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AF6" w:rsidRDefault="001F3AF6"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1F3AF6" w:rsidRDefault="001F3AF6" w:rsidP="00CB41FC">
      <w:pPr>
        <w:rPr>
          <w:b/>
          <w:sz w:val="28"/>
        </w:rPr>
      </w:pPr>
    </w:p>
    <w:p w:rsidR="001F3AF6" w:rsidRDefault="001F3AF6" w:rsidP="00C50458">
      <w:pPr>
        <w:spacing w:after="240"/>
        <w:rPr>
          <w:b/>
          <w:sz w:val="28"/>
        </w:rPr>
      </w:pPr>
      <w:r>
        <w:rPr>
          <w:b/>
          <w:sz w:val="28"/>
        </w:rPr>
        <w:t>Název vysoké školy:</w:t>
      </w:r>
      <w:r w:rsidR="00196817">
        <w:rPr>
          <w:b/>
          <w:sz w:val="28"/>
        </w:rPr>
        <w:t xml:space="preserve"> Univerzita Tomáše Bati ve Zlíně</w:t>
      </w:r>
    </w:p>
    <w:p w:rsidR="001F3AF6" w:rsidRDefault="001F3AF6" w:rsidP="00C50458">
      <w:pPr>
        <w:spacing w:after="240"/>
        <w:ind w:left="3686" w:hanging="3686"/>
        <w:rPr>
          <w:b/>
          <w:sz w:val="28"/>
        </w:rPr>
      </w:pPr>
    </w:p>
    <w:p w:rsidR="001F3AF6" w:rsidRDefault="001F3AF6" w:rsidP="00C50458">
      <w:pPr>
        <w:spacing w:after="240"/>
        <w:rPr>
          <w:b/>
          <w:sz w:val="28"/>
        </w:rPr>
      </w:pPr>
      <w:r>
        <w:rPr>
          <w:b/>
          <w:sz w:val="28"/>
        </w:rPr>
        <w:t>Název součásti vysoké školy:</w:t>
      </w:r>
      <w:r>
        <w:rPr>
          <w:b/>
          <w:sz w:val="28"/>
        </w:rPr>
        <w:tab/>
      </w:r>
      <w:r w:rsidR="00196817">
        <w:rPr>
          <w:b/>
          <w:sz w:val="28"/>
        </w:rPr>
        <w:t>Fakulta logistiky a krizového řízení</w:t>
      </w:r>
    </w:p>
    <w:p w:rsidR="001F3AF6" w:rsidRDefault="001F3AF6" w:rsidP="00C50458">
      <w:pPr>
        <w:spacing w:after="240"/>
        <w:ind w:left="3544" w:hanging="3544"/>
        <w:rPr>
          <w:b/>
          <w:sz w:val="28"/>
        </w:rPr>
      </w:pPr>
    </w:p>
    <w:p w:rsidR="001F3AF6" w:rsidRDefault="001F3AF6" w:rsidP="00C50458">
      <w:pPr>
        <w:spacing w:after="240"/>
        <w:rPr>
          <w:b/>
          <w:sz w:val="28"/>
        </w:rPr>
      </w:pPr>
      <w:r>
        <w:rPr>
          <w:b/>
          <w:sz w:val="28"/>
        </w:rPr>
        <w:t>Název spolupracující instituce:</w:t>
      </w:r>
    </w:p>
    <w:p w:rsidR="001F3AF6" w:rsidRDefault="001F3AF6" w:rsidP="00C50458">
      <w:pPr>
        <w:spacing w:after="240"/>
        <w:rPr>
          <w:b/>
          <w:sz w:val="28"/>
        </w:rPr>
      </w:pPr>
    </w:p>
    <w:p w:rsidR="001F3AF6" w:rsidRDefault="001F3AF6" w:rsidP="00C50458">
      <w:pPr>
        <w:spacing w:after="240"/>
        <w:rPr>
          <w:b/>
          <w:sz w:val="28"/>
        </w:rPr>
      </w:pPr>
      <w:r>
        <w:rPr>
          <w:b/>
          <w:sz w:val="28"/>
        </w:rPr>
        <w:t>Název studijního programu:</w:t>
      </w:r>
      <w:r>
        <w:rPr>
          <w:b/>
          <w:sz w:val="28"/>
        </w:rPr>
        <w:tab/>
      </w:r>
      <w:r w:rsidR="00196817">
        <w:rPr>
          <w:b/>
          <w:sz w:val="28"/>
        </w:rPr>
        <w:t>Ochrana obyvatelstva</w:t>
      </w:r>
    </w:p>
    <w:p w:rsidR="001F3AF6" w:rsidRDefault="001F3AF6" w:rsidP="00C50458">
      <w:pPr>
        <w:spacing w:after="240"/>
        <w:rPr>
          <w:b/>
          <w:sz w:val="28"/>
        </w:rPr>
      </w:pPr>
    </w:p>
    <w:p w:rsidR="001F3AF6" w:rsidRDefault="001F3AF6" w:rsidP="008F099C">
      <w:pPr>
        <w:spacing w:after="240"/>
        <w:ind w:left="3544" w:hanging="3544"/>
        <w:rPr>
          <w:sz w:val="28"/>
        </w:rPr>
      </w:pPr>
      <w:r>
        <w:rPr>
          <w:b/>
          <w:sz w:val="28"/>
        </w:rPr>
        <w:t>Typ žádosti o akreditaci:</w:t>
      </w:r>
      <w:r>
        <w:rPr>
          <w:sz w:val="28"/>
        </w:rPr>
        <w:tab/>
      </w:r>
      <w:r w:rsidRPr="00CC07BD">
        <w:rPr>
          <w:sz w:val="24"/>
        </w:rPr>
        <w:t xml:space="preserve">udělení akreditace </w:t>
      </w:r>
      <w:r w:rsidRPr="00196817">
        <w:rPr>
          <w:strike/>
          <w:sz w:val="24"/>
        </w:rPr>
        <w:t>–</w:t>
      </w:r>
      <w:r>
        <w:rPr>
          <w:sz w:val="24"/>
        </w:rPr>
        <w:t xml:space="preserve"> </w:t>
      </w:r>
      <w:r w:rsidRPr="00CC07BD">
        <w:rPr>
          <w:strike/>
          <w:sz w:val="24"/>
        </w:rPr>
        <w:t>prodloužení platnosti akreditace –</w:t>
      </w:r>
      <w:r>
        <w:rPr>
          <w:sz w:val="24"/>
        </w:rPr>
        <w:t xml:space="preserve"> </w:t>
      </w:r>
      <w:r w:rsidRPr="00196817">
        <w:rPr>
          <w:strike/>
          <w:sz w:val="24"/>
        </w:rPr>
        <w:t>rozšíření akreditace</w:t>
      </w:r>
    </w:p>
    <w:p w:rsidR="001F3AF6" w:rsidRDefault="001F3AF6" w:rsidP="00C50458">
      <w:pPr>
        <w:spacing w:after="240"/>
        <w:rPr>
          <w:b/>
          <w:sz w:val="28"/>
        </w:rPr>
      </w:pPr>
    </w:p>
    <w:p w:rsidR="001F3AF6" w:rsidRDefault="001F3AF6" w:rsidP="00C74FA3">
      <w:pPr>
        <w:spacing w:after="240"/>
        <w:rPr>
          <w:b/>
          <w:sz w:val="28"/>
        </w:rPr>
      </w:pPr>
      <w:r>
        <w:rPr>
          <w:b/>
          <w:sz w:val="28"/>
        </w:rPr>
        <w:t>Schvalující orgán:</w:t>
      </w:r>
      <w:r w:rsidR="00196817">
        <w:rPr>
          <w:b/>
          <w:sz w:val="28"/>
        </w:rPr>
        <w:t xml:space="preserve"> </w:t>
      </w:r>
      <w:r w:rsidR="00A4469C">
        <w:rPr>
          <w:b/>
          <w:sz w:val="28"/>
        </w:rPr>
        <w:t>Rada pro vnitřní hodnocení UTB</w:t>
      </w:r>
    </w:p>
    <w:p w:rsidR="001F3AF6" w:rsidRDefault="001F3AF6" w:rsidP="00C74FA3">
      <w:pPr>
        <w:spacing w:after="240"/>
        <w:rPr>
          <w:b/>
          <w:sz w:val="28"/>
        </w:rPr>
      </w:pPr>
    </w:p>
    <w:p w:rsidR="001F3AF6" w:rsidRDefault="001F3AF6" w:rsidP="00C50458">
      <w:pPr>
        <w:spacing w:after="240"/>
        <w:rPr>
          <w:b/>
          <w:sz w:val="28"/>
        </w:rPr>
      </w:pPr>
      <w:r>
        <w:rPr>
          <w:b/>
          <w:sz w:val="28"/>
        </w:rPr>
        <w:t>Datum schválení žádosti:</w:t>
      </w:r>
    </w:p>
    <w:p w:rsidR="001F3AF6" w:rsidRDefault="001F3AF6" w:rsidP="00C50458">
      <w:pPr>
        <w:spacing w:after="240"/>
        <w:rPr>
          <w:b/>
          <w:sz w:val="28"/>
        </w:rPr>
      </w:pPr>
    </w:p>
    <w:p w:rsidR="001F3AF6" w:rsidRDefault="001F3AF6" w:rsidP="00C50458">
      <w:pPr>
        <w:spacing w:after="240"/>
        <w:rPr>
          <w:b/>
          <w:sz w:val="28"/>
        </w:rPr>
      </w:pPr>
      <w:r>
        <w:rPr>
          <w:b/>
          <w:sz w:val="28"/>
        </w:rPr>
        <w:t>Odkaz na elektronickou podobu žádosti:</w:t>
      </w:r>
      <w:r w:rsidR="00221859">
        <w:rPr>
          <w:b/>
          <w:sz w:val="28"/>
        </w:rPr>
        <w:t xml:space="preserve"> </w:t>
      </w:r>
    </w:p>
    <w:p w:rsidR="001F3AF6" w:rsidRDefault="001F3AF6" w:rsidP="00C50458">
      <w:pPr>
        <w:spacing w:after="240"/>
        <w:rPr>
          <w:b/>
          <w:sz w:val="28"/>
        </w:rPr>
      </w:pPr>
    </w:p>
    <w:p w:rsidR="001F3AF6" w:rsidRPr="00596594" w:rsidRDefault="001F3AF6" w:rsidP="00C50458">
      <w:pPr>
        <w:spacing w:after="240"/>
        <w:rPr>
          <w:b/>
          <w:sz w:val="28"/>
          <w:szCs w:val="28"/>
        </w:rPr>
      </w:pPr>
      <w:r>
        <w:rPr>
          <w:b/>
          <w:sz w:val="28"/>
        </w:rPr>
        <w:t>Odkazy na relevantní vnitřní předpisy:</w:t>
      </w:r>
      <w:r w:rsidR="00A4469C">
        <w:rPr>
          <w:b/>
          <w:sz w:val="28"/>
        </w:rPr>
        <w:t xml:space="preserve"> </w:t>
      </w:r>
      <w:hyperlink r:id="rId8" w:history="1">
        <w:r w:rsidR="00596594" w:rsidRPr="00596594">
          <w:rPr>
            <w:rStyle w:val="Hypertextovodkaz"/>
            <w:b/>
            <w:sz w:val="28"/>
            <w:szCs w:val="28"/>
          </w:rPr>
          <w:t>https://www.utb.cz/univerzita/uredni-deska/vnitrni-normy-a-predpisy/</w:t>
        </w:r>
      </w:hyperlink>
    </w:p>
    <w:p w:rsidR="00596594" w:rsidRDefault="00596594" w:rsidP="00C50458">
      <w:pPr>
        <w:spacing w:after="240"/>
        <w:rPr>
          <w:b/>
          <w:sz w:val="28"/>
        </w:rPr>
      </w:pPr>
    </w:p>
    <w:p w:rsidR="001F3AF6" w:rsidRDefault="001F3AF6" w:rsidP="00C50458">
      <w:pPr>
        <w:spacing w:after="240"/>
        <w:rPr>
          <w:b/>
          <w:sz w:val="28"/>
        </w:rPr>
      </w:pPr>
    </w:p>
    <w:p w:rsidR="001F3AF6" w:rsidRDefault="001F3AF6" w:rsidP="00C50458">
      <w:pPr>
        <w:spacing w:after="240"/>
        <w:rPr>
          <w:b/>
          <w:sz w:val="28"/>
        </w:rPr>
      </w:pPr>
      <w:r>
        <w:rPr>
          <w:b/>
          <w:sz w:val="28"/>
        </w:rPr>
        <w:t>ISCED F:</w:t>
      </w:r>
      <w:r w:rsidR="00A4469C">
        <w:rPr>
          <w:b/>
          <w:sz w:val="28"/>
        </w:rPr>
        <w:t xml:space="preserve"> 1032</w:t>
      </w:r>
      <w:ins w:id="0" w:author="Strohmandl Jan" w:date="2018-11-01T10:55:00Z">
        <w:r w:rsidR="00913DE6">
          <w:rPr>
            <w:b/>
            <w:sz w:val="28"/>
          </w:rPr>
          <w:t xml:space="preserve">   Ochrana osob a majetku                                                             </w:t>
        </w:r>
      </w:ins>
    </w:p>
    <w:p w:rsidR="001F3AF6" w:rsidRDefault="001F3AF6" w:rsidP="00C50458">
      <w:pPr>
        <w:spacing w:after="240"/>
        <w:rPr>
          <w:b/>
          <w:sz w:val="28"/>
        </w:rPr>
      </w:pPr>
    </w:p>
    <w:p w:rsidR="00064097" w:rsidRDefault="00064097" w:rsidP="00C50458">
      <w:pPr>
        <w:spacing w:after="240"/>
        <w:rPr>
          <w:b/>
          <w:sz w:val="28"/>
        </w:rPr>
      </w:pPr>
    </w:p>
    <w:p w:rsidR="000D6DB9" w:rsidRDefault="000D6DB9">
      <w:pPr>
        <w:rPr>
          <w:b/>
          <w:sz w:val="28"/>
        </w:rPr>
      </w:pPr>
      <w:r>
        <w:rPr>
          <w:b/>
          <w:sz w:val="28"/>
        </w:rPr>
        <w:br w:type="page"/>
      </w:r>
    </w:p>
    <w:tbl>
      <w:tblPr>
        <w:tblW w:w="9285" w:type="dxa"/>
        <w:tblInd w:w="-38" w:type="dxa"/>
        <w:tblLayout w:type="fixed"/>
        <w:tblCellMar>
          <w:left w:w="75" w:type="dxa"/>
          <w:right w:w="70" w:type="dxa"/>
        </w:tblCellMar>
        <w:tblLook w:val="04A0" w:firstRow="1" w:lastRow="0" w:firstColumn="1" w:lastColumn="0" w:noHBand="0" w:noVBand="1"/>
      </w:tblPr>
      <w:tblGrid>
        <w:gridCol w:w="3168"/>
        <w:gridCol w:w="1542"/>
        <w:gridCol w:w="2835"/>
        <w:gridCol w:w="1740"/>
      </w:tblGrid>
      <w:tr w:rsidR="00064097" w:rsidTr="000D6DB9">
        <w:tc>
          <w:tcPr>
            <w:tcW w:w="9285" w:type="dxa"/>
            <w:gridSpan w:val="4"/>
            <w:tcBorders>
              <w:top w:val="single" w:sz="4" w:space="0" w:color="00000A"/>
              <w:left w:val="single" w:sz="4" w:space="0" w:color="00000A"/>
              <w:bottom w:val="double" w:sz="4" w:space="0" w:color="00000A"/>
              <w:right w:val="single" w:sz="4" w:space="0" w:color="00000A"/>
            </w:tcBorders>
            <w:shd w:val="clear" w:color="auto" w:fill="BDD6EE"/>
            <w:hideMark/>
          </w:tcPr>
          <w:p w:rsidR="00064097" w:rsidRDefault="00064097" w:rsidP="00420BD2">
            <w:pPr>
              <w:jc w:val="both"/>
            </w:pPr>
            <w:r>
              <w:rPr>
                <w:b/>
                <w:sz w:val="28"/>
              </w:rPr>
              <w:lastRenderedPageBreak/>
              <w:t xml:space="preserve">B-I – </w:t>
            </w:r>
            <w:r>
              <w:rPr>
                <w:b/>
                <w:sz w:val="26"/>
                <w:szCs w:val="26"/>
              </w:rPr>
              <w:t>Charakteristika studijního programu</w:t>
            </w:r>
          </w:p>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Název studijního programu</w:t>
            </w:r>
          </w:p>
        </w:tc>
        <w:tc>
          <w:tcPr>
            <w:tcW w:w="6117" w:type="dxa"/>
            <w:gridSpan w:val="3"/>
            <w:tcBorders>
              <w:top w:val="single" w:sz="4" w:space="0" w:color="00000A"/>
              <w:left w:val="single" w:sz="4" w:space="0" w:color="00000A"/>
              <w:bottom w:val="single" w:sz="2" w:space="0" w:color="00000A"/>
              <w:right w:val="single" w:sz="4" w:space="0" w:color="00000A"/>
            </w:tcBorders>
            <w:hideMark/>
          </w:tcPr>
          <w:p w:rsidR="00064097" w:rsidRDefault="00064097" w:rsidP="00420BD2">
            <w:pPr>
              <w:rPr>
                <w:b/>
              </w:rPr>
            </w:pPr>
            <w:r>
              <w:rPr>
                <w:b/>
              </w:rPr>
              <w:t>Ochrana obyvatelstva</w:t>
            </w:r>
          </w:p>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Typ studijního programu</w:t>
            </w:r>
          </w:p>
        </w:tc>
        <w:tc>
          <w:tcPr>
            <w:tcW w:w="6117" w:type="dxa"/>
            <w:gridSpan w:val="3"/>
            <w:tcBorders>
              <w:top w:val="single" w:sz="4" w:space="0" w:color="00000A"/>
              <w:left w:val="single" w:sz="4" w:space="0" w:color="00000A"/>
              <w:bottom w:val="single" w:sz="2" w:space="0" w:color="00000A"/>
              <w:right w:val="single" w:sz="4" w:space="0" w:color="00000A"/>
            </w:tcBorders>
            <w:hideMark/>
          </w:tcPr>
          <w:p w:rsidR="00064097" w:rsidRDefault="00064097" w:rsidP="00420BD2">
            <w:r>
              <w:t xml:space="preserve">bakalářský </w:t>
            </w:r>
          </w:p>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Profil studijního programu</w:t>
            </w:r>
          </w:p>
        </w:tc>
        <w:tc>
          <w:tcPr>
            <w:tcW w:w="6117" w:type="dxa"/>
            <w:gridSpan w:val="3"/>
            <w:tcBorders>
              <w:top w:val="single" w:sz="4" w:space="0" w:color="00000A"/>
              <w:left w:val="single" w:sz="4" w:space="0" w:color="00000A"/>
              <w:bottom w:val="single" w:sz="2" w:space="0" w:color="00000A"/>
              <w:right w:val="single" w:sz="4" w:space="0" w:color="00000A"/>
            </w:tcBorders>
          </w:tcPr>
          <w:p w:rsidR="00064097" w:rsidRDefault="00064097" w:rsidP="00420BD2"/>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Forma studia</w:t>
            </w:r>
          </w:p>
        </w:tc>
        <w:tc>
          <w:tcPr>
            <w:tcW w:w="6117" w:type="dxa"/>
            <w:gridSpan w:val="3"/>
            <w:tcBorders>
              <w:top w:val="single" w:sz="4" w:space="0" w:color="00000A"/>
              <w:left w:val="single" w:sz="4" w:space="0" w:color="00000A"/>
              <w:bottom w:val="single" w:sz="2" w:space="0" w:color="00000A"/>
              <w:right w:val="single" w:sz="4" w:space="0" w:color="00000A"/>
            </w:tcBorders>
            <w:hideMark/>
          </w:tcPr>
          <w:p w:rsidR="00064097" w:rsidRDefault="00064097" w:rsidP="00420BD2">
            <w:r>
              <w:t xml:space="preserve">prezenční, kombinovaná </w:t>
            </w:r>
          </w:p>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Standardní doba studia</w:t>
            </w:r>
          </w:p>
        </w:tc>
        <w:tc>
          <w:tcPr>
            <w:tcW w:w="6117" w:type="dxa"/>
            <w:gridSpan w:val="3"/>
            <w:tcBorders>
              <w:top w:val="single" w:sz="4" w:space="0" w:color="00000A"/>
              <w:left w:val="single" w:sz="4" w:space="0" w:color="00000A"/>
              <w:bottom w:val="single" w:sz="2" w:space="0" w:color="00000A"/>
              <w:right w:val="single" w:sz="4" w:space="0" w:color="00000A"/>
            </w:tcBorders>
            <w:hideMark/>
          </w:tcPr>
          <w:p w:rsidR="00064097" w:rsidRDefault="00064097" w:rsidP="00420BD2">
            <w:r>
              <w:t>3 roky</w:t>
            </w:r>
          </w:p>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Jazyk studia</w:t>
            </w:r>
          </w:p>
        </w:tc>
        <w:tc>
          <w:tcPr>
            <w:tcW w:w="6117" w:type="dxa"/>
            <w:gridSpan w:val="3"/>
            <w:tcBorders>
              <w:top w:val="single" w:sz="4" w:space="0" w:color="00000A"/>
              <w:left w:val="single" w:sz="4" w:space="0" w:color="00000A"/>
              <w:bottom w:val="single" w:sz="2" w:space="0" w:color="00000A"/>
              <w:right w:val="single" w:sz="4" w:space="0" w:color="00000A"/>
            </w:tcBorders>
            <w:hideMark/>
          </w:tcPr>
          <w:p w:rsidR="00064097" w:rsidRDefault="00064097" w:rsidP="00420BD2">
            <w:r>
              <w:t>český</w:t>
            </w:r>
          </w:p>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Udělovaný akademický titul</w:t>
            </w:r>
          </w:p>
        </w:tc>
        <w:tc>
          <w:tcPr>
            <w:tcW w:w="6117" w:type="dxa"/>
            <w:gridSpan w:val="3"/>
            <w:tcBorders>
              <w:top w:val="single" w:sz="4" w:space="0" w:color="00000A"/>
              <w:left w:val="single" w:sz="4" w:space="0" w:color="00000A"/>
              <w:bottom w:val="single" w:sz="2" w:space="0" w:color="00000A"/>
              <w:right w:val="single" w:sz="4" w:space="0" w:color="00000A"/>
            </w:tcBorders>
            <w:hideMark/>
          </w:tcPr>
          <w:p w:rsidR="00064097" w:rsidRDefault="00064097" w:rsidP="00420BD2">
            <w:r>
              <w:t>Bc.</w:t>
            </w:r>
          </w:p>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Rigorózní řízení</w:t>
            </w:r>
          </w:p>
        </w:tc>
        <w:tc>
          <w:tcPr>
            <w:tcW w:w="1542" w:type="dxa"/>
            <w:tcBorders>
              <w:top w:val="single" w:sz="4" w:space="0" w:color="00000A"/>
              <w:left w:val="single" w:sz="4" w:space="0" w:color="00000A"/>
              <w:bottom w:val="single" w:sz="2" w:space="0" w:color="00000A"/>
              <w:right w:val="single" w:sz="4" w:space="0" w:color="00000A"/>
            </w:tcBorders>
            <w:hideMark/>
          </w:tcPr>
          <w:p w:rsidR="00064097" w:rsidRDefault="00064097" w:rsidP="00420BD2">
            <w:pPr>
              <w:rPr>
                <w:b/>
                <w:bCs/>
              </w:rPr>
            </w:pPr>
            <w:r>
              <w:t>ne</w:t>
            </w:r>
          </w:p>
        </w:tc>
        <w:tc>
          <w:tcPr>
            <w:tcW w:w="2835"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r>
              <w:rPr>
                <w:b/>
                <w:bCs/>
              </w:rPr>
              <w:t>Udělovaný akademický titul</w:t>
            </w:r>
          </w:p>
        </w:tc>
        <w:tc>
          <w:tcPr>
            <w:tcW w:w="1740" w:type="dxa"/>
            <w:tcBorders>
              <w:top w:val="single" w:sz="4" w:space="0" w:color="00000A"/>
              <w:left w:val="single" w:sz="4" w:space="0" w:color="00000A"/>
              <w:bottom w:val="single" w:sz="2" w:space="0" w:color="00000A"/>
              <w:right w:val="single" w:sz="4" w:space="0" w:color="00000A"/>
            </w:tcBorders>
          </w:tcPr>
          <w:p w:rsidR="00064097" w:rsidRDefault="00064097" w:rsidP="00420BD2"/>
        </w:tc>
      </w:tr>
      <w:tr w:rsidR="00064097" w:rsidTr="000D6DB9">
        <w:tc>
          <w:tcPr>
            <w:tcW w:w="3168" w:type="dxa"/>
            <w:tcBorders>
              <w:top w:val="single" w:sz="4" w:space="0" w:color="00000A"/>
              <w:left w:val="single" w:sz="4" w:space="0" w:color="00000A"/>
              <w:bottom w:val="single" w:sz="2" w:space="0" w:color="00000A"/>
              <w:right w:val="single" w:sz="4" w:space="0" w:color="00000A"/>
            </w:tcBorders>
            <w:shd w:val="clear" w:color="auto" w:fill="F7CAAC"/>
            <w:hideMark/>
          </w:tcPr>
          <w:p w:rsidR="00064097" w:rsidRDefault="00064097" w:rsidP="00420BD2">
            <w:pPr>
              <w:jc w:val="both"/>
            </w:pPr>
            <w:r>
              <w:rPr>
                <w:b/>
              </w:rPr>
              <w:t>Garant studijního programu</w:t>
            </w:r>
          </w:p>
        </w:tc>
        <w:tc>
          <w:tcPr>
            <w:tcW w:w="6117" w:type="dxa"/>
            <w:gridSpan w:val="3"/>
            <w:tcBorders>
              <w:top w:val="single" w:sz="4" w:space="0" w:color="00000A"/>
              <w:left w:val="single" w:sz="4" w:space="0" w:color="00000A"/>
              <w:bottom w:val="single" w:sz="2" w:space="0" w:color="00000A"/>
              <w:right w:val="single" w:sz="4" w:space="0" w:color="00000A"/>
            </w:tcBorders>
            <w:hideMark/>
          </w:tcPr>
          <w:p w:rsidR="00064097" w:rsidRDefault="00064097" w:rsidP="00420BD2">
            <w:r>
              <w:t>prof. Ing. Dušan Vičar, CSc.</w:t>
            </w:r>
          </w:p>
        </w:tc>
      </w:tr>
      <w:tr w:rsidR="00064097" w:rsidTr="000D6DB9">
        <w:tc>
          <w:tcPr>
            <w:tcW w:w="3168" w:type="dxa"/>
            <w:tcBorders>
              <w:top w:val="single" w:sz="2" w:space="0" w:color="00000A"/>
              <w:left w:val="single" w:sz="2" w:space="0" w:color="00000A"/>
              <w:bottom w:val="single" w:sz="2" w:space="0" w:color="00000A"/>
              <w:right w:val="single" w:sz="2" w:space="0" w:color="00000A"/>
            </w:tcBorders>
            <w:shd w:val="clear" w:color="auto" w:fill="F7CAAC"/>
            <w:hideMark/>
          </w:tcPr>
          <w:p w:rsidR="00064097" w:rsidRDefault="00064097" w:rsidP="00420BD2">
            <w:r>
              <w:rPr>
                <w:b/>
              </w:rPr>
              <w:t>Zaměření na přípravu k výkonu regulovaného povolání</w:t>
            </w:r>
          </w:p>
        </w:tc>
        <w:tc>
          <w:tcPr>
            <w:tcW w:w="6117" w:type="dxa"/>
            <w:gridSpan w:val="3"/>
            <w:tcBorders>
              <w:top w:val="single" w:sz="2" w:space="0" w:color="00000A"/>
              <w:left w:val="single" w:sz="2" w:space="0" w:color="00000A"/>
              <w:bottom w:val="single" w:sz="2" w:space="0" w:color="00000A"/>
              <w:right w:val="single" w:sz="2" w:space="0" w:color="00000A"/>
            </w:tcBorders>
            <w:hideMark/>
          </w:tcPr>
          <w:p w:rsidR="00064097" w:rsidRDefault="00064097" w:rsidP="00420BD2">
            <w:r>
              <w:t>ne</w:t>
            </w:r>
          </w:p>
        </w:tc>
      </w:tr>
      <w:tr w:rsidR="00064097" w:rsidTr="000D6DB9">
        <w:tc>
          <w:tcPr>
            <w:tcW w:w="3168" w:type="dxa"/>
            <w:tcBorders>
              <w:top w:val="single" w:sz="2" w:space="0" w:color="00000A"/>
              <w:left w:val="single" w:sz="2" w:space="0" w:color="00000A"/>
              <w:bottom w:val="single" w:sz="2" w:space="0" w:color="00000A"/>
              <w:right w:val="single" w:sz="2" w:space="0" w:color="00000A"/>
            </w:tcBorders>
            <w:shd w:val="clear" w:color="auto" w:fill="F7CAAC"/>
            <w:hideMark/>
          </w:tcPr>
          <w:p w:rsidR="00064097" w:rsidRDefault="00064097" w:rsidP="00420BD2">
            <w:r>
              <w:rPr>
                <w:b/>
              </w:rPr>
              <w:t xml:space="preserve">Zaměření na přípravu odborníků z oblasti bezpečnosti České republiky </w:t>
            </w:r>
          </w:p>
        </w:tc>
        <w:tc>
          <w:tcPr>
            <w:tcW w:w="6117" w:type="dxa"/>
            <w:gridSpan w:val="3"/>
            <w:tcBorders>
              <w:top w:val="single" w:sz="2" w:space="0" w:color="00000A"/>
              <w:left w:val="single" w:sz="2" w:space="0" w:color="00000A"/>
              <w:bottom w:val="single" w:sz="2" w:space="0" w:color="00000A"/>
              <w:right w:val="single" w:sz="2" w:space="0" w:color="00000A"/>
            </w:tcBorders>
            <w:hideMark/>
          </w:tcPr>
          <w:p w:rsidR="00064097" w:rsidRDefault="00064097" w:rsidP="00420BD2">
            <w:r>
              <w:t xml:space="preserve">ano </w:t>
            </w:r>
          </w:p>
        </w:tc>
      </w:tr>
      <w:tr w:rsidR="00064097" w:rsidTr="000D6DB9">
        <w:trPr>
          <w:trHeight w:val="438"/>
        </w:trPr>
        <w:tc>
          <w:tcPr>
            <w:tcW w:w="3168" w:type="dxa"/>
            <w:tcBorders>
              <w:top w:val="single" w:sz="2" w:space="0" w:color="00000A"/>
              <w:left w:val="single" w:sz="2" w:space="0" w:color="00000A"/>
              <w:bottom w:val="single" w:sz="2" w:space="0" w:color="00000A"/>
              <w:right w:val="single" w:sz="2" w:space="0" w:color="00000A"/>
            </w:tcBorders>
            <w:shd w:val="clear" w:color="auto" w:fill="F7CAAC"/>
            <w:hideMark/>
          </w:tcPr>
          <w:p w:rsidR="00064097" w:rsidRDefault="00064097" w:rsidP="00420BD2">
            <w:pPr>
              <w:jc w:val="both"/>
            </w:pPr>
            <w:r>
              <w:rPr>
                <w:b/>
              </w:rPr>
              <w:t>Uznávací orgán</w:t>
            </w:r>
          </w:p>
        </w:tc>
        <w:tc>
          <w:tcPr>
            <w:tcW w:w="6117" w:type="dxa"/>
            <w:gridSpan w:val="3"/>
            <w:tcBorders>
              <w:top w:val="single" w:sz="2" w:space="0" w:color="00000A"/>
              <w:left w:val="single" w:sz="2" w:space="0" w:color="00000A"/>
              <w:bottom w:val="single" w:sz="2" w:space="0" w:color="00000A"/>
              <w:right w:val="single" w:sz="2" w:space="0" w:color="00000A"/>
            </w:tcBorders>
            <w:hideMark/>
          </w:tcPr>
          <w:p w:rsidR="00064097" w:rsidRDefault="00064097" w:rsidP="00420BD2">
            <w:r>
              <w:t>Ministerstvo vnitra České republiky</w:t>
            </w:r>
          </w:p>
        </w:tc>
      </w:tr>
      <w:tr w:rsidR="00064097" w:rsidTr="000D6DB9">
        <w:tc>
          <w:tcPr>
            <w:tcW w:w="9285" w:type="dxa"/>
            <w:gridSpan w:val="4"/>
            <w:tcBorders>
              <w:top w:val="single" w:sz="2" w:space="0" w:color="00000A"/>
              <w:left w:val="single" w:sz="4" w:space="0" w:color="00000A"/>
              <w:bottom w:val="single" w:sz="4" w:space="0" w:color="00000A"/>
              <w:right w:val="single" w:sz="4" w:space="0" w:color="00000A"/>
            </w:tcBorders>
            <w:shd w:val="clear" w:color="auto" w:fill="F7CAAC"/>
            <w:hideMark/>
          </w:tcPr>
          <w:p w:rsidR="00064097" w:rsidRDefault="00064097" w:rsidP="00420BD2">
            <w:pPr>
              <w:jc w:val="both"/>
            </w:pPr>
            <w:proofErr w:type="gramStart"/>
            <w:r>
              <w:rPr>
                <w:b/>
              </w:rPr>
              <w:t>Oblast(i) vzdělávání</w:t>
            </w:r>
            <w:proofErr w:type="gramEnd"/>
            <w:r>
              <w:rPr>
                <w:b/>
              </w:rPr>
              <w:t xml:space="preserve"> a u kombinovaného studijního programu podíl jednotlivých oblastí vzdělávání v %</w:t>
            </w:r>
          </w:p>
        </w:tc>
      </w:tr>
      <w:tr w:rsidR="00064097" w:rsidTr="000D6DB9">
        <w:trPr>
          <w:trHeight w:val="458"/>
        </w:trPr>
        <w:tc>
          <w:tcPr>
            <w:tcW w:w="9285" w:type="dxa"/>
            <w:gridSpan w:val="4"/>
            <w:tcBorders>
              <w:top w:val="single" w:sz="4" w:space="0" w:color="00000A"/>
              <w:left w:val="single" w:sz="4" w:space="0" w:color="00000A"/>
              <w:bottom w:val="single" w:sz="4" w:space="0" w:color="00000A"/>
              <w:right w:val="single" w:sz="4" w:space="0" w:color="00000A"/>
            </w:tcBorders>
            <w:shd w:val="clear" w:color="auto" w:fill="FFFFFF"/>
            <w:hideMark/>
          </w:tcPr>
          <w:p w:rsidR="00064097" w:rsidRDefault="00064097" w:rsidP="00420BD2">
            <w:r>
              <w:t>Bezpečnostní obory 100 %.</w:t>
            </w:r>
          </w:p>
        </w:tc>
      </w:tr>
      <w:tr w:rsidR="00064097" w:rsidTr="000D6DB9">
        <w:trPr>
          <w:trHeight w:val="70"/>
        </w:trPr>
        <w:tc>
          <w:tcPr>
            <w:tcW w:w="9285"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rsidR="00064097" w:rsidRDefault="00064097" w:rsidP="00420BD2">
            <w:r>
              <w:rPr>
                <w:b/>
              </w:rPr>
              <w:t>Cíle studia ve studijním programu</w:t>
            </w:r>
          </w:p>
        </w:tc>
      </w:tr>
      <w:tr w:rsidR="00064097" w:rsidTr="000D6DB9">
        <w:trPr>
          <w:trHeight w:val="2108"/>
        </w:trPr>
        <w:tc>
          <w:tcPr>
            <w:tcW w:w="9285" w:type="dxa"/>
            <w:gridSpan w:val="4"/>
            <w:tcBorders>
              <w:top w:val="single" w:sz="4" w:space="0" w:color="00000A"/>
              <w:left w:val="single" w:sz="4" w:space="0" w:color="00000A"/>
              <w:bottom w:val="single" w:sz="4" w:space="0" w:color="00000A"/>
              <w:right w:val="single" w:sz="4" w:space="0" w:color="00000A"/>
            </w:tcBorders>
            <w:shd w:val="clear" w:color="auto" w:fill="FFFFFF"/>
            <w:hideMark/>
          </w:tcPr>
          <w:p w:rsidR="00064097" w:rsidRPr="008F06F5" w:rsidRDefault="00064097" w:rsidP="00420BD2">
            <w:pPr>
              <w:spacing w:before="60" w:after="60"/>
              <w:jc w:val="both"/>
            </w:pPr>
            <w:r w:rsidRPr="008F06F5">
              <w:t>Cílem studia akademicky zaměřeného studijního programu Ochrana obyvatelstva je vybavit absolventa základními teoretickými znalostmi a praktickými dovednostmi. Studium kombinuje podporu rozvoje systémového myšlení ve vazbě na způsoby řešení odborných a provozních úkolů.</w:t>
            </w:r>
          </w:p>
          <w:p w:rsidR="00064097" w:rsidRDefault="00064097" w:rsidP="00420BD2">
            <w:pPr>
              <w:spacing w:before="60" w:after="60"/>
              <w:jc w:val="both"/>
            </w:pPr>
            <w:r>
              <w:t>Bakalářský studijní obor Ochrana obyvatelstva je zaměřen na přípravu vysokoškolsky vzdělaných odborníků, kteří budou mít potřebné znalosti pro výkon funkcí souvisejících s ochranou obyvatelstva, krizovým řízením, ochranou majetku a životního prostředí na různých úrovních státní správy a samosprávy včetně soukromých podnikatelských subjektů.</w:t>
            </w:r>
          </w:p>
          <w:p w:rsidR="00064097" w:rsidRDefault="00064097" w:rsidP="00420BD2">
            <w:pPr>
              <w:spacing w:before="60" w:after="60"/>
              <w:jc w:val="both"/>
            </w:pPr>
            <w:r>
              <w:t xml:space="preserve">Předkládaný bakalářský studijní program je zpracován v souladu s potřebami vzdělávání odborníků v oblasti bezpečnosti, které byly schváleny Usnesením Bezpečnostní rady státu ze dne 3. července 2007 číslo 32 </w:t>
            </w:r>
            <w:r>
              <w:br/>
              <w:t xml:space="preserve">a současně respektuje návrhy a zpracované podklady pro připravovanou novou směrnici. Rozsah i obsah profilujících oblastí studijního oboru respektuje bezpečnostní standardy pro přípravu odborníků, vyplývající </w:t>
            </w:r>
            <w:r>
              <w:br/>
              <w:t xml:space="preserve">z výše uvedeného dokumentu a je v souladu s materiálem v rozsahu vzdělávání odborníků v oblasti bezpečnosti </w:t>
            </w:r>
            <w:r>
              <w:br/>
              <w:t>v ČR (připravované Společné minimum studijních programů vysokých škol v oblasti vzdělávání „Bezpečnostní obory“).</w:t>
            </w:r>
          </w:p>
          <w:p w:rsidR="00064097" w:rsidRDefault="00064097" w:rsidP="00420BD2">
            <w:pPr>
              <w:jc w:val="both"/>
            </w:pPr>
            <w:r>
              <w:t>Bakalářský studijní program Ochrana obyvatelstva vychází ze současných potřeb vyplývajících z možných ohrožení obyvatelstva v</w:t>
            </w:r>
            <w:r w:rsidR="00F139B8" w:rsidRPr="00F139B8">
              <w:rPr>
                <w:strike/>
                <w:rPrChange w:id="1" w:author="Strohmandl Jan" w:date="2018-11-13T10:39:00Z">
                  <w:rPr/>
                </w:rPrChange>
              </w:rPr>
              <w:t xml:space="preserve">e vojenské i </w:t>
            </w:r>
            <w:r>
              <w:t>nevojenské oblasti zahrnujících hrozby a rizika naturogenní i antropogenní povahy, terorismus a sekundární, eventuálně terciární důsledky globální hospodářské recese. Uvedené skutečnosti jsou důvodem k vytváření sofistikovaných integrovaných, sdružených, celostátních a dalších systémů, jejichž hlavním cílem je poskytování ochrany a pomoci obyvatelstvu při mimořádných a krizových situacích nevojenské povahy. Znalosti získané studiem přírodovědných společně s odbornými profilujícími předměty jsou zárukou pro výchovu profesně zdatných pracovníků, schopných po ukončení studia zastávat různé funkce, které svou náplní práce mají bezprostřední vztah k ochraně obyvatelstva při mimořádných událostech, jejich prevenci, predikci, hodnocení a odstraňování případných následků. Cílem studia je realizace plnohodnotné výuky k získání stanoveného profilu absolventa v podmínkách fakulty, získání odborných znalostí, dovedností a praktických návyků pro uplatnění studenta v praxi.</w:t>
            </w:r>
          </w:p>
          <w:p w:rsidR="00064097" w:rsidRDefault="00064097" w:rsidP="00420BD2">
            <w:pPr>
              <w:jc w:val="both"/>
              <w:rPr>
                <w:ins w:id="2" w:author="Jan Strohmandl" w:date="2018-11-16T05:47:00Z"/>
              </w:rPr>
            </w:pPr>
            <w:r w:rsidRPr="008F06F5">
              <w:t>Cíle studia v maximální možné</w:t>
            </w:r>
            <w:r>
              <w:t xml:space="preserve"> míře reflektují Dlouhodobý </w:t>
            </w:r>
            <w:r w:rsidRPr="008F06F5">
              <w:t xml:space="preserve">záměr vzdělávací a vědecké, výzkumné, vývojové </w:t>
            </w:r>
            <w:r w:rsidRPr="008F06F5">
              <w:br/>
              <w:t>a inovační, umělecké a další tvůrčí činnosti pro oblast vysokých škol na období 2016 – 2020 Ministerstva školství, mládeže a tělovýchovy, zejména s ohledem na prioritní cíl 4: „Relevance“ (Vysoké školy budou ve své činnosti reflektovat aktuální společenský vývoj, nejnovější vědecké poznatky a potřeby partnerů). Akreditace je připravovaná v souladu s cílem Strategického projektu UTB ve Zlíně, registrační číslo: CZ.02.2.69/0.0/0.0/16_015/0002204 (Výzva č. 02_16_015 pro ESF pro vysoké školy v prioritní ose 2 OP).</w:t>
            </w:r>
          </w:p>
          <w:p w:rsidR="00E247F9" w:rsidRPr="008F06F5" w:rsidRDefault="00E247F9"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tc>
      </w:tr>
      <w:tr w:rsidR="00064097" w:rsidTr="000D6DB9">
        <w:trPr>
          <w:trHeight w:val="187"/>
        </w:trPr>
        <w:tc>
          <w:tcPr>
            <w:tcW w:w="9285"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rsidR="00064097" w:rsidRDefault="00064097" w:rsidP="00420BD2">
            <w:pPr>
              <w:jc w:val="both"/>
            </w:pPr>
            <w:r>
              <w:rPr>
                <w:b/>
              </w:rPr>
              <w:lastRenderedPageBreak/>
              <w:t>Profil absolventa studijního programu</w:t>
            </w:r>
          </w:p>
        </w:tc>
      </w:tr>
      <w:tr w:rsidR="00064097" w:rsidTr="000D6DB9">
        <w:trPr>
          <w:trHeight w:val="2694"/>
        </w:trPr>
        <w:tc>
          <w:tcPr>
            <w:tcW w:w="9285" w:type="dxa"/>
            <w:gridSpan w:val="4"/>
            <w:tcBorders>
              <w:top w:val="single" w:sz="4" w:space="0" w:color="00000A"/>
              <w:left w:val="single" w:sz="4" w:space="0" w:color="00000A"/>
              <w:bottom w:val="single" w:sz="4" w:space="0" w:color="00000A"/>
              <w:right w:val="single" w:sz="4" w:space="0" w:color="00000A"/>
            </w:tcBorders>
            <w:shd w:val="clear" w:color="auto" w:fill="FFFFFF"/>
          </w:tcPr>
          <w:p w:rsidR="00064097" w:rsidRDefault="00064097" w:rsidP="00420BD2">
            <w:pPr>
              <w:spacing w:before="60" w:after="60"/>
              <w:jc w:val="both"/>
            </w:pPr>
            <w:r>
              <w:t>Absolventi bakalářského studijního programu Ochrana obyvatelstva získají znalosti, které uplatní v různých profesních funkcích výkonných pracovníků pro krizové řízení na úrovni obcí exponovaných z rizikových hledisek a obcí s rozšířenou působností. Současně najdou uplatnění ve státní správě, soukromých podnikatelských subjektech, ve složkách integrovaného záchranného systému a požární ochraně.</w:t>
            </w:r>
          </w:p>
          <w:p w:rsidR="00064097" w:rsidRDefault="00064097" w:rsidP="00420BD2">
            <w:pPr>
              <w:jc w:val="both"/>
            </w:pPr>
          </w:p>
          <w:p w:rsidR="00064097" w:rsidRDefault="00064097" w:rsidP="00420BD2">
            <w:pPr>
              <w:jc w:val="both"/>
              <w:rPr>
                <w:b/>
              </w:rPr>
            </w:pPr>
            <w:r>
              <w:rPr>
                <w:b/>
              </w:rPr>
              <w:t>Odborné znalosti:</w:t>
            </w:r>
          </w:p>
          <w:p w:rsidR="00064097" w:rsidRDefault="00064097" w:rsidP="00420BD2">
            <w:pPr>
              <w:autoSpaceDE w:val="0"/>
              <w:autoSpaceDN w:val="0"/>
              <w:adjustRightInd w:val="0"/>
              <w:jc w:val="both"/>
            </w:pPr>
            <w:r>
              <w:t>V rámci předmětů profilujícího základu studijního programu Ochrana obyvatelstva absolvent získá následující odborné znalosti:</w:t>
            </w:r>
          </w:p>
          <w:p w:rsidR="00064097" w:rsidRDefault="00064097" w:rsidP="00064097">
            <w:pPr>
              <w:numPr>
                <w:ilvl w:val="0"/>
                <w:numId w:val="1"/>
              </w:numPr>
              <w:suppressAutoHyphens/>
              <w:ind w:left="357" w:hanging="357"/>
              <w:jc w:val="both"/>
            </w:pPr>
            <w:r>
              <w:t>absolvent zná základní cíle a východiska řešení problematiky krizového řízení v ČR i zahraničí,</w:t>
            </w:r>
          </w:p>
          <w:p w:rsidR="00064097" w:rsidRDefault="00064097" w:rsidP="00064097">
            <w:pPr>
              <w:numPr>
                <w:ilvl w:val="0"/>
                <w:numId w:val="1"/>
              </w:numPr>
              <w:suppressAutoHyphens/>
              <w:ind w:left="357" w:hanging="357"/>
              <w:jc w:val="both"/>
            </w:pPr>
            <w:r>
              <w:t>je schopný aktivně řešit základní úkoly ochrany obyvatelstva,</w:t>
            </w:r>
          </w:p>
          <w:p w:rsidR="00064097" w:rsidRDefault="00064097" w:rsidP="00064097">
            <w:pPr>
              <w:numPr>
                <w:ilvl w:val="0"/>
                <w:numId w:val="1"/>
              </w:numPr>
              <w:suppressAutoHyphens/>
              <w:ind w:left="357" w:hanging="357"/>
              <w:jc w:val="both"/>
            </w:pPr>
            <w:r>
              <w:t>umí rozhodovat o řešení vzniklé situace a přijímat konkrétní opatření k </w:t>
            </w:r>
            <w:del w:id="3" w:author="Strohmandl Jan" w:date="2018-11-13T12:35:00Z">
              <w:r w:rsidR="00B2217F" w:rsidDel="00B2217F">
                <w:delText>eliminaci</w:delText>
              </w:r>
              <w:r w:rsidR="00620E61" w:rsidDel="00B2217F">
                <w:delText xml:space="preserve"> </w:delText>
              </w:r>
            </w:del>
            <w:ins w:id="4" w:author="Strohmandl Jan" w:date="2018-11-13T12:35:00Z">
              <w:r w:rsidR="00B2217F">
                <w:t>m</w:t>
              </w:r>
            </w:ins>
            <w:ins w:id="5" w:author="Jan Strohmandl" w:date="2018-11-16T05:47:00Z">
              <w:r w:rsidR="00E247F9">
                <w:t>i</w:t>
              </w:r>
            </w:ins>
            <w:ins w:id="6" w:author="Strohmandl Jan" w:date="2018-11-13T12:35:00Z">
              <w:r w:rsidR="00B2217F">
                <w:t xml:space="preserve">nimalizaci </w:t>
              </w:r>
            </w:ins>
            <w:r>
              <w:t>následků krizových událostí a krizových situací,</w:t>
            </w:r>
          </w:p>
          <w:p w:rsidR="00064097" w:rsidRDefault="00064097" w:rsidP="00064097">
            <w:pPr>
              <w:numPr>
                <w:ilvl w:val="0"/>
                <w:numId w:val="1"/>
              </w:numPr>
              <w:suppressAutoHyphens/>
              <w:ind w:left="357" w:hanging="357"/>
              <w:jc w:val="both"/>
            </w:pPr>
            <w:r>
              <w:t>je schopen posoudit, zda se jedná o krizovou situaci a tuto řešit,</w:t>
            </w:r>
          </w:p>
          <w:p w:rsidR="00064097" w:rsidRDefault="00064097" w:rsidP="00064097">
            <w:pPr>
              <w:numPr>
                <w:ilvl w:val="0"/>
                <w:numId w:val="1"/>
              </w:numPr>
              <w:suppressAutoHyphens/>
              <w:ind w:left="357" w:hanging="357"/>
              <w:jc w:val="both"/>
            </w:pPr>
            <w:r>
              <w:t>absolvent je schopný provádět analýzu a hodnocení rizik jak naturogenní, tak antropogenní povahy,</w:t>
            </w:r>
          </w:p>
          <w:p w:rsidR="00064097" w:rsidRDefault="00064097" w:rsidP="00064097">
            <w:pPr>
              <w:numPr>
                <w:ilvl w:val="0"/>
                <w:numId w:val="1"/>
              </w:numPr>
              <w:suppressAutoHyphens/>
              <w:ind w:left="357" w:hanging="357"/>
              <w:jc w:val="both"/>
            </w:pPr>
            <w:r>
              <w:t>v souladu s platnými zákonnými ustanoveními je schopen zařazovat objekty nebo zařízení s umístěnými nebezpečnými chemickými látkami nebo směsi do příslušných skupin,</w:t>
            </w:r>
          </w:p>
          <w:p w:rsidR="00064097" w:rsidRDefault="00064097" w:rsidP="00064097">
            <w:pPr>
              <w:numPr>
                <w:ilvl w:val="0"/>
                <w:numId w:val="1"/>
              </w:numPr>
              <w:suppressAutoHyphens/>
              <w:ind w:left="357" w:hanging="357"/>
              <w:jc w:val="both"/>
            </w:pPr>
            <w:r>
              <w:t>v případě zjištění nebezpečí vzniku mimořádné události bezprostředně po nastalé mimořádné události je schopen vypracovat predikci možných následků,</w:t>
            </w:r>
          </w:p>
          <w:p w:rsidR="00064097" w:rsidRDefault="00064097" w:rsidP="00064097">
            <w:pPr>
              <w:numPr>
                <w:ilvl w:val="0"/>
                <w:numId w:val="1"/>
              </w:numPr>
              <w:suppressAutoHyphens/>
              <w:ind w:left="357" w:hanging="357"/>
              <w:jc w:val="both"/>
            </w:pPr>
            <w:r>
              <w:t>v souladu se svým pracovním zařazením je schopen s využitím vnitřního a vnějšího havarijního plánu, případně havarijního plánu objektu nebo obce navrhnout způsoby řešení vzniklé situace, zejména opatření k ochraně obyvatelstva,</w:t>
            </w:r>
          </w:p>
          <w:p w:rsidR="00064097" w:rsidRDefault="00064097" w:rsidP="00064097">
            <w:pPr>
              <w:numPr>
                <w:ilvl w:val="0"/>
                <w:numId w:val="1"/>
              </w:numPr>
              <w:suppressAutoHyphens/>
              <w:ind w:left="357" w:hanging="357"/>
              <w:jc w:val="both"/>
            </w:pPr>
            <w:r>
              <w:t>umí provést analýzu vývoje mimořádné události a krizové situace,</w:t>
            </w:r>
          </w:p>
          <w:p w:rsidR="00064097" w:rsidRDefault="00064097" w:rsidP="00064097">
            <w:pPr>
              <w:numPr>
                <w:ilvl w:val="0"/>
                <w:numId w:val="1"/>
              </w:numPr>
              <w:suppressAutoHyphens/>
              <w:ind w:left="357" w:hanging="357"/>
              <w:jc w:val="both"/>
            </w:pPr>
            <w:r>
              <w:t>umí a je schopen podílet se na zpracování vnitřního a vnějšího havarijního plánu objektů a obce,</w:t>
            </w:r>
          </w:p>
          <w:p w:rsidR="00064097" w:rsidRDefault="00064097" w:rsidP="00064097">
            <w:pPr>
              <w:numPr>
                <w:ilvl w:val="0"/>
                <w:numId w:val="1"/>
              </w:numPr>
              <w:suppressAutoHyphens/>
              <w:ind w:left="357" w:hanging="357"/>
              <w:jc w:val="both"/>
            </w:pPr>
            <w:r>
              <w:t>je schopen a umí zpracovávat bezpečnostní zprávy,</w:t>
            </w:r>
          </w:p>
          <w:p w:rsidR="00064097" w:rsidRDefault="00064097" w:rsidP="00064097">
            <w:pPr>
              <w:numPr>
                <w:ilvl w:val="0"/>
                <w:numId w:val="1"/>
              </w:numPr>
              <w:suppressAutoHyphens/>
              <w:ind w:left="357" w:hanging="357"/>
              <w:jc w:val="both"/>
            </w:pPr>
            <w:r>
              <w:t>získá v rámci výuky nejnovější poznatky a praktické zkušenosti v oblasti využívání sofistikovaného softwarového vybavení k řešení krizových a havarijních situací a umí je využít v praxi,</w:t>
            </w:r>
          </w:p>
          <w:p w:rsidR="00064097" w:rsidRDefault="00064097" w:rsidP="00064097">
            <w:pPr>
              <w:numPr>
                <w:ilvl w:val="0"/>
                <w:numId w:val="1"/>
              </w:numPr>
              <w:suppressAutoHyphens/>
              <w:ind w:left="357" w:hanging="357"/>
              <w:jc w:val="both"/>
            </w:pPr>
            <w:r>
              <w:t>je seznámen s ekonomickými aspekty připravenosti na krizové situace a jejich řešení.</w:t>
            </w:r>
          </w:p>
          <w:p w:rsidR="00064097" w:rsidRPr="008F4A76" w:rsidRDefault="00064097" w:rsidP="00420BD2">
            <w:pPr>
              <w:jc w:val="both"/>
            </w:pPr>
          </w:p>
          <w:p w:rsidR="00064097" w:rsidRDefault="00064097" w:rsidP="00420BD2">
            <w:pPr>
              <w:jc w:val="both"/>
              <w:rPr>
                <w:b/>
              </w:rPr>
            </w:pPr>
            <w:r>
              <w:rPr>
                <w:b/>
              </w:rPr>
              <w:t>Obecné způsobilosti:</w:t>
            </w:r>
          </w:p>
          <w:p w:rsidR="00064097" w:rsidRDefault="00064097" w:rsidP="00420BD2">
            <w:pPr>
              <w:jc w:val="both"/>
            </w:pPr>
            <w:r>
              <w:t>V rámci studijního programu Ochrana obyvatelstva absolvent získá následující obecné způsobilosti:</w:t>
            </w:r>
          </w:p>
          <w:p w:rsidR="00064097" w:rsidRDefault="00064097" w:rsidP="00064097">
            <w:pPr>
              <w:numPr>
                <w:ilvl w:val="0"/>
                <w:numId w:val="1"/>
              </w:numPr>
              <w:suppressAutoHyphens/>
              <w:ind w:left="357" w:hanging="357"/>
              <w:jc w:val="both"/>
            </w:pPr>
            <w:r>
              <w:t xml:space="preserve">absolvent zvládá prezentovat své nabyté znalosti v anglickém jazyce, a dokáže v tomto jazyce </w:t>
            </w:r>
            <w:r>
              <w:br/>
              <w:t>i komunikovat v rámci řídících a organizačních procesů a při jednání se zahraničními partnery,</w:t>
            </w:r>
          </w:p>
          <w:p w:rsidR="00064097" w:rsidRDefault="00064097" w:rsidP="00064097">
            <w:pPr>
              <w:numPr>
                <w:ilvl w:val="0"/>
                <w:numId w:val="1"/>
              </w:numPr>
              <w:suppressAutoHyphens/>
              <w:ind w:left="357" w:hanging="357"/>
              <w:jc w:val="both"/>
            </w:pPr>
            <w:r>
              <w:t>dokáže předkládat relevantní argumenty na téma ochrany obyvatelstva při diskusi s odbornou i laickou veřejností a umí vyjádřit své vlastní názory, podložené kriticky ověřenými fakty a úsudkem zohledňující etické principy a potřeby obyvatelstva,</w:t>
            </w:r>
          </w:p>
          <w:p w:rsidR="00064097" w:rsidRDefault="00064097" w:rsidP="00064097">
            <w:pPr>
              <w:numPr>
                <w:ilvl w:val="0"/>
                <w:numId w:val="1"/>
              </w:numPr>
              <w:suppressAutoHyphens/>
              <w:ind w:left="357" w:hanging="357"/>
              <w:jc w:val="both"/>
            </w:pPr>
            <w:r>
              <w:t>je schopen formulovat závěry z dané diskuse,</w:t>
            </w:r>
          </w:p>
          <w:p w:rsidR="00064097" w:rsidRDefault="00064097" w:rsidP="00064097">
            <w:pPr>
              <w:numPr>
                <w:ilvl w:val="0"/>
                <w:numId w:val="1"/>
              </w:numPr>
              <w:suppressAutoHyphens/>
              <w:ind w:left="357" w:hanging="357"/>
              <w:jc w:val="both"/>
            </w:pPr>
            <w:r>
              <w:t>je schopen samostatně a odpovědně se rozhodovat,</w:t>
            </w:r>
          </w:p>
          <w:p w:rsidR="00064097" w:rsidRDefault="00064097" w:rsidP="00064097">
            <w:pPr>
              <w:numPr>
                <w:ilvl w:val="0"/>
                <w:numId w:val="1"/>
              </w:numPr>
              <w:suppressAutoHyphens/>
              <w:ind w:left="357" w:hanging="357"/>
              <w:jc w:val="both"/>
            </w:pPr>
            <w:r>
              <w:t>získá předpoklady k řízení lidských a materiálních zdrojů,</w:t>
            </w:r>
          </w:p>
          <w:p w:rsidR="00064097" w:rsidRDefault="00064097" w:rsidP="00064097">
            <w:pPr>
              <w:numPr>
                <w:ilvl w:val="0"/>
                <w:numId w:val="1"/>
              </w:numPr>
              <w:suppressAutoHyphens/>
              <w:ind w:left="357" w:hanging="357"/>
              <w:jc w:val="both"/>
            </w:pPr>
            <w:r>
              <w:t>umí plánovat využití lidských a materiálních zdrojů, včetně zdrojů ze SSHR a používat sofistikovaný software organizační složky státu,</w:t>
            </w:r>
          </w:p>
          <w:p w:rsidR="00064097" w:rsidRDefault="00064097" w:rsidP="00064097">
            <w:pPr>
              <w:numPr>
                <w:ilvl w:val="0"/>
                <w:numId w:val="1"/>
              </w:numPr>
              <w:suppressAutoHyphens/>
              <w:ind w:left="357" w:hanging="357"/>
              <w:jc w:val="both"/>
            </w:pPr>
            <w:r>
              <w:t>umí hodnotit a motivovat pracovníky, a koordinovat pracovní činnosti v rámci týmové spolupráce při ochraně obyvatelstva a majetku,</w:t>
            </w:r>
          </w:p>
          <w:p w:rsidR="00064097" w:rsidRDefault="00064097" w:rsidP="00064097">
            <w:pPr>
              <w:numPr>
                <w:ilvl w:val="0"/>
                <w:numId w:val="1"/>
              </w:numPr>
              <w:suppressAutoHyphens/>
              <w:ind w:left="357" w:hanging="357"/>
              <w:jc w:val="both"/>
            </w:pPr>
            <w:r>
              <w:t>je si vědom, že každá jeho řídící činnost má dopady jak na vnější, tak i vnitřní prostředí v rámci své působnosti, a to z pohledu etického ve vztahu k lidem, i z pohledu udržitelného rozvoje ve vztahu k ochraně obyvatelstva, životního prostředí a majetku,</w:t>
            </w:r>
          </w:p>
          <w:p w:rsidR="00064097" w:rsidRDefault="00064097" w:rsidP="00064097">
            <w:pPr>
              <w:numPr>
                <w:ilvl w:val="0"/>
                <w:numId w:val="1"/>
              </w:numPr>
              <w:suppressAutoHyphens/>
              <w:ind w:left="357" w:hanging="357"/>
              <w:jc w:val="both"/>
            </w:pPr>
            <w:r>
              <w:t>dokáže samostatně získávat další odborné znalosti dovednosti a způsobilosti včetně reflexe vlastních zkušeností,</w:t>
            </w:r>
          </w:p>
          <w:p w:rsidR="00064097" w:rsidRDefault="00064097" w:rsidP="00064097">
            <w:pPr>
              <w:numPr>
                <w:ilvl w:val="0"/>
                <w:numId w:val="1"/>
              </w:numPr>
              <w:suppressAutoHyphens/>
              <w:ind w:left="357" w:hanging="357"/>
              <w:jc w:val="both"/>
            </w:pPr>
            <w:r>
              <w:t>má přehled o relevantních odborných zdrojích nových informací,</w:t>
            </w:r>
          </w:p>
          <w:p w:rsidR="00064097" w:rsidRDefault="00064097" w:rsidP="00064097">
            <w:pPr>
              <w:numPr>
                <w:ilvl w:val="0"/>
                <w:numId w:val="1"/>
              </w:numPr>
              <w:suppressAutoHyphens/>
              <w:ind w:left="357" w:hanging="357"/>
              <w:jc w:val="both"/>
            </w:pPr>
            <w:r>
              <w:t>dovede kriticky zhodnotit původ zdrojů a jejich význam pro ochranu obyvatelstva,</w:t>
            </w:r>
          </w:p>
          <w:p w:rsidR="00064097" w:rsidRDefault="00064097" w:rsidP="00064097">
            <w:pPr>
              <w:numPr>
                <w:ilvl w:val="0"/>
                <w:numId w:val="1"/>
              </w:numPr>
              <w:suppressAutoHyphens/>
              <w:ind w:left="357" w:hanging="357"/>
              <w:jc w:val="both"/>
            </w:pPr>
            <w:r>
              <w:t>vyznává principy společné ochrany obyvatelstva v rámci spolupráce s jednotlivými členskými státy EU.</w:t>
            </w:r>
          </w:p>
          <w:p w:rsidR="00064097" w:rsidRDefault="00064097" w:rsidP="00420BD2">
            <w:pPr>
              <w:rPr>
                <w:b/>
              </w:rPr>
            </w:pPr>
          </w:p>
          <w:p w:rsidR="00064097" w:rsidRPr="006D598B" w:rsidRDefault="00064097" w:rsidP="00420BD2">
            <w:pPr>
              <w:rPr>
                <w:b/>
              </w:rPr>
            </w:pPr>
            <w:r w:rsidRPr="006D598B">
              <w:rPr>
                <w:b/>
              </w:rPr>
              <w:lastRenderedPageBreak/>
              <w:t>Metody výuky</w:t>
            </w:r>
          </w:p>
          <w:p w:rsidR="00064097" w:rsidRDefault="00064097" w:rsidP="00420BD2">
            <w:pPr>
              <w:jc w:val="both"/>
            </w:pPr>
            <w:r w:rsidRPr="006D598B">
              <w:t xml:space="preserve">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w:t>
            </w:r>
          </w:p>
          <w:p w:rsidR="00064097" w:rsidRPr="006D598B" w:rsidRDefault="00064097" w:rsidP="00420BD2">
            <w:pPr>
              <w:jc w:val="both"/>
            </w:pPr>
            <w:r w:rsidRPr="006D598B">
              <w:t>k výpočtům). 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w:t>
            </w:r>
          </w:p>
          <w:p w:rsidR="00064097" w:rsidRPr="006D598B" w:rsidRDefault="00064097" w:rsidP="00420BD2">
            <w:pPr>
              <w:jc w:val="both"/>
            </w:pPr>
            <w:r w:rsidRPr="006D598B">
              <w:t>Z pohledu metod z hlediska poznání a typu poznatků jsou využívány slovní i monologické metody v podobě klasické přednášky a taktéž metody dovednostně</w:t>
            </w:r>
            <w:r>
              <w:t xml:space="preserve"> – </w:t>
            </w:r>
            <w:r w:rsidRPr="006D598B">
              <w:t>praktické (práce v laboratořích).</w:t>
            </w:r>
          </w:p>
          <w:p w:rsidR="00064097" w:rsidRPr="006D598B" w:rsidRDefault="00064097" w:rsidP="00420BD2">
            <w:pPr>
              <w:jc w:val="both"/>
            </w:pPr>
            <w:r w:rsidRPr="006D598B">
              <w:t>Na cvičeních a seminářích se využívá celá řada interaktivních metod, zejména:</w:t>
            </w:r>
          </w:p>
          <w:p w:rsidR="00064097" w:rsidRPr="006D598B" w:rsidRDefault="00064097" w:rsidP="00420BD2">
            <w:pPr>
              <w:numPr>
                <w:ilvl w:val="0"/>
                <w:numId w:val="2"/>
              </w:numPr>
              <w:tabs>
                <w:tab w:val="clear" w:pos="1452"/>
                <w:tab w:val="num" w:pos="758"/>
              </w:tabs>
              <w:ind w:hanging="1054"/>
              <w:jc w:val="both"/>
            </w:pPr>
            <w:r w:rsidRPr="006D598B">
              <w:t>metoda problémového výkladu,</w:t>
            </w:r>
          </w:p>
          <w:p w:rsidR="00064097" w:rsidRPr="006D598B" w:rsidRDefault="00064097" w:rsidP="00420BD2">
            <w:pPr>
              <w:numPr>
                <w:ilvl w:val="0"/>
                <w:numId w:val="2"/>
              </w:numPr>
              <w:tabs>
                <w:tab w:val="clear" w:pos="1452"/>
                <w:tab w:val="num" w:pos="758"/>
              </w:tabs>
              <w:ind w:hanging="1054"/>
              <w:jc w:val="both"/>
            </w:pPr>
            <w:r w:rsidRPr="006D598B">
              <w:t>heuristická metoda,</w:t>
            </w:r>
          </w:p>
          <w:p w:rsidR="00064097" w:rsidRDefault="00064097" w:rsidP="00420BD2">
            <w:pPr>
              <w:numPr>
                <w:ilvl w:val="0"/>
                <w:numId w:val="2"/>
              </w:numPr>
              <w:tabs>
                <w:tab w:val="clear" w:pos="1452"/>
                <w:tab w:val="num" w:pos="758"/>
              </w:tabs>
              <w:ind w:hanging="1054"/>
              <w:jc w:val="both"/>
            </w:pPr>
            <w:r w:rsidRPr="006D598B">
              <w:t>slovní metody, zejm. dialogické (rozhovor, diskuse),</w:t>
            </w:r>
          </w:p>
          <w:p w:rsidR="00064097" w:rsidRPr="006D598B" w:rsidRDefault="00064097" w:rsidP="00420BD2">
            <w:pPr>
              <w:numPr>
                <w:ilvl w:val="0"/>
                <w:numId w:val="2"/>
              </w:numPr>
              <w:tabs>
                <w:tab w:val="clear" w:pos="1452"/>
                <w:tab w:val="num" w:pos="758"/>
              </w:tabs>
              <w:ind w:left="758"/>
              <w:jc w:val="both"/>
            </w:pPr>
            <w:r w:rsidRPr="006D598B">
              <w:t>metody názorně demonstrační (postihováni reality prostřednictvím schémat, znaků, symbolů, abstraktních modelů),</w:t>
            </w:r>
          </w:p>
          <w:p w:rsidR="00064097" w:rsidRPr="006D598B" w:rsidRDefault="00064097" w:rsidP="00420BD2">
            <w:pPr>
              <w:numPr>
                <w:ilvl w:val="0"/>
                <w:numId w:val="2"/>
              </w:numPr>
              <w:tabs>
                <w:tab w:val="clear" w:pos="1452"/>
                <w:tab w:val="num" w:pos="758"/>
              </w:tabs>
              <w:ind w:left="758"/>
              <w:jc w:val="both"/>
            </w:pPr>
            <w:r w:rsidRPr="006D598B">
              <w:t>metody praktické (sestrojování grafů, modelů, vlastní výpočty, testování a ladění navržených softwarových systémů s využitím simulací),</w:t>
            </w:r>
          </w:p>
          <w:p w:rsidR="00064097" w:rsidRPr="006D598B" w:rsidRDefault="00064097" w:rsidP="00420BD2">
            <w:pPr>
              <w:numPr>
                <w:ilvl w:val="0"/>
                <w:numId w:val="2"/>
              </w:numPr>
              <w:tabs>
                <w:tab w:val="clear" w:pos="1452"/>
                <w:tab w:val="num" w:pos="758"/>
              </w:tabs>
              <w:ind w:hanging="1054"/>
              <w:jc w:val="both"/>
            </w:pPr>
            <w:r w:rsidRPr="006D598B">
              <w:t>participativní metody (dialog v celé skupině, brainstorming a využití myšlenkových map),</w:t>
            </w:r>
          </w:p>
          <w:p w:rsidR="00064097" w:rsidRPr="006D598B" w:rsidRDefault="00064097" w:rsidP="00420BD2">
            <w:pPr>
              <w:numPr>
                <w:ilvl w:val="0"/>
                <w:numId w:val="2"/>
              </w:numPr>
              <w:tabs>
                <w:tab w:val="clear" w:pos="1452"/>
                <w:tab w:val="num" w:pos="758"/>
              </w:tabs>
              <w:ind w:hanging="1054"/>
              <w:jc w:val="both"/>
            </w:pPr>
            <w:r w:rsidRPr="006D598B">
              <w:t>metoda konfrontace,</w:t>
            </w:r>
          </w:p>
          <w:p w:rsidR="00064097" w:rsidRPr="006D598B" w:rsidRDefault="00064097" w:rsidP="00420BD2">
            <w:pPr>
              <w:numPr>
                <w:ilvl w:val="0"/>
                <w:numId w:val="2"/>
              </w:numPr>
              <w:tabs>
                <w:tab w:val="clear" w:pos="1452"/>
                <w:tab w:val="num" w:pos="758"/>
              </w:tabs>
              <w:ind w:hanging="1054"/>
              <w:jc w:val="both"/>
            </w:pPr>
            <w:r w:rsidRPr="006D598B">
              <w:t>metody simulační (simulace abstraktního modelu určitého systému).</w:t>
            </w:r>
          </w:p>
          <w:p w:rsidR="00064097" w:rsidRPr="006D598B" w:rsidRDefault="00064097" w:rsidP="00420BD2">
            <w:pPr>
              <w:jc w:val="both"/>
            </w:pPr>
            <w:r w:rsidRPr="006D598B">
              <w:t>V maximální míře jsou využívány moderní technologie (interaktivní tabule a pera, práce s internetem, on-line zpětná vazba v průběhu výuky k probírané problematice).</w:t>
            </w:r>
          </w:p>
          <w:p w:rsidR="00064097" w:rsidRDefault="00064097" w:rsidP="00420BD2">
            <w:pPr>
              <w:jc w:val="both"/>
            </w:pPr>
            <w:r w:rsidRPr="006D598B">
              <w:t>Při zpracování seminárních prací či případových studií jsou využívány i základní výzkumné metody, například metoda analýzy, syntézy, dedukce, abstrakce, komparace</w:t>
            </w:r>
            <w:r>
              <w:t xml:space="preserve"> a základní statistické metody.</w:t>
            </w:r>
          </w:p>
          <w:p w:rsidR="00064097" w:rsidRDefault="00064097" w:rsidP="00420BD2">
            <w:pPr>
              <w:jc w:val="both"/>
            </w:pPr>
            <w:r w:rsidRPr="006D598B">
              <w:t xml:space="preserve">Do studijního plánu jsou také zařazovány přednášky odborníků z praxe, jejichž cílem je seznámit studenty </w:t>
            </w:r>
            <w:r>
              <w:br/>
            </w:r>
            <w:r w:rsidRPr="006D598B">
              <w:t>s aktuálními tématy z oblasti bezpečnosti s ohledem na vybrané specializace studijního programu Bezpečnost společnosti, přičemž přednášky jsou do výuky zařazovány plně v kontextu aktuálně vyučovaných témat.</w:t>
            </w: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p w:rsidR="00064097" w:rsidRDefault="00064097" w:rsidP="00420BD2">
            <w:pPr>
              <w:jc w:val="both"/>
            </w:pPr>
          </w:p>
        </w:tc>
      </w:tr>
      <w:tr w:rsidR="00064097" w:rsidTr="000D6DB9">
        <w:trPr>
          <w:trHeight w:val="185"/>
        </w:trPr>
        <w:tc>
          <w:tcPr>
            <w:tcW w:w="9285"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rsidR="00064097" w:rsidRDefault="00064097" w:rsidP="00420BD2">
            <w:r>
              <w:rPr>
                <w:b/>
              </w:rPr>
              <w:lastRenderedPageBreak/>
              <w:t>Pravidla a podmínky pro tvorbu studijních plánů</w:t>
            </w:r>
          </w:p>
        </w:tc>
      </w:tr>
      <w:tr w:rsidR="00064097" w:rsidTr="000D6DB9">
        <w:trPr>
          <w:trHeight w:val="2651"/>
        </w:trPr>
        <w:tc>
          <w:tcPr>
            <w:tcW w:w="9285" w:type="dxa"/>
            <w:gridSpan w:val="4"/>
            <w:tcBorders>
              <w:top w:val="single" w:sz="4" w:space="0" w:color="00000A"/>
              <w:left w:val="single" w:sz="4" w:space="0" w:color="00000A"/>
              <w:bottom w:val="single" w:sz="4" w:space="0" w:color="00000A"/>
              <w:right w:val="single" w:sz="4" w:space="0" w:color="00000A"/>
            </w:tcBorders>
            <w:shd w:val="clear" w:color="auto" w:fill="FFFFFF"/>
          </w:tcPr>
          <w:p w:rsidR="00064097" w:rsidRDefault="00064097" w:rsidP="00420BD2">
            <w:pPr>
              <w:jc w:val="both"/>
            </w:pPr>
            <w:r>
              <w:t>Studijní program Ochrana obyvatelstva je studijní program bez specializací v prezenční i kombinované formě studia. Struktura studijního plánu je tvořena povinnými, povinně volitelnými předměty a volitelnými předměty, navázanými na oblast ochrany obyvatelstva, krizového řízení, krizového a havarijního plánování, informačního zabezpečení ochrany obyvatelstva a logistického zabezpečení ochrany obyvatelstva. Ve studijním programu je využíván kreditový systém ECTS představující studijní zátěž 30 hodin/1kredit. Jedna výuková hodina představuje 50 minut. V rámci bakalářského studijního programu je standardní délka studia 3 roky, při níž student musí získat 180 kreditů. Předměty povinné, které jsou součástí státní závěrečné zkoušky, tvoří společně s navrhovanými tématy bakalářských prací logicky propojený celek, který je v souladu s deklarovaným profilem absolventa.</w:t>
            </w:r>
          </w:p>
          <w:p w:rsidR="00064097" w:rsidRDefault="00064097" w:rsidP="00420BD2">
            <w:pPr>
              <w:autoSpaceDE w:val="0"/>
              <w:autoSpaceDN w:val="0"/>
              <w:adjustRightInd w:val="0"/>
              <w:jc w:val="both"/>
            </w:pPr>
            <w:r>
              <w:t xml:space="preserve">Povinné předměty se dělí na základní teoretické předměty, předměty profilujícího základu a ostatní. Studenti si </w:t>
            </w:r>
            <w:r>
              <w:br/>
              <w:t xml:space="preserve">v rámci celého studia vybírají z povinně volitelných předmětů tolik předmětů, aby dosáhli předepsaného počtu kreditů. Součástí státní závěrečné zkoušky je obhajoba bakalářské práce, zkouška ze </w:t>
            </w:r>
            <w:r w:rsidRPr="0042289C">
              <w:t xml:space="preserve">dvou </w:t>
            </w:r>
            <w:r>
              <w:t xml:space="preserve">tematických okruhů </w:t>
            </w:r>
            <w:r>
              <w:br/>
              <w:t>a jednoho volitelného okruhu.</w:t>
            </w:r>
          </w:p>
          <w:p w:rsidR="00064097" w:rsidRDefault="00064097" w:rsidP="00420BD2">
            <w:pPr>
              <w:autoSpaceDE w:val="0"/>
              <w:autoSpaceDN w:val="0"/>
              <w:adjustRightInd w:val="0"/>
              <w:jc w:val="both"/>
              <w:rPr>
                <w:rFonts w:ascii="TimesNewRomanPSMT" w:hAnsi="TimesNewRomanPSMT" w:cs="TimesNewRomanPSMT"/>
              </w:rPr>
            </w:pPr>
          </w:p>
        </w:tc>
      </w:tr>
    </w:tbl>
    <w:p w:rsidR="00064097" w:rsidRDefault="00064097" w:rsidP="00064097">
      <w:pPr>
        <w:sectPr w:rsidR="00064097">
          <w:pgSz w:w="11906" w:h="16838"/>
          <w:pgMar w:top="1417" w:right="1417" w:bottom="765" w:left="1417" w:header="708" w:footer="708" w:gutter="0"/>
          <w:cols w:space="708"/>
        </w:sectPr>
      </w:pPr>
    </w:p>
    <w:tbl>
      <w:tblPr>
        <w:tblW w:w="0" w:type="auto"/>
        <w:tblInd w:w="-38" w:type="dxa"/>
        <w:tblLayout w:type="fixed"/>
        <w:tblCellMar>
          <w:left w:w="75" w:type="dxa"/>
          <w:right w:w="70" w:type="dxa"/>
        </w:tblCellMar>
        <w:tblLook w:val="04A0" w:firstRow="1" w:lastRow="0" w:firstColumn="1" w:lastColumn="0" w:noHBand="0" w:noVBand="1"/>
      </w:tblPr>
      <w:tblGrid>
        <w:gridCol w:w="9284"/>
      </w:tblGrid>
      <w:tr w:rsidR="00064097" w:rsidTr="00420BD2">
        <w:trPr>
          <w:trHeight w:val="258"/>
        </w:trPr>
        <w:tc>
          <w:tcPr>
            <w:tcW w:w="9284" w:type="dxa"/>
            <w:tcBorders>
              <w:top w:val="single" w:sz="4" w:space="0" w:color="00000A"/>
              <w:left w:val="single" w:sz="4" w:space="0" w:color="00000A"/>
              <w:bottom w:val="single" w:sz="4" w:space="0" w:color="00000A"/>
              <w:right w:val="single" w:sz="4" w:space="0" w:color="00000A"/>
            </w:tcBorders>
            <w:shd w:val="clear" w:color="auto" w:fill="F7CAAC"/>
            <w:hideMark/>
          </w:tcPr>
          <w:p w:rsidR="00064097" w:rsidRDefault="00064097" w:rsidP="00420BD2">
            <w:r>
              <w:rPr>
                <w:b/>
              </w:rPr>
              <w:lastRenderedPageBreak/>
              <w:t xml:space="preserve"> Podmínky k přijetí ke studiu</w:t>
            </w:r>
          </w:p>
        </w:tc>
      </w:tr>
      <w:tr w:rsidR="00064097" w:rsidTr="00420BD2">
        <w:trPr>
          <w:trHeight w:val="1327"/>
        </w:trPr>
        <w:tc>
          <w:tcPr>
            <w:tcW w:w="9284" w:type="dxa"/>
            <w:tcBorders>
              <w:top w:val="single" w:sz="4" w:space="0" w:color="00000A"/>
              <w:left w:val="single" w:sz="4" w:space="0" w:color="00000A"/>
              <w:bottom w:val="single" w:sz="4" w:space="0" w:color="00000A"/>
              <w:right w:val="single" w:sz="4" w:space="0" w:color="00000A"/>
            </w:tcBorders>
            <w:shd w:val="clear" w:color="auto" w:fill="FFFFFF"/>
            <w:hideMark/>
          </w:tcPr>
          <w:p w:rsidR="00064097" w:rsidRDefault="00064097" w:rsidP="00420BD2">
            <w:pPr>
              <w:autoSpaceDE w:val="0"/>
              <w:autoSpaceDN w:val="0"/>
              <w:adjustRightInd w:val="0"/>
              <w:jc w:val="both"/>
              <w:rPr>
                <w:rFonts w:ascii="TimesNewRomanPSMT" w:hAnsi="TimesNewRomanPSMT" w:cs="TimesNewRomanPSMT"/>
              </w:rPr>
            </w:pPr>
            <w:r>
              <w:t>Podmínky pro přijetí ke studiu jsou stanoveny Směrnicí děkana k přijímacímu řízení, která je každoročně vydávána na Fakultě logistiky a krizového řízení. V této směrnici jsou konkretizovány požadavky pro přijetí v daném akademickém roce a je zveřejňována na úřední desce FLKŘ (</w:t>
            </w:r>
            <w:hyperlink r:id="rId9" w:history="1">
              <w:r w:rsidRPr="00A44BDE">
                <w:rPr>
                  <w:rStyle w:val="Hypertextovodkaz"/>
                </w:rPr>
                <w:t>https://flkr.utb.cz/studium/prijimaci-rizeni/bakalarske-studium/</w:t>
              </w:r>
            </w:hyperlink>
            <w:r>
              <w:t xml:space="preserve">). </w:t>
            </w:r>
            <w:r>
              <w:rPr>
                <w:rFonts w:ascii="TimesNewRomanPSMT" w:hAnsi="TimesNewRomanPSMT" w:cs="TimesNewRomanPSMT"/>
              </w:rPr>
              <w:t>Ke studiu mohou být přijati a zapsáni pouze uchazeči s ukončeným středoškolským vzděláním.</w:t>
            </w:r>
          </w:p>
        </w:tc>
      </w:tr>
      <w:tr w:rsidR="00064097" w:rsidTr="00420BD2">
        <w:trPr>
          <w:trHeight w:val="268"/>
        </w:trPr>
        <w:tc>
          <w:tcPr>
            <w:tcW w:w="9284" w:type="dxa"/>
            <w:tcBorders>
              <w:top w:val="single" w:sz="4" w:space="0" w:color="00000A"/>
              <w:left w:val="single" w:sz="4" w:space="0" w:color="00000A"/>
              <w:bottom w:val="single" w:sz="4" w:space="0" w:color="00000A"/>
              <w:right w:val="single" w:sz="4" w:space="0" w:color="00000A"/>
            </w:tcBorders>
            <w:shd w:val="clear" w:color="auto" w:fill="F7CAAC"/>
            <w:hideMark/>
          </w:tcPr>
          <w:p w:rsidR="00064097" w:rsidRDefault="00064097" w:rsidP="00420BD2">
            <w:r>
              <w:rPr>
                <w:b/>
              </w:rPr>
              <w:t>Návaznost na další typy studijních programů</w:t>
            </w:r>
          </w:p>
        </w:tc>
      </w:tr>
      <w:tr w:rsidR="00064097" w:rsidTr="00420BD2">
        <w:trPr>
          <w:trHeight w:val="699"/>
        </w:trPr>
        <w:tc>
          <w:tcPr>
            <w:tcW w:w="9284" w:type="dxa"/>
            <w:tcBorders>
              <w:top w:val="single" w:sz="4" w:space="0" w:color="00000A"/>
              <w:left w:val="single" w:sz="4" w:space="0" w:color="00000A"/>
              <w:bottom w:val="single" w:sz="4" w:space="0" w:color="00000A"/>
              <w:right w:val="single" w:sz="4" w:space="0" w:color="00000A"/>
            </w:tcBorders>
            <w:shd w:val="clear" w:color="auto" w:fill="FFFFFF"/>
            <w:hideMark/>
          </w:tcPr>
          <w:p w:rsidR="00064097" w:rsidRDefault="00064097" w:rsidP="00420BD2">
            <w:pPr>
              <w:jc w:val="both"/>
            </w:pPr>
            <w:r w:rsidRPr="006D598B">
              <w:t xml:space="preserve">Skladba obsahu studijního programu je plně v kontextu plánovaného rozvoje vysoké školy a reflektuje stále rostoucí význam </w:t>
            </w:r>
            <w:r>
              <w:t>ochrany obyvatelstva</w:t>
            </w:r>
            <w:r w:rsidRPr="006D598B">
              <w:t xml:space="preserve"> v moderní společnosti i zájem o studium oboru z řad středoškolských studentů plynoucí ze zvýšené poptávky po absolventech na trhu práce.</w:t>
            </w:r>
          </w:p>
          <w:p w:rsidR="00064097" w:rsidRDefault="00064097" w:rsidP="00420BD2">
            <w:pPr>
              <w:jc w:val="both"/>
            </w:pPr>
            <w:r>
              <w:t>Na bakalářský studijní program Ochrana obyvatelstva navazuje magisterský studijní program s názvem „Bezpečnost společnosti“ v rámci kterého je vyučován modul „Ochrana obyvatelstva“ s rozvíjením znalostí, schopností a dovedností studentů v předmětné oblasti. Absolventi bakalářského studia mohou pokračovat v navazujícím magisterském studiu po splnění podmínek k přijetí bez vyrovnávacích zkoušek.</w:t>
            </w:r>
          </w:p>
        </w:tc>
      </w:tr>
    </w:tbl>
    <w:p w:rsidR="00064097" w:rsidRDefault="00064097" w:rsidP="00064097"/>
    <w:p w:rsidR="00420BD2" w:rsidRDefault="00420BD2">
      <w:r>
        <w:br w:type="page"/>
      </w:r>
    </w:p>
    <w:tbl>
      <w:tblPr>
        <w:tblW w:w="5007" w:type="pct"/>
        <w:tblInd w:w="-5"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shd w:val="clear" w:color="auto" w:fill="FFFFFF"/>
        <w:tblLayout w:type="fixed"/>
        <w:tblCellMar>
          <w:left w:w="55" w:type="dxa"/>
          <w:right w:w="70" w:type="dxa"/>
        </w:tblCellMar>
        <w:tblLook w:val="0000" w:firstRow="0" w:lastRow="0" w:firstColumn="0" w:lastColumn="0" w:noHBand="0" w:noVBand="0"/>
      </w:tblPr>
      <w:tblGrid>
        <w:gridCol w:w="1761"/>
        <w:gridCol w:w="926"/>
        <w:gridCol w:w="116"/>
        <w:gridCol w:w="709"/>
        <w:gridCol w:w="130"/>
        <w:gridCol w:w="531"/>
        <w:gridCol w:w="35"/>
        <w:gridCol w:w="3193"/>
        <w:gridCol w:w="172"/>
        <w:gridCol w:w="840"/>
        <w:gridCol w:w="797"/>
      </w:tblGrid>
      <w:tr w:rsidR="000D6DB9" w:rsidTr="009D73B8">
        <w:tc>
          <w:tcPr>
            <w:tcW w:w="9210" w:type="dxa"/>
            <w:gridSpan w:val="11"/>
            <w:tcBorders>
              <w:top w:val="single" w:sz="4" w:space="0" w:color="00000A"/>
              <w:left w:val="single" w:sz="4" w:space="0" w:color="00000A"/>
              <w:bottom w:val="double" w:sz="4" w:space="0" w:color="00000A"/>
              <w:right w:val="single" w:sz="4" w:space="0" w:color="00000A"/>
            </w:tcBorders>
            <w:shd w:val="clear" w:color="auto" w:fill="C6D9F1"/>
            <w:tcMar>
              <w:left w:w="55" w:type="dxa"/>
            </w:tcMar>
          </w:tcPr>
          <w:p w:rsidR="000D6DB9" w:rsidRDefault="000D6DB9" w:rsidP="00420BD2">
            <w:pPr>
              <w:jc w:val="both"/>
            </w:pPr>
            <w:r w:rsidRPr="006C3F0B">
              <w:rPr>
                <w:rFonts w:eastAsia="Calibri"/>
                <w:b/>
                <w:sz w:val="28"/>
              </w:rPr>
              <w:lastRenderedPageBreak/>
              <w:t>B-IIa – Studijní plány a návrh témat prací (bakalářské a magisterské studijní programy)</w:t>
            </w:r>
          </w:p>
        </w:tc>
      </w:tr>
      <w:tr w:rsidR="000D6DB9" w:rsidTr="009D73B8">
        <w:tc>
          <w:tcPr>
            <w:tcW w:w="2803" w:type="dxa"/>
            <w:gridSpan w:val="3"/>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rPr>
                <w:b/>
                <w:sz w:val="22"/>
              </w:rPr>
            </w:pPr>
            <w:r>
              <w:rPr>
                <w:b/>
                <w:sz w:val="22"/>
              </w:rPr>
              <w:t>Označení studijního plánu</w:t>
            </w:r>
          </w:p>
        </w:tc>
        <w:tc>
          <w:tcPr>
            <w:tcW w:w="6407" w:type="dxa"/>
            <w:gridSpan w:val="8"/>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0D6DB9" w:rsidRDefault="000D6DB9" w:rsidP="00420BD2">
            <w:pPr>
              <w:jc w:val="center"/>
              <w:rPr>
                <w:highlight w:val="yellow"/>
              </w:rPr>
            </w:pPr>
            <w:r>
              <w:rPr>
                <w:b/>
                <w:sz w:val="22"/>
              </w:rPr>
              <w:t>Ochrana obyvatelstva – prezenční forma</w:t>
            </w:r>
          </w:p>
        </w:tc>
      </w:tr>
      <w:tr w:rsidR="000D6DB9" w:rsidTr="009D73B8">
        <w:tc>
          <w:tcPr>
            <w:tcW w:w="9210" w:type="dxa"/>
            <w:gridSpan w:val="11"/>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jc w:val="center"/>
              <w:rPr>
                <w:b/>
                <w:sz w:val="22"/>
              </w:rPr>
            </w:pPr>
            <w:r>
              <w:rPr>
                <w:b/>
                <w:sz w:val="22"/>
              </w:rPr>
              <w:t>Povinné předměty</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jc w:val="both"/>
              <w:rPr>
                <w:b/>
                <w:sz w:val="22"/>
              </w:rPr>
            </w:pPr>
            <w:r>
              <w:rPr>
                <w:b/>
                <w:sz w:val="22"/>
              </w:rPr>
              <w:t>Název předmětu</w:t>
            </w:r>
          </w:p>
        </w:tc>
        <w:tc>
          <w:tcPr>
            <w:tcW w:w="926" w:type="dxa"/>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jc w:val="both"/>
              <w:rPr>
                <w:b/>
                <w:sz w:val="22"/>
              </w:rPr>
            </w:pPr>
            <w:r>
              <w:rPr>
                <w:b/>
                <w:sz w:val="22"/>
              </w:rPr>
              <w:t>rozsah</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jc w:val="both"/>
              <w:rPr>
                <w:b/>
                <w:sz w:val="22"/>
              </w:rPr>
            </w:pPr>
            <w:r>
              <w:rPr>
                <w:b/>
                <w:sz w:val="22"/>
              </w:rPr>
              <w:t>způsob ověř.</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jc w:val="both"/>
              <w:rPr>
                <w:b/>
                <w:sz w:val="22"/>
              </w:rPr>
            </w:pPr>
            <w:r>
              <w:rPr>
                <w:b/>
                <w:sz w:val="22"/>
              </w:rPr>
              <w:t xml:space="preserve">počet </w:t>
            </w:r>
          </w:p>
          <w:p w:rsidR="000D6DB9" w:rsidRDefault="000D6DB9" w:rsidP="00420BD2">
            <w:pPr>
              <w:jc w:val="both"/>
              <w:rPr>
                <w:b/>
                <w:sz w:val="22"/>
              </w:rPr>
            </w:pPr>
            <w:r>
              <w:rPr>
                <w:b/>
                <w:sz w:val="22"/>
              </w:rPr>
              <w:t>kred.</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jc w:val="both"/>
              <w:rPr>
                <w:b/>
                <w:sz w:val="22"/>
              </w:rPr>
            </w:pPr>
            <w:r>
              <w:rPr>
                <w:b/>
                <w:sz w:val="22"/>
              </w:rPr>
              <w:t>vyučující</w:t>
            </w:r>
          </w:p>
        </w:tc>
        <w:tc>
          <w:tcPr>
            <w:tcW w:w="840" w:type="dxa"/>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jc w:val="both"/>
              <w:rPr>
                <w:b/>
                <w:sz w:val="22"/>
              </w:rPr>
            </w:pPr>
            <w:r>
              <w:rPr>
                <w:b/>
                <w:sz w:val="22"/>
              </w:rPr>
              <w:t xml:space="preserve">dop. </w:t>
            </w:r>
          </w:p>
          <w:p w:rsidR="000D6DB9" w:rsidRDefault="000D6DB9" w:rsidP="00420BD2">
            <w:pPr>
              <w:jc w:val="both"/>
              <w:rPr>
                <w:b/>
                <w:sz w:val="22"/>
              </w:rPr>
            </w:pPr>
            <w:r>
              <w:rPr>
                <w:b/>
                <w:sz w:val="22"/>
              </w:rPr>
              <w:t>roč./sem.</w:t>
            </w:r>
          </w:p>
        </w:tc>
        <w:tc>
          <w:tcPr>
            <w:tcW w:w="797" w:type="dxa"/>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0D6DB9" w:rsidRDefault="000D6DB9" w:rsidP="00420BD2">
            <w:pPr>
              <w:jc w:val="both"/>
            </w:pPr>
            <w:r>
              <w:rPr>
                <w:b/>
                <w:sz w:val="22"/>
              </w:rPr>
              <w:t xml:space="preserve">profil. </w:t>
            </w:r>
            <w:proofErr w:type="gramStart"/>
            <w:r>
              <w:rPr>
                <w:b/>
                <w:sz w:val="22"/>
              </w:rPr>
              <w:t>základ</w:t>
            </w:r>
            <w:proofErr w:type="gramEnd"/>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Matematika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C277F3">
            <w:pPr>
              <w:jc w:val="center"/>
            </w:pPr>
            <w:r w:rsidRPr="00131DBB">
              <w:t xml:space="preserve">28p – </w:t>
            </w:r>
            <w:r w:rsidR="00C277F3">
              <w:t>0</w:t>
            </w:r>
            <w:r w:rsidR="00C277F3" w:rsidRPr="00131DBB">
              <w:t xml:space="preserve">s </w:t>
            </w:r>
            <w:r w:rsidRPr="00131DBB">
              <w:t xml:space="preserve">– </w:t>
            </w:r>
            <w:r w:rsidR="00C277F3">
              <w:t>28</w:t>
            </w:r>
            <w:r w:rsidR="00C277F3" w:rsidRPr="00131DBB">
              <w:t>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5</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rPr>
                <w:b/>
              </w:rPr>
            </w:pPr>
            <w:r w:rsidRPr="00131DBB">
              <w:rPr>
                <w:b/>
              </w:rPr>
              <w:t xml:space="preserve">Ing. Pavel Martinek, Ph.D.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rPr>
                <w:b/>
              </w:rP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Zásady psaní odborného textu</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0p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doc. Ing. Zuzana Tučková, Ph.D.</w:t>
            </w:r>
            <w:r w:rsidRPr="00131DBB">
              <w:t xml:space="preserve"> </w:t>
            </w:r>
            <w:r>
              <w:br/>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Informatika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prof. Ing. Jiří Dvořák, DrSc. </w:t>
            </w:r>
            <w:r w:rsidRPr="00131DBB">
              <w:t>(50 %)</w:t>
            </w:r>
          </w:p>
          <w:p w:rsidR="000D6DB9" w:rsidRPr="00131DBB" w:rsidRDefault="000D6DB9" w:rsidP="00420BD2">
            <w:pPr>
              <w:rPr>
                <w:b/>
              </w:rPr>
            </w:pPr>
            <w:r w:rsidRPr="00131DBB">
              <w:rPr>
                <w:b/>
              </w:rPr>
              <w:t xml:space="preserve">Ing. Jakub Rak, Ph.D. </w:t>
            </w:r>
            <w:r w:rsidRPr="00131DBB">
              <w:t>(50 %)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ZT</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Management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Ing. Pavel Taraba, Ph.D. </w:t>
            </w:r>
            <w:r w:rsidRPr="00131DBB">
              <w:t>(50 %)</w:t>
            </w:r>
          </w:p>
          <w:p w:rsidR="000D6DB9" w:rsidRPr="00131DBB" w:rsidRDefault="000D6DB9" w:rsidP="00420BD2">
            <w:r w:rsidRPr="00131DBB">
              <w:rPr>
                <w:b/>
              </w:rPr>
              <w:t xml:space="preserve">Mgr. Marek Tomaštík, Ph.D. </w:t>
            </w:r>
            <w:r w:rsidRPr="00131DBB">
              <w:t>(40 %)</w:t>
            </w:r>
          </w:p>
          <w:p w:rsidR="000D6DB9" w:rsidRPr="00131DBB" w:rsidRDefault="000D6DB9" w:rsidP="00420BD2">
            <w:pPr>
              <w:rPr>
                <w:b/>
              </w:rPr>
            </w:pPr>
            <w:r w:rsidRPr="00131DBB">
              <w:rPr>
                <w:b/>
              </w:rPr>
              <w:t>Ing. René Skrášek</w:t>
            </w:r>
            <w:r w:rsidRPr="00131DBB">
              <w:t xml:space="preserve"> (10 % - odborník z praxe)</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420BD2" w:rsidP="00420BD2">
            <w:pPr>
              <w:jc w:val="center"/>
            </w:pPr>
            <w:r>
              <w:t>ZT</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F0246C">
            <w:r w:rsidRPr="00131DBB">
              <w:t xml:space="preserve">Úvod do logistiky </w:t>
            </w:r>
            <w:del w:id="7" w:author="Strohmandl Jan" w:date="2018-11-13T09:31:00Z">
              <w:r w:rsidRPr="00131DBB" w:rsidDel="00F0246C">
                <w:delText>krizových situací</w:delText>
              </w:r>
            </w:del>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28s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r w:rsidRPr="00131DBB">
              <w:rPr>
                <w:b/>
              </w:rPr>
              <w:t xml:space="preserve">Ing. Jan Strohmandl, Ph.D. </w:t>
            </w:r>
            <w:r w:rsidRPr="00131DBB">
              <w:t>(80 %)</w:t>
            </w:r>
          </w:p>
          <w:p w:rsidR="000D6DB9" w:rsidRPr="00131DBB" w:rsidRDefault="000D6DB9" w:rsidP="00420BD2">
            <w:pPr>
              <w:rPr>
                <w:b/>
              </w:rPr>
            </w:pPr>
            <w:r>
              <w:rPr>
                <w:b/>
              </w:rPr>
              <w:t>d</w:t>
            </w:r>
            <w:r w:rsidRPr="00131DBB">
              <w:rPr>
                <w:b/>
              </w:rPr>
              <w:t>oc. Ing. Miroslav Tomek, PhD.</w:t>
            </w:r>
            <w:r w:rsidRPr="00131DBB">
              <w:t xml:space="preserve"> (20 %)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Bezpečnostní politika a obrana státu</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5</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r w:rsidRPr="00131DBB">
              <w:rPr>
                <w:b/>
              </w:rPr>
              <w:t xml:space="preserve">doc. Dr. Václav Lošek, CSc.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PZ</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Základy psychologie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r w:rsidRPr="00131DBB">
              <w:rPr>
                <w:b/>
              </w:rPr>
              <w:t xml:space="preserve">Mgr. Veronika Kavková, Ph.D.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Kategorie B</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30</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985198" w:rsidRDefault="00E97431" w:rsidP="00420BD2">
            <w:ins w:id="8" w:author="Strohmandl Jan" w:date="2018-11-13T14:13:00Z">
              <w:r w:rsidRPr="00985198">
                <w:rPr>
                  <w:rPrChange w:id="9" w:author="Jan Strohmandl" w:date="2018-11-19T09:26:00Z">
                    <w:rPr>
                      <w:b/>
                    </w:rPr>
                  </w:rPrChange>
                </w:rPr>
                <w:t>Základy lineární algebry a optimalizace</w:t>
              </w:r>
            </w:ins>
            <w:del w:id="10" w:author="Strohmandl Jan" w:date="2018-11-13T14:13:00Z">
              <w:r w:rsidR="000D6DB9" w:rsidRPr="00985198" w:rsidDel="00E97431">
                <w:delText>Matematika II.</w:delText>
              </w:r>
            </w:del>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E247F9">
            <w:pPr>
              <w:jc w:val="center"/>
            </w:pPr>
            <w:r w:rsidRPr="00131DBB">
              <w:t xml:space="preserve">28p – </w:t>
            </w:r>
            <w:del w:id="11" w:author="Jan Strohmandl" w:date="2018-11-16T05:49:00Z">
              <w:r w:rsidRPr="00131DBB" w:rsidDel="00E247F9">
                <w:delText xml:space="preserve">28s </w:delText>
              </w:r>
            </w:del>
            <w:ins w:id="12" w:author="Jan Strohmandl" w:date="2018-11-16T05:49:00Z">
              <w:r w:rsidR="00E247F9">
                <w:t>0</w:t>
              </w:r>
              <w:r w:rsidR="00E247F9" w:rsidRPr="00131DBB">
                <w:t xml:space="preserve">s </w:t>
              </w:r>
            </w:ins>
            <w:r w:rsidRPr="00131DBB">
              <w:t xml:space="preserve">– </w:t>
            </w:r>
            <w:del w:id="13" w:author="Jan Strohmandl" w:date="2018-11-16T05:49:00Z">
              <w:r w:rsidRPr="00131DBB" w:rsidDel="00E247F9">
                <w:delText>0</w:delText>
              </w:r>
            </w:del>
            <w:ins w:id="14" w:author="Jan Strohmandl" w:date="2018-11-16T05:49:00Z">
              <w:r w:rsidR="00E247F9">
                <w:t>28c</w:t>
              </w:r>
            </w:ins>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5</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Ing. Pavel Martinek, Ph.D.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Technická chemie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28s – 42c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6</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Default="000D6DB9" w:rsidP="00420BD2">
            <w:pPr>
              <w:rPr>
                <w:b/>
              </w:rPr>
            </w:pPr>
            <w:r w:rsidRPr="00131DBB">
              <w:rPr>
                <w:b/>
              </w:rPr>
              <w:t>doc. Ing. Pavel Valášek</w:t>
            </w:r>
            <w:r>
              <w:rPr>
                <w:b/>
              </w:rPr>
              <w:t xml:space="preserve">, </w:t>
            </w:r>
            <w:r w:rsidRPr="00131DBB">
              <w:rPr>
                <w:b/>
              </w:rPr>
              <w:t xml:space="preserve">Ph.D. </w:t>
            </w:r>
          </w:p>
          <w:p w:rsidR="000D6DB9" w:rsidRPr="00131DBB" w:rsidRDefault="000D6DB9" w:rsidP="00420BD2">
            <w:pPr>
              <w:rPr>
                <w:b/>
              </w:rPr>
            </w:pPr>
            <w:r w:rsidRPr="00131DBB">
              <w:rPr>
                <w:b/>
              </w:rPr>
              <w:t xml:space="preserve">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Anglický jazyk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0p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r w:rsidRPr="00131DBB">
              <w:rPr>
                <w:b/>
              </w:rPr>
              <w:t xml:space="preserve">Mgr. et Mgr. Kateřina Pitrová, Ph.D., BBA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Fyzika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28p-28s-0c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5</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r w:rsidRPr="00131DBB">
              <w:rPr>
                <w:b/>
              </w:rPr>
              <w:t>doc. RNDr. Petr Ponížil, CSc</w:t>
            </w:r>
            <w:r w:rsidRPr="00131DBB">
              <w:t xml:space="preserve">. </w:t>
            </w:r>
            <w:r w:rsidRPr="00131DBB">
              <w:br/>
              <w:t>(50 %)</w:t>
            </w:r>
          </w:p>
          <w:p w:rsidR="000D6DB9" w:rsidRPr="00131DBB" w:rsidRDefault="000D6DB9" w:rsidP="00420BD2">
            <w:r w:rsidRPr="00131DBB">
              <w:rPr>
                <w:b/>
              </w:rPr>
              <w:t>RNDr. Marta Sližová, Ph.D.</w:t>
            </w:r>
            <w:r w:rsidRPr="00131DBB">
              <w:t xml:space="preserve"> (50 %)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Default="000D6DB9" w:rsidP="00420BD2">
            <w:r w:rsidRPr="00131DBB">
              <w:t xml:space="preserve">Krizový management </w:t>
            </w:r>
          </w:p>
          <w:p w:rsidR="000D6DB9" w:rsidRPr="00131DBB" w:rsidRDefault="000D6DB9" w:rsidP="00420BD2">
            <w:r w:rsidRPr="00131DBB">
              <w:t>a bezpečnostní systém v ČR</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r w:rsidRPr="00131DBB">
              <w:rPr>
                <w:b/>
              </w:rPr>
              <w:t xml:space="preserve">Mgr. Marek Tomaštík, Ph.D. </w:t>
            </w:r>
            <w:r w:rsidRPr="00131DBB">
              <w:br/>
              <w:t>(90 %)</w:t>
            </w:r>
          </w:p>
          <w:p w:rsidR="000D6DB9" w:rsidRPr="00131DBB" w:rsidRDefault="000D6DB9" w:rsidP="00420BD2">
            <w:pPr>
              <w:rPr>
                <w:b/>
              </w:rPr>
            </w:pPr>
            <w:r w:rsidRPr="00131DBB">
              <w:rPr>
                <w:b/>
              </w:rPr>
              <w:t>Ing. Robert Pekaj</w:t>
            </w:r>
            <w:r w:rsidRPr="00131DBB">
              <w:t xml:space="preserve"> (10 % - odborník z praxe)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PZ</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Sběr a zpracování dat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 xml:space="preserve">28p – </w:t>
            </w:r>
            <w:r w:rsidR="00420BD2">
              <w:t>0</w:t>
            </w:r>
            <w:r w:rsidR="00420BD2" w:rsidRPr="00131DBB">
              <w:t xml:space="preserve">s </w:t>
            </w:r>
            <w:r w:rsidRPr="00131DBB">
              <w:t xml:space="preserve">– </w:t>
            </w:r>
            <w:r w:rsidR="00420BD2">
              <w:t>14c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RNDr. Martin Fajkus, Ph.D.</w:t>
            </w:r>
            <w:r w:rsidRPr="00131DBB">
              <w:t xml:space="preserve"> </w:t>
            </w:r>
            <w:r w:rsidRPr="00131DBB">
              <w:br/>
              <w:t xml:space="preserve">(100 %)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Informační bezpečnost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8449C0">
            <w:pPr>
              <w:jc w:val="center"/>
            </w:pPr>
            <w:r w:rsidRPr="00131DBB">
              <w:t xml:space="preserve">14p – </w:t>
            </w:r>
            <w:r w:rsidR="00420BD2">
              <w:t>28</w:t>
            </w:r>
            <w:r w:rsidR="00420BD2" w:rsidRPr="00131DBB">
              <w:t xml:space="preserve">s </w:t>
            </w:r>
            <w:r w:rsidRPr="00131DBB">
              <w:t xml:space="preserve">– </w:t>
            </w:r>
            <w:r w:rsidR="00420BD2">
              <w:t>0</w:t>
            </w:r>
            <w:r w:rsidR="00420BD2" w:rsidRPr="00131DBB">
              <w:t>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prof. Ing. Jiří Dvořák, DrSc. </w:t>
            </w:r>
            <w:r w:rsidRPr="00131DBB">
              <w:t>(50 %)</w:t>
            </w:r>
          </w:p>
          <w:p w:rsidR="000D6DB9" w:rsidRPr="00131DBB" w:rsidRDefault="000D6DB9" w:rsidP="00420BD2">
            <w:pPr>
              <w:rPr>
                <w:b/>
                <w:bCs/>
              </w:rPr>
            </w:pPr>
            <w:r w:rsidRPr="00131DBB">
              <w:rPr>
                <w:b/>
              </w:rPr>
              <w:t xml:space="preserve">Ing. Petr Svoboda </w:t>
            </w:r>
            <w:r w:rsidRPr="00131DBB">
              <w:t>(50 %)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ZT</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30</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Anglický jazyk II.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0p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Mgr. et Mgr. Kateřina Pitrová, Ph.D., BBA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420BD2" w:rsidP="00420BD2">
            <w:pPr>
              <w:jc w:val="center"/>
            </w:pPr>
            <w:r>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Procesy hodnocení a ovládaní rizik</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8449C0">
            <w:pPr>
              <w:jc w:val="center"/>
            </w:pPr>
            <w:r w:rsidRPr="00131DBB">
              <w:t xml:space="preserve">28p – </w:t>
            </w:r>
            <w:r w:rsidR="00420BD2">
              <w:t>28</w:t>
            </w:r>
            <w:r w:rsidR="00420BD2" w:rsidRPr="00131DBB">
              <w:t xml:space="preserve">s </w:t>
            </w:r>
            <w:r w:rsidRPr="00131DBB">
              <w:t xml:space="preserve">– </w:t>
            </w:r>
            <w:r w:rsidR="00420BD2">
              <w:t>0</w:t>
            </w:r>
            <w:r w:rsidR="00420BD2" w:rsidRPr="00131DBB">
              <w:t>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420BD2" w:rsidP="00420BD2">
            <w:pPr>
              <w:jc w:val="center"/>
            </w:pPr>
            <w:r>
              <w:t>5</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jc w:val="both"/>
            </w:pPr>
            <w:r w:rsidRPr="00131DBB">
              <w:rPr>
                <w:b/>
              </w:rPr>
              <w:t>prof. Ing. František Božek,</w:t>
            </w:r>
            <w:r w:rsidRPr="00131DBB">
              <w:t xml:space="preserve"> CSc. (50 %)</w:t>
            </w:r>
          </w:p>
          <w:p w:rsidR="000D6DB9" w:rsidRPr="00131DBB" w:rsidRDefault="000D6DB9" w:rsidP="00420BD2">
            <w:pPr>
              <w:jc w:val="both"/>
              <w:rPr>
                <w:bCs/>
              </w:rPr>
            </w:pPr>
            <w:r w:rsidRPr="00131DBB">
              <w:rPr>
                <w:b/>
              </w:rPr>
              <w:t>Ing. Slavomíra Vargová, PhD.</w:t>
            </w:r>
            <w:r w:rsidRPr="00131DBB">
              <w:t xml:space="preserve"> </w:t>
            </w:r>
            <w:r w:rsidRPr="00131DBB">
              <w:rPr>
                <w:bCs/>
              </w:rPr>
              <w:t>(</w:t>
            </w:r>
            <w:r w:rsidR="00420BD2">
              <w:rPr>
                <w:bCs/>
              </w:rPr>
              <w:t>30</w:t>
            </w:r>
            <w:r w:rsidR="00420BD2" w:rsidRPr="00131DBB">
              <w:rPr>
                <w:bCs/>
              </w:rPr>
              <w:t xml:space="preserve"> </w:t>
            </w:r>
            <w:r w:rsidRPr="00131DBB">
              <w:rPr>
                <w:bCs/>
              </w:rPr>
              <w:t>%)</w:t>
            </w:r>
          </w:p>
          <w:p w:rsidR="000D6DB9" w:rsidRPr="00131DBB" w:rsidRDefault="000D6DB9" w:rsidP="008449C0">
            <w:pPr>
              <w:jc w:val="both"/>
              <w:rPr>
                <w:bCs/>
              </w:rPr>
            </w:pPr>
            <w:r w:rsidRPr="00131DBB">
              <w:rPr>
                <w:b/>
                <w:bCs/>
              </w:rPr>
              <w:t>Ing. Aleš Papadakis</w:t>
            </w:r>
            <w:r w:rsidRPr="00131DBB">
              <w:rPr>
                <w:bCs/>
              </w:rPr>
              <w:t xml:space="preserve"> (</w:t>
            </w:r>
            <w:r w:rsidR="00420BD2">
              <w:rPr>
                <w:bCs/>
              </w:rPr>
              <w:t>20</w:t>
            </w:r>
            <w:r w:rsidR="00420BD2" w:rsidRPr="00131DBB">
              <w:rPr>
                <w:bCs/>
              </w:rPr>
              <w:t xml:space="preserve"> </w:t>
            </w:r>
            <w:r w:rsidRPr="00131DBB">
              <w:rPr>
                <w:bCs/>
              </w:rPr>
              <w:t xml:space="preserve">% </w:t>
            </w:r>
            <w:r w:rsidRPr="00131DBB">
              <w:t>– odborník z praxe</w:t>
            </w:r>
            <w:r w:rsidRPr="00131DBB">
              <w:rPr>
                <w:bCs/>
              </w:rPr>
              <w:t>)</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PZ</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Default="000D6DB9" w:rsidP="00420BD2">
            <w:r w:rsidRPr="00131DBB">
              <w:t xml:space="preserve">Veřejné právo </w:t>
            </w:r>
          </w:p>
          <w:p w:rsidR="000D6DB9" w:rsidRPr="00131DBB" w:rsidRDefault="000D6DB9" w:rsidP="00420BD2">
            <w:r w:rsidRPr="00131DBB">
              <w:t>a základní související předpisy</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7C517D">
              <w:rPr>
                <w:b/>
              </w:rPr>
              <w:t>JUDr. Radomíra Veselá, Ph.D.</w:t>
            </w:r>
            <w:r w:rsidRPr="00131DBB">
              <w:t xml:space="preserve"> </w:t>
            </w:r>
            <w:r>
              <w:br/>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501533" w:rsidP="00420BD2">
            <w:pPr>
              <w:jc w:val="center"/>
            </w:pPr>
            <w:ins w:id="15" w:author="Jan Strohmandl" w:date="2018-11-12T23:12:00Z">
              <w:r>
                <w:t>PZ</w:t>
              </w:r>
            </w:ins>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lastRenderedPageBreak/>
              <w:t>Sportovní aktivity 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0p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Mgr. Zdeněk Melichárek, Ph.D. </w:t>
            </w:r>
            <w:ins w:id="16" w:author="Jan Strohmandl" w:date="2018-11-16T05:50:00Z">
              <w:r w:rsidR="00E247F9">
                <w:rPr>
                  <w:b/>
                </w:rPr>
                <w:br/>
              </w:r>
            </w:ins>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Aplikovaná informatika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Ing. Jakub Rak, Ph.D.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420BD2" w:rsidP="00420BD2">
            <w:pPr>
              <w:jc w:val="center"/>
            </w:pPr>
            <w:r>
              <w:t>PZ</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Ochrana obyvatelstva 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prof. Ing. Dušan Vičar, CSc. </w:t>
            </w:r>
            <w:r w:rsidRPr="00131DBB">
              <w:t>(50 %)</w:t>
            </w:r>
          </w:p>
          <w:p w:rsidR="000D6DB9" w:rsidRPr="00131DBB" w:rsidRDefault="000D6DB9" w:rsidP="00420BD2">
            <w:pPr>
              <w:rPr>
                <w:b/>
              </w:rPr>
            </w:pPr>
            <w:r w:rsidRPr="00131DBB">
              <w:rPr>
                <w:b/>
              </w:rPr>
              <w:t xml:space="preserve">Ing. Jan Kyselák, Ph.D. </w:t>
            </w:r>
            <w:r w:rsidRPr="00131DBB">
              <w:t>(50 %)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ZT</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Ochrana proti ZHN</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0D6DB9" w:rsidRPr="00131DBB" w:rsidRDefault="000D6DB9" w:rsidP="00420BD2">
            <w:pPr>
              <w:rPr>
                <w:b/>
              </w:rPr>
            </w:pPr>
            <w:r w:rsidRPr="00131DBB">
              <w:rPr>
                <w:b/>
              </w:rPr>
              <w:t xml:space="preserve">prof. Ing. Dušan Vičar, CSc.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PZ</w:t>
            </w: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r w:rsidRPr="00131DBB">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14p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rPr>
                <w:b/>
                <w:bCs/>
              </w:rPr>
            </w:pPr>
            <w:r w:rsidRPr="00131DBB">
              <w:rPr>
                <w:b/>
                <w:bCs/>
              </w:rPr>
              <w:t>Kategorie B</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0D6DB9"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r w:rsidRPr="00131DBB">
              <w:t>30</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rPr>
                <w:b/>
                <w:bCs/>
              </w:rPr>
            </w:pP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0D6DB9" w:rsidRPr="00131DBB" w:rsidRDefault="000D6DB9"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Default="00420BD2" w:rsidP="00420BD2">
            <w:r w:rsidRPr="00131DBB">
              <w:t xml:space="preserve">Bezpečnost </w:t>
            </w:r>
          </w:p>
          <w:p w:rsidR="00420BD2" w:rsidRDefault="00420BD2" w:rsidP="00420BD2">
            <w:r w:rsidRPr="00131DBB">
              <w:t xml:space="preserve">a ochrana objektů </w:t>
            </w:r>
          </w:p>
          <w:p w:rsidR="00420BD2" w:rsidRPr="00131DBB" w:rsidRDefault="00420BD2" w:rsidP="00420BD2">
            <w:r w:rsidRPr="00131DBB">
              <w:t>a osob</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rPr>
                <w:b/>
                <w:bCs/>
              </w:rPr>
            </w:pPr>
            <w:r w:rsidRPr="00131DBB">
              <w:rPr>
                <w:b/>
                <w:bCs/>
              </w:rPr>
              <w:t xml:space="preserve">doc. Ing. Miroslav Tomek, Ph.D. </w:t>
            </w:r>
            <w:r>
              <w:rPr>
                <w:b/>
                <w:bCs/>
              </w:rPr>
              <w:br/>
            </w:r>
            <w:r w:rsidRPr="00131DBB">
              <w:t>(80 %)</w:t>
            </w:r>
          </w:p>
          <w:p w:rsidR="00420BD2" w:rsidRPr="00131DBB" w:rsidRDefault="00420BD2" w:rsidP="00BC6D3E">
            <w:pPr>
              <w:rPr>
                <w:b/>
              </w:rPr>
            </w:pPr>
            <w:r w:rsidRPr="00131DBB">
              <w:rPr>
                <w:b/>
              </w:rPr>
              <w:t>Ing. Jan Strohmandl</w:t>
            </w:r>
            <w:r>
              <w:rPr>
                <w:b/>
              </w:rPr>
              <w:t>,</w:t>
            </w:r>
            <w:r w:rsidRPr="00131DBB">
              <w:rPr>
                <w:b/>
              </w:rPr>
              <w:t xml:space="preserve"> Ph.D. </w:t>
            </w:r>
            <w:del w:id="17" w:author="Jan Strohmandl" w:date="2018-11-12T15:25:00Z">
              <w:r w:rsidRPr="00131DBB" w:rsidDel="00BC6D3E">
                <w:delText xml:space="preserve"> </w:delText>
              </w:r>
            </w:del>
            <w:r w:rsidRPr="00131DBB">
              <w:t>(20 %)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w:t>
            </w:r>
            <w:r>
              <w:t>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Anglický jazyk III.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0p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rPr>
                <w:b/>
              </w:rPr>
            </w:pPr>
            <w:r w:rsidRPr="00131DBB">
              <w:rPr>
                <w:b/>
              </w:rPr>
              <w:t xml:space="preserve">Mgr. et Mgr. Kateřina Pitrová, Ph.D., BBA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Ochrana obyvatelstva II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 xml:space="preserve">prof. Ing. Dušan Vičar, CSc. </w:t>
            </w:r>
            <w:r w:rsidRPr="00131DBB">
              <w:t>(50 %)</w:t>
            </w:r>
          </w:p>
          <w:p w:rsidR="00420BD2" w:rsidRPr="00131DBB" w:rsidRDefault="00420BD2" w:rsidP="00420BD2">
            <w:pPr>
              <w:rPr>
                <w:b/>
              </w:rPr>
            </w:pPr>
            <w:r w:rsidRPr="00131DBB">
              <w:rPr>
                <w:b/>
              </w:rPr>
              <w:t xml:space="preserve">Ing. Jan Kyselák, Ph.D. </w:t>
            </w:r>
            <w:r w:rsidRPr="00131DBB">
              <w:t>(50 %)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ZT</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Kybernetická bezpečnost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Del="005E3359" w:rsidRDefault="005E3359" w:rsidP="008449C0">
            <w:pPr>
              <w:rPr>
                <w:del w:id="18" w:author="PS" w:date="2018-11-24T20:54:00Z"/>
              </w:rPr>
            </w:pPr>
            <w:ins w:id="19" w:author="PS" w:date="2018-11-24T20:54:00Z">
              <w:r w:rsidRPr="000A4F6B">
                <w:rPr>
                  <w:b/>
                </w:rPr>
                <w:t>prof. Ing. Jiří Dvořák, DrSc.</w:t>
              </w:r>
              <w:r>
                <w:t xml:space="preserve"> (80 %), </w:t>
              </w:r>
              <w:r w:rsidRPr="005E3359">
                <w:rPr>
                  <w:b/>
                  <w:rPrChange w:id="20" w:author="PS" w:date="2018-11-24T20:54:00Z">
                    <w:rPr/>
                  </w:rPrChange>
                </w:rPr>
                <w:t>Ing. Pavel Valášek</w:t>
              </w:r>
              <w:r>
                <w:t xml:space="preserve"> (10 %), </w:t>
              </w:r>
              <w:r w:rsidRPr="005E3359">
                <w:rPr>
                  <w:b/>
                  <w:rPrChange w:id="21" w:author="PS" w:date="2018-11-24T20:54:00Z">
                    <w:rPr/>
                  </w:rPrChange>
                </w:rPr>
                <w:t>Ing. Petr Svoboda</w:t>
              </w:r>
              <w:r>
                <w:t xml:space="preserve"> (10 %)</w:t>
              </w:r>
            </w:ins>
            <w:del w:id="22" w:author="PS" w:date="2018-11-24T20:54:00Z">
              <w:r w:rsidR="00420BD2" w:rsidRPr="00131DBB" w:rsidDel="005E3359">
                <w:rPr>
                  <w:b/>
                </w:rPr>
                <w:delText xml:space="preserve">prof. Ing. Jiří Dvořák, DrSc. </w:delText>
              </w:r>
              <w:r w:rsidR="00420BD2" w:rsidRPr="00131DBB" w:rsidDel="005E3359">
                <w:rPr>
                  <w:b/>
                </w:rPr>
                <w:br/>
              </w:r>
              <w:r w:rsidR="00420BD2" w:rsidRPr="00131DBB" w:rsidDel="005E3359">
                <w:delText>(</w:delText>
              </w:r>
              <w:r w:rsidR="00420BD2" w:rsidDel="005E3359">
                <w:delText>90</w:delText>
              </w:r>
              <w:r w:rsidR="00420BD2" w:rsidRPr="00131DBB" w:rsidDel="005E3359">
                <w:delText xml:space="preserve"> %)</w:delText>
              </w:r>
            </w:del>
          </w:p>
          <w:p w:rsidR="00420BD2" w:rsidRPr="00E247F9" w:rsidRDefault="00F139B8" w:rsidP="008449C0">
            <w:pPr>
              <w:rPr>
                <w:b/>
                <w:rPrChange w:id="23" w:author="Jan Strohmandl" w:date="2018-11-16T05:50:00Z">
                  <w:rPr/>
                </w:rPrChange>
              </w:rPr>
            </w:pPr>
            <w:del w:id="24" w:author="PS" w:date="2018-11-24T20:54:00Z">
              <w:r w:rsidRPr="00F139B8" w:rsidDel="005E3359">
                <w:rPr>
                  <w:b/>
                  <w:rPrChange w:id="25" w:author="Jan Strohmandl" w:date="2018-11-16T05:50:00Z">
                    <w:rPr/>
                  </w:rPrChange>
                </w:rPr>
                <w:delText xml:space="preserve">Ing. Pavel Valášek </w:delText>
              </w:r>
              <w:r w:rsidR="00420BD2" w:rsidRPr="00E247F9" w:rsidDel="005E3359">
                <w:delText>(10 %)</w:delText>
              </w:r>
            </w:del>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ZT</w:t>
            </w:r>
          </w:p>
        </w:tc>
      </w:tr>
      <w:tr w:rsidR="00420BD2" w:rsidTr="009D73B8">
        <w:trPr>
          <w:trHeight w:val="552"/>
        </w:trPr>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Sportovní aktivity II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0p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Mgr. Zdeněk Melichárek, Ph.D.</w:t>
            </w:r>
          </w:p>
          <w:p w:rsidR="00420BD2" w:rsidRPr="00131DBB" w:rsidRDefault="00420BD2" w:rsidP="00420BD2">
            <w:pPr>
              <w:rPr>
                <w:b/>
                <w:bCs/>
              </w:rPr>
            </w:pP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rPr>
          <w:trHeight w:val="552"/>
        </w:trPr>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 xml:space="preserve">Krizové řízení </w:t>
            </w:r>
            <w:r w:rsidRPr="00131DBB">
              <w:br/>
              <w:t>a plánování 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bCs/>
              </w:rPr>
            </w:pPr>
            <w:r w:rsidRPr="00131DBB">
              <w:rPr>
                <w:b/>
                <w:bCs/>
              </w:rPr>
              <w:t>Ing. Jan Kyselák, Ph.D.</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PZ</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Detekce a dekontaminace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5</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prof. Ing. Dušan Vičar, CSc.</w:t>
            </w:r>
          </w:p>
          <w:p w:rsidR="00420BD2" w:rsidRPr="00131DBB" w:rsidRDefault="00420BD2" w:rsidP="00420BD2">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PZ</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Požární ochrana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bCs/>
              </w:rPr>
            </w:pPr>
            <w:r>
              <w:rPr>
                <w:b/>
                <w:bCs/>
              </w:rPr>
              <w:t>doc. Ing. Miroslav Tomek, Ph</w:t>
            </w:r>
            <w:r w:rsidRPr="00131DBB">
              <w:rPr>
                <w:b/>
                <w:bCs/>
              </w:rPr>
              <w:t>D.</w:t>
            </w:r>
          </w:p>
          <w:p w:rsidR="00420BD2" w:rsidRPr="00131DBB" w:rsidRDefault="00420BD2" w:rsidP="00420BD2">
            <w:r w:rsidRPr="00131DBB">
              <w:t>(80 %)</w:t>
            </w:r>
          </w:p>
          <w:p w:rsidR="00420BD2" w:rsidRPr="00131DBB" w:rsidRDefault="00420BD2" w:rsidP="00420BD2">
            <w:r w:rsidRPr="00131DBB">
              <w:rPr>
                <w:b/>
              </w:rPr>
              <w:t xml:space="preserve">Ing. Jan Strohmandl, Ph.D. </w:t>
            </w:r>
            <w:r w:rsidRPr="00131DBB">
              <w:t>(20 %)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Exkurze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20 hod</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 xml:space="preserve">ředitel ústavu OO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Cs/>
              </w:rPr>
              <w:t>Kategorie B</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30</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rPr>
                <w:lang w:eastAsia="en-US"/>
              </w:rPr>
              <w:t>Professional Terminology of Population Protection in English</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0p – 28s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Default="00420BD2" w:rsidP="00420BD2">
            <w:pPr>
              <w:rPr>
                <w:b/>
              </w:rPr>
            </w:pPr>
            <w:r w:rsidRPr="00131DBB">
              <w:rPr>
                <w:b/>
              </w:rPr>
              <w:t>doc. Ing. Otakar J. Mika, CSc.</w:t>
            </w:r>
          </w:p>
          <w:p w:rsidR="00420BD2" w:rsidRPr="00131DBB" w:rsidRDefault="00420BD2" w:rsidP="00420BD2">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rPr>
                <w:highlight w:val="green"/>
              </w:rP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Ekonomika krizových situací</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14s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 xml:space="preserve">Ing. Eva Hoke, Ph.D.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BA5BE2" w:rsidP="00420BD2">
            <w:pPr>
              <w:jc w:val="center"/>
            </w:pPr>
            <w:ins w:id="26" w:author="Jan Strohmandl" w:date="2018-11-12T20:29:00Z">
              <w:r>
                <w:t>PZ</w:t>
              </w:r>
            </w:ins>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8449C0">
            <w:r w:rsidRPr="00131DBB">
              <w:t>Logistika krizových situací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t>z, 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del w:id="27" w:author="Jan Strohmandl" w:date="2018-11-12T15:27:00Z">
              <w:r w:rsidDel="00BC6D3E">
                <w:delText>5</w:delText>
              </w:r>
            </w:del>
            <w:ins w:id="28" w:author="Jan Strohmandl" w:date="2018-11-12T15:27:00Z">
              <w:r w:rsidR="00BC6D3E">
                <w:t>3</w:t>
              </w:r>
            </w:ins>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D81E97" w:rsidRDefault="00420BD2" w:rsidP="00420BD2">
            <w:r>
              <w:rPr>
                <w:b/>
              </w:rPr>
              <w:t xml:space="preserve">doc. Ing. Miroslav Tomek, Ph.D. </w:t>
            </w:r>
            <w:ins w:id="29" w:author="Jan Strohmandl" w:date="2018-11-16T05:51:00Z">
              <w:r w:rsidR="00E247F9">
                <w:rPr>
                  <w:b/>
                </w:rPr>
                <w:br/>
              </w:r>
            </w:ins>
            <w:r w:rsidRPr="00D81E97">
              <w:t>(50 %)</w:t>
            </w:r>
          </w:p>
          <w:p w:rsidR="00420BD2" w:rsidRPr="00131DBB" w:rsidRDefault="00420BD2" w:rsidP="008449C0">
            <w:pPr>
              <w:rPr>
                <w:b/>
              </w:rPr>
            </w:pPr>
            <w:r w:rsidRPr="00131DBB">
              <w:rPr>
                <w:b/>
              </w:rPr>
              <w:t xml:space="preserve">Ing. Miroslav Musil, Ph.D. </w:t>
            </w:r>
            <w:r w:rsidRPr="00131DBB">
              <w:t>(</w:t>
            </w:r>
            <w:r>
              <w:t>50</w:t>
            </w:r>
            <w:r w:rsidRPr="00131DBB">
              <w:t xml:space="preserve">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Výukové simulace v ochraně obyvatelstva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14p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rPr>
                <w:b/>
              </w:rPr>
              <w:t xml:space="preserve">Ing. Jakub Rak, Ph.D.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ZT</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Integrovaný záchranný systém 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doc. Dr. Václav Lošek, CSc.</w:t>
            </w:r>
          </w:p>
          <w:p w:rsidR="00420BD2" w:rsidRPr="00131DBB" w:rsidRDefault="00420BD2" w:rsidP="00420BD2">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ZT</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Seminář k BP</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0p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doc. Ing. Zuzana Tučková, Ph.D.</w:t>
            </w:r>
          </w:p>
          <w:p w:rsidR="00420BD2" w:rsidRPr="00131DBB" w:rsidRDefault="00420BD2" w:rsidP="00420BD2">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Default="00420BD2" w:rsidP="00420BD2">
            <w:r w:rsidRPr="00131DBB">
              <w:t xml:space="preserve">Krizové řízení </w:t>
            </w:r>
          </w:p>
          <w:p w:rsidR="00420BD2" w:rsidRPr="00131DBB" w:rsidRDefault="00420BD2" w:rsidP="00420BD2">
            <w:r w:rsidRPr="00131DBB">
              <w:t>a plánování II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bCs/>
              </w:rPr>
            </w:pPr>
            <w:r w:rsidRPr="00131DBB">
              <w:rPr>
                <w:b/>
                <w:bCs/>
              </w:rPr>
              <w:t>Ing. Jan Kyselák, Ph.D.</w:t>
            </w:r>
          </w:p>
          <w:p w:rsidR="00420BD2" w:rsidRPr="00131DBB" w:rsidRDefault="00420BD2" w:rsidP="00420BD2">
            <w:pPr>
              <w:rPr>
                <w:b/>
                <w:bCs/>
              </w:rPr>
            </w:pP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PZ</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Přeprava nebezpečných věcí</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28p – 28s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rPr>
                <w:b/>
              </w:rPr>
              <w:t xml:space="preserve">doc. Ing. Miroslav Tomek, PhD. </w:t>
            </w:r>
            <w:r w:rsidRPr="00131DBB">
              <w:t>(50 %)</w:t>
            </w:r>
            <w:r w:rsidRPr="00131DBB">
              <w:br/>
            </w:r>
            <w:r w:rsidRPr="00131DBB">
              <w:rPr>
                <w:b/>
              </w:rPr>
              <w:lastRenderedPageBreak/>
              <w:t xml:space="preserve">Ing. Jan Strohmandl, Ph.D. </w:t>
            </w:r>
            <w:r w:rsidRPr="00131DBB">
              <w:t>(50 %)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rPr>
                <w:b/>
              </w:rPr>
            </w:pPr>
            <w:r w:rsidRPr="00131DBB">
              <w:lastRenderedPageBreak/>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lastRenderedPageBreak/>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Cs/>
              </w:rPr>
              <w:t>Kategorie B</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30</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Odborná praxe</w:t>
            </w:r>
          </w:p>
          <w:p w:rsidR="00420BD2" w:rsidRPr="00131DBB" w:rsidRDefault="00420BD2" w:rsidP="00420BD2">
            <w:r w:rsidRPr="00131DBB">
              <w:t>(80 hod</w:t>
            </w:r>
            <w:r>
              <w:t>in</w:t>
            </w:r>
            <w:r w:rsidRPr="00131DBB">
              <w:t xml:space="preserve"> v průběhu studia)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 xml:space="preserve">0p – 0s – 80c </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 xml:space="preserve">Ing. Jan Strohmandl, Ph.D.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420BD2" w:rsidRPr="00131DBB" w:rsidRDefault="00420BD2"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Integrovaný záchranný systém II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20p – 20s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z,zk</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4</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rPr>
                <w:b/>
              </w:rPr>
              <w:t xml:space="preserve">doc. Dr. Václav Lošek, CSc.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420BD2" w:rsidRPr="00131DBB" w:rsidRDefault="00420BD2"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ZT</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Bakalářská práce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0p – 0s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del w:id="30" w:author="Jan Strohmandl" w:date="2018-11-12T15:38:00Z">
              <w:r w:rsidDel="00561CC7">
                <w:delText>10</w:delText>
              </w:r>
            </w:del>
            <w:ins w:id="31" w:author="Jan Strohmandl" w:date="2018-11-18T18:15:00Z">
              <w:r w:rsidR="00EE36E4">
                <w:t>1</w:t>
              </w:r>
            </w:ins>
            <w:ins w:id="32" w:author="Jan Strohmandl" w:date="2018-11-18T18:16:00Z">
              <w:r w:rsidR="00EE36E4">
                <w:t>0</w:t>
              </w:r>
            </w:ins>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 xml:space="preserve">Ing. Miroslav Musil, Ph.D. </w:t>
            </w:r>
            <w:r w:rsidRPr="00131DBB">
              <w:t>(100 %)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Podnikání I</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8449C0">
            <w:pPr>
              <w:jc w:val="center"/>
            </w:pPr>
            <w:r w:rsidRPr="00131DBB">
              <w:t xml:space="preserve">10p – </w:t>
            </w:r>
            <w:r>
              <w:t>10</w:t>
            </w:r>
            <w:r w:rsidRPr="00131DBB">
              <w:t>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rPr>
            </w:pPr>
            <w:r w:rsidRPr="00131DBB">
              <w:rPr>
                <w:b/>
              </w:rPr>
              <w:t xml:space="preserve">doc. Ing. Zuzana Tučková, Ph.D. </w:t>
            </w:r>
            <w:r>
              <w:rPr>
                <w:b/>
              </w:rPr>
              <w:br/>
            </w:r>
            <w:r w:rsidRPr="00131DBB">
              <w:t>(60 %)</w:t>
            </w:r>
          </w:p>
          <w:p w:rsidR="00420BD2" w:rsidRPr="00131DBB" w:rsidRDefault="00420BD2" w:rsidP="00420BD2">
            <w:pPr>
              <w:rPr>
                <w:b/>
              </w:rPr>
            </w:pPr>
            <w:r w:rsidRPr="00131DBB">
              <w:rPr>
                <w:b/>
              </w:rPr>
              <w:t xml:space="preserve">Ing. et Ing. Jiří Konečný, Ph.D. </w:t>
            </w:r>
            <w:r w:rsidRPr="00131DBB">
              <w:t>(40 %)</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rPr>
                <w:sz w:val="19"/>
                <w:szCs w:val="19"/>
              </w:rPr>
            </w:pPr>
            <w:r w:rsidRPr="00131DBB">
              <w:rPr>
                <w:sz w:val="19"/>
                <w:szCs w:val="19"/>
              </w:rPr>
              <w:t>Zdravotnická, hygienická a protiepidemiologická ochrana osob</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20p – 10s – 0</w:t>
            </w:r>
            <w:r>
              <w:t>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rPr>
                <w:b/>
              </w:rP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pStyle w:val="Nadpis4"/>
              <w:shd w:val="clear" w:color="auto" w:fill="FFFFFF"/>
              <w:spacing w:before="0"/>
              <w:rPr>
                <w:rFonts w:ascii="Times New Roman" w:hAnsi="Times New Roman"/>
                <w:bCs w:val="0"/>
                <w:sz w:val="20"/>
                <w:szCs w:val="20"/>
              </w:rPr>
            </w:pPr>
            <w:r w:rsidRPr="00131DBB">
              <w:rPr>
                <w:rFonts w:ascii="Times New Roman" w:hAnsi="Times New Roman"/>
                <w:bCs w:val="0"/>
                <w:sz w:val="20"/>
                <w:szCs w:val="20"/>
              </w:rPr>
              <w:t xml:space="preserve">PhDr. Petr Snopek </w:t>
            </w:r>
            <w:r w:rsidRPr="00131DBB">
              <w:rPr>
                <w:rFonts w:ascii="Times New Roman" w:hAnsi="Times New Roman"/>
                <w:b w:val="0"/>
                <w:bCs w:val="0"/>
                <w:sz w:val="20"/>
                <w:szCs w:val="20"/>
              </w:rPr>
              <w:t>(100 %)</w:t>
            </w:r>
          </w:p>
          <w:p w:rsidR="00420BD2" w:rsidRPr="00131DBB" w:rsidRDefault="00420BD2" w:rsidP="00420BD2">
            <w:pPr>
              <w:rPr>
                <w:b/>
              </w:rPr>
            </w:pP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r w:rsidRPr="00131DBB">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klz</w:t>
            </w: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w:t>
            </w: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pStyle w:val="Nadpis4"/>
              <w:shd w:val="clear" w:color="auto" w:fill="FFFFFF"/>
              <w:spacing w:before="0"/>
              <w:rPr>
                <w:rFonts w:ascii="Times New Roman" w:hAnsi="Times New Roman"/>
                <w:bCs w:val="0"/>
                <w:sz w:val="20"/>
                <w:szCs w:val="20"/>
              </w:rPr>
            </w:pPr>
            <w:r w:rsidRPr="00131DBB">
              <w:rPr>
                <w:rFonts w:ascii="Times New Roman" w:hAnsi="Times New Roman"/>
                <w:bCs w:val="0"/>
                <w:sz w:val="20"/>
                <w:szCs w:val="20"/>
              </w:rPr>
              <w:t>Kategorie B</w:t>
            </w: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661"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3400"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pStyle w:val="Nadpis4"/>
              <w:shd w:val="clear" w:color="auto" w:fill="FFFFFF"/>
              <w:spacing w:before="0"/>
              <w:rPr>
                <w:rFonts w:ascii="Times New Roman" w:hAnsi="Times New Roman"/>
                <w:bCs w:val="0"/>
                <w:sz w:val="20"/>
                <w:szCs w:val="20"/>
              </w:rPr>
            </w:pPr>
          </w:p>
        </w:tc>
        <w:tc>
          <w:tcPr>
            <w:tcW w:w="840"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p>
        </w:tc>
      </w:tr>
      <w:tr w:rsidR="00420BD2" w:rsidTr="009D73B8">
        <w:tc>
          <w:tcPr>
            <w:tcW w:w="9210" w:type="dxa"/>
            <w:gridSpan w:val="11"/>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t>* Student si volí jeden povinně – volitelný předmět</w:t>
            </w:r>
          </w:p>
        </w:tc>
      </w:tr>
      <w:tr w:rsidR="00420BD2" w:rsidTr="009D73B8">
        <w:tc>
          <w:tcPr>
            <w:tcW w:w="9210" w:type="dxa"/>
            <w:gridSpan w:val="11"/>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420BD2" w:rsidRPr="00131DBB" w:rsidRDefault="00420BD2" w:rsidP="00420BD2">
            <w:pPr>
              <w:jc w:val="center"/>
            </w:pPr>
            <w:r w:rsidRPr="00131DBB">
              <w:rPr>
                <w:b/>
              </w:rPr>
              <w:t>Povinně volitelné předměty – kategorie B</w:t>
            </w: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r w:rsidRPr="00BC6D3E">
              <w:t xml:space="preserve">Obecné základy řešení havarijních </w:t>
            </w:r>
            <w:r w:rsidRPr="00BC6D3E">
              <w:br/>
              <w:t>a krizových situací</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r w:rsidRPr="00BC6D3E">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420BD2" w:rsidRPr="00BC6D3E" w:rsidRDefault="00420BD2" w:rsidP="00420BD2">
            <w:pPr>
              <w:jc w:val="center"/>
            </w:pPr>
          </w:p>
          <w:p w:rsidR="00420BD2" w:rsidRPr="00BC6D3E" w:rsidRDefault="00420BD2" w:rsidP="00420BD2">
            <w:pPr>
              <w:jc w:val="center"/>
            </w:pPr>
            <w:r w:rsidRPr="00BC6D3E">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r w:rsidRPr="00BC6D3E">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rPr>
                <w:ins w:id="33" w:author="Jan Strohmandl" w:date="2018-11-12T15:25:00Z"/>
                <w:b/>
                <w:bCs/>
                <w:rPrChange w:id="34" w:author="Jan Strohmandl" w:date="2018-11-12T15:27:00Z">
                  <w:rPr>
                    <w:ins w:id="35" w:author="Jan Strohmandl" w:date="2018-11-12T15:25:00Z"/>
                    <w:b/>
                    <w:bCs/>
                    <w:color w:val="FF0000"/>
                  </w:rPr>
                </w:rPrChange>
              </w:rPr>
            </w:pPr>
            <w:del w:id="36" w:author="Jan Strohmandl" w:date="2018-11-12T15:25:00Z">
              <w:r w:rsidRPr="00BC6D3E" w:rsidDel="00BC6D3E">
                <w:rPr>
                  <w:b/>
                  <w:bCs/>
                </w:rPr>
                <w:delText>RNDr. Zdeněk Šafařík, Ph.D.</w:delText>
              </w:r>
            </w:del>
            <w:ins w:id="37" w:author="Jan Strohmandl" w:date="2018-11-12T15:25:00Z">
              <w:r w:rsidR="00F139B8" w:rsidRPr="00F139B8">
                <w:rPr>
                  <w:b/>
                  <w:bCs/>
                  <w:rPrChange w:id="38" w:author="Jan Strohmandl" w:date="2018-11-12T15:27:00Z">
                    <w:rPr>
                      <w:b/>
                      <w:bCs/>
                      <w:color w:val="FF0000"/>
                    </w:rPr>
                  </w:rPrChange>
                </w:rPr>
                <w:t xml:space="preserve">doc. Ing. Miroslav Tomek, PhD. </w:t>
              </w:r>
            </w:ins>
            <w:ins w:id="39" w:author="Jan Strohmandl" w:date="2018-11-12T15:27:00Z">
              <w:r w:rsidR="00F139B8" w:rsidRPr="00F139B8">
                <w:rPr>
                  <w:b/>
                  <w:bCs/>
                  <w:rPrChange w:id="40" w:author="Jan Strohmandl" w:date="2018-11-12T15:27:00Z">
                    <w:rPr>
                      <w:b/>
                      <w:bCs/>
                      <w:color w:val="FF0000"/>
                    </w:rPr>
                  </w:rPrChange>
                </w:rPr>
                <w:br/>
              </w:r>
            </w:ins>
            <w:ins w:id="41" w:author="Jan Strohmandl" w:date="2018-11-12T15:25:00Z">
              <w:r w:rsidR="00F139B8" w:rsidRPr="00F139B8">
                <w:rPr>
                  <w:bCs/>
                  <w:rPrChange w:id="42" w:author="Jan Strohmandl" w:date="2018-11-18T15:39:00Z">
                    <w:rPr>
                      <w:b/>
                      <w:bCs/>
                      <w:color w:val="FF0000"/>
                    </w:rPr>
                  </w:rPrChange>
                </w:rPr>
                <w:t>(</w:t>
              </w:r>
            </w:ins>
            <w:ins w:id="43" w:author="Jan Strohmandl" w:date="2018-11-12T15:27:00Z">
              <w:r w:rsidR="00F139B8" w:rsidRPr="00F139B8">
                <w:rPr>
                  <w:bCs/>
                  <w:rPrChange w:id="44" w:author="Jan Strohmandl" w:date="2018-11-18T15:39:00Z">
                    <w:rPr>
                      <w:b/>
                      <w:bCs/>
                      <w:color w:val="FF0000"/>
                    </w:rPr>
                  </w:rPrChange>
                </w:rPr>
                <w:t>8</w:t>
              </w:r>
            </w:ins>
            <w:ins w:id="45" w:author="Jan Strohmandl" w:date="2018-11-12T15:25:00Z">
              <w:r w:rsidR="00F139B8" w:rsidRPr="00F139B8">
                <w:rPr>
                  <w:bCs/>
                  <w:rPrChange w:id="46" w:author="Jan Strohmandl" w:date="2018-11-18T15:39:00Z">
                    <w:rPr>
                      <w:b/>
                      <w:bCs/>
                      <w:color w:val="FF0000"/>
                    </w:rPr>
                  </w:rPrChange>
                </w:rPr>
                <w:t>0 %)</w:t>
              </w:r>
            </w:ins>
          </w:p>
          <w:p w:rsidR="00BC6D3E" w:rsidRPr="00BC6D3E" w:rsidRDefault="00F139B8" w:rsidP="00420BD2">
            <w:pPr>
              <w:rPr>
                <w:b/>
                <w:bCs/>
              </w:rPr>
            </w:pPr>
            <w:ins w:id="47" w:author="Jan Strohmandl" w:date="2018-11-12T15:25:00Z">
              <w:r w:rsidRPr="00F139B8">
                <w:rPr>
                  <w:b/>
                  <w:bCs/>
                  <w:rPrChange w:id="48" w:author="Jan Strohmandl" w:date="2018-11-12T15:27:00Z">
                    <w:rPr>
                      <w:b/>
                      <w:bCs/>
                      <w:color w:val="FF0000"/>
                    </w:rPr>
                  </w:rPrChange>
                </w:rPr>
                <w:t xml:space="preserve">Ing. Jan Strohmandl, Ph.D. </w:t>
              </w:r>
            </w:ins>
          </w:p>
          <w:p w:rsidR="00420BD2" w:rsidRPr="00BC6D3E" w:rsidRDefault="00420BD2" w:rsidP="00BC6D3E">
            <w:pPr>
              <w:rPr>
                <w:b/>
                <w:bCs/>
              </w:rPr>
            </w:pPr>
            <w:r w:rsidRPr="00BC6D3E">
              <w:t>(</w:t>
            </w:r>
            <w:del w:id="49" w:author="Jan Strohmandl" w:date="2018-11-12T15:26:00Z">
              <w:r w:rsidRPr="00BC6D3E" w:rsidDel="00BC6D3E">
                <w:delText>10</w:delText>
              </w:r>
            </w:del>
            <w:ins w:id="50" w:author="Jan Strohmandl" w:date="2018-11-12T15:26:00Z">
              <w:r w:rsidR="00F139B8" w:rsidRPr="00F139B8">
                <w:rPr>
                  <w:rPrChange w:id="51" w:author="Jan Strohmandl" w:date="2018-11-12T15:27:00Z">
                    <w:rPr>
                      <w:color w:val="FF0000"/>
                    </w:rPr>
                  </w:rPrChange>
                </w:rPr>
                <w:t>20 %</w:t>
              </w:r>
            </w:ins>
            <w:del w:id="52" w:author="Jan Strohmandl" w:date="2018-11-12T15:26:00Z">
              <w:r w:rsidRPr="00BC6D3E" w:rsidDel="00BC6D3E">
                <w:delText>0 %</w:delText>
              </w:r>
            </w:del>
            <w:r w:rsidRPr="00BC6D3E">
              <w:t>)</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r w:rsidRPr="00BC6D3E">
              <w:t>1/ZS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t>Technologie chemického průmyslu a JEZ</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420BD2" w:rsidRPr="00131DBB" w:rsidRDefault="00420BD2" w:rsidP="00420BD2">
            <w:pPr>
              <w:jc w:val="center"/>
            </w:pPr>
          </w:p>
          <w:p w:rsidR="00420BD2" w:rsidRPr="00131DBB" w:rsidRDefault="00420BD2" w:rsidP="00420BD2">
            <w:pPr>
              <w:jc w:val="center"/>
            </w:pPr>
            <w:r w:rsidRPr="00131DBB">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bCs/>
              </w:rPr>
            </w:pPr>
            <w:r w:rsidRPr="00131DBB">
              <w:rPr>
                <w:b/>
                <w:bCs/>
              </w:rPr>
              <w:t xml:space="preserve">Ing. Ivan Princ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1/ZS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t>Evakuace osob, zvířat a věcí</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28p-14s-0c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420BD2" w:rsidRPr="00131DBB" w:rsidRDefault="00420BD2" w:rsidP="00420BD2">
            <w:pPr>
              <w:jc w:val="center"/>
            </w:pPr>
            <w:r w:rsidRPr="00131DBB">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bCs/>
              </w:rPr>
            </w:pPr>
            <w:r>
              <w:rPr>
                <w:b/>
                <w:bCs/>
              </w:rPr>
              <w:t>doc. Ing. Miroslav Tomek, Ph</w:t>
            </w:r>
            <w:r w:rsidRPr="00131DBB">
              <w:rPr>
                <w:b/>
                <w:bCs/>
              </w:rPr>
              <w:t>D.</w:t>
            </w:r>
          </w:p>
          <w:p w:rsidR="00420BD2" w:rsidRPr="00131DBB" w:rsidRDefault="00420BD2" w:rsidP="00420BD2">
            <w:r w:rsidRPr="00131DBB">
              <w:t>(80 %)</w:t>
            </w:r>
          </w:p>
          <w:p w:rsidR="00420BD2" w:rsidRPr="00131DBB" w:rsidRDefault="00420BD2" w:rsidP="00E01947">
            <w:pPr>
              <w:rPr>
                <w:b/>
                <w:bCs/>
              </w:rPr>
            </w:pPr>
            <w:r w:rsidRPr="00131DBB">
              <w:rPr>
                <w:b/>
              </w:rPr>
              <w:t>Ing. Jan Strohmandl</w:t>
            </w:r>
            <w:r>
              <w:rPr>
                <w:b/>
              </w:rPr>
              <w:t xml:space="preserve">, </w:t>
            </w:r>
            <w:r w:rsidRPr="00131DBB">
              <w:rPr>
                <w:b/>
              </w:rPr>
              <w:t xml:space="preserve">Ph.D. </w:t>
            </w:r>
            <w:del w:id="53" w:author="Jan Strohmandl" w:date="2018-11-17T18:44:00Z">
              <w:r w:rsidRPr="00131DBB" w:rsidDel="00E01947">
                <w:delText xml:space="preserve"> </w:delText>
              </w:r>
            </w:del>
            <w:r w:rsidRPr="00131DBB">
              <w:t>(20 %)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t>GIS v ochraně obyvatelstva</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14p – 0s – 28c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bCs/>
              </w:rPr>
            </w:pPr>
            <w:r w:rsidRPr="00131DBB">
              <w:rPr>
                <w:b/>
              </w:rPr>
              <w:t xml:space="preserve">RNDr. Jakub Trojan, Ph.D. </w:t>
            </w:r>
            <w:ins w:id="54" w:author="Jan Strohmandl" w:date="2018-11-17T18:44:00Z">
              <w:r w:rsidR="00E01947">
                <w:rPr>
                  <w:b/>
                </w:rPr>
                <w:br/>
              </w:r>
            </w:ins>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r w:rsidRPr="00131DBB">
              <w:t xml:space="preserve">Bezpečnost strojů </w:t>
            </w:r>
            <w:r w:rsidRPr="00131DBB">
              <w:br/>
              <w:t>a zařízení</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28p – 14s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420BD2" w:rsidRPr="00131DBB" w:rsidRDefault="00420BD2" w:rsidP="00420BD2">
            <w:pPr>
              <w:jc w:val="center"/>
            </w:pPr>
            <w:r w:rsidRPr="00131DBB">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rPr>
                <w:b/>
                <w:bCs/>
              </w:rPr>
            </w:pPr>
            <w:r w:rsidRPr="00131DBB">
              <w:rPr>
                <w:b/>
                <w:bCs/>
              </w:rPr>
              <w:t xml:space="preserve">Ing. Miroslav Musil, Ph.D.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r w:rsidRPr="00131DBB">
              <w:t>2/ZS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131DBB" w:rsidRDefault="00420BD2" w:rsidP="00420BD2">
            <w:pPr>
              <w:jc w:val="center"/>
            </w:pPr>
          </w:p>
        </w:tc>
      </w:tr>
      <w:tr w:rsidR="00420BD2"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r w:rsidRPr="00BC6D3E">
              <w:t>Mimořádné události a krizové situace</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r w:rsidRPr="00BC6D3E">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r w:rsidRPr="00BC6D3E">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del w:id="55" w:author="Jan Strohmandl" w:date="2018-11-12T15:27:00Z">
              <w:r w:rsidRPr="00BC6D3E" w:rsidDel="00BC6D3E">
                <w:delText>4</w:delText>
              </w:r>
            </w:del>
            <w:ins w:id="56" w:author="Jan Strohmandl" w:date="2018-11-12T15:27:00Z">
              <w:r w:rsidR="00BC6D3E">
                <w:t>2</w:t>
              </w:r>
            </w:ins>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9D73B8" w:rsidDel="009D73B8" w:rsidRDefault="00791D96" w:rsidP="00420BD2">
            <w:pPr>
              <w:rPr>
                <w:del w:id="57" w:author="Jan Strohmandl" w:date="2018-11-17T19:20:00Z"/>
                <w:rPrChange w:id="58" w:author="Jan Strohmandl" w:date="2018-11-17T19:20:00Z">
                  <w:rPr>
                    <w:del w:id="59" w:author="Jan Strohmandl" w:date="2018-11-17T19:20:00Z"/>
                    <w:b/>
                  </w:rPr>
                </w:rPrChange>
              </w:rPr>
            </w:pPr>
            <w:del w:id="60" w:author="Jan Strohmandl" w:date="2018-11-12T15:26:00Z">
              <w:r w:rsidRPr="005629D8">
                <w:rPr>
                  <w:b/>
                </w:rPr>
                <w:delText xml:space="preserve">RNDr. Zdeněk Šafařík, PhD. </w:delText>
              </w:r>
            </w:del>
            <w:ins w:id="61" w:author="Jan Strohmandl" w:date="2018-11-12T15:26:00Z">
              <w:r w:rsidR="00F139B8" w:rsidRPr="00F139B8">
                <w:rPr>
                  <w:b/>
                  <w:rPrChange w:id="62" w:author="Jan Strohmandl" w:date="2018-11-18T13:31:00Z">
                    <w:rPr>
                      <w:b/>
                      <w:color w:val="FF0000"/>
                    </w:rPr>
                  </w:rPrChange>
                </w:rPr>
                <w:t>prof. Ing. Dušan Vičar, CSc.</w:t>
              </w:r>
            </w:ins>
            <w:ins w:id="63" w:author="Jan Strohmandl" w:date="2018-11-17T19:20:00Z">
              <w:r w:rsidR="00F139B8" w:rsidRPr="00F139B8">
                <w:rPr>
                  <w:rPrChange w:id="64" w:author="Jan Strohmandl" w:date="2018-11-18T13:31:00Z">
                    <w:rPr>
                      <w:b/>
                    </w:rPr>
                  </w:rPrChange>
                </w:rPr>
                <w:t xml:space="preserve"> </w:t>
              </w:r>
            </w:ins>
            <w:ins w:id="65" w:author="Jan Strohmandl" w:date="2018-11-18T13:31:00Z">
              <w:r w:rsidR="005629D8">
                <w:br/>
              </w:r>
            </w:ins>
            <w:ins w:id="66" w:author="Jan Strohmandl" w:date="2018-11-17T19:20:00Z">
              <w:r w:rsidR="00F139B8" w:rsidRPr="00F139B8">
                <w:rPr>
                  <w:rPrChange w:id="67" w:author="Jan Strohmandl" w:date="2018-11-17T19:20:00Z">
                    <w:rPr>
                      <w:b/>
                    </w:rPr>
                  </w:rPrChange>
                </w:rPr>
                <w:t>(100 %)</w:t>
              </w:r>
            </w:ins>
          </w:p>
          <w:p w:rsidR="00420BD2" w:rsidRPr="00BC6D3E" w:rsidRDefault="00420BD2" w:rsidP="00420BD2">
            <w:pPr>
              <w:rPr>
                <w:b/>
              </w:rPr>
            </w:pPr>
            <w:del w:id="68" w:author="Jan Strohmandl" w:date="2018-11-17T19:20:00Z">
              <w:r w:rsidRPr="00BC6D3E" w:rsidDel="009D73B8">
                <w:delText>(100 %)</w:delText>
              </w:r>
            </w:del>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r w:rsidRPr="00BC6D3E">
              <w:t>2/LS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420BD2" w:rsidRPr="00BC6D3E" w:rsidRDefault="00420BD2" w:rsidP="00420BD2">
            <w:pPr>
              <w:jc w:val="center"/>
            </w:pPr>
          </w:p>
        </w:tc>
      </w:tr>
      <w:tr w:rsidR="009D73B8" w:rsidTr="009D73B8">
        <w:trPr>
          <w:ins w:id="69" w:author="Jan Strohmandl" w:date="2018-11-17T19:20:00Z"/>
        </w:trPr>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BC6D3E" w:rsidRDefault="009D73B8" w:rsidP="00420BD2">
            <w:pPr>
              <w:rPr>
                <w:ins w:id="70" w:author="Jan Strohmandl" w:date="2018-11-17T19:20:00Z"/>
              </w:rPr>
            </w:pPr>
            <w:ins w:id="71" w:author="Jan Strohmandl" w:date="2018-11-17T19:20:00Z">
              <w:r w:rsidRPr="00111967">
                <w:t>Likvidace následků havárií a katastrof</w:t>
              </w:r>
            </w:ins>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9D73B8" w:rsidRDefault="009D73B8" w:rsidP="00420BD2">
            <w:pPr>
              <w:jc w:val="center"/>
              <w:rPr>
                <w:ins w:id="72" w:author="Jan Strohmandl" w:date="2018-11-17T19:20:00Z"/>
              </w:rPr>
            </w:pPr>
            <w:ins w:id="73" w:author="Jan Strohmandl" w:date="2018-11-17T19:20:00Z">
              <w:r w:rsidRPr="009D73B8">
                <w:t>28p – 14s – 0c</w:t>
              </w:r>
            </w:ins>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BC6D3E" w:rsidRDefault="009D73B8" w:rsidP="00420BD2">
            <w:pPr>
              <w:jc w:val="center"/>
              <w:rPr>
                <w:ins w:id="74" w:author="Jan Strohmandl" w:date="2018-11-17T19:20:00Z"/>
              </w:rPr>
            </w:pPr>
            <w:ins w:id="75" w:author="Jan Strohmandl" w:date="2018-11-17T19:20:00Z">
              <w:r w:rsidRPr="00111967">
                <w:t>z</w:t>
              </w:r>
            </w:ins>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BC6D3E" w:rsidDel="00BC6D3E" w:rsidRDefault="009D73B8" w:rsidP="00420BD2">
            <w:pPr>
              <w:jc w:val="center"/>
              <w:rPr>
                <w:ins w:id="76" w:author="Jan Strohmandl" w:date="2018-11-17T19:20:00Z"/>
              </w:rPr>
            </w:pPr>
            <w:ins w:id="77" w:author="Jan Strohmandl" w:date="2018-11-17T19:20:00Z">
              <w:r w:rsidRPr="00111967">
                <w:t>2</w:t>
              </w:r>
            </w:ins>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BC6D3E" w:rsidDel="00BC6D3E" w:rsidRDefault="00F139B8" w:rsidP="00420BD2">
            <w:pPr>
              <w:rPr>
                <w:ins w:id="78" w:author="Jan Strohmandl" w:date="2018-11-17T19:20:00Z"/>
                <w:b/>
              </w:rPr>
            </w:pPr>
            <w:ins w:id="79" w:author="Jan Strohmandl" w:date="2018-11-17T19:20:00Z">
              <w:r w:rsidRPr="00F139B8">
                <w:rPr>
                  <w:b/>
                  <w:rPrChange w:id="80" w:author="Jan Strohmandl" w:date="2018-11-18T13:31:00Z">
                    <w:rPr/>
                  </w:rPrChange>
                </w:rPr>
                <w:t>doc. Ing. Otakar J. Mika, CSc.</w:t>
              </w:r>
              <w:r w:rsidR="009D73B8">
                <w:rPr>
                  <w:b/>
                </w:rPr>
                <w:t xml:space="preserve"> </w:t>
              </w:r>
              <w:r w:rsidR="009D73B8">
                <w:rPr>
                  <w:b/>
                </w:rPr>
                <w:br/>
              </w:r>
              <w:r w:rsidR="009D73B8" w:rsidRPr="009D73B8">
                <w:t>(100 %)</w:t>
              </w:r>
            </w:ins>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BC6D3E" w:rsidRDefault="009D73B8" w:rsidP="00420BD2">
            <w:pPr>
              <w:jc w:val="center"/>
              <w:rPr>
                <w:ins w:id="81" w:author="Jan Strohmandl" w:date="2018-11-17T19:20:00Z"/>
              </w:rPr>
            </w:pPr>
            <w:ins w:id="82" w:author="Jan Strohmandl" w:date="2018-11-17T19:20:00Z">
              <w:r w:rsidRPr="00111967">
                <w:t>2/LS</w:t>
              </w:r>
            </w:ins>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BC6D3E" w:rsidRDefault="009D73B8" w:rsidP="00420BD2">
            <w:pPr>
              <w:jc w:val="center"/>
              <w:rPr>
                <w:ins w:id="83" w:author="Jan Strohmandl" w:date="2018-11-17T19:20:00Z"/>
              </w:rP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r w:rsidRPr="00131DBB">
              <w:t>Přežití v tísni</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40 hodin</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rPr>
            </w:pPr>
            <w:r w:rsidRPr="00131DBB">
              <w:rPr>
                <w:b/>
                <w:bCs/>
              </w:rPr>
              <w:t>Ing. Jan Kyselák, Ph.D.</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r w:rsidRPr="00131DBB">
              <w:t>Ekonomie</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4B7EC7" w:rsidRDefault="009D73B8" w:rsidP="00420BD2">
            <w:pPr>
              <w:rPr>
                <w:b/>
                <w:bCs/>
                <w:color w:val="FF0000"/>
              </w:rPr>
            </w:pPr>
            <w:r>
              <w:rPr>
                <w:b/>
              </w:rPr>
              <w:t xml:space="preserve">Ing. Eva Lukášková, Ph.D. </w:t>
            </w:r>
            <w:r>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lang w:val="en-GB"/>
              </w:rPr>
            </w:pPr>
            <w:r w:rsidRPr="00131DBB">
              <w:rPr>
                <w:lang w:val="en-GB"/>
              </w:rPr>
              <w:t>Global Environmental Challenges and Security</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bCs/>
              </w:rPr>
            </w:pPr>
            <w:r w:rsidRPr="00131DBB">
              <w:rPr>
                <w:b/>
              </w:rPr>
              <w:t xml:space="preserve">Ing. Eva Lukášková, Ph.D.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r w:rsidRPr="00131DBB">
              <w:t>Odborně technický dozor a vyhrazená technická zařízení</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28p – 14s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bCs/>
              </w:rPr>
            </w:pPr>
            <w:r w:rsidRPr="00131DBB">
              <w:rPr>
                <w:b/>
                <w:bCs/>
              </w:rPr>
              <w:t xml:space="preserve">Ing. Miroslav Musil, Ph.D.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r w:rsidRPr="00131DBB">
              <w:t>Soft Targets Protection**</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10p – 0s – 20c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bCs/>
              </w:rPr>
            </w:pPr>
            <w:r w:rsidRPr="00131DBB">
              <w:rPr>
                <w:b/>
                <w:bCs/>
              </w:rPr>
              <w:t xml:space="preserve">Ing. Jakub Rak, Ph.D.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r w:rsidRPr="00131DBB">
              <w:t xml:space="preserve">Modelling in Population </w:t>
            </w:r>
            <w:r w:rsidRPr="00131DBB">
              <w:lastRenderedPageBreak/>
              <w:t>Protection**</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lastRenderedPageBreak/>
              <w:t>10p – 0s – 20c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bCs/>
              </w:rPr>
            </w:pPr>
            <w:r w:rsidRPr="00131DBB">
              <w:rPr>
                <w:b/>
                <w:bCs/>
              </w:rPr>
              <w:t xml:space="preserve">Ing. Petr Svoboda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r w:rsidRPr="009204D9">
              <w:lastRenderedPageBreak/>
              <w:t>Studentská odborná aktivita</w:t>
            </w:r>
            <w:r>
              <w:t xml:space="preserve"> </w:t>
            </w:r>
            <w:r w:rsidRPr="00131DBB">
              <w:t>– jazyk český</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bCs/>
              </w:rPr>
            </w:pPr>
            <w:r w:rsidRPr="00131DBB">
              <w:rPr>
                <w:b/>
              </w:rPr>
              <w:t xml:space="preserve">ředitel ústavu OO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r w:rsidRPr="009204D9">
              <w:t>Studentská odborná aktivita</w:t>
            </w:r>
            <w:r>
              <w:t xml:space="preserve"> </w:t>
            </w:r>
            <w:r w:rsidRPr="00131DBB">
              <w:t>– jazyk anglický</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6</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bCs/>
              </w:rPr>
            </w:pPr>
            <w:r w:rsidRPr="00131DBB">
              <w:rPr>
                <w:b/>
              </w:rPr>
              <w:t xml:space="preserve">ředitel ústavu OO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r w:rsidRPr="00131DBB">
              <w:t>Nouzové přežití obyvatelstva</w:t>
            </w:r>
            <w:r>
              <w:t>***</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20p – 10s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bCs/>
              </w:rPr>
            </w:pPr>
            <w:r>
              <w:rPr>
                <w:b/>
                <w:bCs/>
              </w:rPr>
              <w:t>doc. Ing. Miroslav Tomek, Ph</w:t>
            </w:r>
            <w:r w:rsidRPr="00131DBB">
              <w:rPr>
                <w:b/>
                <w:bCs/>
              </w:rPr>
              <w:t>D.</w:t>
            </w:r>
          </w:p>
          <w:p w:rsidR="009D73B8" w:rsidRPr="00131DBB" w:rsidRDefault="009D73B8" w:rsidP="00420BD2">
            <w:r w:rsidRPr="00131DBB">
              <w:t>(80 %)</w:t>
            </w:r>
          </w:p>
          <w:p w:rsidR="009D73B8" w:rsidRPr="00131DBB" w:rsidRDefault="009D73B8" w:rsidP="00420BD2">
            <w:pPr>
              <w:rPr>
                <w:b/>
                <w:bCs/>
              </w:rPr>
            </w:pPr>
            <w:r w:rsidRPr="00131DBB">
              <w:rPr>
                <w:b/>
              </w:rPr>
              <w:t xml:space="preserve">Ing. Jan Strohmandl, Ph.D. </w:t>
            </w:r>
            <w:r w:rsidRPr="00131DBB">
              <w:t>(20 %)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Default="009D73B8" w:rsidP="00420BD2">
            <w:r w:rsidRPr="00131DBB">
              <w:t>Potravinová bezpečnost</w:t>
            </w:r>
            <w:r>
              <w:t>***</w:t>
            </w:r>
          </w:p>
          <w:p w:rsidR="009D73B8" w:rsidRPr="00131DBB" w:rsidRDefault="009D73B8" w:rsidP="00420BD2"/>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20p – 10s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rPr>
                <w:b/>
              </w:rPr>
            </w:pPr>
            <w:r w:rsidRPr="00131DBB">
              <w:rPr>
                <w:b/>
              </w:rPr>
              <w:t xml:space="preserve">Ing. Eva Lukášková, Ph.D. </w:t>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r w:rsidRPr="00131DBB">
              <w:t>3/LS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31DBB" w:rsidRDefault="009D73B8" w:rsidP="00420BD2">
            <w:pPr>
              <w:jc w:val="center"/>
            </w:pPr>
          </w:p>
        </w:tc>
      </w:tr>
      <w:tr w:rsidR="009D73B8" w:rsidTr="009D73B8">
        <w:trPr>
          <w:trHeight w:val="159"/>
        </w:trPr>
        <w:tc>
          <w:tcPr>
            <w:tcW w:w="9210" w:type="dxa"/>
            <w:gridSpan w:val="11"/>
            <w:tcBorders>
              <w:top w:val="single" w:sz="4" w:space="0" w:color="00000A"/>
              <w:left w:val="single" w:sz="4" w:space="0" w:color="00000A"/>
              <w:bottom w:val="single" w:sz="4" w:space="0" w:color="00000A"/>
              <w:right w:val="single" w:sz="4" w:space="0" w:color="00000A"/>
            </w:tcBorders>
            <w:shd w:val="clear" w:color="auto" w:fill="auto"/>
            <w:tcMar>
              <w:left w:w="55" w:type="dxa"/>
            </w:tcMar>
          </w:tcPr>
          <w:p w:rsidR="009D73B8" w:rsidRDefault="009D73B8" w:rsidP="00420BD2">
            <w:pPr>
              <w:jc w:val="both"/>
            </w:pPr>
            <w:r w:rsidRPr="00131DBB">
              <w:t>** student si zvolí jeden z předmětů v anglickém jazyce</w:t>
            </w:r>
          </w:p>
          <w:p w:rsidR="009D73B8" w:rsidRPr="00131DBB" w:rsidRDefault="009D73B8" w:rsidP="00420BD2">
            <w:pPr>
              <w:jc w:val="both"/>
            </w:pPr>
            <w:r>
              <w:t>*** student si volí další povinně – volitelné předměty do celkového počtu 30 kreditů za semestr</w:t>
            </w:r>
          </w:p>
          <w:p w:rsidR="009D73B8" w:rsidRPr="00131DBB" w:rsidRDefault="009D73B8" w:rsidP="00420BD2">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Default="009D73B8" w:rsidP="00420BD2">
            <w:pPr>
              <w:jc w:val="both"/>
            </w:pPr>
            <w:r>
              <w:rPr>
                <w:b/>
              </w:rPr>
              <w:t xml:space="preserve"> Součásti SZZ a jejich obsah</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420BD2">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2977"/>
        </w:trPr>
        <w:tc>
          <w:tcPr>
            <w:tcW w:w="9210" w:type="dxa"/>
            <w:gridSpan w:val="11"/>
            <w:tcBorders>
              <w:left w:val="single" w:sz="4" w:space="0" w:color="00000A"/>
              <w:bottom w:val="single" w:sz="4" w:space="0" w:color="00000A"/>
              <w:right w:val="single" w:sz="4" w:space="0" w:color="00000A"/>
            </w:tcBorders>
            <w:shd w:val="clear" w:color="auto" w:fill="FFFFFF"/>
          </w:tcPr>
          <w:p w:rsidR="009D73B8" w:rsidRPr="00ED02D7" w:rsidRDefault="009D73B8" w:rsidP="00420BD2">
            <w:pPr>
              <w:jc w:val="both"/>
              <w:rPr>
                <w:lang w:eastAsia="en-US"/>
              </w:rPr>
            </w:pPr>
            <w:r w:rsidRPr="00ED02D7">
              <w:rPr>
                <w:lang w:eastAsia="en-US"/>
              </w:rPr>
              <w:t xml:space="preserve">Státní závěrečnou zkoušku a obhajobu </w:t>
            </w:r>
            <w:r>
              <w:rPr>
                <w:lang w:eastAsia="en-US"/>
              </w:rPr>
              <w:t xml:space="preserve">bakalářské </w:t>
            </w:r>
            <w:r w:rsidRPr="00ED02D7">
              <w:rPr>
                <w:lang w:eastAsia="en-US"/>
              </w:rPr>
              <w:t xml:space="preserve">práce může vykonat student, který složil zápočty a zkoušky stanovené studijním plánem a který se k státní závěrečné zkoušce přihlásil. </w:t>
            </w:r>
          </w:p>
          <w:p w:rsidR="009D73B8" w:rsidRDefault="009D73B8" w:rsidP="00420BD2"/>
          <w:p w:rsidR="009D73B8" w:rsidRDefault="009D73B8" w:rsidP="00420BD2">
            <w:pPr>
              <w:ind w:right="66"/>
              <w:rPr>
                <w:lang w:eastAsia="en-US"/>
              </w:rPr>
            </w:pPr>
            <w:r w:rsidRPr="004851F5">
              <w:rPr>
                <w:lang w:eastAsia="en-US"/>
              </w:rPr>
              <w:t xml:space="preserve">1) </w:t>
            </w:r>
            <w:r w:rsidRPr="004D7D34">
              <w:rPr>
                <w:b/>
                <w:lang w:eastAsia="en-US"/>
              </w:rPr>
              <w:t>Obhajoba bakalářské práce</w:t>
            </w:r>
            <w:r>
              <w:rPr>
                <w:lang w:eastAsia="en-US"/>
              </w:rPr>
              <w:t>:</w:t>
            </w:r>
            <w:r w:rsidRPr="004851F5">
              <w:rPr>
                <w:lang w:eastAsia="en-US"/>
              </w:rPr>
              <w:t xml:space="preserve"> </w:t>
            </w:r>
          </w:p>
          <w:p w:rsidR="009D73B8" w:rsidRPr="00ED02D7" w:rsidRDefault="009D73B8" w:rsidP="00420BD2">
            <w:pPr>
              <w:ind w:left="218"/>
              <w:jc w:val="both"/>
              <w:rPr>
                <w:lang w:eastAsia="en-US"/>
              </w:rPr>
            </w:pPr>
            <w:r>
              <w:rPr>
                <w:lang w:eastAsia="en-US"/>
              </w:rPr>
              <w:t>O</w:t>
            </w:r>
            <w:r w:rsidRPr="00ED02D7">
              <w:rPr>
                <w:lang w:eastAsia="en-US"/>
              </w:rPr>
              <w:t xml:space="preserve">bsahem bakalářské práce je v převážné míře analýza </w:t>
            </w:r>
            <w:r>
              <w:rPr>
                <w:lang w:eastAsia="en-US"/>
              </w:rPr>
              <w:t xml:space="preserve">a návrh řešení </w:t>
            </w:r>
            <w:r w:rsidRPr="00ED02D7">
              <w:rPr>
                <w:lang w:eastAsia="en-US"/>
              </w:rPr>
              <w:t>daného problému a  to v souladu s charakteristikou bakalářského studijního programu</w:t>
            </w:r>
            <w:r>
              <w:rPr>
                <w:lang w:eastAsia="en-US"/>
              </w:rPr>
              <w:t>.</w:t>
            </w:r>
            <w:r w:rsidRPr="00ED02D7">
              <w:rPr>
                <w:lang w:eastAsia="en-US"/>
              </w:rPr>
              <w:t xml:space="preserve"> Student musí prokázat </w:t>
            </w:r>
            <w:r>
              <w:rPr>
                <w:lang w:eastAsia="en-US"/>
              </w:rPr>
              <w:t xml:space="preserve">prezentační a </w:t>
            </w:r>
            <w:r w:rsidRPr="00ED02D7">
              <w:rPr>
                <w:lang w:eastAsia="en-US"/>
              </w:rPr>
              <w:t xml:space="preserve">tvůrčí schopnost </w:t>
            </w:r>
            <w:r>
              <w:rPr>
                <w:lang w:eastAsia="en-US"/>
              </w:rPr>
              <w:t xml:space="preserve">budoucího </w:t>
            </w:r>
            <w:r w:rsidRPr="00ED02D7">
              <w:rPr>
                <w:lang w:eastAsia="en-US"/>
              </w:rPr>
              <w:t>absolventa</w:t>
            </w:r>
            <w:r>
              <w:rPr>
                <w:lang w:eastAsia="en-US"/>
              </w:rPr>
              <w:t>, který dokáže</w:t>
            </w:r>
            <w:r w:rsidRPr="00ED02D7">
              <w:rPr>
                <w:lang w:eastAsia="en-US"/>
              </w:rPr>
              <w:t xml:space="preserve"> využít získané znalosti a dovednosti při řešení uceleného podnikového, popř. veřejného projektu. Student musí dokázat vysvětlit a obhájit svoji práci před </w:t>
            </w:r>
            <w:r>
              <w:rPr>
                <w:lang w:eastAsia="en-US"/>
              </w:rPr>
              <w:t xml:space="preserve">státní zkušební </w:t>
            </w:r>
            <w:r w:rsidRPr="00ED02D7">
              <w:rPr>
                <w:lang w:eastAsia="en-US"/>
              </w:rPr>
              <w:t>komisí pro závěrečné zkoušky.</w:t>
            </w:r>
          </w:p>
          <w:p w:rsidR="009D73B8" w:rsidRDefault="009D73B8" w:rsidP="00420BD2">
            <w:pPr>
              <w:jc w:val="both"/>
            </w:pPr>
          </w:p>
          <w:p w:rsidR="009D73B8" w:rsidRPr="00131DBB" w:rsidRDefault="009D73B8" w:rsidP="00420BD2">
            <w:pPr>
              <w:jc w:val="both"/>
            </w:pPr>
            <w:r>
              <w:t xml:space="preserve">2) </w:t>
            </w:r>
            <w:r w:rsidRPr="004D7D34">
              <w:rPr>
                <w:b/>
              </w:rPr>
              <w:t>Povinné předměty:</w:t>
            </w:r>
          </w:p>
          <w:p w:rsidR="009D73B8" w:rsidRPr="004D7D34" w:rsidRDefault="009D73B8" w:rsidP="00420BD2">
            <w:pPr>
              <w:ind w:left="385" w:hanging="170"/>
              <w:jc w:val="both"/>
            </w:pPr>
            <w:r>
              <w:rPr>
                <w:b/>
              </w:rPr>
              <w:t xml:space="preserve">- </w:t>
            </w:r>
            <w:r w:rsidRPr="008A3726">
              <w:rPr>
                <w:b/>
                <w:i/>
                <w:u w:val="single"/>
              </w:rPr>
              <w:t>Bezpečnost a ochrana obyvatelstva</w:t>
            </w:r>
            <w:r w:rsidRPr="004D7D34">
              <w:t xml:space="preserve"> (Ochrana obyvatelstva, Bezpečnostní politika a obrana státu, Krizový management a bezpečnostní systém v ČR).</w:t>
            </w:r>
          </w:p>
          <w:p w:rsidR="009D73B8" w:rsidRPr="004D7D34" w:rsidRDefault="009D73B8" w:rsidP="00420BD2">
            <w:pPr>
              <w:ind w:left="385" w:hanging="170"/>
              <w:jc w:val="both"/>
            </w:pPr>
            <w:r w:rsidRPr="004D7D34">
              <w:t xml:space="preserve">- </w:t>
            </w:r>
            <w:r w:rsidRPr="008A3726">
              <w:rPr>
                <w:b/>
                <w:i/>
                <w:u w:val="single"/>
              </w:rPr>
              <w:t>Plánování a řízení</w:t>
            </w:r>
            <w:r w:rsidRPr="004D7D34">
              <w:t xml:space="preserve"> (Management, Integrovaný záchranný systém, Krizové řízení a plánování).</w:t>
            </w:r>
          </w:p>
          <w:p w:rsidR="009D73B8" w:rsidRPr="00131DBB" w:rsidRDefault="009D73B8" w:rsidP="00420BD2">
            <w:pPr>
              <w:jc w:val="both"/>
            </w:pPr>
          </w:p>
          <w:p w:rsidR="009D73B8" w:rsidRPr="00131DBB" w:rsidRDefault="009D73B8" w:rsidP="00420BD2">
            <w:pPr>
              <w:jc w:val="both"/>
            </w:pPr>
            <w:r>
              <w:t xml:space="preserve">3) </w:t>
            </w:r>
            <w:r w:rsidRPr="004D7D34">
              <w:rPr>
                <w:b/>
              </w:rPr>
              <w:t>Volitelný předměty (</w:t>
            </w:r>
            <w:r w:rsidRPr="004D7D34">
              <w:rPr>
                <w:b/>
                <w:lang w:eastAsia="en-US"/>
              </w:rPr>
              <w:t>student si vybere jeden z předmětů)</w:t>
            </w:r>
            <w:r w:rsidRPr="004D7D34">
              <w:rPr>
                <w:b/>
              </w:rPr>
              <w:t>:</w:t>
            </w:r>
          </w:p>
          <w:p w:rsidR="009D73B8" w:rsidRPr="004D7D34" w:rsidRDefault="009D73B8" w:rsidP="00420BD2">
            <w:pPr>
              <w:ind w:left="385" w:hanging="170"/>
              <w:jc w:val="both"/>
            </w:pPr>
            <w:r>
              <w:rPr>
                <w:b/>
              </w:rPr>
              <w:t xml:space="preserve">- </w:t>
            </w:r>
            <w:r w:rsidRPr="008A3726">
              <w:rPr>
                <w:b/>
                <w:i/>
                <w:u w:val="single"/>
              </w:rPr>
              <w:t>Rizika v ochraně osob a majetku</w:t>
            </w:r>
            <w:r w:rsidRPr="004D7D34">
              <w:t xml:space="preserve"> (Identifikace, analýza a hodnocení rizik, Technologie chemického průmyslu a JEZ, Přeprava nebezpečných věcí). </w:t>
            </w:r>
          </w:p>
          <w:p w:rsidR="009D73B8" w:rsidRPr="004D7D34" w:rsidRDefault="009D73B8" w:rsidP="00420BD2">
            <w:pPr>
              <w:ind w:left="385" w:hanging="170"/>
              <w:jc w:val="both"/>
            </w:pPr>
            <w:r w:rsidRPr="004D7D34">
              <w:t xml:space="preserve">- </w:t>
            </w:r>
            <w:r w:rsidRPr="008A3726">
              <w:rPr>
                <w:b/>
                <w:i/>
                <w:u w:val="single"/>
              </w:rPr>
              <w:t>Ochrana osob a majetku</w:t>
            </w:r>
            <w:r w:rsidRPr="004D7D34">
              <w:t xml:space="preserve"> (</w:t>
            </w:r>
            <w:r>
              <w:t>Požární ochrana</w:t>
            </w:r>
            <w:r w:rsidRPr="004D7D34">
              <w:t>, Bezpečnost a ochrana objektů a osob, Ochrana proti ZHN).</w:t>
            </w:r>
          </w:p>
          <w:p w:rsidR="009D73B8" w:rsidRPr="004D7D34" w:rsidRDefault="009D73B8" w:rsidP="00420BD2">
            <w:pPr>
              <w:ind w:left="385" w:hanging="170"/>
              <w:jc w:val="both"/>
            </w:pPr>
            <w:r w:rsidRPr="004D7D34">
              <w:t xml:space="preserve">- </w:t>
            </w:r>
            <w:r w:rsidRPr="008A3726">
              <w:rPr>
                <w:b/>
                <w:i/>
                <w:u w:val="single"/>
              </w:rPr>
              <w:t>Informatika v ochraně obyvatelstva</w:t>
            </w:r>
            <w:r w:rsidRPr="004D7D34">
              <w:t xml:space="preserve"> (Aplikovaná informatika, Výukové simulace v ochraně obyvatelstva</w:t>
            </w:r>
            <w:r>
              <w:t>, Informační bezpečnost</w:t>
            </w:r>
            <w:r w:rsidRPr="004D7D34">
              <w:t>).</w:t>
            </w:r>
          </w:p>
          <w:p w:rsidR="009D73B8" w:rsidRPr="00A86F50" w:rsidRDefault="009D73B8" w:rsidP="00420BD2">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Default="009D73B8" w:rsidP="00420BD2">
            <w:pPr>
              <w:jc w:val="both"/>
            </w:pPr>
            <w:r>
              <w:rPr>
                <w:b/>
              </w:rPr>
              <w:t>Další studijní povinnosti</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420BD2">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405"/>
        </w:trPr>
        <w:tc>
          <w:tcPr>
            <w:tcW w:w="9210" w:type="dxa"/>
            <w:gridSpan w:val="11"/>
            <w:tcBorders>
              <w:left w:val="single" w:sz="4" w:space="0" w:color="00000A"/>
              <w:bottom w:val="single" w:sz="4" w:space="0" w:color="00000A"/>
              <w:right w:val="single" w:sz="4" w:space="0" w:color="00000A"/>
            </w:tcBorders>
            <w:shd w:val="clear" w:color="auto" w:fill="FFFFFF"/>
          </w:tcPr>
          <w:p w:rsidR="009D73B8" w:rsidRDefault="009D73B8" w:rsidP="00420BD2">
            <w:pPr>
              <w:jc w:val="both"/>
            </w:pPr>
            <w:r>
              <w:t>V průběhu studia absolvovat odbornou praxi ve stanovené délce (80 hodin) se zpracováním závěrečné zprávy.</w:t>
            </w:r>
          </w:p>
          <w:p w:rsidR="009D73B8" w:rsidRDefault="009D73B8" w:rsidP="00420BD2">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Default="009D73B8" w:rsidP="00420BD2">
            <w:r>
              <w:rPr>
                <w:b/>
              </w:rPr>
              <w:t>Návrh témat kvalifikačních prací a témata obhájených prací</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420BD2">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842"/>
        </w:trPr>
        <w:tc>
          <w:tcPr>
            <w:tcW w:w="9210" w:type="dxa"/>
            <w:gridSpan w:val="11"/>
            <w:tcBorders>
              <w:left w:val="single" w:sz="4" w:space="0" w:color="00000A"/>
              <w:bottom w:val="single" w:sz="4" w:space="0" w:color="00000A"/>
              <w:right w:val="single" w:sz="4" w:space="0" w:color="00000A"/>
            </w:tcBorders>
            <w:shd w:val="clear" w:color="auto" w:fill="FFFFFF"/>
          </w:tcPr>
          <w:p w:rsidR="009D73B8" w:rsidRDefault="009D73B8" w:rsidP="00420BD2">
            <w:pPr>
              <w:pStyle w:val="Prosttext"/>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Aktiva a současné hrozby v oblasti informačních technologií v ochraně obyvatelstva.</w:t>
            </w:r>
          </w:p>
          <w:p w:rsidR="009D73B8" w:rsidRPr="00BD1CB4" w:rsidRDefault="009D73B8" w:rsidP="00420BD2">
            <w:pPr>
              <w:jc w:val="both"/>
            </w:pPr>
            <w:r w:rsidRPr="00BD1CB4">
              <w:t>Analýza a hodnocení hrozby nebezpečných chemických látek na krajské úrovni pomocí metody IAEA TECDOC 727</w:t>
            </w:r>
            <w:r>
              <w:t>.</w:t>
            </w:r>
          </w:p>
          <w:p w:rsidR="009D73B8" w:rsidRDefault="009D73B8" w:rsidP="00420BD2">
            <w:pPr>
              <w:jc w:val="both"/>
            </w:pPr>
            <w:r w:rsidRPr="00BD1CB4">
              <w:t>Analýza disponibilních sil a prostředků při řešení mimořádných událostí a krizových situací na úrovni ORP</w:t>
            </w:r>
            <w:r>
              <w:t>.</w:t>
            </w:r>
          </w:p>
          <w:p w:rsidR="009D73B8" w:rsidRDefault="009D73B8" w:rsidP="00420BD2">
            <w:pPr>
              <w:jc w:val="both"/>
            </w:pPr>
            <w:r>
              <w:t xml:space="preserve">Analýza možnosti zapojení nestátních neziskových organizací a dobrovolníků do řešení mimořádných událostí </w:t>
            </w:r>
            <w:r>
              <w:br/>
              <w:t>a krizových situací ve správním území ORP Uherské Hradiště.</w:t>
            </w:r>
          </w:p>
          <w:p w:rsidR="009D73B8" w:rsidRDefault="009D73B8" w:rsidP="00420BD2">
            <w:pPr>
              <w:jc w:val="both"/>
            </w:pPr>
            <w:r>
              <w:t xml:space="preserve">Analýza možnosti zapojení nestátních neziskových organizací a dobrovolníků do řešení mimořádných událostí </w:t>
            </w:r>
            <w:r>
              <w:br/>
              <w:t>a krizových situací ve správním území ORP.</w:t>
            </w:r>
          </w:p>
          <w:p w:rsidR="009D73B8" w:rsidRDefault="009D73B8" w:rsidP="00420BD2">
            <w:pPr>
              <w:jc w:val="both"/>
            </w:pPr>
            <w:r>
              <w:t>Analýza připravenosti vybraných obcí ve správním obvodu obce s rozšířenou působností k ochraně obyvatelstva.</w:t>
            </w:r>
          </w:p>
          <w:p w:rsidR="009D73B8" w:rsidRDefault="009D73B8" w:rsidP="00420BD2">
            <w:pPr>
              <w:jc w:val="both"/>
            </w:pPr>
            <w:r>
              <w:t>Analýza současného systému vzdělávání v ochraně obyvatelstva.</w:t>
            </w:r>
          </w:p>
          <w:p w:rsidR="009D73B8" w:rsidRDefault="009D73B8" w:rsidP="00420BD2">
            <w:pPr>
              <w:pStyle w:val="Prosttext"/>
              <w:jc w:val="both"/>
              <w:rPr>
                <w:rFonts w:ascii="Times New Roman" w:hAnsi="Times New Roman"/>
                <w:sz w:val="20"/>
                <w:szCs w:val="20"/>
              </w:rPr>
            </w:pPr>
            <w:r>
              <w:rPr>
                <w:rFonts w:ascii="Times New Roman" w:hAnsi="Times New Roman"/>
                <w:sz w:val="20"/>
                <w:szCs w:val="20"/>
              </w:rPr>
              <w:t>Analýza účinnosti realizovaných protipovodňových opatření.</w:t>
            </w:r>
          </w:p>
          <w:p w:rsidR="009D73B8" w:rsidRDefault="009D73B8" w:rsidP="00420BD2">
            <w:pPr>
              <w:jc w:val="both"/>
            </w:pPr>
            <w:r w:rsidRPr="00BD1CB4">
              <w:t>Aplikace logistiky při ochraně osob složkami IZS.</w:t>
            </w:r>
          </w:p>
          <w:p w:rsidR="009D73B8" w:rsidRDefault="009D73B8" w:rsidP="00420BD2">
            <w:pPr>
              <w:pStyle w:val="Prosttext"/>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Bezpečnost informací ve vztahu k ochraně obyvatelstva.</w:t>
            </w:r>
          </w:p>
          <w:p w:rsidR="009D73B8" w:rsidRDefault="009D73B8" w:rsidP="00420BD2">
            <w:pPr>
              <w:jc w:val="both"/>
            </w:pPr>
            <w:r>
              <w:t>Činnost chemické služby HZS ČR při dekontaminaci osob a materiálu.</w:t>
            </w:r>
          </w:p>
          <w:p w:rsidR="009D73B8" w:rsidRDefault="009D73B8" w:rsidP="00420BD2">
            <w:pPr>
              <w:jc w:val="both"/>
            </w:pPr>
            <w:r>
              <w:t>Činnost chemické služby HZS ČR při detekci a identifikaci nebezpečných škodlivin.</w:t>
            </w:r>
          </w:p>
          <w:p w:rsidR="009D73B8" w:rsidRPr="00BD1CB4" w:rsidRDefault="009D73B8" w:rsidP="00420BD2">
            <w:pPr>
              <w:jc w:val="both"/>
            </w:pPr>
            <w:r w:rsidRPr="00BD1CB4">
              <w:t>Dekontaminační činidla a prostředky</w:t>
            </w:r>
            <w:r>
              <w:t>.</w:t>
            </w:r>
          </w:p>
          <w:p w:rsidR="009D73B8" w:rsidRPr="00BD1CB4" w:rsidRDefault="009D73B8" w:rsidP="00420BD2">
            <w:pPr>
              <w:jc w:val="both"/>
            </w:pPr>
            <w:r w:rsidRPr="00BD1CB4">
              <w:lastRenderedPageBreak/>
              <w:t>Evakuace a její dopravní zabezpečení</w:t>
            </w:r>
            <w:r>
              <w:t>.</w:t>
            </w:r>
          </w:p>
          <w:p w:rsidR="009D73B8" w:rsidRPr="00BD1CB4" w:rsidRDefault="009D73B8" w:rsidP="00420BD2">
            <w:pPr>
              <w:pStyle w:val="Prosttext"/>
              <w:jc w:val="both"/>
              <w:rPr>
                <w:rFonts w:ascii="Times New Roman" w:hAnsi="Times New Roman"/>
                <w:sz w:val="20"/>
                <w:szCs w:val="20"/>
              </w:rPr>
            </w:pPr>
            <w:r w:rsidRPr="00BD1CB4">
              <w:rPr>
                <w:rFonts w:ascii="Times New Roman" w:hAnsi="Times New Roman"/>
                <w:sz w:val="20"/>
                <w:szCs w:val="20"/>
              </w:rPr>
              <w:t>Hodnocení možností využití vybraných veřejně dostupných SW aplikací pro podporu ochrany obyvatelstva.</w:t>
            </w:r>
          </w:p>
          <w:p w:rsidR="009D73B8" w:rsidRPr="00BD1CB4" w:rsidRDefault="009D73B8" w:rsidP="00420BD2">
            <w:pPr>
              <w:pStyle w:val="Prosttext"/>
              <w:jc w:val="both"/>
              <w:rPr>
                <w:rFonts w:ascii="Times New Roman" w:hAnsi="Times New Roman"/>
                <w:sz w:val="20"/>
                <w:szCs w:val="20"/>
              </w:rPr>
            </w:pPr>
            <w:r w:rsidRPr="00BD1CB4">
              <w:rPr>
                <w:rFonts w:ascii="Times New Roman" w:hAnsi="Times New Roman"/>
                <w:sz w:val="20"/>
                <w:szCs w:val="20"/>
              </w:rPr>
              <w:t>Hodnocení možností ukry</w:t>
            </w:r>
            <w:r>
              <w:rPr>
                <w:rFonts w:ascii="Times New Roman" w:hAnsi="Times New Roman"/>
                <w:sz w:val="20"/>
                <w:szCs w:val="20"/>
              </w:rPr>
              <w:t>tí obyvatelstva na úrovni ORP .</w:t>
            </w:r>
            <w:r w:rsidRPr="00BD1CB4">
              <w:rPr>
                <w:rFonts w:ascii="Times New Roman" w:hAnsi="Times New Roman"/>
                <w:sz w:val="20"/>
                <w:szCs w:val="20"/>
              </w:rPr>
              <w:t xml:space="preserve"> </w:t>
            </w:r>
          </w:p>
          <w:p w:rsidR="009D73B8" w:rsidRDefault="009D73B8" w:rsidP="00420BD2">
            <w:pPr>
              <w:pStyle w:val="Prosttext"/>
              <w:jc w:val="both"/>
              <w:rPr>
                <w:rFonts w:ascii="Times New Roman" w:hAnsi="Times New Roman"/>
                <w:sz w:val="20"/>
                <w:szCs w:val="20"/>
              </w:rPr>
            </w:pPr>
            <w:r w:rsidRPr="00BD1CB4">
              <w:rPr>
                <w:rFonts w:ascii="Times New Roman" w:hAnsi="Times New Roman"/>
                <w:sz w:val="20"/>
                <w:szCs w:val="20"/>
              </w:rPr>
              <w:t>Hasičský záchranný sbor jako páteřní složka IZS.</w:t>
            </w:r>
          </w:p>
          <w:p w:rsidR="009D73B8" w:rsidRDefault="009D73B8" w:rsidP="00420BD2">
            <w:pPr>
              <w:jc w:val="both"/>
            </w:pPr>
            <w:r>
              <w:t>Individuální a kolektivní ochrana při úniku nebezpečných chemických látek.</w:t>
            </w:r>
          </w:p>
          <w:p w:rsidR="009D73B8" w:rsidRDefault="009D73B8" w:rsidP="00420BD2">
            <w:pPr>
              <w:pStyle w:val="Prosttext"/>
              <w:jc w:val="both"/>
              <w:rPr>
                <w:rFonts w:ascii="Times New Roman" w:hAnsi="Times New Roman"/>
                <w:sz w:val="20"/>
                <w:szCs w:val="20"/>
              </w:rPr>
            </w:pPr>
            <w:r>
              <w:rPr>
                <w:rFonts w:ascii="Times New Roman" w:hAnsi="Times New Roman"/>
                <w:sz w:val="20"/>
                <w:szCs w:val="20"/>
              </w:rPr>
              <w:t>Informační podpora ochrany obyvatelstva.</w:t>
            </w:r>
          </w:p>
          <w:p w:rsidR="009D73B8" w:rsidRDefault="009D73B8" w:rsidP="00420BD2">
            <w:pPr>
              <w:jc w:val="both"/>
            </w:pPr>
            <w:r>
              <w:t>Jednotka sboru dobrovolných hasičů obce a ochrana obyvatelstva.</w:t>
            </w:r>
          </w:p>
          <w:p w:rsidR="009D73B8" w:rsidRDefault="009D73B8" w:rsidP="00420BD2">
            <w:pPr>
              <w:jc w:val="both"/>
            </w:pPr>
            <w:r>
              <w:t>Kontaminace složek životního prostředí po požárech.</w:t>
            </w:r>
          </w:p>
          <w:p w:rsidR="009D73B8" w:rsidRDefault="009D73B8" w:rsidP="00420BD2">
            <w:pPr>
              <w:jc w:val="both"/>
            </w:pPr>
            <w:r>
              <w:t>Kontrola bezpečnosti přeprav radioaktivních materiálů.</w:t>
            </w:r>
          </w:p>
          <w:p w:rsidR="009D73B8" w:rsidRDefault="009D73B8" w:rsidP="00420BD2">
            <w:pPr>
              <w:jc w:val="both"/>
            </w:pPr>
            <w:r>
              <w:t>Mapování přepravy nebezpečných věcí v regionu a návrh tras ke zvýšení bezpečnosti.</w:t>
            </w:r>
          </w:p>
          <w:p w:rsidR="009D73B8" w:rsidRDefault="009D73B8" w:rsidP="00420BD2">
            <w:pPr>
              <w:jc w:val="both"/>
            </w:pPr>
            <w:r>
              <w:t>Metody a prostředky detekce nebezpečných chemických látek.</w:t>
            </w:r>
          </w:p>
          <w:p w:rsidR="009D73B8" w:rsidRDefault="009D73B8" w:rsidP="00420BD2">
            <w:pPr>
              <w:jc w:val="both"/>
            </w:pPr>
            <w:r>
              <w:t>Místo a úloha IZS v procesu ochrany obyvatelstva na úrovni obce s rozšířenou působností.</w:t>
            </w:r>
          </w:p>
          <w:p w:rsidR="009D73B8" w:rsidRPr="00BD1CB4" w:rsidRDefault="009D73B8" w:rsidP="00420BD2">
            <w:pPr>
              <w:jc w:val="both"/>
            </w:pPr>
            <w:r>
              <w:t>Modelování a vyhodnocení povodňové situace.</w:t>
            </w:r>
          </w:p>
          <w:p w:rsidR="009D73B8" w:rsidRDefault="009D73B8" w:rsidP="00420BD2">
            <w:pPr>
              <w:pStyle w:val="Prosttext"/>
              <w:jc w:val="both"/>
              <w:rPr>
                <w:rFonts w:ascii="Times New Roman" w:hAnsi="Times New Roman"/>
                <w:sz w:val="20"/>
                <w:szCs w:val="20"/>
              </w:rPr>
            </w:pPr>
            <w:r>
              <w:rPr>
                <w:rFonts w:ascii="Times New Roman" w:eastAsia="Times New Roman" w:hAnsi="Times New Roman"/>
                <w:sz w:val="20"/>
                <w:szCs w:val="20"/>
                <w:lang w:eastAsia="cs-CZ"/>
              </w:rPr>
              <w:t>Modelování a vyhodnocení úniku nebezpečné látky.</w:t>
            </w:r>
          </w:p>
          <w:p w:rsidR="009D73B8" w:rsidRDefault="009D73B8" w:rsidP="00420BD2">
            <w:pPr>
              <w:pStyle w:val="Prosttext"/>
              <w:jc w:val="both"/>
              <w:rPr>
                <w:rFonts w:ascii="Times New Roman" w:hAnsi="Times New Roman"/>
                <w:sz w:val="20"/>
                <w:szCs w:val="20"/>
              </w:rPr>
            </w:pPr>
            <w:r>
              <w:rPr>
                <w:rFonts w:ascii="Times New Roman" w:hAnsi="Times New Roman"/>
                <w:sz w:val="20"/>
                <w:szCs w:val="20"/>
              </w:rPr>
              <w:t>Možnosti varování a informování obyvatelstva na území obce.</w:t>
            </w:r>
          </w:p>
          <w:p w:rsidR="009D73B8" w:rsidRDefault="009D73B8" w:rsidP="00420BD2">
            <w:pPr>
              <w:jc w:val="both"/>
            </w:pPr>
            <w:r>
              <w:t>Možnosti využití geografických informačních systémů v oblasti.</w:t>
            </w:r>
          </w:p>
          <w:p w:rsidR="009D73B8" w:rsidRDefault="009D73B8" w:rsidP="00420BD2">
            <w:pPr>
              <w:pStyle w:val="Prosttext"/>
              <w:jc w:val="both"/>
              <w:rPr>
                <w:rFonts w:ascii="Times New Roman" w:hAnsi="Times New Roman"/>
                <w:sz w:val="20"/>
                <w:szCs w:val="20"/>
              </w:rPr>
            </w:pPr>
            <w:r>
              <w:rPr>
                <w:rFonts w:ascii="Times New Roman" w:eastAsia="Times New Roman" w:hAnsi="Times New Roman"/>
                <w:sz w:val="20"/>
                <w:szCs w:val="20"/>
                <w:lang w:eastAsia="cs-CZ"/>
              </w:rPr>
              <w:t>Možnosti využití modelování v krizovém řízení.</w:t>
            </w:r>
          </w:p>
          <w:p w:rsidR="009D73B8" w:rsidRDefault="009D73B8" w:rsidP="00420BD2">
            <w:pPr>
              <w:pStyle w:val="Prosttext"/>
              <w:jc w:val="both"/>
              <w:rPr>
                <w:rFonts w:ascii="Times New Roman" w:hAnsi="Times New Roman"/>
                <w:sz w:val="20"/>
                <w:szCs w:val="20"/>
              </w:rPr>
            </w:pPr>
            <w:r>
              <w:rPr>
                <w:rFonts w:ascii="Times New Roman" w:eastAsia="Times New Roman" w:hAnsi="Times New Roman"/>
                <w:sz w:val="20"/>
                <w:szCs w:val="20"/>
                <w:lang w:eastAsia="cs-CZ"/>
              </w:rPr>
              <w:t>Možnosti využití modelování v ochraně obyvatelstva.</w:t>
            </w:r>
          </w:p>
          <w:p w:rsidR="009D73B8" w:rsidRDefault="009D73B8" w:rsidP="00420BD2">
            <w:pPr>
              <w:pStyle w:val="Prosttext"/>
              <w:jc w:val="both"/>
              <w:rPr>
                <w:rFonts w:ascii="Times New Roman" w:hAnsi="Times New Roman"/>
                <w:sz w:val="20"/>
                <w:szCs w:val="20"/>
              </w:rPr>
            </w:pPr>
            <w:r>
              <w:rPr>
                <w:rFonts w:ascii="Times New Roman" w:eastAsia="Times New Roman" w:hAnsi="Times New Roman"/>
                <w:sz w:val="20"/>
                <w:szCs w:val="20"/>
                <w:lang w:eastAsia="cs-CZ"/>
              </w:rPr>
              <w:t>Nástroje podpory analýzy rozhodování při mimořádných událostech.</w:t>
            </w:r>
          </w:p>
          <w:p w:rsidR="009D73B8" w:rsidRPr="00B773E1" w:rsidRDefault="009D73B8" w:rsidP="00420BD2">
            <w:pPr>
              <w:jc w:val="both"/>
            </w:pPr>
            <w:r>
              <w:t>Zhodnocení připravenosti, znalostí a návyků obyvatelstva pro případ mimořádných událostí.</w:t>
            </w:r>
          </w:p>
          <w:p w:rsidR="009D73B8" w:rsidRPr="00BD1CB4" w:rsidRDefault="009D73B8" w:rsidP="00420BD2">
            <w:pPr>
              <w:jc w:val="both"/>
            </w:pPr>
            <w:r w:rsidRPr="00BD1CB4">
              <w:t>Podmínky pro nouzové přežití obyvatelstva ve vybraném regionu.</w:t>
            </w:r>
          </w:p>
          <w:p w:rsidR="009D73B8" w:rsidRPr="00BD1CB4" w:rsidRDefault="009D73B8" w:rsidP="00420BD2">
            <w:pPr>
              <w:jc w:val="both"/>
            </w:pPr>
            <w:r w:rsidRPr="00BD1CB4">
              <w:t>Způsoby a možnosti likvidace odpadu ze zdravotnických zařízení.</w:t>
            </w:r>
          </w:p>
          <w:p w:rsidR="009D73B8" w:rsidRPr="00BD1CB4" w:rsidRDefault="009D73B8" w:rsidP="00420BD2">
            <w:pPr>
              <w:jc w:val="both"/>
            </w:pPr>
            <w:r w:rsidRPr="00BD1CB4">
              <w:t>Ochrana obyvatelstva v zónách havarijního plánování chemických havárií</w:t>
            </w:r>
            <w:r>
              <w:t>.</w:t>
            </w:r>
          </w:p>
          <w:p w:rsidR="009D73B8" w:rsidRPr="00BD1CB4" w:rsidRDefault="009D73B8" w:rsidP="00420BD2">
            <w:pPr>
              <w:jc w:val="both"/>
            </w:pPr>
            <w:r w:rsidRPr="00BD1CB4">
              <w:t>Ochrana veřejného zdraví, hygieni</w:t>
            </w:r>
            <w:r>
              <w:t>cké a protiepidemické opatření.</w:t>
            </w:r>
          </w:p>
          <w:p w:rsidR="009D73B8" w:rsidRPr="00BD1CB4" w:rsidRDefault="009D73B8" w:rsidP="00420BD2">
            <w:pPr>
              <w:jc w:val="both"/>
            </w:pPr>
            <w:r w:rsidRPr="00BD1CB4">
              <w:t>Ostatní složky IZS, jejich místo a úloha v ochraně obyvatelstva.</w:t>
            </w:r>
          </w:p>
          <w:p w:rsidR="009D73B8" w:rsidRPr="00BD1CB4" w:rsidRDefault="009D73B8" w:rsidP="00420BD2">
            <w:pPr>
              <w:jc w:val="both"/>
            </w:pPr>
            <w:r w:rsidRPr="00BD1CB4">
              <w:t>Plán odezvy orgánů ob</w:t>
            </w:r>
            <w:r>
              <w:t>ce na vznik mimořádné události.</w:t>
            </w:r>
          </w:p>
          <w:p w:rsidR="009D73B8" w:rsidRPr="00BD1CB4" w:rsidRDefault="009D73B8" w:rsidP="00420BD2">
            <w:pPr>
              <w:jc w:val="both"/>
            </w:pPr>
            <w:r w:rsidRPr="00BD1CB4">
              <w:t>Posouzení mimořádné události v technologickém parku s vazbou na ochranu obyvatelstva.</w:t>
            </w:r>
          </w:p>
          <w:p w:rsidR="009D73B8" w:rsidRPr="00BD1CB4" w:rsidRDefault="009D73B8" w:rsidP="00420BD2">
            <w:pPr>
              <w:jc w:val="both"/>
            </w:pPr>
            <w:r w:rsidRPr="00BD1CB4">
              <w:t>Posouzení podílu humanitárních organizací na řešení krizové situace.</w:t>
            </w:r>
          </w:p>
          <w:p w:rsidR="009D73B8" w:rsidRPr="00BD1CB4" w:rsidRDefault="009D73B8" w:rsidP="00420BD2">
            <w:pPr>
              <w:jc w:val="both"/>
            </w:pPr>
            <w:r w:rsidRPr="00BD1CB4">
              <w:t>Posouzení rizik v logistice s vazbou na ochranu obyvatelstva.</w:t>
            </w:r>
          </w:p>
          <w:p w:rsidR="009D73B8" w:rsidRPr="00BD1CB4" w:rsidRDefault="009D73B8" w:rsidP="00420BD2">
            <w:pPr>
              <w:jc w:val="both"/>
            </w:pPr>
            <w:r w:rsidRPr="00BD1CB4">
              <w:t>Požárně bezpečnostní řešení objektu se zaměřením na stabilní hasicí zařízení.</w:t>
            </w:r>
          </w:p>
          <w:p w:rsidR="009D73B8" w:rsidRPr="00BD1CB4" w:rsidRDefault="009D73B8" w:rsidP="00420BD2">
            <w:pPr>
              <w:jc w:val="both"/>
            </w:pPr>
            <w:r w:rsidRPr="00BD1CB4">
              <w:t xml:space="preserve">Požáry ve skladech a skladových prostorech a jejich předcházení. </w:t>
            </w:r>
          </w:p>
          <w:p w:rsidR="009D73B8" w:rsidRPr="00BD1CB4" w:rsidRDefault="009D73B8" w:rsidP="00420BD2">
            <w:pPr>
              <w:jc w:val="both"/>
            </w:pPr>
            <w:r w:rsidRPr="00BD1CB4">
              <w:t>Proces krizového a havarijního plánování na úrovni ORP, verifikace jeho výstupů.</w:t>
            </w:r>
          </w:p>
          <w:p w:rsidR="009D73B8" w:rsidRPr="00BD1CB4" w:rsidRDefault="009D73B8" w:rsidP="00420BD2">
            <w:pPr>
              <w:jc w:val="both"/>
            </w:pPr>
            <w:r w:rsidRPr="00BD1CB4">
              <w:t>Krizové a havarijní p</w:t>
            </w:r>
            <w:r>
              <w:t>lánování na úrovni kraje.</w:t>
            </w:r>
          </w:p>
          <w:p w:rsidR="009D73B8" w:rsidRPr="00BD1CB4" w:rsidRDefault="009D73B8" w:rsidP="00420BD2">
            <w:pPr>
              <w:jc w:val="both"/>
            </w:pPr>
            <w:r w:rsidRPr="00BD1CB4">
              <w:t>Civilní nouzové plánování.</w:t>
            </w:r>
          </w:p>
          <w:p w:rsidR="009D73B8" w:rsidRPr="00BD1CB4" w:rsidRDefault="009D73B8" w:rsidP="00420BD2">
            <w:pPr>
              <w:jc w:val="both"/>
            </w:pPr>
            <w:r w:rsidRPr="00BD1CB4">
              <w:t>Prostředky individuální ochrany obyvatelstva a analýza schopností jejich praktického použití.</w:t>
            </w:r>
          </w:p>
          <w:p w:rsidR="009D73B8" w:rsidRPr="00BD1CB4" w:rsidRDefault="009D73B8" w:rsidP="00420BD2">
            <w:pPr>
              <w:jc w:val="both"/>
            </w:pPr>
            <w:r w:rsidRPr="00BD1CB4">
              <w:t>Rizika nouzového zásobování evakuovaných osob</w:t>
            </w:r>
            <w:r>
              <w:t>.</w:t>
            </w:r>
          </w:p>
          <w:p w:rsidR="009D73B8" w:rsidRPr="00BD1CB4" w:rsidRDefault="009D73B8" w:rsidP="00420BD2">
            <w:pPr>
              <w:jc w:val="both"/>
            </w:pPr>
            <w:r w:rsidRPr="00BD1CB4">
              <w:t>Rozbor příčin a následků vybraných antropogenních událostí a havárií v regionu.</w:t>
            </w:r>
          </w:p>
          <w:p w:rsidR="009D73B8" w:rsidRPr="00BD1CB4" w:rsidRDefault="009D73B8" w:rsidP="00420BD2">
            <w:pPr>
              <w:pStyle w:val="Prosttext"/>
              <w:jc w:val="both"/>
              <w:rPr>
                <w:rFonts w:ascii="Times New Roman" w:hAnsi="Times New Roman"/>
                <w:sz w:val="20"/>
                <w:szCs w:val="20"/>
              </w:rPr>
            </w:pPr>
            <w:r w:rsidRPr="00BD1CB4">
              <w:rPr>
                <w:rFonts w:ascii="Times New Roman" w:eastAsia="Times New Roman" w:hAnsi="Times New Roman"/>
                <w:sz w:val="20"/>
                <w:szCs w:val="20"/>
                <w:lang w:eastAsia="cs-CZ"/>
              </w:rPr>
              <w:t>Scénář výukové simulace pro výcvik činnosti složek IZS</w:t>
            </w:r>
            <w:r>
              <w:rPr>
                <w:rFonts w:ascii="Times New Roman" w:eastAsia="Times New Roman" w:hAnsi="Times New Roman"/>
                <w:sz w:val="20"/>
                <w:szCs w:val="20"/>
                <w:lang w:eastAsia="cs-CZ"/>
              </w:rPr>
              <w:t>.</w:t>
            </w:r>
          </w:p>
          <w:p w:rsidR="009D73B8" w:rsidRPr="00BD1CB4" w:rsidRDefault="009D73B8" w:rsidP="00420BD2">
            <w:pPr>
              <w:pStyle w:val="Prosttext"/>
              <w:jc w:val="both"/>
              <w:rPr>
                <w:rFonts w:ascii="Times New Roman" w:eastAsia="Times New Roman" w:hAnsi="Times New Roman"/>
                <w:sz w:val="20"/>
                <w:szCs w:val="20"/>
                <w:lang w:eastAsia="cs-CZ"/>
              </w:rPr>
            </w:pPr>
            <w:r w:rsidRPr="00BD1CB4">
              <w:rPr>
                <w:rFonts w:ascii="Times New Roman" w:eastAsia="Times New Roman" w:hAnsi="Times New Roman"/>
                <w:sz w:val="20"/>
                <w:szCs w:val="20"/>
                <w:lang w:eastAsia="cs-CZ"/>
              </w:rPr>
              <w:t>Scénáře pro výcvik v ochraně obyvatelstva</w:t>
            </w:r>
            <w:r>
              <w:rPr>
                <w:rFonts w:ascii="Times New Roman" w:eastAsia="Times New Roman" w:hAnsi="Times New Roman"/>
                <w:sz w:val="20"/>
                <w:szCs w:val="20"/>
                <w:lang w:eastAsia="cs-CZ"/>
              </w:rPr>
              <w:t>.</w:t>
            </w:r>
          </w:p>
          <w:p w:rsidR="009D73B8" w:rsidRPr="00BD1CB4" w:rsidRDefault="009D73B8" w:rsidP="00420BD2">
            <w:pPr>
              <w:jc w:val="both"/>
            </w:pPr>
            <w:r w:rsidRPr="00BD1CB4">
              <w:t>Vybrané zahraniční zkušenosti ke zlepšení ochrany obyvatelstva v České republice</w:t>
            </w:r>
            <w:r>
              <w:t>.</w:t>
            </w:r>
          </w:p>
          <w:p w:rsidR="009D73B8" w:rsidRPr="00BD1CB4" w:rsidRDefault="009D73B8" w:rsidP="00420BD2">
            <w:pPr>
              <w:jc w:val="both"/>
            </w:pPr>
            <w:r w:rsidRPr="00BD1CB4">
              <w:t>Zhodnocení dopadu živelních pohrom na stav životního prostředí</w:t>
            </w:r>
            <w:r>
              <w:t>.</w:t>
            </w:r>
          </w:p>
          <w:p w:rsidR="009D73B8" w:rsidRDefault="009D73B8" w:rsidP="00420BD2">
            <w:pPr>
              <w:jc w:val="both"/>
            </w:pPr>
            <w:r w:rsidRPr="00BD1CB4">
              <w:t>Zhodnocení evakuace zaměstnanců při mimořádné události v podnikatelském subjektu.</w:t>
            </w:r>
          </w:p>
          <w:p w:rsidR="009D73B8" w:rsidRPr="002B47F5" w:rsidRDefault="009D73B8" w:rsidP="00420BD2">
            <w:pPr>
              <w:jc w:val="both"/>
            </w:pPr>
            <w:r>
              <w:t xml:space="preserve">Zhodnocení rizik nakládání s nebezpečnými látkami </w:t>
            </w:r>
            <w:r w:rsidRPr="00BD1CB4">
              <w:t>v podnikatelském subjektu.</w:t>
            </w: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Pr="002B47F5" w:rsidRDefault="009D73B8" w:rsidP="00420BD2">
            <w:r w:rsidRPr="002B47F5">
              <w:rPr>
                <w:b/>
              </w:rPr>
              <w:lastRenderedPageBreak/>
              <w:t>Návrh témat rigorózních prací a témata obhájených prací</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420BD2">
            <w:pPr>
              <w:jc w:val="center"/>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377"/>
        </w:trPr>
        <w:tc>
          <w:tcPr>
            <w:tcW w:w="9210" w:type="dxa"/>
            <w:gridSpan w:val="11"/>
            <w:tcBorders>
              <w:left w:val="single" w:sz="4" w:space="0" w:color="00000A"/>
              <w:bottom w:val="single" w:sz="4" w:space="0" w:color="00000A"/>
              <w:right w:val="single" w:sz="4" w:space="0" w:color="00000A"/>
            </w:tcBorders>
            <w:shd w:val="clear" w:color="auto" w:fill="FFFFFF"/>
          </w:tcPr>
          <w:p w:rsidR="009D73B8" w:rsidRPr="005858C0" w:rsidRDefault="009D73B8" w:rsidP="00420BD2">
            <w:pPr>
              <w:jc w:val="both"/>
            </w:pPr>
            <w:r w:rsidRPr="005858C0">
              <w:t>---</w:t>
            </w: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Default="009D73B8" w:rsidP="00420BD2">
            <w:r>
              <w:rPr>
                <w:b/>
              </w:rPr>
              <w:t xml:space="preserve"> Součásti SRZ a jejich obsah</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420BD2">
            <w:pPr>
              <w:jc w:val="center"/>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173"/>
        </w:trPr>
        <w:tc>
          <w:tcPr>
            <w:tcW w:w="9210" w:type="dxa"/>
            <w:gridSpan w:val="11"/>
            <w:tcBorders>
              <w:left w:val="single" w:sz="4" w:space="0" w:color="00000A"/>
              <w:bottom w:val="single" w:sz="4" w:space="0" w:color="00000A"/>
              <w:right w:val="single" w:sz="4" w:space="0" w:color="00000A"/>
            </w:tcBorders>
            <w:shd w:val="clear" w:color="auto" w:fill="FFFFFF"/>
          </w:tcPr>
          <w:p w:rsidR="009D73B8" w:rsidRDefault="009D73B8" w:rsidP="00420BD2">
            <w:pPr>
              <w:jc w:val="both"/>
            </w:pPr>
            <w:r>
              <w:t>---</w:t>
            </w:r>
          </w:p>
        </w:tc>
      </w:tr>
      <w:tr w:rsidR="009D73B8" w:rsidTr="009D73B8">
        <w:tc>
          <w:tcPr>
            <w:tcW w:w="9210" w:type="dxa"/>
            <w:gridSpan w:val="11"/>
            <w:tcBorders>
              <w:top w:val="single" w:sz="4" w:space="0" w:color="00000A"/>
              <w:left w:val="single" w:sz="4" w:space="0" w:color="00000A"/>
              <w:bottom w:val="double" w:sz="4" w:space="0" w:color="00000A"/>
              <w:right w:val="single" w:sz="4" w:space="0" w:color="00000A"/>
            </w:tcBorders>
            <w:shd w:val="clear" w:color="auto" w:fill="C6D9F1"/>
            <w:tcMar>
              <w:left w:w="55" w:type="dxa"/>
            </w:tcMar>
          </w:tcPr>
          <w:p w:rsidR="009D73B8" w:rsidRDefault="009D73B8" w:rsidP="00420BD2">
            <w:pPr>
              <w:pageBreakBefore/>
            </w:pPr>
            <w:r>
              <w:rPr>
                <w:b/>
                <w:sz w:val="28"/>
              </w:rPr>
              <w:lastRenderedPageBreak/>
              <w:t>B-IIa – Studijní plány a návrh témat prací (bakalářské a magisterské studijní programy)</w:t>
            </w:r>
          </w:p>
        </w:tc>
      </w:tr>
      <w:tr w:rsidR="009D73B8" w:rsidTr="009D73B8">
        <w:tc>
          <w:tcPr>
            <w:tcW w:w="2803" w:type="dxa"/>
            <w:gridSpan w:val="3"/>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9D73B8" w:rsidRDefault="009D73B8" w:rsidP="00420BD2">
            <w:pPr>
              <w:rPr>
                <w:b/>
                <w:sz w:val="22"/>
              </w:rPr>
            </w:pPr>
            <w:r>
              <w:rPr>
                <w:b/>
                <w:sz w:val="22"/>
              </w:rPr>
              <w:t>Označení studijního plánu</w:t>
            </w:r>
          </w:p>
        </w:tc>
        <w:tc>
          <w:tcPr>
            <w:tcW w:w="6407" w:type="dxa"/>
            <w:gridSpan w:val="8"/>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9D73B8" w:rsidRDefault="009D73B8" w:rsidP="00420BD2">
            <w:pPr>
              <w:jc w:val="center"/>
              <w:rPr>
                <w:highlight w:val="yellow"/>
              </w:rPr>
            </w:pPr>
            <w:r>
              <w:rPr>
                <w:b/>
                <w:sz w:val="22"/>
              </w:rPr>
              <w:t>Ochrana obyvatelstva – kombinovaná forma</w:t>
            </w:r>
          </w:p>
        </w:tc>
      </w:tr>
      <w:tr w:rsidR="009D73B8" w:rsidTr="009D73B8">
        <w:tc>
          <w:tcPr>
            <w:tcW w:w="9210" w:type="dxa"/>
            <w:gridSpan w:val="11"/>
            <w:tcBorders>
              <w:top w:val="single" w:sz="4" w:space="0" w:color="00000A"/>
              <w:left w:val="single" w:sz="4" w:space="0" w:color="00000A"/>
              <w:bottom w:val="single" w:sz="4" w:space="0" w:color="00000A"/>
              <w:right w:val="single" w:sz="4" w:space="0" w:color="00000A"/>
            </w:tcBorders>
            <w:shd w:val="clear" w:color="auto" w:fill="FBD4B4"/>
            <w:tcMar>
              <w:left w:w="55" w:type="dxa"/>
            </w:tcMar>
          </w:tcPr>
          <w:p w:rsidR="009D73B8" w:rsidRDefault="009D73B8" w:rsidP="00420BD2">
            <w:pPr>
              <w:jc w:val="center"/>
              <w:rPr>
                <w:b/>
                <w:sz w:val="22"/>
              </w:rPr>
            </w:pPr>
            <w:r>
              <w:rPr>
                <w:b/>
                <w:sz w:val="22"/>
              </w:rPr>
              <w:t>Povinné předměty</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420BD2">
            <w:pPr>
              <w:jc w:val="both"/>
              <w:rPr>
                <w:b/>
                <w:sz w:val="22"/>
              </w:rPr>
            </w:pPr>
            <w:r w:rsidRPr="00111967">
              <w:rPr>
                <w:b/>
                <w:sz w:val="22"/>
              </w:rPr>
              <w:t>Název předmětu</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420BD2">
            <w:pPr>
              <w:jc w:val="both"/>
              <w:rPr>
                <w:b/>
                <w:sz w:val="22"/>
              </w:rPr>
            </w:pPr>
            <w:r w:rsidRPr="00111967">
              <w:rPr>
                <w:b/>
                <w:sz w:val="22"/>
              </w:rPr>
              <w:t>rozsah</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420BD2">
            <w:pPr>
              <w:jc w:val="both"/>
              <w:rPr>
                <w:b/>
                <w:sz w:val="22"/>
              </w:rPr>
            </w:pPr>
            <w:r w:rsidRPr="00111967">
              <w:rPr>
                <w:b/>
                <w:sz w:val="22"/>
              </w:rPr>
              <w:t>způsob ověř.</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420BD2">
            <w:pPr>
              <w:jc w:val="both"/>
              <w:rPr>
                <w:b/>
                <w:sz w:val="22"/>
              </w:rPr>
            </w:pPr>
            <w:r w:rsidRPr="00111967">
              <w:rPr>
                <w:b/>
                <w:sz w:val="22"/>
              </w:rPr>
              <w:t xml:space="preserve">počet </w:t>
            </w:r>
          </w:p>
          <w:p w:rsidR="009D73B8" w:rsidRPr="00111967" w:rsidRDefault="009D73B8" w:rsidP="00420BD2">
            <w:pPr>
              <w:jc w:val="both"/>
              <w:rPr>
                <w:b/>
                <w:sz w:val="22"/>
              </w:rPr>
            </w:pPr>
            <w:r w:rsidRPr="00111967">
              <w:rPr>
                <w:b/>
                <w:sz w:val="22"/>
              </w:rPr>
              <w:t>kred.</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420BD2">
            <w:pPr>
              <w:jc w:val="both"/>
              <w:rPr>
                <w:b/>
                <w:sz w:val="22"/>
              </w:rPr>
            </w:pPr>
            <w:r w:rsidRPr="00111967">
              <w:rPr>
                <w:b/>
                <w:sz w:val="22"/>
              </w:rPr>
              <w:t>vyučující</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420BD2">
            <w:pPr>
              <w:jc w:val="both"/>
              <w:rPr>
                <w:b/>
                <w:sz w:val="22"/>
              </w:rPr>
            </w:pPr>
            <w:r w:rsidRPr="00111967">
              <w:rPr>
                <w:b/>
                <w:sz w:val="22"/>
              </w:rPr>
              <w:t xml:space="preserve">dop. </w:t>
            </w:r>
          </w:p>
          <w:p w:rsidR="009D73B8" w:rsidRPr="00111967" w:rsidRDefault="009D73B8" w:rsidP="00420BD2">
            <w:pPr>
              <w:jc w:val="both"/>
              <w:rPr>
                <w:b/>
                <w:sz w:val="22"/>
              </w:rPr>
            </w:pPr>
            <w:r w:rsidRPr="00111967">
              <w:rPr>
                <w:b/>
                <w:sz w:val="22"/>
              </w:rPr>
              <w:t>roč./sem.</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420BD2">
            <w:pPr>
              <w:jc w:val="both"/>
            </w:pPr>
            <w:r w:rsidRPr="00111967">
              <w:rPr>
                <w:b/>
                <w:sz w:val="22"/>
              </w:rPr>
              <w:t xml:space="preserve">profil. </w:t>
            </w:r>
            <w:proofErr w:type="gramStart"/>
            <w:r w:rsidRPr="00111967">
              <w:rPr>
                <w:b/>
                <w:sz w:val="22"/>
              </w:rPr>
              <w:t>základ</w:t>
            </w:r>
            <w:proofErr w:type="gramEnd"/>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Matematika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8449C0">
            <w:pPr>
              <w:jc w:val="center"/>
            </w:pPr>
            <w:r w:rsidRPr="00111967">
              <w:t xml:space="preserve">10p – </w:t>
            </w:r>
            <w:r>
              <w:t>0</w:t>
            </w:r>
            <w:r w:rsidRPr="00111967">
              <w:t xml:space="preserve">s – </w:t>
            </w:r>
            <w:r>
              <w:t>10</w:t>
            </w:r>
            <w:r w:rsidRPr="00111967">
              <w:t>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5</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rPr>
                <w:b/>
              </w:rPr>
            </w:pPr>
            <w:r w:rsidRPr="00111967">
              <w:rPr>
                <w:b/>
              </w:rPr>
              <w:t xml:space="preserve">Ing. Pavel Martinek,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rPr>
                <w:b/>
              </w:rP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Zásady psaní odborného textu</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4p – 4s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 xml:space="preserve">doc. Ing. Zuzana Tučková,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Informatika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4p – 0s – 12c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 xml:space="preserve">prof. Ing. Jiří Dvořák, DrSc. </w:t>
            </w:r>
            <w:r w:rsidRPr="00111967">
              <w:t>(50 %)</w:t>
            </w:r>
          </w:p>
          <w:p w:rsidR="009D73B8" w:rsidRPr="00111967" w:rsidRDefault="009D73B8" w:rsidP="00420BD2">
            <w:pPr>
              <w:rPr>
                <w:b/>
              </w:rPr>
            </w:pPr>
            <w:r w:rsidRPr="00111967">
              <w:rPr>
                <w:b/>
              </w:rPr>
              <w:t xml:space="preserve">Ing. Jakub Rak, Ph.D. </w:t>
            </w:r>
            <w:r w:rsidRPr="00111967">
              <w:t>(50 %)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Management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7p – 7s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 xml:space="preserve">Ing. Pavel Taraba, Ph.D. </w:t>
            </w:r>
            <w:r w:rsidRPr="00111967">
              <w:t>(50 %)</w:t>
            </w:r>
          </w:p>
          <w:p w:rsidR="009D73B8" w:rsidRPr="00111967" w:rsidRDefault="009D73B8" w:rsidP="00420BD2">
            <w:r w:rsidRPr="00111967">
              <w:rPr>
                <w:b/>
              </w:rPr>
              <w:t xml:space="preserve">Mgr. Marek Tomaštík, Ph.D. </w:t>
            </w:r>
            <w:r w:rsidRPr="00111967">
              <w:t>(40 %)</w:t>
            </w:r>
          </w:p>
          <w:p w:rsidR="009D73B8" w:rsidRPr="00111967" w:rsidRDefault="009D73B8" w:rsidP="00420BD2">
            <w:pPr>
              <w:rPr>
                <w:b/>
              </w:rPr>
            </w:pPr>
            <w:r w:rsidRPr="00111967">
              <w:rPr>
                <w:b/>
              </w:rPr>
              <w:t>Ing. René Skrášek</w:t>
            </w:r>
            <w:r w:rsidRPr="00111967">
              <w:t xml:space="preserve"> (10 % - odborník z praxe)</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F0246C">
            <w:r w:rsidRPr="00111967">
              <w:t xml:space="preserve">Úvod do logistiky </w:t>
            </w:r>
            <w:del w:id="84" w:author="Strohmandl Jan" w:date="2018-11-13T09:31:00Z">
              <w:r w:rsidRPr="00111967" w:rsidDel="00F0246C">
                <w:delText>krizových situací</w:delText>
              </w:r>
            </w:del>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r w:rsidRPr="00111967">
              <w:rPr>
                <w:b/>
              </w:rPr>
              <w:t xml:space="preserve">Ing. Jan Strohmandl, Ph.D. </w:t>
            </w:r>
            <w:r w:rsidRPr="00111967">
              <w:t>(80 %)</w:t>
            </w:r>
          </w:p>
          <w:p w:rsidR="009D73B8" w:rsidRPr="00111967" w:rsidRDefault="009D73B8" w:rsidP="00420BD2">
            <w:pPr>
              <w:rPr>
                <w:b/>
              </w:rPr>
            </w:pPr>
            <w:r w:rsidRPr="00111967">
              <w:rPr>
                <w:b/>
              </w:rPr>
              <w:t>Doc. Ing. Miroslav Tomek, PhD.</w:t>
            </w:r>
            <w:r w:rsidRPr="00111967">
              <w:t xml:space="preserve"> </w:t>
            </w:r>
            <w:r w:rsidRPr="00111967">
              <w:br/>
              <w:t>(20 %)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Bezpečnostní politika a obrana státu</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5</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ins w:id="85" w:author="Jan Strohmandl" w:date="2018-11-17T18:45:00Z">
              <w:r>
                <w:rPr>
                  <w:b/>
                </w:rPr>
                <w:t>d</w:t>
              </w:r>
            </w:ins>
            <w:del w:id="86" w:author="Jan Strohmandl" w:date="2018-11-17T18:45:00Z">
              <w:r w:rsidRPr="00111967" w:rsidDel="00E01947">
                <w:rPr>
                  <w:b/>
                </w:rPr>
                <w:delText>D</w:delText>
              </w:r>
            </w:del>
            <w:r w:rsidRPr="00111967">
              <w:rPr>
                <w:b/>
              </w:rPr>
              <w:t xml:space="preserve">oc. Dr. Václav Lošek, CSc. </w:t>
            </w:r>
          </w:p>
          <w:p w:rsidR="009D73B8" w:rsidRPr="00111967" w:rsidRDefault="009D73B8" w:rsidP="00420BD2">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PZ</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Základy psychologie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6p – 6s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Mgr. Veronika Kavková, Ph.D.</w:t>
            </w:r>
          </w:p>
          <w:p w:rsidR="009D73B8" w:rsidRPr="00111967" w:rsidRDefault="009D73B8" w:rsidP="00420BD2">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5p – 5s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420BD2"/>
          <w:p w:rsidR="009D73B8" w:rsidRPr="00111967" w:rsidRDefault="009D73B8" w:rsidP="00420BD2">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E01947" w:rsidRDefault="00F139B8" w:rsidP="00420BD2">
            <w:ins w:id="87" w:author="Strohmandl Jan" w:date="2018-11-13T14:13:00Z">
              <w:r w:rsidRPr="00F139B8">
                <w:rPr>
                  <w:rPrChange w:id="88" w:author="Jan Strohmandl" w:date="2018-11-17T18:45:00Z">
                    <w:rPr>
                      <w:b/>
                    </w:rPr>
                  </w:rPrChange>
                </w:rPr>
                <w:t>Základy lineární algebry a optimalizace</w:t>
              </w:r>
            </w:ins>
            <w:del w:id="89" w:author="Strohmandl Jan" w:date="2018-11-13T14:13:00Z">
              <w:r w:rsidR="009D73B8" w:rsidRPr="00E01947" w:rsidDel="00E97431">
                <w:delText>Matematika II.</w:delText>
              </w:r>
            </w:del>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8449C0">
            <w:pPr>
              <w:jc w:val="center"/>
            </w:pPr>
            <w:r w:rsidRPr="00111967">
              <w:t xml:space="preserve">10p – </w:t>
            </w:r>
            <w:r>
              <w:t>0</w:t>
            </w:r>
            <w:r w:rsidRPr="00111967">
              <w:t xml:space="preserve">s – </w:t>
            </w:r>
            <w:r>
              <w:t>1</w:t>
            </w:r>
            <w:r w:rsidRPr="00111967">
              <w:t>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5</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Ing. Pavel Martinek, Ph.D.</w:t>
            </w:r>
          </w:p>
          <w:p w:rsidR="009D73B8" w:rsidRPr="00111967" w:rsidRDefault="009D73B8" w:rsidP="00420BD2">
            <w:pPr>
              <w:rPr>
                <w:b/>
              </w:rPr>
            </w:pP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Technická chemie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6p – 8s – 14c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6</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doc. Ing. Pavel Valášek, CSc.</w:t>
            </w:r>
          </w:p>
          <w:p w:rsidR="009D73B8" w:rsidRPr="00111967" w:rsidRDefault="009D73B8" w:rsidP="00420BD2">
            <w:pPr>
              <w:rPr>
                <w:b/>
              </w:rPr>
            </w:pP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Anglický jazyk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0p – 12s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r w:rsidRPr="00111967">
              <w:rPr>
                <w:b/>
              </w:rPr>
              <w:t xml:space="preserve">Mgr. et Mgr. Kateřina Pitrová, Ph.D., BBA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Fyzika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7p-7s-0c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5</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r w:rsidRPr="00111967">
              <w:rPr>
                <w:b/>
              </w:rPr>
              <w:t>doc. RNDr. Petr Ponížil, CSc</w:t>
            </w:r>
            <w:r w:rsidRPr="00111967">
              <w:t xml:space="preserve">. </w:t>
            </w:r>
            <w:r w:rsidRPr="00111967">
              <w:br/>
              <w:t>(50 %)</w:t>
            </w:r>
          </w:p>
          <w:p w:rsidR="009D73B8" w:rsidRPr="00111967" w:rsidRDefault="009D73B8" w:rsidP="00420BD2">
            <w:r w:rsidRPr="00111967">
              <w:rPr>
                <w:b/>
              </w:rPr>
              <w:t>RNDr. Marta Sližová, Ph.D.</w:t>
            </w:r>
            <w:r w:rsidRPr="00111967">
              <w:t xml:space="preserve"> (50 %)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Krizový management a bezpečnostní systém v ČR</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7p – 7s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r w:rsidRPr="00111967">
              <w:rPr>
                <w:b/>
              </w:rPr>
              <w:t xml:space="preserve">Mgr. Marek Tomaštík, Ph.D. </w:t>
            </w:r>
            <w:r w:rsidRPr="00111967">
              <w:br/>
              <w:t>(90 %)</w:t>
            </w:r>
          </w:p>
          <w:p w:rsidR="009D73B8" w:rsidRPr="00111967" w:rsidRDefault="009D73B8" w:rsidP="00420BD2">
            <w:pPr>
              <w:rPr>
                <w:b/>
              </w:rPr>
            </w:pPr>
            <w:r w:rsidRPr="00111967">
              <w:rPr>
                <w:b/>
              </w:rPr>
              <w:t>Ing. Robert Pekaj</w:t>
            </w:r>
            <w:r w:rsidRPr="00111967">
              <w:t xml:space="preserve"> (10 % - odborník z praxe)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PZ</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Sběr a zpracování dat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8449C0">
            <w:pPr>
              <w:jc w:val="center"/>
            </w:pPr>
            <w:r w:rsidRPr="00111967">
              <w:t xml:space="preserve">5p – </w:t>
            </w:r>
            <w:r>
              <w:t>0</w:t>
            </w:r>
            <w:r w:rsidRPr="00111967">
              <w:t xml:space="preserve">s – </w:t>
            </w:r>
            <w:r>
              <w:t>5</w:t>
            </w:r>
            <w:r w:rsidRPr="00111967">
              <w:t>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RNDr. Martin Fajkus, Ph.D.</w:t>
            </w:r>
            <w:r w:rsidRPr="00111967">
              <w:t xml:space="preserve"> </w:t>
            </w:r>
            <w:r w:rsidRPr="00111967">
              <w:br/>
              <w:t xml:space="preserve">(100 %)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Informační bezpečnost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8449C0">
            <w:pPr>
              <w:jc w:val="center"/>
            </w:pPr>
            <w:r w:rsidRPr="00111967">
              <w:t xml:space="preserve">7p – </w:t>
            </w:r>
            <w:r>
              <w:t>7</w:t>
            </w:r>
            <w:r w:rsidRPr="00111967">
              <w:t xml:space="preserve">s – </w:t>
            </w:r>
            <w:r>
              <w:t>0</w:t>
            </w:r>
            <w:r w:rsidRPr="00111967">
              <w:t>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 xml:space="preserve">prof. Ing. Jiří Dvořák, DrSc. </w:t>
            </w:r>
            <w:r w:rsidRPr="00111967">
              <w:t>(50 %)</w:t>
            </w:r>
          </w:p>
          <w:p w:rsidR="009D73B8" w:rsidRPr="00111967" w:rsidRDefault="009D73B8" w:rsidP="00420BD2">
            <w:pPr>
              <w:rPr>
                <w:b/>
                <w:bCs/>
              </w:rPr>
            </w:pPr>
            <w:r w:rsidRPr="00111967">
              <w:rPr>
                <w:b/>
              </w:rPr>
              <w:t xml:space="preserve">Ing. Petr Svoboda </w:t>
            </w:r>
            <w:r w:rsidRPr="00111967">
              <w:t>(50 %)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1/LS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Anglický jazyk II.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0p – 12s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 xml:space="preserve">Mgr. et Mgr. Kateřina Pitrová, Ph.D., BBA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Procesy hodnocení a ovládaní rizik</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8449C0">
            <w:pPr>
              <w:jc w:val="center"/>
            </w:pPr>
            <w:r w:rsidRPr="00111967">
              <w:t xml:space="preserve">8p – </w:t>
            </w:r>
            <w:r>
              <w:t>8</w:t>
            </w:r>
            <w:r w:rsidRPr="00111967">
              <w:t xml:space="preserve">s – </w:t>
            </w:r>
            <w:r>
              <w:t>0</w:t>
            </w:r>
            <w:r w:rsidRPr="00111967">
              <w:t>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t>5</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jc w:val="both"/>
            </w:pPr>
            <w:r w:rsidRPr="00111967">
              <w:rPr>
                <w:b/>
              </w:rPr>
              <w:t>prof. Ing. František Božek,</w:t>
            </w:r>
            <w:r w:rsidRPr="00111967">
              <w:t xml:space="preserve"> CSc. </w:t>
            </w:r>
            <w:ins w:id="90" w:author="Jan Strohmandl" w:date="2018-11-17T18:45:00Z">
              <w:r>
                <w:br/>
              </w:r>
            </w:ins>
            <w:r w:rsidRPr="00111967">
              <w:t>(50 %)</w:t>
            </w:r>
          </w:p>
          <w:p w:rsidR="009D73B8" w:rsidRPr="00111967" w:rsidRDefault="009D73B8" w:rsidP="00420BD2">
            <w:pPr>
              <w:jc w:val="both"/>
              <w:rPr>
                <w:bCs/>
              </w:rPr>
            </w:pPr>
            <w:r w:rsidRPr="00111967">
              <w:rPr>
                <w:b/>
              </w:rPr>
              <w:t>Ing. Slavomíra Vargová, PhD.</w:t>
            </w:r>
            <w:r w:rsidRPr="00111967">
              <w:t xml:space="preserve"> </w:t>
            </w:r>
            <w:ins w:id="91" w:author="Jan Strohmandl" w:date="2018-11-17T18:45:00Z">
              <w:r>
                <w:br/>
              </w:r>
            </w:ins>
            <w:r w:rsidRPr="00111967">
              <w:rPr>
                <w:bCs/>
              </w:rPr>
              <w:t>(</w:t>
            </w:r>
            <w:r>
              <w:rPr>
                <w:bCs/>
              </w:rPr>
              <w:t>30</w:t>
            </w:r>
            <w:r w:rsidRPr="00111967">
              <w:rPr>
                <w:bCs/>
              </w:rPr>
              <w:t xml:space="preserve"> %)</w:t>
            </w:r>
          </w:p>
          <w:p w:rsidR="009D73B8" w:rsidRPr="00111967" w:rsidRDefault="009D73B8" w:rsidP="008449C0">
            <w:pPr>
              <w:jc w:val="both"/>
              <w:rPr>
                <w:bCs/>
              </w:rPr>
            </w:pPr>
            <w:r w:rsidRPr="00111967">
              <w:rPr>
                <w:b/>
                <w:bCs/>
              </w:rPr>
              <w:t>Ing. Aleš Papadakis</w:t>
            </w:r>
            <w:r w:rsidRPr="00111967">
              <w:rPr>
                <w:bCs/>
              </w:rPr>
              <w:t xml:space="preserve"> (</w:t>
            </w:r>
            <w:r>
              <w:rPr>
                <w:bCs/>
              </w:rPr>
              <w:t>20</w:t>
            </w:r>
            <w:r w:rsidRPr="00111967">
              <w:rPr>
                <w:bCs/>
              </w:rPr>
              <w:t xml:space="preserve"> % </w:t>
            </w:r>
            <w:r w:rsidRPr="00111967">
              <w:t>– odborník z praxe</w:t>
            </w:r>
            <w:r w:rsidRPr="00111967">
              <w:rPr>
                <w:bCs/>
              </w:rPr>
              <w:t>)</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Veřejné právo a základní související předpisy</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6p – 6s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7C517D">
              <w:rPr>
                <w:b/>
              </w:rPr>
              <w:t>JUDr. Radomíra Veselá, Ph.D.</w:t>
            </w:r>
            <w:r w:rsidRPr="00131DBB">
              <w:t xml:space="preserve"> </w:t>
            </w:r>
            <w:r>
              <w:br/>
            </w:r>
            <w:r w:rsidRPr="00131DBB">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 xml:space="preserve">Aplikovaná </w:t>
            </w:r>
            <w:r w:rsidRPr="00111967">
              <w:lastRenderedPageBreak/>
              <w:t>informatika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lastRenderedPageBreak/>
              <w:t xml:space="preserve">8p – 0s – </w:t>
            </w:r>
            <w:r w:rsidRPr="00111967">
              <w:lastRenderedPageBreak/>
              <w:t>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lastRenderedPageBreak/>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Ing. Jakub Rak, Ph.D.</w:t>
            </w:r>
          </w:p>
          <w:p w:rsidR="009D73B8" w:rsidRPr="00111967" w:rsidRDefault="009D73B8" w:rsidP="00420BD2">
            <w:pPr>
              <w:rPr>
                <w:b/>
              </w:rPr>
            </w:pPr>
            <w:r w:rsidRPr="00111967">
              <w:lastRenderedPageBreak/>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lastRenderedPageBreak/>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t>PZ</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lastRenderedPageBreak/>
              <w:t>Ochrana obyvatelstva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5</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prof. Ing. Dušan Vičar, CSc.</w:t>
            </w:r>
          </w:p>
          <w:p w:rsidR="009D73B8" w:rsidRPr="00111967" w:rsidRDefault="009D73B8" w:rsidP="00420BD2">
            <w:r w:rsidRPr="00111967">
              <w:t>(50 %)</w:t>
            </w:r>
          </w:p>
          <w:p w:rsidR="009D73B8" w:rsidRPr="00111967" w:rsidRDefault="009D73B8" w:rsidP="00420BD2">
            <w:pPr>
              <w:rPr>
                <w:b/>
              </w:rPr>
            </w:pPr>
            <w:r w:rsidRPr="00111967">
              <w:rPr>
                <w:b/>
              </w:rPr>
              <w:t>Ing. Jan Kyselák, Ph.D.</w:t>
            </w:r>
            <w:r w:rsidRPr="00111967">
              <w:t xml:space="preserve"> (50 %)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Ochrana proti ZHN</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5</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rPr>
            </w:pPr>
            <w:r w:rsidRPr="00111967">
              <w:rPr>
                <w:b/>
              </w:rPr>
              <w:t>prof. Ing. Dušan Vičar, CSc.</w:t>
            </w:r>
          </w:p>
          <w:p w:rsidR="009D73B8" w:rsidRPr="00111967" w:rsidRDefault="009D73B8" w:rsidP="00420BD2">
            <w:pPr>
              <w:rPr>
                <w:b/>
                <w:bCs/>
              </w:rPr>
            </w:pP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r w:rsidRPr="00111967">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5p – 5s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420BD2">
            <w:pPr>
              <w:rPr>
                <w:b/>
                <w:bCs/>
              </w:rPr>
            </w:pP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420BD2">
            <w:pPr>
              <w:jc w:val="center"/>
            </w:pPr>
          </w:p>
        </w:tc>
      </w:tr>
      <w:tr w:rsidR="009D73B8" w:rsidTr="009D73B8">
        <w:trPr>
          <w:trHeight w:val="552"/>
        </w:trPr>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Bezpečnost a ochrana objektů a osob</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bCs/>
              </w:rPr>
            </w:pPr>
            <w:r w:rsidRPr="00111967">
              <w:rPr>
                <w:b/>
                <w:bCs/>
              </w:rPr>
              <w:t>doc. Ing. Miroslav Tomek, Ph.D.</w:t>
            </w:r>
          </w:p>
          <w:p w:rsidR="009D73B8" w:rsidRPr="00111967" w:rsidRDefault="009D73B8" w:rsidP="00C277F3">
            <w:r w:rsidRPr="00111967">
              <w:t>(80 %)</w:t>
            </w:r>
          </w:p>
          <w:p w:rsidR="009D73B8" w:rsidRPr="00111967" w:rsidRDefault="009D73B8" w:rsidP="00C277F3">
            <w:pPr>
              <w:rPr>
                <w:b/>
              </w:rPr>
            </w:pPr>
            <w:r w:rsidRPr="00111967">
              <w:rPr>
                <w:b/>
              </w:rPr>
              <w:t>Ing. Jan Strohmandl, Ph.D.</w:t>
            </w:r>
            <w:r w:rsidRPr="00111967">
              <w:t xml:space="preserve"> (20 %)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8449C0">
            <w:pPr>
              <w:jc w:val="center"/>
            </w:pPr>
            <w:r w:rsidRPr="00111967">
              <w:t>2/</w:t>
            </w:r>
            <w:r>
              <w:t>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rPr>
          <w:trHeight w:val="552"/>
        </w:trPr>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Anglický jazyk III.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0p – 12s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 xml:space="preserve">Mgr. et Mgr. Kateřina Pitrová, Ph.D., BBA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rPr>
          <w:trHeight w:val="552"/>
        </w:trPr>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Ochrana obyvatelstva II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prof. Ing. Dušan Vičar, CSc.</w:t>
            </w:r>
          </w:p>
          <w:p w:rsidR="009D73B8" w:rsidRPr="00111967" w:rsidRDefault="009D73B8" w:rsidP="00C277F3">
            <w:r w:rsidRPr="00111967">
              <w:t>(50 %)</w:t>
            </w:r>
          </w:p>
          <w:p w:rsidR="009D73B8" w:rsidRPr="00111967" w:rsidRDefault="009D73B8" w:rsidP="00C277F3">
            <w:pPr>
              <w:rPr>
                <w:b/>
              </w:rPr>
            </w:pPr>
            <w:r w:rsidRPr="00111967">
              <w:rPr>
                <w:b/>
              </w:rPr>
              <w:t>Ing. Jan Kyselák, Ph.D.</w:t>
            </w:r>
            <w:r w:rsidRPr="00111967">
              <w:t xml:space="preserve"> (50 %)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Kybernetická bezpečnost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0s – 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prof. Ing. Jiří Dvořák, DrSc.</w:t>
            </w:r>
          </w:p>
          <w:p w:rsidR="009D73B8" w:rsidRDefault="009D73B8" w:rsidP="008449C0">
            <w:r w:rsidRPr="00111967">
              <w:t>(</w:t>
            </w:r>
            <w:r>
              <w:t>90</w:t>
            </w:r>
            <w:r w:rsidRPr="00111967">
              <w:t xml:space="preserve"> %)</w:t>
            </w:r>
          </w:p>
          <w:p w:rsidR="009D73B8" w:rsidRPr="00111967" w:rsidRDefault="009D73B8" w:rsidP="008449C0">
            <w:r w:rsidRPr="00D81E97">
              <w:rPr>
                <w:b/>
              </w:rPr>
              <w:t>Ing. Pavel Valášek</w:t>
            </w:r>
            <w:r>
              <w:t xml:space="preserve"> (10 %)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Krizové řízení a plánování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bCs/>
              </w:rPr>
            </w:pPr>
            <w:r w:rsidRPr="00111967">
              <w:rPr>
                <w:b/>
                <w:bCs/>
              </w:rPr>
              <w:t>Ing. Jan Kyselák, Ph.D.</w:t>
            </w:r>
          </w:p>
          <w:p w:rsidR="009D73B8" w:rsidRPr="00111967" w:rsidRDefault="009D73B8" w:rsidP="00C277F3">
            <w:pPr>
              <w:rPr>
                <w:b/>
                <w:bCs/>
              </w:rPr>
            </w:pP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PZ</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Detekce a dekontaminace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prof. Ing. Dušan Vičar, CSc.</w:t>
            </w:r>
          </w:p>
          <w:p w:rsidR="009D73B8" w:rsidRPr="00111967" w:rsidRDefault="009D73B8" w:rsidP="00C277F3">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PZ</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Požární ochrana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7p – 7s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bCs/>
              </w:rPr>
            </w:pPr>
            <w:r w:rsidRPr="00111967">
              <w:rPr>
                <w:b/>
                <w:bCs/>
              </w:rPr>
              <w:t>doc. Ing. Miroslav Tomek, Ph.D.</w:t>
            </w:r>
          </w:p>
          <w:p w:rsidR="009D73B8" w:rsidRPr="00111967" w:rsidRDefault="009D73B8" w:rsidP="00C277F3">
            <w:r w:rsidRPr="00111967">
              <w:t>(80 %)</w:t>
            </w:r>
          </w:p>
          <w:p w:rsidR="009D73B8" w:rsidRPr="00111967" w:rsidRDefault="009D73B8" w:rsidP="00C277F3">
            <w:r w:rsidRPr="00111967">
              <w:rPr>
                <w:b/>
              </w:rPr>
              <w:t xml:space="preserve">Ing. Jan Strohmandl, Ph.D. </w:t>
            </w:r>
            <w:r w:rsidRPr="00111967">
              <w:t>(20 %)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6p – 6s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r w:rsidRPr="00111967">
              <w:rPr>
                <w:bCs/>
              </w:rPr>
              <w:t>Kategorie B</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r w:rsidRPr="00111967">
              <w:rPr>
                <w:lang w:eastAsia="en-US"/>
              </w:rPr>
              <w:t>Professional Terminology of Population Protection in English</w:t>
            </w:r>
          </w:p>
        </w:tc>
        <w:tc>
          <w:tcPr>
            <w:tcW w:w="926"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jc w:val="center"/>
            </w:pPr>
            <w:r w:rsidRPr="00111967">
              <w:t>0p – 12s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r w:rsidRPr="00111967">
              <w:rPr>
                <w:b/>
              </w:rPr>
              <w:t xml:space="preserve">doc. Ing. Otakar J. Mika, CSc. </w:t>
            </w:r>
            <w:ins w:id="92" w:author="Jan Strohmandl" w:date="2018-11-17T18:46:00Z">
              <w:r>
                <w:rPr>
                  <w:b/>
                </w:rPr>
                <w:br/>
              </w:r>
            </w:ins>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Ekonomika krizových situací</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6p – 6s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 xml:space="preserve">Ing. Eva Hoke,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8449C0">
            <w:r w:rsidRPr="00111967">
              <w:t>Logistika krizových situací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6p – 6s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z, 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5</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D81E97" w:rsidRDefault="009D73B8" w:rsidP="008449C0">
            <w:pPr>
              <w:rPr>
                <w:b/>
              </w:rPr>
            </w:pPr>
            <w:r w:rsidRPr="00D81E97">
              <w:rPr>
                <w:b/>
              </w:rPr>
              <w:t>doc. Ing. Miroslav Tomek, Ph.D. (50 %)</w:t>
            </w:r>
          </w:p>
          <w:p w:rsidR="009D73B8" w:rsidRPr="00111967" w:rsidRDefault="009D73B8" w:rsidP="008449C0">
            <w:pPr>
              <w:rPr>
                <w:b/>
              </w:rPr>
            </w:pPr>
            <w:r w:rsidRPr="00D81E97">
              <w:t>Ing. Miroslav Musil, Ph.D.</w:t>
            </w:r>
            <w:r w:rsidRPr="00111967">
              <w:rPr>
                <w:b/>
              </w:rPr>
              <w:t xml:space="preserve"> </w:t>
            </w:r>
            <w:r w:rsidRPr="00111967">
              <w:t>(</w:t>
            </w:r>
            <w:r>
              <w:t>50</w:t>
            </w:r>
            <w:r w:rsidRPr="00111967">
              <w:t xml:space="preserve">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Výukové simulace v ochraně obyvatelstva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0s – 8c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r w:rsidRPr="00111967">
              <w:rPr>
                <w:b/>
              </w:rPr>
              <w:t xml:space="preserve">Ing. Jakub Rak,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Integrovaný záchranný systém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8</w:t>
            </w:r>
            <w:r w:rsidRPr="00111967">
              <w:t xml:space="preserve">p – </w:t>
            </w:r>
            <w:r>
              <w:t>8</w:t>
            </w:r>
            <w:r w:rsidRPr="00111967">
              <w:t>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doc. Dr. Václav Lošek, CSc.</w:t>
            </w:r>
          </w:p>
          <w:p w:rsidR="009D73B8" w:rsidRPr="00111967" w:rsidRDefault="009D73B8" w:rsidP="00C277F3">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Seminář k BP</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4</w:t>
            </w:r>
            <w:r w:rsidRPr="00111967">
              <w:t xml:space="preserve">p – </w:t>
            </w:r>
            <w:r>
              <w:t>4</w:t>
            </w:r>
            <w:r w:rsidRPr="00111967">
              <w:t>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doc. Ing. Zuzana Tučková, Ph.D.</w:t>
            </w:r>
          </w:p>
          <w:p w:rsidR="009D73B8" w:rsidRPr="00111967" w:rsidRDefault="009D73B8" w:rsidP="00C277F3">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Krizové řízení a plánování II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bCs/>
              </w:rPr>
            </w:pPr>
            <w:r w:rsidRPr="00111967">
              <w:rPr>
                <w:b/>
                <w:bCs/>
              </w:rPr>
              <w:t>Ing. Jan Kyselák, Ph.D.</w:t>
            </w:r>
          </w:p>
          <w:p w:rsidR="009D73B8" w:rsidRPr="00111967" w:rsidRDefault="009D73B8" w:rsidP="00C277F3">
            <w:pPr>
              <w:rPr>
                <w:b/>
                <w:bCs/>
              </w:rPr>
            </w:pP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PZ</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Přeprava nebezpečných věcí</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6p – 6s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5629D8" w:rsidP="00C277F3">
            <w:ins w:id="93" w:author="Jan Strohmandl" w:date="2018-11-18T13:31:00Z">
              <w:r>
                <w:rPr>
                  <w:b/>
                </w:rPr>
                <w:t>d</w:t>
              </w:r>
            </w:ins>
            <w:del w:id="94" w:author="Jan Strohmandl" w:date="2018-11-18T13:31:00Z">
              <w:r w:rsidR="009D73B8" w:rsidRPr="00111967" w:rsidDel="005629D8">
                <w:rPr>
                  <w:b/>
                </w:rPr>
                <w:delText>D</w:delText>
              </w:r>
            </w:del>
            <w:r w:rsidR="009D73B8" w:rsidRPr="00111967">
              <w:rPr>
                <w:b/>
              </w:rPr>
              <w:t xml:space="preserve">oc. Ing. Miroslav Tomek, PhD. </w:t>
            </w:r>
            <w:r w:rsidR="009D73B8" w:rsidRPr="00111967">
              <w:t>(50 %)</w:t>
            </w:r>
            <w:r w:rsidR="009D73B8" w:rsidRPr="00111967">
              <w:br/>
            </w:r>
            <w:r w:rsidR="009D73B8" w:rsidRPr="00111967">
              <w:rPr>
                <w:b/>
              </w:rPr>
              <w:t xml:space="preserve">Ing. Jan Strohmandl, Ph.D. </w:t>
            </w:r>
            <w:r w:rsidR="009D73B8" w:rsidRPr="00111967">
              <w:t>(50 %)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rPr>
                <w:b/>
              </w:rP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4p – 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Cs/>
              </w:rPr>
              <w:t>Kategorie B</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Integrovaný záchranný systém II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z,zk</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5</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r w:rsidRPr="00111967">
              <w:rPr>
                <w:b/>
              </w:rPr>
              <w:t xml:space="preserve">doc. Dr. Václav Lošek, CSc. </w:t>
            </w:r>
            <w:ins w:id="95" w:author="Jan Strohmandl" w:date="2018-11-17T18:46:00Z">
              <w:r>
                <w:rPr>
                  <w:b/>
                </w:rPr>
                <w:br/>
              </w:r>
            </w:ins>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C277F3">
            <w:pPr>
              <w:spacing w:before="120"/>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ZT</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Bakalářská práce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0p – 0s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10</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 xml:space="preserve">Ing. Miroslav Musil,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Podnikání I</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4p – 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rPr>
                <w:b/>
              </w:rPr>
            </w:pPr>
            <w:r w:rsidRPr="00111967">
              <w:rPr>
                <w:b/>
              </w:rPr>
              <w:t xml:space="preserve">doc. Ing. Zuzana Tučková, Ph.D. </w:t>
            </w:r>
            <w:r w:rsidRPr="00111967">
              <w:t>(60 %)</w:t>
            </w:r>
          </w:p>
          <w:p w:rsidR="009D73B8" w:rsidRPr="00111967" w:rsidRDefault="009D73B8" w:rsidP="00C277F3">
            <w:pPr>
              <w:rPr>
                <w:b/>
              </w:rPr>
            </w:pPr>
            <w:r w:rsidRPr="00111967">
              <w:rPr>
                <w:b/>
              </w:rPr>
              <w:t xml:space="preserve">Ing. et Ing. Jiří Konečný, Ph.D. </w:t>
            </w:r>
            <w:ins w:id="96" w:author="Jan Strohmandl" w:date="2018-11-17T18:46:00Z">
              <w:r>
                <w:rPr>
                  <w:b/>
                </w:rPr>
                <w:br/>
              </w:r>
            </w:ins>
            <w:r w:rsidRPr="00111967">
              <w:lastRenderedPageBreak/>
              <w:t>(40 %)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lastRenderedPageBreak/>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sz w:val="19"/>
                <w:szCs w:val="19"/>
              </w:rPr>
            </w:pPr>
            <w:r w:rsidRPr="00111967">
              <w:rPr>
                <w:sz w:val="19"/>
                <w:szCs w:val="19"/>
              </w:rPr>
              <w:lastRenderedPageBreak/>
              <w:t>Zdravotnická, hygienická a protiepidemiologická ochrana osob</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6p – 6s – 0</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rPr>
                <w:b/>
              </w:rP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pStyle w:val="Nadpis4"/>
              <w:shd w:val="clear" w:color="auto" w:fill="FFFFFF"/>
              <w:spacing w:before="0"/>
              <w:rPr>
                <w:rFonts w:ascii="Times New Roman" w:hAnsi="Times New Roman"/>
                <w:bCs w:val="0"/>
                <w:sz w:val="20"/>
                <w:szCs w:val="20"/>
              </w:rPr>
            </w:pPr>
            <w:r w:rsidRPr="00111967">
              <w:rPr>
                <w:rFonts w:ascii="Times New Roman" w:hAnsi="Times New Roman"/>
                <w:bCs w:val="0"/>
                <w:sz w:val="20"/>
                <w:szCs w:val="20"/>
              </w:rPr>
              <w:t xml:space="preserve">PhDr. Petr Snopek </w:t>
            </w:r>
            <w:r w:rsidRPr="00111967">
              <w:rPr>
                <w:rFonts w:ascii="Times New Roman" w:hAnsi="Times New Roman"/>
                <w:b w:val="0"/>
                <w:bCs w:val="0"/>
                <w:sz w:val="20"/>
                <w:szCs w:val="20"/>
              </w:rPr>
              <w:t>(100 %)</w:t>
            </w:r>
          </w:p>
          <w:p w:rsidR="009D73B8" w:rsidRPr="00111967" w:rsidRDefault="009D73B8" w:rsidP="00C277F3">
            <w:pPr>
              <w:rPr>
                <w:b/>
              </w:rPr>
            </w:pP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Povinně - volitelný předmět*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auto"/>
            <w:tcMar>
              <w:left w:w="55" w:type="dxa"/>
            </w:tcMar>
            <w:vAlign w:val="center"/>
          </w:tcPr>
          <w:p w:rsidR="009D73B8" w:rsidRPr="00111967" w:rsidRDefault="009D73B8" w:rsidP="00C277F3">
            <w:pPr>
              <w:pStyle w:val="Nadpis4"/>
              <w:shd w:val="clear" w:color="auto" w:fill="FFFFFF"/>
              <w:spacing w:before="0"/>
              <w:rPr>
                <w:rFonts w:ascii="Times New Roman" w:hAnsi="Times New Roman"/>
                <w:bCs w:val="0"/>
                <w:sz w:val="20"/>
                <w:szCs w:val="20"/>
              </w:rPr>
            </w:pPr>
            <w:r w:rsidRPr="00111967">
              <w:rPr>
                <w:rFonts w:ascii="Times New Roman" w:hAnsi="Times New Roman"/>
                <w:bCs w:val="0"/>
                <w:sz w:val="20"/>
                <w:szCs w:val="20"/>
              </w:rPr>
              <w:t>Kategorie B</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9210" w:type="dxa"/>
            <w:gridSpan w:val="11"/>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 xml:space="preserve">  * Student si volí jeden povinně – volitelný předmět</w:t>
            </w:r>
          </w:p>
        </w:tc>
      </w:tr>
      <w:tr w:rsidR="009D73B8" w:rsidTr="009D73B8">
        <w:tc>
          <w:tcPr>
            <w:tcW w:w="9210" w:type="dxa"/>
            <w:gridSpan w:val="11"/>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rPr>
                <w:b/>
              </w:rPr>
              <w:t>Povinně volitelné předměty – kategorie B</w:t>
            </w: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 xml:space="preserve">Obecné základy řešení havarijních </w:t>
            </w:r>
            <w:r w:rsidRPr="00111967">
              <w:br/>
              <w:t>a krizových situací</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5</w:t>
            </w:r>
            <w:r w:rsidRPr="00111967">
              <w:t xml:space="preserve">p – </w:t>
            </w:r>
            <w:r>
              <w:t>5</w:t>
            </w:r>
            <w:r w:rsidRPr="00111967">
              <w:t>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C277F3">
            <w:pPr>
              <w:jc w:val="center"/>
            </w:pPr>
          </w:p>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BC6D3E" w:rsidRDefault="009D73B8" w:rsidP="009D73B8">
            <w:pPr>
              <w:rPr>
                <w:ins w:id="97" w:author="Jan Strohmandl" w:date="2018-11-17T19:17:00Z"/>
                <w:b/>
                <w:bCs/>
              </w:rPr>
            </w:pPr>
            <w:ins w:id="98" w:author="Jan Strohmandl" w:date="2018-11-17T19:17:00Z">
              <w:r w:rsidRPr="00507795">
                <w:rPr>
                  <w:b/>
                  <w:bCs/>
                </w:rPr>
                <w:t xml:space="preserve">doc. Ing. Miroslav Tomek, PhD. </w:t>
              </w:r>
              <w:r w:rsidRPr="00507795">
                <w:rPr>
                  <w:b/>
                  <w:bCs/>
                </w:rPr>
                <w:br/>
              </w:r>
              <w:r w:rsidR="00F139B8" w:rsidRPr="00F139B8">
                <w:rPr>
                  <w:bCs/>
                  <w:rPrChange w:id="99" w:author="Jan Strohmandl" w:date="2018-11-18T15:39:00Z">
                    <w:rPr>
                      <w:b/>
                      <w:bCs/>
                    </w:rPr>
                  </w:rPrChange>
                </w:rPr>
                <w:t>(80 %)</w:t>
              </w:r>
            </w:ins>
          </w:p>
          <w:p w:rsidR="009D73B8" w:rsidRPr="00BC6D3E" w:rsidRDefault="009D73B8" w:rsidP="009D73B8">
            <w:pPr>
              <w:rPr>
                <w:ins w:id="100" w:author="Jan Strohmandl" w:date="2018-11-17T19:17:00Z"/>
                <w:b/>
                <w:bCs/>
              </w:rPr>
            </w:pPr>
            <w:ins w:id="101" w:author="Jan Strohmandl" w:date="2018-11-17T19:17:00Z">
              <w:r w:rsidRPr="00507795">
                <w:rPr>
                  <w:b/>
                  <w:bCs/>
                </w:rPr>
                <w:t xml:space="preserve">Ing. Jan Strohmandl, Ph.D. </w:t>
              </w:r>
            </w:ins>
          </w:p>
          <w:p w:rsidR="009D73B8" w:rsidRPr="00111967" w:rsidDel="009D73B8" w:rsidRDefault="009D73B8" w:rsidP="009D73B8">
            <w:pPr>
              <w:rPr>
                <w:del w:id="102" w:author="Jan Strohmandl" w:date="2018-11-17T19:17:00Z"/>
                <w:b/>
                <w:bCs/>
              </w:rPr>
            </w:pPr>
            <w:ins w:id="103" w:author="Jan Strohmandl" w:date="2018-11-17T19:17:00Z">
              <w:r w:rsidRPr="00BC6D3E">
                <w:t>(</w:t>
              </w:r>
              <w:r w:rsidRPr="00507795">
                <w:t>20 %</w:t>
              </w:r>
              <w:r w:rsidRPr="00BC6D3E">
                <w:t>)</w:t>
              </w:r>
            </w:ins>
            <w:del w:id="104" w:author="Jan Strohmandl" w:date="2018-11-17T19:17:00Z">
              <w:r w:rsidRPr="00111967" w:rsidDel="009D73B8">
                <w:rPr>
                  <w:b/>
                  <w:bCs/>
                </w:rPr>
                <w:delText>RNDr. Zdeněk Šafařík, Ph.D.</w:delText>
              </w:r>
            </w:del>
          </w:p>
          <w:p w:rsidR="009D73B8" w:rsidRPr="00111967" w:rsidRDefault="009D73B8" w:rsidP="00C277F3">
            <w:pPr>
              <w:rPr>
                <w:b/>
                <w:bCs/>
              </w:rPr>
            </w:pPr>
            <w:del w:id="105" w:author="Jan Strohmandl" w:date="2018-11-17T19:17:00Z">
              <w:r w:rsidRPr="00111967" w:rsidDel="009D73B8">
                <w:delText>(100 %)</w:delText>
              </w:r>
            </w:del>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Technologie chemického průmyslu a JEZ</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5</w:t>
            </w:r>
            <w:r w:rsidRPr="00111967">
              <w:t xml:space="preserve">p – </w:t>
            </w:r>
            <w:r>
              <w:t>5</w:t>
            </w:r>
            <w:r w:rsidRPr="00111967">
              <w:t>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C277F3">
            <w:pPr>
              <w:jc w:val="center"/>
            </w:pPr>
          </w:p>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bCs/>
              </w:rPr>
              <w:t xml:space="preserve">Ing. Ivan Princ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1/ZS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Evakuace osob, zvířat a věcí</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5</w:t>
            </w:r>
            <w:r w:rsidRPr="00111967">
              <w:t xml:space="preserve">p – </w:t>
            </w:r>
            <w:r>
              <w:t>5</w:t>
            </w:r>
            <w:r w:rsidRPr="00111967">
              <w:t>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bCs/>
              </w:rPr>
              <w:t>doc. Ing. Miroslav Tomek, Ph.D.</w:t>
            </w:r>
          </w:p>
          <w:p w:rsidR="009D73B8" w:rsidRPr="00111967" w:rsidRDefault="009D73B8" w:rsidP="00C277F3">
            <w:r w:rsidRPr="00111967">
              <w:t>(80 %)</w:t>
            </w:r>
          </w:p>
          <w:p w:rsidR="009D73B8" w:rsidRPr="00111967" w:rsidRDefault="009D73B8" w:rsidP="00C277F3">
            <w:pPr>
              <w:rPr>
                <w:b/>
                <w:bCs/>
              </w:rPr>
            </w:pPr>
            <w:r w:rsidRPr="00111967">
              <w:rPr>
                <w:b/>
              </w:rPr>
              <w:t>Ing. Jan Strohmandl</w:t>
            </w:r>
            <w:r w:rsidRPr="00111967">
              <w:t xml:space="preserve"> (20 %)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GIS v ochraně obyvatelstva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4</w:t>
            </w:r>
            <w:r w:rsidRPr="00111967">
              <w:t xml:space="preserve">p – </w:t>
            </w:r>
            <w:r>
              <w:t>6</w:t>
            </w:r>
            <w:r w:rsidRPr="00111967">
              <w:t>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rPr>
              <w:t xml:space="preserve">RNDr. Jakub Trojan,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 xml:space="preserve">Bezpečnost strojů </w:t>
            </w:r>
            <w:r w:rsidRPr="00111967">
              <w:br/>
              <w:t>a zařízení</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5</w:t>
            </w:r>
            <w:r w:rsidRPr="00111967">
              <w:t xml:space="preserve">p – </w:t>
            </w:r>
            <w:r>
              <w:t>5</w:t>
            </w:r>
            <w:r w:rsidRPr="00111967">
              <w:t>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bCs/>
              </w:rPr>
              <w:t xml:space="preserve">Ing. Miroslav Musil,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Mimořádné události a krizové situace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6p – 6s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t>4</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9D73B8" w:rsidRDefault="00791D96" w:rsidP="009D73B8">
            <w:pPr>
              <w:rPr>
                <w:ins w:id="106" w:author="Jan Strohmandl" w:date="2018-11-17T19:18:00Z"/>
                <w:rPrChange w:id="107" w:author="Jan Strohmandl" w:date="2018-11-17T19:19:00Z">
                  <w:rPr>
                    <w:ins w:id="108" w:author="Jan Strohmandl" w:date="2018-11-17T19:18:00Z"/>
                    <w:b/>
                  </w:rPr>
                </w:rPrChange>
              </w:rPr>
            </w:pPr>
            <w:ins w:id="109" w:author="Jan Strohmandl" w:date="2018-11-17T19:18:00Z">
              <w:r w:rsidRPr="005629D8">
                <w:rPr>
                  <w:b/>
                </w:rPr>
                <w:t>prof. Ing. Dušan Vičar, CSc.</w:t>
              </w:r>
            </w:ins>
            <w:ins w:id="110" w:author="Jan Strohmandl" w:date="2018-11-17T19:19:00Z">
              <w:r w:rsidR="00F139B8" w:rsidRPr="00F139B8">
                <w:rPr>
                  <w:rPrChange w:id="111" w:author="Jan Strohmandl" w:date="2018-11-17T19:19:00Z">
                    <w:rPr>
                      <w:b/>
                    </w:rPr>
                  </w:rPrChange>
                </w:rPr>
                <w:t xml:space="preserve"> </w:t>
              </w:r>
            </w:ins>
            <w:ins w:id="112" w:author="Jan Strohmandl" w:date="2018-11-18T13:32:00Z">
              <w:r w:rsidR="005629D8">
                <w:br/>
              </w:r>
            </w:ins>
            <w:ins w:id="113" w:author="Jan Strohmandl" w:date="2018-11-17T19:19:00Z">
              <w:r w:rsidR="00F139B8" w:rsidRPr="00F139B8">
                <w:rPr>
                  <w:rPrChange w:id="114" w:author="Jan Strohmandl" w:date="2018-11-17T19:19:00Z">
                    <w:rPr>
                      <w:b/>
                    </w:rPr>
                  </w:rPrChange>
                </w:rPr>
                <w:t>(100 %)</w:t>
              </w:r>
            </w:ins>
          </w:p>
          <w:p w:rsidR="009D73B8" w:rsidRPr="00111967" w:rsidDel="009D73B8" w:rsidRDefault="009D73B8" w:rsidP="00C277F3">
            <w:pPr>
              <w:rPr>
                <w:del w:id="115" w:author="Jan Strohmandl" w:date="2018-11-17T19:18:00Z"/>
                <w:b/>
              </w:rPr>
            </w:pPr>
            <w:del w:id="116" w:author="Jan Strohmandl" w:date="2018-11-17T19:18:00Z">
              <w:r w:rsidRPr="00111967" w:rsidDel="009D73B8">
                <w:rPr>
                  <w:b/>
                </w:rPr>
                <w:delText xml:space="preserve">RNDr. Zdeněk Šafařík, PhD. </w:delText>
              </w:r>
            </w:del>
          </w:p>
          <w:p w:rsidR="009D73B8" w:rsidRPr="00111967" w:rsidRDefault="009D73B8" w:rsidP="00C277F3">
            <w:pPr>
              <w:rPr>
                <w:b/>
              </w:rPr>
            </w:pPr>
            <w:del w:id="117" w:author="Jan Strohmandl" w:date="2018-11-17T19:18:00Z">
              <w:r w:rsidRPr="00111967" w:rsidDel="009D73B8">
                <w:delText>(100 %)</w:delText>
              </w:r>
            </w:del>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Likvidace následků havárií a katastrof</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6p – 6s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5629D8" w:rsidDel="009D73B8" w:rsidRDefault="00791D96" w:rsidP="00C277F3">
            <w:pPr>
              <w:rPr>
                <w:del w:id="118" w:author="Jan Strohmandl" w:date="2018-11-17T19:18:00Z"/>
                <w:b/>
              </w:rPr>
            </w:pPr>
            <w:del w:id="119" w:author="Jan Strohmandl" w:date="2018-11-17T19:18:00Z">
              <w:r w:rsidRPr="005629D8">
                <w:rPr>
                  <w:b/>
                </w:rPr>
                <w:delText xml:space="preserve">RNDr. Zdeněk Šafařík, PhD. </w:delText>
              </w:r>
            </w:del>
          </w:p>
          <w:p w:rsidR="009D73B8" w:rsidRPr="00111967" w:rsidRDefault="00F139B8" w:rsidP="00C277F3">
            <w:del w:id="120" w:author="Jan Strohmandl" w:date="2018-11-17T19:18:00Z">
              <w:r w:rsidRPr="00F139B8">
                <w:rPr>
                  <w:b/>
                  <w:rPrChange w:id="121" w:author="Jan Strohmandl" w:date="2018-11-18T13:32:00Z">
                    <w:rPr/>
                  </w:rPrChange>
                </w:rPr>
                <w:delText>(100 %)</w:delText>
              </w:r>
            </w:del>
            <w:ins w:id="122" w:author="Jan Strohmandl" w:date="2018-11-17T19:18:00Z">
              <w:r w:rsidR="00791D96" w:rsidRPr="005629D8">
                <w:rPr>
                  <w:b/>
                </w:rPr>
                <w:t>doc. Ing. Otakar J. Mika, CSc.</w:t>
              </w:r>
              <w:r w:rsidR="009D73B8">
                <w:rPr>
                  <w:b/>
                </w:rPr>
                <w:t xml:space="preserve"> </w:t>
              </w:r>
            </w:ins>
            <w:ins w:id="123" w:author="Jan Strohmandl" w:date="2018-11-17T19:19:00Z">
              <w:r w:rsidR="009D73B8">
                <w:rPr>
                  <w:b/>
                </w:rPr>
                <w:br/>
              </w:r>
              <w:r w:rsidRPr="00F139B8">
                <w:rPr>
                  <w:rPrChange w:id="124" w:author="Jan Strohmandl" w:date="2018-11-17T19:19:00Z">
                    <w:rPr>
                      <w:b/>
                    </w:rPr>
                  </w:rPrChange>
                </w:rPr>
                <w:t>(100 %)</w:t>
              </w:r>
            </w:ins>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Ekonomie</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6p – 6s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color w:val="FF0000"/>
              </w:rPr>
            </w:pPr>
            <w:r>
              <w:rPr>
                <w:b/>
              </w:rPr>
              <w:t xml:space="preserve">Ing. Eva Lukášková, Ph.D. </w:t>
            </w:r>
            <w:r>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2/LS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lang w:val="en-GB"/>
              </w:rPr>
            </w:pPr>
            <w:r w:rsidRPr="00111967">
              <w:rPr>
                <w:lang w:val="en-GB"/>
              </w:rPr>
              <w:t>Global Environmental Challenges and Security</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4p – 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rPr>
              <w:t xml:space="preserve">Ing. Eva Lukášková,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Odborně technický dozor a vyhrazená technická zařízení</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4p – 4s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bCs/>
              </w:rPr>
              <w:t xml:space="preserve">Ing. Miroslav Musil,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3/ZS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Soft Targets Protection**</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bCs/>
              </w:rPr>
              <w:t xml:space="preserve">Ing. Jakub Rak,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Modelling in Population Protection**</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klz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bCs/>
              </w:rPr>
              <w:t xml:space="preserve">Ing. Petr Svoboda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Studentská odborná aktivita – jazyk český***</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rPr>
              <w:t xml:space="preserve">ředitel ústavu OO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Studentská odborná aktivita – jazyk anglický***</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6</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rPr>
              <w:t xml:space="preserve">ředitel ústavu OO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Nouzové přežití obyvatelstva***</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bCs/>
              </w:rPr>
            </w:pPr>
            <w:r w:rsidRPr="00111967">
              <w:rPr>
                <w:b/>
                <w:bCs/>
              </w:rPr>
              <w:t>doc. Ing. Miroslav Tomek, Ph.D.</w:t>
            </w:r>
          </w:p>
          <w:p w:rsidR="009D73B8" w:rsidRPr="00111967" w:rsidRDefault="009D73B8" w:rsidP="00C277F3">
            <w:r w:rsidRPr="00111967">
              <w:t>(80 %)</w:t>
            </w:r>
          </w:p>
          <w:p w:rsidR="009D73B8" w:rsidRPr="00111967" w:rsidRDefault="009D73B8" w:rsidP="00C277F3">
            <w:pPr>
              <w:rPr>
                <w:b/>
                <w:bCs/>
              </w:rPr>
            </w:pPr>
            <w:r w:rsidRPr="00111967">
              <w:rPr>
                <w:b/>
              </w:rPr>
              <w:t xml:space="preserve">Ing. Jan Strohmandl, Ph.D. </w:t>
            </w:r>
            <w:r w:rsidRPr="00111967">
              <w:t>(20 %)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c>
          <w:tcPr>
            <w:tcW w:w="1761"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r w:rsidRPr="00111967">
              <w:t>Potravinová bezpečnost***</w:t>
            </w:r>
          </w:p>
        </w:tc>
        <w:tc>
          <w:tcPr>
            <w:tcW w:w="926"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8p – 8s – 0c</w:t>
            </w:r>
          </w:p>
        </w:tc>
        <w:tc>
          <w:tcPr>
            <w:tcW w:w="825"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z</w:t>
            </w:r>
          </w:p>
        </w:tc>
        <w:tc>
          <w:tcPr>
            <w:tcW w:w="696" w:type="dxa"/>
            <w:gridSpan w:val="3"/>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w:t>
            </w:r>
          </w:p>
        </w:tc>
        <w:tc>
          <w:tcPr>
            <w:tcW w:w="3193"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rPr>
                <w:b/>
              </w:rPr>
            </w:pPr>
            <w:r w:rsidRPr="00111967">
              <w:rPr>
                <w:b/>
              </w:rPr>
              <w:t xml:space="preserve">Ing. Eva Lukášková, Ph.D. </w:t>
            </w:r>
            <w:r w:rsidRPr="00111967">
              <w:t>(100 %)</w:t>
            </w:r>
          </w:p>
        </w:tc>
        <w:tc>
          <w:tcPr>
            <w:tcW w:w="1012" w:type="dxa"/>
            <w:gridSpan w:val="2"/>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r w:rsidRPr="00111967">
              <w:t>3/LS</w:t>
            </w:r>
          </w:p>
        </w:tc>
        <w:tc>
          <w:tcPr>
            <w:tcW w:w="797" w:type="dxa"/>
            <w:tcBorders>
              <w:top w:val="single" w:sz="4" w:space="0" w:color="00000A"/>
              <w:left w:val="single" w:sz="4" w:space="0" w:color="00000A"/>
              <w:bottom w:val="single" w:sz="4" w:space="0" w:color="00000A"/>
              <w:right w:val="single" w:sz="4" w:space="0" w:color="00000A"/>
            </w:tcBorders>
            <w:shd w:val="clear" w:color="auto" w:fill="FFFFFF"/>
            <w:tcMar>
              <w:left w:w="55" w:type="dxa"/>
            </w:tcMar>
            <w:vAlign w:val="center"/>
          </w:tcPr>
          <w:p w:rsidR="009D73B8" w:rsidRPr="00111967" w:rsidRDefault="009D73B8" w:rsidP="00C277F3">
            <w:pPr>
              <w:jc w:val="center"/>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139"/>
        </w:trPr>
        <w:tc>
          <w:tcPr>
            <w:tcW w:w="9210" w:type="dxa"/>
            <w:gridSpan w:val="11"/>
            <w:tcBorders>
              <w:left w:val="single" w:sz="4" w:space="0" w:color="00000A"/>
              <w:bottom w:val="single" w:sz="4" w:space="0" w:color="00000A"/>
              <w:right w:val="single" w:sz="4" w:space="0" w:color="00000A"/>
            </w:tcBorders>
            <w:shd w:val="clear" w:color="auto" w:fill="FFFFFF"/>
          </w:tcPr>
          <w:p w:rsidR="009D73B8" w:rsidRDefault="009D73B8" w:rsidP="00C277F3">
            <w:pPr>
              <w:jc w:val="both"/>
            </w:pPr>
            <w:r w:rsidRPr="00131DBB">
              <w:t>** student si zvolí jeden z předmětů v anglickém jazyce</w:t>
            </w:r>
          </w:p>
          <w:p w:rsidR="009D73B8" w:rsidRPr="00131DBB" w:rsidRDefault="009D73B8" w:rsidP="00C277F3">
            <w:pPr>
              <w:jc w:val="both"/>
            </w:pPr>
            <w:r>
              <w:t>*** student si volí další povinně – volitelné předměty do celkového počtu 30 kreditů za semestr</w:t>
            </w:r>
          </w:p>
          <w:p w:rsidR="009D73B8" w:rsidRPr="00131DBB" w:rsidRDefault="009D73B8" w:rsidP="00C277F3">
            <w:pPr>
              <w:jc w:val="both"/>
            </w:pPr>
          </w:p>
          <w:p w:rsidR="009D73B8" w:rsidRPr="00131DBB" w:rsidRDefault="009D73B8" w:rsidP="00C277F3">
            <w:pPr>
              <w:jc w:val="both"/>
            </w:pPr>
          </w:p>
          <w:p w:rsidR="009D73B8" w:rsidRPr="00131DBB" w:rsidRDefault="009D73B8" w:rsidP="00C277F3">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Pr="00131DBB" w:rsidRDefault="009D73B8" w:rsidP="00C277F3">
            <w:pPr>
              <w:jc w:val="both"/>
            </w:pPr>
            <w:r w:rsidRPr="00131DBB">
              <w:rPr>
                <w:b/>
              </w:rPr>
              <w:lastRenderedPageBreak/>
              <w:t>Součásti SZZ a jejich obsah</w:t>
            </w:r>
          </w:p>
        </w:tc>
        <w:tc>
          <w:tcPr>
            <w:tcW w:w="5568" w:type="dxa"/>
            <w:gridSpan w:val="6"/>
            <w:tcBorders>
              <w:top w:val="single" w:sz="4" w:space="0" w:color="00000A"/>
              <w:left w:val="single" w:sz="4" w:space="0" w:color="00000A"/>
              <w:right w:val="single" w:sz="4" w:space="0" w:color="00000A"/>
            </w:tcBorders>
            <w:shd w:val="clear" w:color="auto" w:fill="FFFFFF"/>
          </w:tcPr>
          <w:p w:rsidR="009D73B8" w:rsidRPr="00131DBB" w:rsidRDefault="009D73B8" w:rsidP="00C277F3">
            <w:pPr>
              <w:jc w:val="both"/>
            </w:pPr>
          </w:p>
        </w:tc>
      </w:tr>
      <w:tr w:rsidR="009D73B8" w:rsidRPr="00A86F50"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2977"/>
        </w:trPr>
        <w:tc>
          <w:tcPr>
            <w:tcW w:w="9210" w:type="dxa"/>
            <w:gridSpan w:val="11"/>
            <w:tcBorders>
              <w:left w:val="single" w:sz="4" w:space="0" w:color="00000A"/>
              <w:bottom w:val="single" w:sz="4" w:space="0" w:color="00000A"/>
              <w:right w:val="single" w:sz="4" w:space="0" w:color="00000A"/>
            </w:tcBorders>
            <w:shd w:val="clear" w:color="auto" w:fill="FFFFFF"/>
          </w:tcPr>
          <w:p w:rsidR="009D73B8" w:rsidRPr="00ED02D7" w:rsidRDefault="009D73B8" w:rsidP="00C277F3">
            <w:pPr>
              <w:jc w:val="both"/>
              <w:rPr>
                <w:lang w:eastAsia="en-US"/>
              </w:rPr>
            </w:pPr>
            <w:r w:rsidRPr="00ED02D7">
              <w:rPr>
                <w:lang w:eastAsia="en-US"/>
              </w:rPr>
              <w:t xml:space="preserve">Státní závěrečnou zkoušku a obhajobu </w:t>
            </w:r>
            <w:r>
              <w:rPr>
                <w:lang w:eastAsia="en-US"/>
              </w:rPr>
              <w:t xml:space="preserve">bakalářské </w:t>
            </w:r>
            <w:r w:rsidRPr="00ED02D7">
              <w:rPr>
                <w:lang w:eastAsia="en-US"/>
              </w:rPr>
              <w:t xml:space="preserve">práce může vykonat student, který složil zápočty a zkoušky stanovené studijním plánem a který se k státní závěrečné zkoušce přihlásil. </w:t>
            </w:r>
          </w:p>
          <w:p w:rsidR="009D73B8" w:rsidRDefault="009D73B8" w:rsidP="00C277F3"/>
          <w:p w:rsidR="009D73B8" w:rsidRDefault="009D73B8" w:rsidP="00C277F3">
            <w:pPr>
              <w:ind w:right="66"/>
              <w:rPr>
                <w:lang w:eastAsia="en-US"/>
              </w:rPr>
            </w:pPr>
            <w:r w:rsidRPr="004851F5">
              <w:rPr>
                <w:lang w:eastAsia="en-US"/>
              </w:rPr>
              <w:t xml:space="preserve">1) </w:t>
            </w:r>
            <w:r w:rsidRPr="004D7D34">
              <w:rPr>
                <w:b/>
                <w:lang w:eastAsia="en-US"/>
              </w:rPr>
              <w:t>Obhajoba bakalářské práce</w:t>
            </w:r>
            <w:r>
              <w:rPr>
                <w:lang w:eastAsia="en-US"/>
              </w:rPr>
              <w:t>:</w:t>
            </w:r>
            <w:r w:rsidRPr="004851F5">
              <w:rPr>
                <w:lang w:eastAsia="en-US"/>
              </w:rPr>
              <w:t xml:space="preserve"> </w:t>
            </w:r>
          </w:p>
          <w:p w:rsidR="009D73B8" w:rsidRPr="00ED02D7" w:rsidRDefault="009D73B8" w:rsidP="00C277F3">
            <w:pPr>
              <w:ind w:left="218"/>
              <w:jc w:val="both"/>
              <w:rPr>
                <w:lang w:eastAsia="en-US"/>
              </w:rPr>
            </w:pPr>
            <w:r>
              <w:rPr>
                <w:lang w:eastAsia="en-US"/>
              </w:rPr>
              <w:t>O</w:t>
            </w:r>
            <w:r w:rsidRPr="00ED02D7">
              <w:rPr>
                <w:lang w:eastAsia="en-US"/>
              </w:rPr>
              <w:t xml:space="preserve">bsahem bakalářské práce je v převážné míře analýza </w:t>
            </w:r>
            <w:r>
              <w:rPr>
                <w:lang w:eastAsia="en-US"/>
              </w:rPr>
              <w:t xml:space="preserve">a návrh řešení </w:t>
            </w:r>
            <w:r w:rsidRPr="00ED02D7">
              <w:rPr>
                <w:lang w:eastAsia="en-US"/>
              </w:rPr>
              <w:t>daného problému a  to v souladu s charakteristikou bakalářského studijního programu</w:t>
            </w:r>
            <w:r>
              <w:rPr>
                <w:lang w:eastAsia="en-US"/>
              </w:rPr>
              <w:t>.</w:t>
            </w:r>
            <w:r w:rsidRPr="00ED02D7">
              <w:rPr>
                <w:lang w:eastAsia="en-US"/>
              </w:rPr>
              <w:t xml:space="preserve"> Student musí prokázat </w:t>
            </w:r>
            <w:r>
              <w:rPr>
                <w:lang w:eastAsia="en-US"/>
              </w:rPr>
              <w:t xml:space="preserve">prezentační a </w:t>
            </w:r>
            <w:r w:rsidRPr="00ED02D7">
              <w:rPr>
                <w:lang w:eastAsia="en-US"/>
              </w:rPr>
              <w:t xml:space="preserve">tvůrčí schopnost </w:t>
            </w:r>
            <w:r>
              <w:rPr>
                <w:lang w:eastAsia="en-US"/>
              </w:rPr>
              <w:t xml:space="preserve">budoucího </w:t>
            </w:r>
            <w:r w:rsidRPr="00ED02D7">
              <w:rPr>
                <w:lang w:eastAsia="en-US"/>
              </w:rPr>
              <w:t>absolventa</w:t>
            </w:r>
            <w:r>
              <w:rPr>
                <w:lang w:eastAsia="en-US"/>
              </w:rPr>
              <w:t>, který dokáže</w:t>
            </w:r>
            <w:r w:rsidRPr="00ED02D7">
              <w:rPr>
                <w:lang w:eastAsia="en-US"/>
              </w:rPr>
              <w:t xml:space="preserve"> využít získané znalosti a dovednosti při řešení uceleného podnikového, popř. veřejného projektu. Student musí dokázat vysvětlit a obhájit svoji práci před </w:t>
            </w:r>
            <w:r>
              <w:rPr>
                <w:lang w:eastAsia="en-US"/>
              </w:rPr>
              <w:t xml:space="preserve">státní zkušební </w:t>
            </w:r>
            <w:r w:rsidRPr="00ED02D7">
              <w:rPr>
                <w:lang w:eastAsia="en-US"/>
              </w:rPr>
              <w:t>komisí pro závěrečné zkoušky.</w:t>
            </w:r>
          </w:p>
          <w:p w:rsidR="009D73B8" w:rsidRDefault="009D73B8" w:rsidP="00C277F3">
            <w:pPr>
              <w:jc w:val="both"/>
            </w:pPr>
          </w:p>
          <w:p w:rsidR="009D73B8" w:rsidRPr="00131DBB" w:rsidRDefault="009D73B8" w:rsidP="00C277F3">
            <w:pPr>
              <w:jc w:val="both"/>
            </w:pPr>
            <w:r>
              <w:t xml:space="preserve">2) </w:t>
            </w:r>
            <w:r w:rsidRPr="004D7D34">
              <w:rPr>
                <w:b/>
              </w:rPr>
              <w:t>Povinné předměty:</w:t>
            </w:r>
          </w:p>
          <w:p w:rsidR="009D73B8" w:rsidRPr="004D7D34" w:rsidRDefault="009D73B8" w:rsidP="00C277F3">
            <w:pPr>
              <w:ind w:left="385" w:hanging="170"/>
              <w:jc w:val="both"/>
            </w:pPr>
            <w:r>
              <w:rPr>
                <w:b/>
              </w:rPr>
              <w:t xml:space="preserve">- </w:t>
            </w:r>
            <w:r w:rsidRPr="008A3726">
              <w:rPr>
                <w:b/>
                <w:i/>
                <w:u w:val="single"/>
              </w:rPr>
              <w:t>Bezpečnost a ochrana obyvatelstva</w:t>
            </w:r>
            <w:r w:rsidRPr="004D7D34">
              <w:t xml:space="preserve"> (Ochrana obyvatelstva, Bezpečnostní politika a obrana státu, Krizový management a bezpečnostní systém v ČR).</w:t>
            </w:r>
          </w:p>
          <w:p w:rsidR="009D73B8" w:rsidRPr="004D7D34" w:rsidRDefault="009D73B8" w:rsidP="00C277F3">
            <w:pPr>
              <w:ind w:left="385" w:hanging="170"/>
              <w:jc w:val="both"/>
            </w:pPr>
            <w:r w:rsidRPr="004D7D34">
              <w:t xml:space="preserve">- </w:t>
            </w:r>
            <w:r w:rsidRPr="008A3726">
              <w:rPr>
                <w:b/>
                <w:i/>
                <w:u w:val="single"/>
              </w:rPr>
              <w:t>Plánování a řízení</w:t>
            </w:r>
            <w:r w:rsidRPr="004D7D34">
              <w:t xml:space="preserve"> (Management, Integrovaný záchranný systém, Krizové řízení a plánování).</w:t>
            </w:r>
          </w:p>
          <w:p w:rsidR="009D73B8" w:rsidRPr="00131DBB" w:rsidRDefault="009D73B8" w:rsidP="00C277F3">
            <w:pPr>
              <w:jc w:val="both"/>
            </w:pPr>
          </w:p>
          <w:p w:rsidR="009D73B8" w:rsidRPr="00131DBB" w:rsidRDefault="009D73B8" w:rsidP="00C277F3">
            <w:pPr>
              <w:jc w:val="both"/>
            </w:pPr>
            <w:r>
              <w:t xml:space="preserve">3) </w:t>
            </w:r>
            <w:r w:rsidRPr="004D7D34">
              <w:rPr>
                <w:b/>
              </w:rPr>
              <w:t>Volitelný předměty (</w:t>
            </w:r>
            <w:r w:rsidRPr="004D7D34">
              <w:rPr>
                <w:b/>
                <w:lang w:eastAsia="en-US"/>
              </w:rPr>
              <w:t>student si vybere jeden z předmětů)</w:t>
            </w:r>
            <w:r w:rsidRPr="004D7D34">
              <w:rPr>
                <w:b/>
              </w:rPr>
              <w:t>:</w:t>
            </w:r>
          </w:p>
          <w:p w:rsidR="009D73B8" w:rsidRPr="004D7D34" w:rsidRDefault="009D73B8" w:rsidP="00C277F3">
            <w:pPr>
              <w:ind w:left="385" w:hanging="170"/>
              <w:jc w:val="both"/>
            </w:pPr>
            <w:r>
              <w:rPr>
                <w:b/>
              </w:rPr>
              <w:t xml:space="preserve">- </w:t>
            </w:r>
            <w:r w:rsidRPr="008A3726">
              <w:rPr>
                <w:b/>
                <w:i/>
                <w:u w:val="single"/>
              </w:rPr>
              <w:t>Rizika v ochraně osob a majetku</w:t>
            </w:r>
            <w:r w:rsidRPr="004D7D34">
              <w:t xml:space="preserve"> (Identifikace, analýza a hodnocení rizik, Technologie chemického průmyslu a JEZ, Přeprava nebezpečných věcí). </w:t>
            </w:r>
          </w:p>
          <w:p w:rsidR="009D73B8" w:rsidRPr="004D7D34" w:rsidRDefault="009D73B8" w:rsidP="00C277F3">
            <w:pPr>
              <w:ind w:left="385" w:hanging="170"/>
              <w:jc w:val="both"/>
            </w:pPr>
            <w:r w:rsidRPr="004D7D34">
              <w:t xml:space="preserve">- </w:t>
            </w:r>
            <w:r w:rsidRPr="008A3726">
              <w:rPr>
                <w:b/>
                <w:i/>
                <w:u w:val="single"/>
              </w:rPr>
              <w:t>Ochrana osob a majetku</w:t>
            </w:r>
            <w:r w:rsidRPr="004D7D34">
              <w:t xml:space="preserve"> (Evakuace osob, zvířat a věcí, Bezpečnost a ochrana objektů a osob, Ochrana proti ZHN).</w:t>
            </w:r>
          </w:p>
          <w:p w:rsidR="009D73B8" w:rsidRPr="004D7D34" w:rsidRDefault="009D73B8" w:rsidP="00C277F3">
            <w:pPr>
              <w:ind w:left="385" w:hanging="170"/>
              <w:jc w:val="both"/>
            </w:pPr>
            <w:r w:rsidRPr="004D7D34">
              <w:t xml:space="preserve">- </w:t>
            </w:r>
            <w:r w:rsidRPr="008A3726">
              <w:rPr>
                <w:b/>
                <w:i/>
                <w:u w:val="single"/>
              </w:rPr>
              <w:t>Informatika v ochraně obyvatelstva</w:t>
            </w:r>
            <w:r w:rsidRPr="004D7D34">
              <w:t xml:space="preserve"> (Aplikovaná informatika, Výukové simulace v ochraně obyvatelstva</w:t>
            </w:r>
            <w:r>
              <w:t>, informační bezpečnost</w:t>
            </w:r>
            <w:r w:rsidRPr="004D7D34">
              <w:t>).</w:t>
            </w:r>
          </w:p>
          <w:p w:rsidR="009D73B8" w:rsidRPr="00131DBB" w:rsidRDefault="009D73B8" w:rsidP="00C277F3">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Default="009D73B8" w:rsidP="00C277F3">
            <w:pPr>
              <w:jc w:val="both"/>
            </w:pPr>
            <w:r>
              <w:rPr>
                <w:b/>
              </w:rPr>
              <w:t>Další studijní povinnosti</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C277F3">
            <w:pPr>
              <w:jc w:val="both"/>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217"/>
        </w:trPr>
        <w:tc>
          <w:tcPr>
            <w:tcW w:w="9210" w:type="dxa"/>
            <w:gridSpan w:val="11"/>
            <w:tcBorders>
              <w:left w:val="single" w:sz="4" w:space="0" w:color="00000A"/>
              <w:bottom w:val="single" w:sz="4" w:space="0" w:color="00000A"/>
              <w:right w:val="single" w:sz="4" w:space="0" w:color="00000A"/>
            </w:tcBorders>
            <w:shd w:val="clear" w:color="auto" w:fill="FFFFFF"/>
          </w:tcPr>
          <w:p w:rsidR="009D73B8" w:rsidRDefault="009D73B8" w:rsidP="00C277F3">
            <w:pPr>
              <w:jc w:val="both"/>
            </w:pPr>
            <w:r>
              <w:t>---</w:t>
            </w: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Default="009D73B8" w:rsidP="00C277F3">
            <w:r>
              <w:rPr>
                <w:b/>
              </w:rPr>
              <w:t>Návrh témat kvalifikačních prací a témata obhájených prací</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C277F3">
            <w:pPr>
              <w:jc w:val="both"/>
            </w:pPr>
          </w:p>
        </w:tc>
      </w:tr>
      <w:tr w:rsidR="009D73B8" w:rsidRPr="002B47F5"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842"/>
        </w:trPr>
        <w:tc>
          <w:tcPr>
            <w:tcW w:w="9210" w:type="dxa"/>
            <w:gridSpan w:val="11"/>
            <w:tcBorders>
              <w:left w:val="single" w:sz="4" w:space="0" w:color="00000A"/>
              <w:bottom w:val="single" w:sz="4" w:space="0" w:color="00000A"/>
              <w:right w:val="single" w:sz="4" w:space="0" w:color="00000A"/>
            </w:tcBorders>
            <w:shd w:val="clear" w:color="auto" w:fill="FFFFFF"/>
          </w:tcPr>
          <w:p w:rsidR="009D73B8" w:rsidRDefault="009D73B8" w:rsidP="00C277F3">
            <w:pPr>
              <w:pStyle w:val="Prosttext"/>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Aktiva a současné hrozby v oblasti informačních technologií v ochraně obyvatelstva.</w:t>
            </w:r>
          </w:p>
          <w:p w:rsidR="009D73B8" w:rsidRPr="00BD1CB4" w:rsidRDefault="009D73B8" w:rsidP="00C277F3">
            <w:pPr>
              <w:jc w:val="both"/>
            </w:pPr>
            <w:r w:rsidRPr="00BD1CB4">
              <w:t>Analýza a hodnocení hrozby nebezpečných chemických látek na krajské úrovni pomocí metody IAEA TECDOC 727</w:t>
            </w:r>
            <w:r>
              <w:t>.</w:t>
            </w:r>
          </w:p>
          <w:p w:rsidR="009D73B8" w:rsidRDefault="009D73B8" w:rsidP="00C277F3">
            <w:pPr>
              <w:jc w:val="both"/>
            </w:pPr>
            <w:r w:rsidRPr="00BD1CB4">
              <w:t>Analýza disponibilních sil a prostředků při řešení mimořádných událostí a krizových situací na úrovni ORP</w:t>
            </w:r>
            <w:r>
              <w:t>.</w:t>
            </w:r>
          </w:p>
          <w:p w:rsidR="009D73B8" w:rsidRDefault="009D73B8" w:rsidP="00C277F3">
            <w:pPr>
              <w:jc w:val="both"/>
            </w:pPr>
            <w:r>
              <w:t xml:space="preserve">Analýza možnosti zapojení nestátních neziskových organizací a dobrovolníků do řešení mimořádných událostí </w:t>
            </w:r>
            <w:r>
              <w:br/>
              <w:t>a krizových situací ve správním území ORP Uherské Hradiště.</w:t>
            </w:r>
          </w:p>
          <w:p w:rsidR="009D73B8" w:rsidRDefault="009D73B8" w:rsidP="00C277F3">
            <w:pPr>
              <w:jc w:val="both"/>
            </w:pPr>
            <w:r>
              <w:t xml:space="preserve">Analýza možnosti zapojení nestátních neziskových organizací a dobrovolníků do řešení mimořádných událostí </w:t>
            </w:r>
            <w:r>
              <w:br/>
              <w:t xml:space="preserve">a krizových situací ve správním území ORP ………. </w:t>
            </w:r>
          </w:p>
          <w:p w:rsidR="009D73B8" w:rsidRDefault="009D73B8" w:rsidP="00C277F3">
            <w:pPr>
              <w:jc w:val="both"/>
            </w:pPr>
            <w:r>
              <w:t>Analýza připravenosti vybraných obcí ve správním obvodu obce s rozšířenou působností k ochraně obyvatelstva.</w:t>
            </w:r>
          </w:p>
          <w:p w:rsidR="009D73B8" w:rsidRDefault="009D73B8" w:rsidP="00C277F3">
            <w:pPr>
              <w:jc w:val="both"/>
            </w:pPr>
            <w:r>
              <w:t>Analýza současného systému vzdělávání v ochraně obyvatelstva.</w:t>
            </w:r>
          </w:p>
          <w:p w:rsidR="009D73B8" w:rsidRDefault="009D73B8" w:rsidP="00C277F3">
            <w:pPr>
              <w:pStyle w:val="Prosttext"/>
              <w:jc w:val="both"/>
              <w:rPr>
                <w:rFonts w:ascii="Times New Roman" w:hAnsi="Times New Roman"/>
                <w:sz w:val="20"/>
                <w:szCs w:val="20"/>
              </w:rPr>
            </w:pPr>
            <w:r>
              <w:rPr>
                <w:rFonts w:ascii="Times New Roman" w:hAnsi="Times New Roman"/>
                <w:sz w:val="20"/>
                <w:szCs w:val="20"/>
              </w:rPr>
              <w:t>Analýza účinnosti realizovaných protipovodňových opatření.</w:t>
            </w:r>
          </w:p>
          <w:p w:rsidR="009D73B8" w:rsidRDefault="009D73B8" w:rsidP="00C277F3">
            <w:pPr>
              <w:jc w:val="both"/>
            </w:pPr>
            <w:r w:rsidRPr="00BD1CB4">
              <w:t>Aplikace logistiky při ochraně osob složkami IZS.</w:t>
            </w:r>
          </w:p>
          <w:p w:rsidR="009D73B8" w:rsidRDefault="009D73B8" w:rsidP="00C277F3">
            <w:pPr>
              <w:pStyle w:val="Prosttext"/>
              <w:jc w:val="both"/>
              <w:rPr>
                <w:rFonts w:ascii="Times New Roman" w:eastAsia="Times New Roman" w:hAnsi="Times New Roman"/>
                <w:sz w:val="20"/>
                <w:szCs w:val="20"/>
                <w:lang w:eastAsia="cs-CZ"/>
              </w:rPr>
            </w:pPr>
            <w:r>
              <w:rPr>
                <w:rFonts w:ascii="Times New Roman" w:eastAsia="Times New Roman" w:hAnsi="Times New Roman"/>
                <w:sz w:val="20"/>
                <w:szCs w:val="20"/>
                <w:lang w:eastAsia="cs-CZ"/>
              </w:rPr>
              <w:t>Bezpečnost informací ve vztahu k ochraně obyvatelstva.</w:t>
            </w:r>
          </w:p>
          <w:p w:rsidR="009D73B8" w:rsidRDefault="009D73B8" w:rsidP="00C277F3">
            <w:pPr>
              <w:jc w:val="both"/>
            </w:pPr>
            <w:r>
              <w:t>Činnost chemické služby HZS ČR při dekontaminaci osob a materiálu.</w:t>
            </w:r>
          </w:p>
          <w:p w:rsidR="009D73B8" w:rsidRDefault="009D73B8" w:rsidP="00C277F3">
            <w:pPr>
              <w:jc w:val="both"/>
            </w:pPr>
            <w:r>
              <w:t>Činnost chemické služby HZS ČR při detekci a identifikaci nebezpečných škodlivin.</w:t>
            </w:r>
          </w:p>
          <w:p w:rsidR="009D73B8" w:rsidRPr="00BD1CB4" w:rsidRDefault="009D73B8" w:rsidP="00C277F3">
            <w:pPr>
              <w:jc w:val="both"/>
            </w:pPr>
            <w:r w:rsidRPr="00BD1CB4">
              <w:t>Dekontaminační činidla a prostředky</w:t>
            </w:r>
            <w:r>
              <w:t>.</w:t>
            </w:r>
          </w:p>
          <w:p w:rsidR="009D73B8" w:rsidRPr="00BD1CB4" w:rsidRDefault="009D73B8" w:rsidP="00C277F3">
            <w:pPr>
              <w:jc w:val="both"/>
            </w:pPr>
            <w:r w:rsidRPr="00BD1CB4">
              <w:t>Evakuace a její dopravní zabezpečení</w:t>
            </w:r>
            <w:r>
              <w:t>.</w:t>
            </w:r>
          </w:p>
          <w:p w:rsidR="009D73B8" w:rsidRPr="00BD1CB4" w:rsidRDefault="009D73B8" w:rsidP="00C277F3">
            <w:pPr>
              <w:pStyle w:val="Prosttext"/>
              <w:jc w:val="both"/>
              <w:rPr>
                <w:rFonts w:ascii="Times New Roman" w:hAnsi="Times New Roman"/>
                <w:sz w:val="20"/>
                <w:szCs w:val="20"/>
              </w:rPr>
            </w:pPr>
            <w:r w:rsidRPr="00BD1CB4">
              <w:rPr>
                <w:rFonts w:ascii="Times New Roman" w:hAnsi="Times New Roman"/>
                <w:sz w:val="20"/>
                <w:szCs w:val="20"/>
              </w:rPr>
              <w:t>Hodnocení možností využití vybraných veřejně dostupných SW aplikací pro podporu ochrany obyvatelstva.</w:t>
            </w:r>
          </w:p>
          <w:p w:rsidR="009D73B8" w:rsidRPr="00BD1CB4" w:rsidRDefault="009D73B8" w:rsidP="00C277F3">
            <w:pPr>
              <w:pStyle w:val="Prosttext"/>
              <w:jc w:val="both"/>
              <w:rPr>
                <w:rFonts w:ascii="Times New Roman" w:hAnsi="Times New Roman"/>
                <w:sz w:val="20"/>
                <w:szCs w:val="20"/>
              </w:rPr>
            </w:pPr>
            <w:r w:rsidRPr="00BD1CB4">
              <w:rPr>
                <w:rFonts w:ascii="Times New Roman" w:hAnsi="Times New Roman"/>
                <w:sz w:val="20"/>
                <w:szCs w:val="20"/>
              </w:rPr>
              <w:t xml:space="preserve">Hodnocení možností ukrytí obyvatelstva na úrovni ORP …. </w:t>
            </w:r>
          </w:p>
          <w:p w:rsidR="009D73B8" w:rsidRDefault="009D73B8" w:rsidP="00C277F3">
            <w:pPr>
              <w:pStyle w:val="Prosttext"/>
              <w:jc w:val="both"/>
              <w:rPr>
                <w:rFonts w:ascii="Times New Roman" w:hAnsi="Times New Roman"/>
                <w:sz w:val="20"/>
                <w:szCs w:val="20"/>
              </w:rPr>
            </w:pPr>
            <w:r w:rsidRPr="00BD1CB4">
              <w:rPr>
                <w:rFonts w:ascii="Times New Roman" w:hAnsi="Times New Roman"/>
                <w:sz w:val="20"/>
                <w:szCs w:val="20"/>
              </w:rPr>
              <w:t>Hasičský záchranný sbor jako páteřní složka IZS.</w:t>
            </w:r>
          </w:p>
          <w:p w:rsidR="009D73B8" w:rsidRDefault="009D73B8" w:rsidP="00C277F3">
            <w:pPr>
              <w:jc w:val="both"/>
            </w:pPr>
            <w:r>
              <w:t>Individuální a kolektivní ochrana při úniku nebezpečných chemických látek.</w:t>
            </w:r>
          </w:p>
          <w:p w:rsidR="009D73B8" w:rsidRDefault="009D73B8" w:rsidP="00C277F3">
            <w:pPr>
              <w:pStyle w:val="Prosttext"/>
              <w:jc w:val="both"/>
              <w:rPr>
                <w:rFonts w:ascii="Times New Roman" w:hAnsi="Times New Roman"/>
                <w:sz w:val="20"/>
                <w:szCs w:val="20"/>
              </w:rPr>
            </w:pPr>
            <w:r>
              <w:rPr>
                <w:rFonts w:ascii="Times New Roman" w:hAnsi="Times New Roman"/>
                <w:sz w:val="20"/>
                <w:szCs w:val="20"/>
              </w:rPr>
              <w:t>Informační podpora ochrany obyvatelstva.</w:t>
            </w:r>
          </w:p>
          <w:p w:rsidR="009D73B8" w:rsidRDefault="009D73B8" w:rsidP="00C277F3">
            <w:pPr>
              <w:jc w:val="both"/>
            </w:pPr>
            <w:r>
              <w:t>Jednotka sboru dobrovolných hasičů obce a ochrana obyvatelstva.</w:t>
            </w:r>
          </w:p>
          <w:p w:rsidR="009D73B8" w:rsidRDefault="009D73B8" w:rsidP="00C277F3">
            <w:pPr>
              <w:jc w:val="both"/>
            </w:pPr>
            <w:r>
              <w:t>Kontaminace složek životního prostředí po požárech.</w:t>
            </w:r>
          </w:p>
          <w:p w:rsidR="009D73B8" w:rsidRDefault="009D73B8" w:rsidP="00C277F3">
            <w:pPr>
              <w:jc w:val="both"/>
            </w:pPr>
            <w:r>
              <w:t>Kontrola bezpečnosti přeprav radioaktivních materiálů.</w:t>
            </w:r>
          </w:p>
          <w:p w:rsidR="009D73B8" w:rsidRDefault="009D73B8" w:rsidP="00C277F3">
            <w:pPr>
              <w:jc w:val="both"/>
            </w:pPr>
            <w:r>
              <w:t>Mapování přepravy nebezpečných věcí v regionu a návrh tras ke zvýšení bezpečnosti.</w:t>
            </w:r>
          </w:p>
          <w:p w:rsidR="009D73B8" w:rsidRDefault="009D73B8" w:rsidP="00C277F3">
            <w:pPr>
              <w:jc w:val="both"/>
            </w:pPr>
            <w:r>
              <w:t>Metody a prostředky detekce nebezpečných chemických látek.</w:t>
            </w:r>
          </w:p>
          <w:p w:rsidR="009D73B8" w:rsidRDefault="009D73B8" w:rsidP="00C277F3">
            <w:pPr>
              <w:jc w:val="both"/>
            </w:pPr>
            <w:r>
              <w:t>Místo a úloha IZS v procesu ochrany obyvatelstva na úrovni obce s rozšířenou působností.</w:t>
            </w:r>
          </w:p>
          <w:p w:rsidR="009D73B8" w:rsidRPr="00BD1CB4" w:rsidRDefault="009D73B8" w:rsidP="00C277F3">
            <w:pPr>
              <w:jc w:val="both"/>
            </w:pPr>
            <w:r>
              <w:t>Modelování a vyhodnocení povodňové situace.</w:t>
            </w:r>
          </w:p>
          <w:p w:rsidR="009D73B8" w:rsidRDefault="009D73B8" w:rsidP="00C277F3">
            <w:pPr>
              <w:pStyle w:val="Prosttext"/>
              <w:jc w:val="both"/>
              <w:rPr>
                <w:rFonts w:ascii="Times New Roman" w:hAnsi="Times New Roman"/>
                <w:sz w:val="20"/>
                <w:szCs w:val="20"/>
              </w:rPr>
            </w:pPr>
            <w:r>
              <w:rPr>
                <w:rFonts w:ascii="Times New Roman" w:eastAsia="Times New Roman" w:hAnsi="Times New Roman"/>
                <w:sz w:val="20"/>
                <w:szCs w:val="20"/>
                <w:lang w:eastAsia="cs-CZ"/>
              </w:rPr>
              <w:lastRenderedPageBreak/>
              <w:t>Modelování a vyhodnocení úniku nebezpečné látky.</w:t>
            </w:r>
          </w:p>
          <w:p w:rsidR="009D73B8" w:rsidRDefault="009D73B8" w:rsidP="00C277F3">
            <w:pPr>
              <w:pStyle w:val="Prosttext"/>
              <w:jc w:val="both"/>
              <w:rPr>
                <w:rFonts w:ascii="Times New Roman" w:hAnsi="Times New Roman"/>
                <w:sz w:val="20"/>
                <w:szCs w:val="20"/>
              </w:rPr>
            </w:pPr>
            <w:r>
              <w:rPr>
                <w:rFonts w:ascii="Times New Roman" w:hAnsi="Times New Roman"/>
                <w:sz w:val="20"/>
                <w:szCs w:val="20"/>
              </w:rPr>
              <w:t>Možnosti varování a informování obyvatelstva na území obce.</w:t>
            </w:r>
          </w:p>
          <w:p w:rsidR="009D73B8" w:rsidRDefault="009D73B8" w:rsidP="00C277F3">
            <w:pPr>
              <w:jc w:val="both"/>
            </w:pPr>
            <w:r>
              <w:t>Možnosti využití geografických informačních systémů v oblasti.</w:t>
            </w:r>
          </w:p>
          <w:p w:rsidR="009D73B8" w:rsidRDefault="009D73B8" w:rsidP="00C277F3">
            <w:pPr>
              <w:pStyle w:val="Prosttext"/>
              <w:jc w:val="both"/>
              <w:rPr>
                <w:rFonts w:ascii="Times New Roman" w:hAnsi="Times New Roman"/>
                <w:sz w:val="20"/>
                <w:szCs w:val="20"/>
              </w:rPr>
            </w:pPr>
            <w:r>
              <w:rPr>
                <w:rFonts w:ascii="Times New Roman" w:eastAsia="Times New Roman" w:hAnsi="Times New Roman"/>
                <w:sz w:val="20"/>
                <w:szCs w:val="20"/>
                <w:lang w:eastAsia="cs-CZ"/>
              </w:rPr>
              <w:t>Možnosti využití modelování v krizovém řízení.</w:t>
            </w:r>
          </w:p>
          <w:p w:rsidR="009D73B8" w:rsidRDefault="009D73B8" w:rsidP="00C277F3">
            <w:pPr>
              <w:pStyle w:val="Prosttext"/>
              <w:jc w:val="both"/>
              <w:rPr>
                <w:rFonts w:ascii="Times New Roman" w:hAnsi="Times New Roman"/>
                <w:sz w:val="20"/>
                <w:szCs w:val="20"/>
              </w:rPr>
            </w:pPr>
            <w:r>
              <w:rPr>
                <w:rFonts w:ascii="Times New Roman" w:eastAsia="Times New Roman" w:hAnsi="Times New Roman"/>
                <w:sz w:val="20"/>
                <w:szCs w:val="20"/>
                <w:lang w:eastAsia="cs-CZ"/>
              </w:rPr>
              <w:t>Možnosti využití modelování v ochraně obyvatelstva.</w:t>
            </w:r>
          </w:p>
          <w:p w:rsidR="009D73B8" w:rsidRDefault="009D73B8" w:rsidP="00C277F3">
            <w:pPr>
              <w:pStyle w:val="Prosttext"/>
              <w:jc w:val="both"/>
              <w:rPr>
                <w:rFonts w:ascii="Times New Roman" w:hAnsi="Times New Roman"/>
                <w:sz w:val="20"/>
                <w:szCs w:val="20"/>
              </w:rPr>
            </w:pPr>
            <w:r>
              <w:rPr>
                <w:rFonts w:ascii="Times New Roman" w:eastAsia="Times New Roman" w:hAnsi="Times New Roman"/>
                <w:sz w:val="20"/>
                <w:szCs w:val="20"/>
                <w:lang w:eastAsia="cs-CZ"/>
              </w:rPr>
              <w:t>Nástroje podpory analýzy rozhodování při mimořádných událostech.</w:t>
            </w:r>
          </w:p>
          <w:p w:rsidR="009D73B8" w:rsidRPr="00000632" w:rsidRDefault="009D73B8" w:rsidP="00C277F3">
            <w:pPr>
              <w:jc w:val="both"/>
            </w:pPr>
            <w:r>
              <w:t>Zhodnocení připravenosti, znalostí a návyků obyvatelstva pro případ mimořádných událostí.</w:t>
            </w:r>
          </w:p>
          <w:p w:rsidR="009D73B8" w:rsidRPr="00BD1CB4" w:rsidRDefault="009D73B8" w:rsidP="00C277F3">
            <w:pPr>
              <w:jc w:val="both"/>
            </w:pPr>
            <w:r w:rsidRPr="00BD1CB4">
              <w:t>Podmínky pro nouzové přežití obyvatelstva ve vybraném regionu.</w:t>
            </w:r>
          </w:p>
          <w:p w:rsidR="009D73B8" w:rsidRPr="00BD1CB4" w:rsidRDefault="009D73B8" w:rsidP="00C277F3">
            <w:pPr>
              <w:jc w:val="both"/>
            </w:pPr>
            <w:r w:rsidRPr="00BD1CB4">
              <w:t>Způsoby a možnosti likvidace odpadu ze zdravotnických zařízení.</w:t>
            </w:r>
          </w:p>
          <w:p w:rsidR="009D73B8" w:rsidRPr="00BD1CB4" w:rsidRDefault="009D73B8" w:rsidP="00C277F3">
            <w:pPr>
              <w:jc w:val="both"/>
            </w:pPr>
            <w:r w:rsidRPr="00BD1CB4">
              <w:t>Ochrana obyvatelstva v zónách havarijního plánování chemických havárií</w:t>
            </w:r>
            <w:r>
              <w:t>.</w:t>
            </w:r>
          </w:p>
          <w:p w:rsidR="009D73B8" w:rsidRPr="00BD1CB4" w:rsidRDefault="009D73B8" w:rsidP="00C277F3">
            <w:pPr>
              <w:jc w:val="both"/>
            </w:pPr>
            <w:r w:rsidRPr="00BD1CB4">
              <w:t>Ochrana veřejného zdraví, hygienické a protiepidemické opatření.</w:t>
            </w:r>
          </w:p>
          <w:p w:rsidR="009D73B8" w:rsidRPr="00BD1CB4" w:rsidRDefault="009D73B8" w:rsidP="00C277F3">
            <w:pPr>
              <w:jc w:val="both"/>
            </w:pPr>
            <w:r w:rsidRPr="00BD1CB4">
              <w:t>Ostatní složky IZS, jejich místo a úloha v ochraně obyvatelstva.</w:t>
            </w:r>
          </w:p>
          <w:p w:rsidR="009D73B8" w:rsidRPr="00BD1CB4" w:rsidRDefault="009D73B8" w:rsidP="00C277F3">
            <w:pPr>
              <w:jc w:val="both"/>
            </w:pPr>
            <w:r w:rsidRPr="00BD1CB4">
              <w:t>Plán odezvy orgánů obce na vznik mimořádné událo</w:t>
            </w:r>
            <w:r>
              <w:t>sti.</w:t>
            </w:r>
          </w:p>
          <w:p w:rsidR="009D73B8" w:rsidRPr="00BD1CB4" w:rsidRDefault="009D73B8" w:rsidP="00C277F3">
            <w:pPr>
              <w:jc w:val="both"/>
            </w:pPr>
            <w:r w:rsidRPr="00BD1CB4">
              <w:t>Posouzení mimořádné události v technologickém parku s vazbou na ochranu obyvatelstva.</w:t>
            </w:r>
          </w:p>
          <w:p w:rsidR="009D73B8" w:rsidRPr="00BD1CB4" w:rsidRDefault="009D73B8" w:rsidP="00C277F3">
            <w:pPr>
              <w:jc w:val="both"/>
            </w:pPr>
            <w:r w:rsidRPr="00BD1CB4">
              <w:t>Posouzení podílu humanitárních organizací na řešení krizové situace.</w:t>
            </w:r>
          </w:p>
          <w:p w:rsidR="009D73B8" w:rsidRPr="00BD1CB4" w:rsidRDefault="009D73B8" w:rsidP="00C277F3">
            <w:pPr>
              <w:jc w:val="both"/>
            </w:pPr>
            <w:r w:rsidRPr="00BD1CB4">
              <w:t>Posouzení rizik v logistice s vazbou na ochranu obyvatelstva.</w:t>
            </w:r>
          </w:p>
          <w:p w:rsidR="009D73B8" w:rsidRPr="00BD1CB4" w:rsidRDefault="009D73B8" w:rsidP="00C277F3">
            <w:pPr>
              <w:jc w:val="both"/>
            </w:pPr>
            <w:r w:rsidRPr="00BD1CB4">
              <w:t>Požárně bezpečnostní řešení objektu se zaměřením na stabilní hasicí zařízení.</w:t>
            </w:r>
          </w:p>
          <w:p w:rsidR="009D73B8" w:rsidRPr="00BD1CB4" w:rsidRDefault="009D73B8" w:rsidP="00C277F3">
            <w:pPr>
              <w:jc w:val="both"/>
            </w:pPr>
            <w:r w:rsidRPr="00BD1CB4">
              <w:t>Požáry ve skladech a skladových prostorech a jejich předcházení.</w:t>
            </w:r>
          </w:p>
          <w:p w:rsidR="009D73B8" w:rsidRPr="00BD1CB4" w:rsidRDefault="009D73B8" w:rsidP="00C277F3">
            <w:pPr>
              <w:jc w:val="both"/>
            </w:pPr>
            <w:r w:rsidRPr="00BD1CB4">
              <w:t>Proces krizového a havarijního plánování na úrovni ORP, verifikace jeho výstupů.</w:t>
            </w:r>
          </w:p>
          <w:p w:rsidR="009D73B8" w:rsidRPr="00BD1CB4" w:rsidRDefault="009D73B8" w:rsidP="00C277F3">
            <w:pPr>
              <w:jc w:val="both"/>
            </w:pPr>
            <w:r w:rsidRPr="00BD1CB4">
              <w:t>Krizové a havar</w:t>
            </w:r>
            <w:r>
              <w:t>ijní plánování na úrovni kraje.</w:t>
            </w:r>
          </w:p>
          <w:p w:rsidR="009D73B8" w:rsidRPr="00BD1CB4" w:rsidRDefault="009D73B8" w:rsidP="00C277F3">
            <w:pPr>
              <w:jc w:val="both"/>
            </w:pPr>
            <w:r w:rsidRPr="00BD1CB4">
              <w:t>Civilní nouzové plánování.</w:t>
            </w:r>
          </w:p>
          <w:p w:rsidR="009D73B8" w:rsidRPr="00BD1CB4" w:rsidRDefault="009D73B8" w:rsidP="00C277F3">
            <w:pPr>
              <w:jc w:val="both"/>
            </w:pPr>
            <w:r w:rsidRPr="00BD1CB4">
              <w:t>Prostředky individuální ochrany obyvatelstva a analýza schopno</w:t>
            </w:r>
            <w:r>
              <w:t>stí jejich praktického použití.</w:t>
            </w:r>
          </w:p>
          <w:p w:rsidR="009D73B8" w:rsidRPr="00BD1CB4" w:rsidRDefault="009D73B8" w:rsidP="00C277F3">
            <w:pPr>
              <w:jc w:val="both"/>
            </w:pPr>
            <w:r w:rsidRPr="00BD1CB4">
              <w:t>Rizika nouzového zásobování evakuovaných osob</w:t>
            </w:r>
            <w:r>
              <w:t>.</w:t>
            </w:r>
          </w:p>
          <w:p w:rsidR="009D73B8" w:rsidRPr="00BD1CB4" w:rsidRDefault="009D73B8" w:rsidP="00C277F3">
            <w:pPr>
              <w:jc w:val="both"/>
            </w:pPr>
            <w:r w:rsidRPr="00BD1CB4">
              <w:t>Rozbor příčin a následků vybraných antropogenních událostí a havárií v regionu.</w:t>
            </w:r>
          </w:p>
          <w:p w:rsidR="009D73B8" w:rsidRPr="00BD1CB4" w:rsidRDefault="009D73B8" w:rsidP="00C277F3">
            <w:pPr>
              <w:pStyle w:val="Prosttext"/>
              <w:jc w:val="both"/>
              <w:rPr>
                <w:rFonts w:ascii="Times New Roman" w:hAnsi="Times New Roman"/>
                <w:sz w:val="20"/>
                <w:szCs w:val="20"/>
              </w:rPr>
            </w:pPr>
            <w:r w:rsidRPr="00BD1CB4">
              <w:rPr>
                <w:rFonts w:ascii="Times New Roman" w:eastAsia="Times New Roman" w:hAnsi="Times New Roman"/>
                <w:sz w:val="20"/>
                <w:szCs w:val="20"/>
                <w:lang w:eastAsia="cs-CZ"/>
              </w:rPr>
              <w:t>Scénář výukové simulace pro výcvik činnosti složek IZS</w:t>
            </w:r>
            <w:r>
              <w:rPr>
                <w:rFonts w:ascii="Times New Roman" w:eastAsia="Times New Roman" w:hAnsi="Times New Roman"/>
                <w:sz w:val="20"/>
                <w:szCs w:val="20"/>
                <w:lang w:eastAsia="cs-CZ"/>
              </w:rPr>
              <w:t>.</w:t>
            </w:r>
          </w:p>
          <w:p w:rsidR="009D73B8" w:rsidRPr="00BD1CB4" w:rsidRDefault="009D73B8" w:rsidP="00C277F3">
            <w:pPr>
              <w:pStyle w:val="Prosttext"/>
              <w:jc w:val="both"/>
              <w:rPr>
                <w:rFonts w:ascii="Times New Roman" w:eastAsia="Times New Roman" w:hAnsi="Times New Roman"/>
                <w:sz w:val="20"/>
                <w:szCs w:val="20"/>
                <w:lang w:eastAsia="cs-CZ"/>
              </w:rPr>
            </w:pPr>
            <w:r w:rsidRPr="00BD1CB4">
              <w:rPr>
                <w:rFonts w:ascii="Times New Roman" w:eastAsia="Times New Roman" w:hAnsi="Times New Roman"/>
                <w:sz w:val="20"/>
                <w:szCs w:val="20"/>
                <w:lang w:eastAsia="cs-CZ"/>
              </w:rPr>
              <w:t>Scénáře pro výcvik v ochraně obyvatelstva</w:t>
            </w:r>
            <w:r>
              <w:rPr>
                <w:rFonts w:ascii="Times New Roman" w:eastAsia="Times New Roman" w:hAnsi="Times New Roman"/>
                <w:sz w:val="20"/>
                <w:szCs w:val="20"/>
                <w:lang w:eastAsia="cs-CZ"/>
              </w:rPr>
              <w:t>.</w:t>
            </w:r>
          </w:p>
          <w:p w:rsidR="009D73B8" w:rsidRPr="00BD1CB4" w:rsidRDefault="009D73B8" w:rsidP="00C277F3">
            <w:pPr>
              <w:jc w:val="both"/>
            </w:pPr>
            <w:r w:rsidRPr="00BD1CB4">
              <w:t>Vybrané zahraniční zkušenosti ke zlepšení ochrany obyvatelstva v České republice</w:t>
            </w:r>
            <w:r>
              <w:t>.</w:t>
            </w:r>
          </w:p>
          <w:p w:rsidR="009D73B8" w:rsidRPr="00BD1CB4" w:rsidRDefault="009D73B8" w:rsidP="00C277F3">
            <w:pPr>
              <w:jc w:val="both"/>
            </w:pPr>
            <w:r w:rsidRPr="00BD1CB4">
              <w:t>Zhodnocení dopadu živelních pohrom na stav životního prostředí</w:t>
            </w:r>
            <w:r>
              <w:t>.</w:t>
            </w:r>
          </w:p>
          <w:p w:rsidR="009D73B8" w:rsidRDefault="009D73B8" w:rsidP="00C277F3">
            <w:pPr>
              <w:jc w:val="both"/>
            </w:pPr>
            <w:r w:rsidRPr="00BD1CB4">
              <w:t>Zhodnocení evakuace zaměstnanců při mimořádné události v podnikatelském subjektu.</w:t>
            </w:r>
          </w:p>
          <w:p w:rsidR="009D73B8" w:rsidRPr="002B47F5" w:rsidRDefault="009D73B8" w:rsidP="00C277F3">
            <w:pPr>
              <w:jc w:val="both"/>
            </w:pPr>
            <w:r>
              <w:t xml:space="preserve">Zhodnocení rizik nakládání s nebezpečnými látkami </w:t>
            </w:r>
            <w:r w:rsidRPr="00BD1CB4">
              <w:t>v podnikatelském subjektu.</w:t>
            </w: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Pr="002B47F5" w:rsidRDefault="009D73B8" w:rsidP="00C277F3">
            <w:r w:rsidRPr="002B47F5">
              <w:rPr>
                <w:b/>
              </w:rPr>
              <w:lastRenderedPageBreak/>
              <w:t>Návrh témat rigorózních prací a témata obhájených prací</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C277F3">
            <w:pPr>
              <w:jc w:val="center"/>
            </w:pPr>
          </w:p>
        </w:tc>
      </w:tr>
      <w:tr w:rsidR="009D73B8" w:rsidRPr="005858C0"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377"/>
        </w:trPr>
        <w:tc>
          <w:tcPr>
            <w:tcW w:w="9210" w:type="dxa"/>
            <w:gridSpan w:val="11"/>
            <w:tcBorders>
              <w:left w:val="single" w:sz="4" w:space="0" w:color="00000A"/>
              <w:bottom w:val="single" w:sz="4" w:space="0" w:color="00000A"/>
              <w:right w:val="single" w:sz="4" w:space="0" w:color="00000A"/>
            </w:tcBorders>
            <w:shd w:val="clear" w:color="auto" w:fill="FFFFFF"/>
          </w:tcPr>
          <w:p w:rsidR="009D73B8" w:rsidRPr="005858C0" w:rsidRDefault="009D73B8" w:rsidP="00C277F3">
            <w:pPr>
              <w:jc w:val="both"/>
            </w:pPr>
            <w:r w:rsidRPr="005858C0">
              <w:t>---</w:t>
            </w: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c>
          <w:tcPr>
            <w:tcW w:w="3642" w:type="dxa"/>
            <w:gridSpan w:val="5"/>
            <w:tcBorders>
              <w:top w:val="single" w:sz="4" w:space="0" w:color="00000A"/>
              <w:left w:val="single" w:sz="4" w:space="0" w:color="00000A"/>
              <w:bottom w:val="single" w:sz="4" w:space="0" w:color="00000A"/>
              <w:right w:val="single" w:sz="4" w:space="0" w:color="00000A"/>
            </w:tcBorders>
            <w:shd w:val="clear" w:color="auto" w:fill="FFFFFF"/>
          </w:tcPr>
          <w:p w:rsidR="009D73B8" w:rsidRDefault="009D73B8" w:rsidP="00C277F3">
            <w:r>
              <w:rPr>
                <w:b/>
              </w:rPr>
              <w:t xml:space="preserve"> Součásti SRZ a jejich obsah</w:t>
            </w:r>
          </w:p>
        </w:tc>
        <w:tc>
          <w:tcPr>
            <w:tcW w:w="5568" w:type="dxa"/>
            <w:gridSpan w:val="6"/>
            <w:tcBorders>
              <w:top w:val="single" w:sz="4" w:space="0" w:color="00000A"/>
              <w:left w:val="single" w:sz="4" w:space="0" w:color="00000A"/>
              <w:right w:val="single" w:sz="4" w:space="0" w:color="00000A"/>
            </w:tcBorders>
            <w:shd w:val="clear" w:color="auto" w:fill="FFFFFF"/>
          </w:tcPr>
          <w:p w:rsidR="009D73B8" w:rsidRDefault="009D73B8" w:rsidP="00C277F3">
            <w:pPr>
              <w:jc w:val="center"/>
            </w:pPr>
          </w:p>
        </w:tc>
      </w:tr>
      <w:tr w:rsidR="009D73B8" w:rsidTr="009D7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5" w:type="dxa"/>
          </w:tblCellMar>
        </w:tblPrEx>
        <w:trPr>
          <w:trHeight w:val="173"/>
        </w:trPr>
        <w:tc>
          <w:tcPr>
            <w:tcW w:w="9210" w:type="dxa"/>
            <w:gridSpan w:val="11"/>
            <w:tcBorders>
              <w:left w:val="single" w:sz="4" w:space="0" w:color="00000A"/>
              <w:bottom w:val="single" w:sz="4" w:space="0" w:color="00000A"/>
              <w:right w:val="single" w:sz="4" w:space="0" w:color="00000A"/>
            </w:tcBorders>
            <w:shd w:val="clear" w:color="auto" w:fill="FFFFFF"/>
          </w:tcPr>
          <w:p w:rsidR="009D73B8" w:rsidRDefault="009D73B8" w:rsidP="00C277F3">
            <w:pPr>
              <w:jc w:val="both"/>
            </w:pPr>
            <w:r>
              <w:t>---</w:t>
            </w:r>
          </w:p>
        </w:tc>
      </w:tr>
    </w:tbl>
    <w:p w:rsidR="000D6DB9" w:rsidRDefault="000D6DB9" w:rsidP="000D6DB9">
      <w:pPr>
        <w:pStyle w:val="Zpat"/>
        <w:pBdr>
          <w:top w:val="none" w:sz="0" w:space="17" w:color="000000"/>
          <w:left w:val="none" w:sz="0" w:space="0" w:color="000000"/>
          <w:bottom w:val="none" w:sz="0" w:space="0" w:color="000000"/>
          <w:right w:val="none" w:sz="0" w:space="0" w:color="000000"/>
        </w:pBdr>
      </w:pPr>
    </w:p>
    <w:p w:rsidR="000D6DB9" w:rsidRDefault="000D6DB9">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RPr="00B1334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B13349" w:rsidRDefault="000D6DB9" w:rsidP="00420BD2">
            <w:pPr>
              <w:jc w:val="both"/>
              <w:rPr>
                <w:b/>
              </w:rPr>
            </w:pPr>
            <w:r w:rsidRPr="00B13349">
              <w:rPr>
                <w:b/>
              </w:rPr>
              <w:t>Anglický jazyk I</w:t>
            </w:r>
            <w:r>
              <w:rPr>
                <w:b/>
              </w:rPr>
              <w:t>.</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1/LS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 xml:space="preserve">28 </w:t>
            </w:r>
            <w:r w:rsidR="00C277F3">
              <w:t>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28</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3</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C277F3" w:rsidP="00420BD2">
            <w:pPr>
              <w:jc w:val="both"/>
            </w:pPr>
            <w:r>
              <w:t>semináře</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8449C0">
            <w:pPr>
              <w:jc w:val="both"/>
            </w:pPr>
            <w:r w:rsidRPr="008F2967">
              <w:t xml:space="preserve">Aktivní účast na </w:t>
            </w:r>
            <w:r w:rsidR="00C277F3">
              <w:t>seminářích</w:t>
            </w:r>
            <w:r w:rsidR="00C277F3" w:rsidRPr="008F2967">
              <w:t xml:space="preserve"> </w:t>
            </w:r>
            <w:r w:rsidRPr="008F2967">
              <w:t>(80%), domácí příprava, písemný test.</w:t>
            </w:r>
          </w:p>
        </w:tc>
      </w:tr>
      <w:tr w:rsidR="000D6DB9" w:rsidTr="00420BD2">
        <w:trPr>
          <w:trHeight w:val="148"/>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8449C0">
            <w:pPr>
              <w:jc w:val="both"/>
            </w:pPr>
            <w:r>
              <w:t xml:space="preserve">Garant </w:t>
            </w:r>
            <w:r w:rsidRPr="00406D47">
              <w:t xml:space="preserve">stanovuje koncepci </w:t>
            </w:r>
            <w:r>
              <w:t xml:space="preserve">předmětu, </w:t>
            </w:r>
            <w:r w:rsidRPr="00406D47">
              <w:t>po</w:t>
            </w:r>
            <w:r>
              <w:t xml:space="preserve">dílí se na </w:t>
            </w:r>
            <w:r w:rsidR="00C277F3">
              <w:t xml:space="preserve">seminářích </w:t>
            </w:r>
            <w:r>
              <w:t xml:space="preserve">v rozsahu 100 </w:t>
            </w:r>
            <w:r w:rsidRPr="00406D47">
              <w:t>%</w:t>
            </w:r>
            <w:r>
              <w:t>.</w:t>
            </w:r>
            <w:r w:rsidRPr="00406D47">
              <w:t xml:space="preserve"> </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8449C0">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r>
              <w:t xml:space="preserve"> (100 % </w:t>
            </w:r>
            <w:r w:rsidR="00C277F3">
              <w:t>semináře</w:t>
            </w:r>
            <w:r>
              <w:t>)</w:t>
            </w:r>
          </w:p>
        </w:tc>
      </w:tr>
      <w:tr w:rsidR="000D6DB9" w:rsidTr="00420BD2">
        <w:trPr>
          <w:trHeight w:val="31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RPr="00F41479" w:rsidTr="00420BD2">
        <w:trPr>
          <w:trHeight w:val="3938"/>
        </w:trPr>
        <w:tc>
          <w:tcPr>
            <w:tcW w:w="9855" w:type="dxa"/>
            <w:gridSpan w:val="8"/>
            <w:tcBorders>
              <w:top w:val="nil"/>
              <w:bottom w:val="single" w:sz="12" w:space="0" w:color="auto"/>
            </w:tcBorders>
          </w:tcPr>
          <w:p w:rsidR="000D6DB9" w:rsidRDefault="000D6DB9" w:rsidP="00420BD2">
            <w:pPr>
              <w:jc w:val="both"/>
            </w:pPr>
            <w:r w:rsidRPr="00F41479">
              <w:t>Studenti si prohloubí komplex jazykových dovedností (čtení, poslech, mluvení, psaní) umožňující samostatné jednání v</w:t>
            </w:r>
            <w:r>
              <w:t> </w:t>
            </w:r>
            <w:r w:rsidRPr="00F41479">
              <w:t xml:space="preserve">cizojazyčných komunikačních situacích. Studenti si budou rozšiřovat odbornou slovní zásobu z oblasti </w:t>
            </w:r>
            <w:del w:id="125" w:author="Jan Strohmandl" w:date="2018-11-18T13:06:00Z">
              <w:r w:rsidDel="001B64CE">
                <w:delText>logistiky</w:delText>
              </w:r>
            </w:del>
            <w:ins w:id="126" w:author="Jan Strohmandl" w:date="2018-11-18T13:06:00Z">
              <w:r w:rsidR="001B64CE">
                <w:t>ochrany obyvatelstva</w:t>
              </w:r>
            </w:ins>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 xml:space="preserve">ních v rámci řešení </w:t>
            </w:r>
            <w:r w:rsidRPr="00F41479">
              <w:t>problematiky</w:t>
            </w:r>
            <w:r>
              <w:t xml:space="preserve"> ochrany obyvatelstva</w:t>
            </w:r>
            <w:r w:rsidRPr="00F41479">
              <w:t>.</w:t>
            </w:r>
          </w:p>
          <w:p w:rsidR="000D6DB9" w:rsidRPr="005877CA" w:rsidRDefault="000D6DB9" w:rsidP="00420BD2">
            <w:pPr>
              <w:jc w:val="both"/>
              <w:rPr>
                <w:u w:val="single"/>
              </w:rPr>
            </w:pPr>
            <w:r w:rsidRPr="005877CA">
              <w:rPr>
                <w:u w:val="single"/>
              </w:rPr>
              <w:t>Hlavní témata:</w:t>
            </w:r>
          </w:p>
          <w:p w:rsidR="000D6DB9" w:rsidRPr="003D3C92" w:rsidRDefault="000D6DB9" w:rsidP="00D81E97">
            <w:pPr>
              <w:pStyle w:val="Odstavecseseznamem1"/>
              <w:numPr>
                <w:ilvl w:val="0"/>
                <w:numId w:val="9"/>
              </w:numPr>
              <w:jc w:val="both"/>
              <w:rPr>
                <w:lang w:val="en-GB"/>
              </w:rPr>
            </w:pPr>
            <w:r w:rsidRPr="003D3C92">
              <w:rPr>
                <w:lang w:val="en-GB"/>
              </w:rPr>
              <w:t>Present Simple and Present Continuous</w:t>
            </w:r>
            <w:r>
              <w:rPr>
                <w:lang w:val="en-GB"/>
              </w:rPr>
              <w:t>.</w:t>
            </w:r>
          </w:p>
          <w:p w:rsidR="000D6DB9" w:rsidRPr="003D3C92" w:rsidRDefault="000D6DB9" w:rsidP="00D81E97">
            <w:pPr>
              <w:pStyle w:val="Odstavecseseznamem1"/>
              <w:numPr>
                <w:ilvl w:val="0"/>
                <w:numId w:val="9"/>
              </w:numPr>
              <w:jc w:val="both"/>
              <w:rPr>
                <w:lang w:val="en-GB"/>
              </w:rPr>
            </w:pPr>
            <w:r>
              <w:rPr>
                <w:lang w:val="en-GB"/>
              </w:rPr>
              <w:t>Social networks and the I</w:t>
            </w:r>
            <w:r w:rsidRPr="003D3C92">
              <w:rPr>
                <w:lang w:val="en-GB"/>
              </w:rPr>
              <w:t>nternet</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Writing a professional profile</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Networking</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Past Simple</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Starting a new business</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Phrasal verbs</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Team meetings</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Checking progress</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Delegating tasks</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Present Perfect Simple and Continuous</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Will, may, might, be likely</w:t>
            </w:r>
            <w:r>
              <w:rPr>
                <w:lang w:val="en-GB"/>
              </w:rPr>
              <w:t>.</w:t>
            </w:r>
          </w:p>
          <w:p w:rsidR="000D6DB9" w:rsidRPr="003D3C92" w:rsidRDefault="000D6DB9" w:rsidP="00D81E97">
            <w:pPr>
              <w:pStyle w:val="Odstavecseseznamem1"/>
              <w:numPr>
                <w:ilvl w:val="0"/>
                <w:numId w:val="9"/>
              </w:numPr>
              <w:jc w:val="both"/>
              <w:rPr>
                <w:lang w:val="en-GB"/>
              </w:rPr>
            </w:pPr>
            <w:r w:rsidRPr="003D3C92">
              <w:rPr>
                <w:lang w:val="en-GB"/>
              </w:rPr>
              <w:t>The speed of change</w:t>
            </w:r>
            <w:r>
              <w:rPr>
                <w:lang w:val="en-GB"/>
              </w:rPr>
              <w:t>.</w:t>
            </w:r>
          </w:p>
          <w:p w:rsidR="000D6DB9" w:rsidRPr="00F41479" w:rsidRDefault="000D6DB9" w:rsidP="00D81E97">
            <w:pPr>
              <w:pStyle w:val="Odstavecseseznamem1"/>
              <w:numPr>
                <w:ilvl w:val="0"/>
                <w:numId w:val="9"/>
              </w:numPr>
              <w:jc w:val="both"/>
            </w:pPr>
            <w:r w:rsidRPr="003D3C92">
              <w:rPr>
                <w:lang w:val="en-GB"/>
              </w:rPr>
              <w:t>Revision</w:t>
            </w:r>
            <w:r>
              <w:rPr>
                <w:lang w:val="en-GB"/>
              </w:rPr>
              <w:t>.</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2D7684" w:rsidRDefault="000D6DB9" w:rsidP="00420BD2">
            <w:pPr>
              <w:jc w:val="both"/>
              <w:rPr>
                <w:b/>
              </w:rPr>
            </w:pPr>
            <w:r w:rsidRPr="002D7684">
              <w:rPr>
                <w:b/>
              </w:rPr>
              <w:t>Povinná literatura:</w:t>
            </w:r>
          </w:p>
          <w:p w:rsidR="000D6DB9" w:rsidRDefault="000D6DB9" w:rsidP="00420BD2">
            <w:pPr>
              <w:jc w:val="both"/>
              <w:rPr>
                <w:ins w:id="127" w:author="Jan Strohmandl" w:date="2018-11-18T13:27:00Z"/>
                <w:rStyle w:val="isbntableisbn"/>
                <w:lang w:val="en-GB"/>
              </w:rPr>
            </w:pPr>
            <w:r w:rsidRPr="00D81E97">
              <w:rPr>
                <w:lang w:val="en-GB"/>
              </w:rPr>
              <w:t>HARDING, K., LANE, A</w:t>
            </w:r>
            <w:del w:id="128" w:author="Eva Batůšková" w:date="2018-11-19T10:48:00Z">
              <w:r w:rsidRPr="00D81E97" w:rsidDel="00142B72">
                <w:rPr>
                  <w:lang w:val="en-GB"/>
                </w:rPr>
                <w:delText xml:space="preserve">. </w:delText>
              </w:r>
            </w:del>
            <w:ins w:id="129" w:author="Eva Batůšková" w:date="2018-11-19T10:48:00Z">
              <w:r w:rsidR="00142B72">
                <w:rPr>
                  <w:lang w:val="en-GB"/>
                </w:rPr>
                <w:t>. (</w:t>
              </w:r>
            </w:ins>
            <w:ins w:id="130" w:author="Jan Strohmandl" w:date="2018-11-16T06:28:00Z">
              <w:r w:rsidR="00F139B8" w:rsidRPr="00F139B8">
                <w:rPr>
                  <w:rStyle w:val="Hypertextovodkaz"/>
                  <w:color w:val="auto"/>
                  <w:u w:val="none"/>
                  <w:lang w:val="en-GB"/>
                  <w:rPrChange w:id="131" w:author="Jan Strohmandl" w:date="2018-11-18T13:32:00Z">
                    <w:rPr>
                      <w:rStyle w:val="Hypertextovodkaz"/>
                      <w:color w:val="auto"/>
                      <w:lang w:val="en-GB"/>
                    </w:rPr>
                  </w:rPrChange>
                </w:rPr>
                <w:t>2014</w:t>
              </w:r>
            </w:ins>
            <w:ins w:id="132" w:author="Eva Batůšková" w:date="2018-11-19T10:48:00Z">
              <w:r w:rsidR="00142B72">
                <w:rPr>
                  <w:rStyle w:val="Hypertextovodkaz"/>
                  <w:color w:val="auto"/>
                  <w:u w:val="none"/>
                  <w:lang w:val="en-GB"/>
                </w:rPr>
                <w:t>).</w:t>
              </w:r>
            </w:ins>
            <w:ins w:id="133" w:author="Jan Strohmandl" w:date="2018-11-16T06:28:00Z">
              <w:r w:rsidR="00B70CB4">
                <w:rPr>
                  <w:rStyle w:val="Hypertextovodkaz"/>
                  <w:color w:val="auto"/>
                  <w:lang w:val="en-GB"/>
                </w:rPr>
                <w:t xml:space="preserve"> </w:t>
              </w:r>
            </w:ins>
            <w:r w:rsidRPr="00D81E97">
              <w:rPr>
                <w:bCs/>
                <w:i/>
                <w:lang w:val="en-GB"/>
              </w:rPr>
              <w:t>International Express Intermediate</w:t>
            </w:r>
            <w:r w:rsidRPr="00D81E97">
              <w:rPr>
                <w:i/>
                <w:lang w:val="en-GB"/>
              </w:rPr>
              <w:t>.</w:t>
            </w:r>
            <w:r w:rsidRPr="00D81E97">
              <w:rPr>
                <w:bCs/>
                <w:i/>
                <w:lang w:val="en-GB"/>
              </w:rPr>
              <w:t xml:space="preserve"> </w:t>
            </w:r>
            <w:r w:rsidRPr="00D81E97">
              <w:rPr>
                <w:bCs/>
                <w:lang w:val="en-GB"/>
              </w:rPr>
              <w:t xml:space="preserve">Student's Book Pack. </w:t>
            </w:r>
            <w:r w:rsidRPr="00D81E97">
              <w:rPr>
                <w:rStyle w:val="Hypertextovodkaz"/>
                <w:color w:val="auto"/>
                <w:lang w:val="en-GB"/>
              </w:rPr>
              <w:t>Third Edition. Oxford: OUP</w:t>
            </w:r>
            <w:del w:id="134" w:author="Jan Strohmandl" w:date="2018-11-16T06:28:00Z">
              <w:r w:rsidRPr="00D81E97" w:rsidDel="00B70CB4">
                <w:rPr>
                  <w:rStyle w:val="Hypertextovodkaz"/>
                  <w:color w:val="auto"/>
                  <w:lang w:val="en-GB"/>
                </w:rPr>
                <w:delText>, 2014</w:delText>
              </w:r>
            </w:del>
            <w:r w:rsidRPr="00D81E97">
              <w:rPr>
                <w:rStyle w:val="Hypertextovodkaz"/>
                <w:color w:val="auto"/>
                <w:lang w:val="en-GB"/>
              </w:rPr>
              <w:t xml:space="preserve">. </w:t>
            </w:r>
            <w:r w:rsidRPr="00D81E97">
              <w:rPr>
                <w:lang w:val="en-GB"/>
              </w:rPr>
              <w:t>Paperback + DVD-ROM</w:t>
            </w:r>
            <w:r w:rsidRPr="00D81E97">
              <w:rPr>
                <w:rStyle w:val="Hypertextovodkaz"/>
                <w:color w:val="auto"/>
                <w:u w:val="none"/>
                <w:lang w:val="en-GB"/>
              </w:rPr>
              <w:t>. ISBN</w:t>
            </w:r>
            <w:r w:rsidRPr="00D81E97">
              <w:rPr>
                <w:rStyle w:val="Hypertextovodkaz"/>
                <w:color w:val="auto"/>
                <w:lang w:val="en-GB"/>
              </w:rPr>
              <w:t xml:space="preserve"> </w:t>
            </w:r>
            <w:r w:rsidRPr="00D81E97">
              <w:rPr>
                <w:rStyle w:val="isbntableisbn"/>
                <w:lang w:val="en-GB"/>
              </w:rPr>
              <w:t>978-0-19-459786-9.</w:t>
            </w:r>
          </w:p>
          <w:p w:rsidR="00BC24EE" w:rsidRPr="00BC24EE" w:rsidRDefault="00BC24EE" w:rsidP="00420BD2">
            <w:pPr>
              <w:jc w:val="both"/>
              <w:rPr>
                <w:lang w:eastAsia="en-US"/>
                <w:rPrChange w:id="135" w:author="Jan Strohmandl" w:date="2018-11-18T13:27:00Z">
                  <w:rPr>
                    <w:b/>
                  </w:rPr>
                </w:rPrChange>
              </w:rPr>
            </w:pPr>
            <w:ins w:id="136" w:author="Jan Strohmandl" w:date="2018-11-18T13:27:00Z">
              <w:r>
                <w:rPr>
                  <w:lang w:eastAsia="en-US"/>
                </w:rPr>
                <w:t xml:space="preserve">GLENDINNING, E. H., LANSFORD, L., POHL, A. </w:t>
              </w:r>
            </w:ins>
            <w:ins w:id="137" w:author="Eva Batůšková" w:date="2018-11-19T10:49:00Z">
              <w:r w:rsidR="00142B72">
                <w:rPr>
                  <w:lang w:eastAsia="en-US"/>
                </w:rPr>
                <w:t>(</w:t>
              </w:r>
            </w:ins>
            <w:ins w:id="138" w:author="Jan Strohmandl" w:date="2018-11-18T13:27:00Z">
              <w:r>
                <w:rPr>
                  <w:lang w:eastAsia="en-US"/>
                </w:rPr>
                <w:t>2013</w:t>
              </w:r>
            </w:ins>
            <w:ins w:id="139" w:author="Eva Batůšková" w:date="2018-11-19T10:49:00Z">
              <w:r w:rsidR="00142B72">
                <w:rPr>
                  <w:lang w:eastAsia="en-US"/>
                </w:rPr>
                <w:t>)</w:t>
              </w:r>
            </w:ins>
            <w:ins w:id="140" w:author="Jan Strohmandl" w:date="2018-11-18T13:27:00Z">
              <w:r>
                <w:rPr>
                  <w:lang w:eastAsia="en-US"/>
                </w:rPr>
                <w:t xml:space="preserve">. </w:t>
              </w:r>
              <w:r>
                <w:rPr>
                  <w:i/>
                  <w:lang w:eastAsia="en-US"/>
                </w:rPr>
                <w:t>Technology for Engineering and Applied Sciences.</w:t>
              </w:r>
              <w:r>
                <w:rPr>
                  <w:lang w:eastAsia="en-US"/>
                </w:rPr>
                <w:t xml:space="preserve"> Oxford: OUP, ISBN 978-019-4569736.</w:t>
              </w:r>
            </w:ins>
          </w:p>
          <w:p w:rsidR="000D6DB9" w:rsidRPr="00D81E97" w:rsidRDefault="000D6DB9" w:rsidP="00420BD2">
            <w:pPr>
              <w:spacing w:before="60"/>
              <w:jc w:val="both"/>
              <w:rPr>
                <w:b/>
              </w:rPr>
            </w:pPr>
            <w:r w:rsidRPr="00D81E97">
              <w:rPr>
                <w:b/>
              </w:rPr>
              <w:t>Doporučená literatura:</w:t>
            </w:r>
          </w:p>
          <w:p w:rsidR="000D6DB9" w:rsidRPr="00D81E97" w:rsidRDefault="000D6DB9" w:rsidP="00420BD2">
            <w:pPr>
              <w:pStyle w:val="Normlnweb"/>
              <w:spacing w:before="0" w:beforeAutospacing="0" w:after="0" w:afterAutospacing="0"/>
              <w:rPr>
                <w:rFonts w:ascii="Times New Roman" w:hAnsi="Times New Roman" w:cs="Times New Roman"/>
                <w:sz w:val="20"/>
                <w:szCs w:val="20"/>
              </w:rPr>
            </w:pPr>
            <w:r w:rsidRPr="00D81E97">
              <w:rPr>
                <w:rFonts w:ascii="Times New Roman" w:hAnsi="Times New Roman" w:cs="Times New Roman"/>
                <w:sz w:val="20"/>
                <w:szCs w:val="20"/>
              </w:rPr>
              <w:t xml:space="preserve">CLANDFIELD, L. </w:t>
            </w:r>
            <w:r w:rsidRPr="00D81E97">
              <w:rPr>
                <w:rFonts w:ascii="Times New Roman" w:hAnsi="Times New Roman" w:cs="Times New Roman"/>
                <w:i/>
                <w:sz w:val="20"/>
                <w:szCs w:val="20"/>
              </w:rPr>
              <w:t>Global</w:t>
            </w:r>
            <w:ins w:id="141" w:author="Eva Batůšková" w:date="2018-11-19T10:49:00Z">
              <w:r w:rsidR="00142B72">
                <w:rPr>
                  <w:rFonts w:ascii="Times New Roman" w:hAnsi="Times New Roman" w:cs="Times New Roman"/>
                  <w:i/>
                  <w:sz w:val="20"/>
                  <w:szCs w:val="20"/>
                </w:rPr>
                <w:t xml:space="preserve"> </w:t>
              </w:r>
              <w:r w:rsidR="00142B72" w:rsidRPr="00142B72">
                <w:rPr>
                  <w:rFonts w:ascii="Times New Roman" w:hAnsi="Times New Roman" w:cs="Times New Roman"/>
                  <w:sz w:val="20"/>
                  <w:szCs w:val="20"/>
                  <w:rPrChange w:id="142" w:author="Eva Batůšková" w:date="2018-11-19T10:49:00Z">
                    <w:rPr>
                      <w:rFonts w:ascii="Times New Roman" w:hAnsi="Times New Roman" w:cs="Times New Roman"/>
                      <w:i/>
                      <w:sz w:val="20"/>
                      <w:szCs w:val="20"/>
                    </w:rPr>
                  </w:rPrChange>
                </w:rPr>
                <w:t>(</w:t>
              </w:r>
            </w:ins>
            <w:del w:id="143" w:author="Eva Batůšková" w:date="2018-11-19T10:49:00Z">
              <w:r w:rsidRPr="00D81E97" w:rsidDel="00142B72">
                <w:rPr>
                  <w:rFonts w:ascii="Times New Roman" w:hAnsi="Times New Roman" w:cs="Times New Roman"/>
                  <w:i/>
                  <w:sz w:val="20"/>
                  <w:szCs w:val="20"/>
                </w:rPr>
                <w:delText>.</w:delText>
              </w:r>
              <w:r w:rsidRPr="00D81E97" w:rsidDel="00142B72">
                <w:rPr>
                  <w:rFonts w:ascii="Times New Roman" w:hAnsi="Times New Roman" w:cs="Times New Roman"/>
                  <w:sz w:val="20"/>
                  <w:szCs w:val="20"/>
                </w:rPr>
                <w:delText xml:space="preserve"> </w:delText>
              </w:r>
            </w:del>
            <w:ins w:id="144" w:author="Jan Strohmandl" w:date="2018-11-16T06:28:00Z">
              <w:r w:rsidR="00B70CB4" w:rsidRPr="00D81E97">
                <w:rPr>
                  <w:rFonts w:ascii="Times New Roman" w:hAnsi="Times New Roman" w:cs="Times New Roman"/>
                  <w:sz w:val="20"/>
                  <w:szCs w:val="20"/>
                </w:rPr>
                <w:t>2010</w:t>
              </w:r>
            </w:ins>
            <w:ins w:id="145" w:author="Eva Batůšková" w:date="2018-11-19T10:49:00Z">
              <w:r w:rsidR="00142B72">
                <w:rPr>
                  <w:rFonts w:ascii="Times New Roman" w:hAnsi="Times New Roman" w:cs="Times New Roman"/>
                  <w:sz w:val="20"/>
                  <w:szCs w:val="20"/>
                </w:rPr>
                <w:t>)</w:t>
              </w:r>
            </w:ins>
            <w:ins w:id="146" w:author="Jan Strohmandl" w:date="2018-11-16T06:28:00Z">
              <w:r w:rsidR="00B70CB4" w:rsidRPr="00D81E97">
                <w:rPr>
                  <w:rFonts w:ascii="Times New Roman" w:hAnsi="Times New Roman" w:cs="Times New Roman"/>
                  <w:sz w:val="20"/>
                  <w:szCs w:val="20"/>
                </w:rPr>
                <w:t xml:space="preserve">. </w:t>
              </w:r>
            </w:ins>
            <w:r w:rsidRPr="00D81E97">
              <w:rPr>
                <w:rFonts w:ascii="Times New Roman" w:hAnsi="Times New Roman" w:cs="Times New Roman"/>
                <w:sz w:val="20"/>
                <w:szCs w:val="20"/>
              </w:rPr>
              <w:t xml:space="preserve">Oxford: Macmillan Education, </w:t>
            </w:r>
            <w:del w:id="147" w:author="Jan Strohmandl" w:date="2018-11-16T06:28:00Z">
              <w:r w:rsidRPr="00D81E97" w:rsidDel="00B70CB4">
                <w:rPr>
                  <w:rFonts w:ascii="Times New Roman" w:hAnsi="Times New Roman" w:cs="Times New Roman"/>
                  <w:sz w:val="20"/>
                  <w:szCs w:val="20"/>
                </w:rPr>
                <w:delText xml:space="preserve">2010. </w:delText>
              </w:r>
            </w:del>
            <w:r w:rsidRPr="00D81E97">
              <w:rPr>
                <w:rFonts w:ascii="Times New Roman" w:hAnsi="Times New Roman" w:cs="Times New Roman"/>
                <w:sz w:val="20"/>
                <w:szCs w:val="20"/>
              </w:rPr>
              <w:t>ISBN 978-0-230-03309-2.</w:t>
            </w:r>
          </w:p>
          <w:p w:rsidR="000D6DB9" w:rsidRPr="00D81E97" w:rsidRDefault="000D6DB9" w:rsidP="00420BD2">
            <w:pPr>
              <w:pStyle w:val="Nadpis1"/>
              <w:spacing w:before="0"/>
              <w:rPr>
                <w:rFonts w:ascii="Times New Roman" w:hAnsi="Times New Roman" w:cs="Times New Roman"/>
                <w:b/>
                <w:color w:val="auto"/>
                <w:sz w:val="20"/>
                <w:szCs w:val="20"/>
              </w:rPr>
            </w:pPr>
            <w:r w:rsidRPr="00D81E97">
              <w:rPr>
                <w:rFonts w:ascii="Times New Roman" w:hAnsi="Times New Roman" w:cs="Times New Roman"/>
                <w:color w:val="auto"/>
                <w:sz w:val="20"/>
                <w:szCs w:val="20"/>
              </w:rPr>
              <w:t xml:space="preserve">EVANS, V., DOOLEY, J., BLUM, E. </w:t>
            </w:r>
            <w:ins w:id="148" w:author="Eva Batůšková" w:date="2018-11-19T10:49:00Z">
              <w:r w:rsidR="00142B72">
                <w:rPr>
                  <w:rFonts w:ascii="Times New Roman" w:hAnsi="Times New Roman" w:cs="Times New Roman"/>
                  <w:color w:val="auto"/>
                  <w:sz w:val="20"/>
                  <w:szCs w:val="20"/>
                </w:rPr>
                <w:t>(</w:t>
              </w:r>
            </w:ins>
            <w:ins w:id="149" w:author="Jan Strohmandl" w:date="2018-11-16T06:28:00Z">
              <w:r w:rsidR="00B70CB4" w:rsidRPr="00D81E97">
                <w:rPr>
                  <w:rFonts w:ascii="Times New Roman" w:hAnsi="Times New Roman" w:cs="Times New Roman"/>
                  <w:color w:val="auto"/>
                  <w:sz w:val="20"/>
                  <w:szCs w:val="20"/>
                </w:rPr>
                <w:t>2013</w:t>
              </w:r>
            </w:ins>
            <w:ins w:id="150" w:author="Eva Batůšková" w:date="2018-11-19T10:50:00Z">
              <w:r w:rsidR="00142B72">
                <w:rPr>
                  <w:rFonts w:ascii="Times New Roman" w:hAnsi="Times New Roman" w:cs="Times New Roman"/>
                  <w:color w:val="auto"/>
                  <w:sz w:val="20"/>
                  <w:szCs w:val="20"/>
                </w:rPr>
                <w:t>)</w:t>
              </w:r>
            </w:ins>
            <w:ins w:id="151" w:author="Jan Strohmandl" w:date="2018-11-16T06:28:00Z">
              <w:r w:rsidR="00B70CB4" w:rsidRPr="00D81E97">
                <w:rPr>
                  <w:rFonts w:ascii="Times New Roman" w:hAnsi="Times New Roman" w:cs="Times New Roman"/>
                  <w:color w:val="auto"/>
                  <w:sz w:val="20"/>
                  <w:szCs w:val="20"/>
                </w:rPr>
                <w:t>.</w:t>
              </w:r>
            </w:ins>
            <w:ins w:id="152" w:author="Jan Strohmandl" w:date="2018-11-16T06:29:00Z">
              <w:r w:rsidR="00B70CB4">
                <w:rPr>
                  <w:rFonts w:ascii="Times New Roman" w:hAnsi="Times New Roman" w:cs="Times New Roman"/>
                  <w:color w:val="auto"/>
                  <w:sz w:val="20"/>
                  <w:szCs w:val="20"/>
                </w:rPr>
                <w:t xml:space="preserve"> </w:t>
              </w:r>
            </w:ins>
            <w:r w:rsidRPr="00D81E97">
              <w:rPr>
                <w:rFonts w:ascii="Times New Roman" w:hAnsi="Times New Roman" w:cs="Times New Roman"/>
                <w:i/>
                <w:color w:val="auto"/>
                <w:sz w:val="20"/>
                <w:szCs w:val="20"/>
              </w:rPr>
              <w:t xml:space="preserve">Logistics. </w:t>
            </w:r>
            <w:r w:rsidRPr="00D81E97">
              <w:rPr>
                <w:rFonts w:ascii="Times New Roman" w:hAnsi="Times New Roman" w:cs="Times New Roman"/>
                <w:color w:val="auto"/>
                <w:sz w:val="20"/>
                <w:szCs w:val="20"/>
              </w:rPr>
              <w:t xml:space="preserve">Newbury: Express Publishing, </w:t>
            </w:r>
            <w:del w:id="153" w:author="Jan Strohmandl" w:date="2018-11-16T06:28:00Z">
              <w:r w:rsidRPr="00D81E97" w:rsidDel="00B70CB4">
                <w:rPr>
                  <w:rFonts w:ascii="Times New Roman" w:hAnsi="Times New Roman" w:cs="Times New Roman"/>
                  <w:color w:val="auto"/>
                  <w:sz w:val="20"/>
                  <w:szCs w:val="20"/>
                </w:rPr>
                <w:delText xml:space="preserve">2013. </w:delText>
              </w:r>
            </w:del>
            <w:r w:rsidRPr="00D81E97">
              <w:rPr>
                <w:rFonts w:ascii="Times New Roman" w:hAnsi="Times New Roman" w:cs="Times New Roman"/>
                <w:color w:val="auto"/>
                <w:sz w:val="20"/>
                <w:szCs w:val="20"/>
              </w:rPr>
              <w:t>ISBN 978-1-78098-669-2.</w:t>
            </w:r>
          </w:p>
          <w:p w:rsidR="000D6DB9" w:rsidRPr="00D81E97" w:rsidRDefault="000D6DB9" w:rsidP="00420BD2">
            <w:pPr>
              <w:pStyle w:val="Normlnweb"/>
              <w:spacing w:before="0" w:beforeAutospacing="0" w:after="0" w:afterAutospacing="0"/>
              <w:rPr>
                <w:rFonts w:ascii="Times New Roman" w:hAnsi="Times New Roman" w:cs="Times New Roman"/>
                <w:sz w:val="20"/>
                <w:szCs w:val="20"/>
              </w:rPr>
            </w:pPr>
            <w:r w:rsidRPr="00D81E97">
              <w:rPr>
                <w:rFonts w:ascii="Times New Roman" w:hAnsi="Times New Roman" w:cs="Times New Roman"/>
                <w:sz w:val="20"/>
                <w:szCs w:val="20"/>
              </w:rPr>
              <w:t xml:space="preserve">EVANS, V., DOOLEY, J., GARZA, V. </w:t>
            </w:r>
            <w:ins w:id="154" w:author="Eva Batůšková" w:date="2018-11-19T10:50:00Z">
              <w:r w:rsidR="00142B72">
                <w:rPr>
                  <w:rFonts w:ascii="Times New Roman" w:hAnsi="Times New Roman" w:cs="Times New Roman"/>
                  <w:sz w:val="20"/>
                  <w:szCs w:val="20"/>
                </w:rPr>
                <w:t>(</w:t>
              </w:r>
            </w:ins>
            <w:ins w:id="155" w:author="Jan Strohmandl" w:date="2018-11-16T06:29:00Z">
              <w:r w:rsidR="00B70CB4" w:rsidRPr="00D81E97">
                <w:rPr>
                  <w:rFonts w:ascii="Times New Roman" w:hAnsi="Times New Roman" w:cs="Times New Roman"/>
                  <w:sz w:val="20"/>
                  <w:szCs w:val="20"/>
                </w:rPr>
                <w:t>2011</w:t>
              </w:r>
            </w:ins>
            <w:ins w:id="156" w:author="Eva Batůšková" w:date="2018-11-19T10:50:00Z">
              <w:r w:rsidR="00142B72">
                <w:rPr>
                  <w:rFonts w:ascii="Times New Roman" w:hAnsi="Times New Roman" w:cs="Times New Roman"/>
                  <w:sz w:val="20"/>
                  <w:szCs w:val="20"/>
                </w:rPr>
                <w:t>)</w:t>
              </w:r>
            </w:ins>
            <w:ins w:id="157" w:author="Jan Strohmandl" w:date="2018-11-16T06:29:00Z">
              <w:r w:rsidR="00B70CB4" w:rsidRPr="00D81E97">
                <w:rPr>
                  <w:rFonts w:ascii="Times New Roman" w:hAnsi="Times New Roman" w:cs="Times New Roman"/>
                  <w:sz w:val="20"/>
                  <w:szCs w:val="20"/>
                </w:rPr>
                <w:t>.</w:t>
              </w:r>
              <w:r w:rsidR="00B70CB4">
                <w:rPr>
                  <w:rFonts w:ascii="Times New Roman" w:hAnsi="Times New Roman" w:cs="Times New Roman"/>
                  <w:sz w:val="20"/>
                  <w:szCs w:val="20"/>
                </w:rPr>
                <w:t xml:space="preserve"> </w:t>
              </w:r>
            </w:ins>
            <w:r w:rsidRPr="00D81E97">
              <w:rPr>
                <w:rFonts w:ascii="Times New Roman" w:hAnsi="Times New Roman" w:cs="Times New Roman"/>
                <w:i/>
                <w:sz w:val="20"/>
                <w:szCs w:val="20"/>
              </w:rPr>
              <w:t>Tourism.</w:t>
            </w:r>
            <w:r w:rsidRPr="00D81E97">
              <w:rPr>
                <w:rFonts w:ascii="Times New Roman" w:hAnsi="Times New Roman" w:cs="Times New Roman"/>
                <w:sz w:val="20"/>
                <w:szCs w:val="20"/>
              </w:rPr>
              <w:t xml:space="preserve"> Newbury: Express Publishing, </w:t>
            </w:r>
            <w:del w:id="158" w:author="Jan Strohmandl" w:date="2018-11-16T06:29:00Z">
              <w:r w:rsidRPr="00D81E97" w:rsidDel="00B70CB4">
                <w:rPr>
                  <w:rFonts w:ascii="Times New Roman" w:hAnsi="Times New Roman" w:cs="Times New Roman"/>
                  <w:sz w:val="20"/>
                  <w:szCs w:val="20"/>
                </w:rPr>
                <w:delText xml:space="preserve">2011. </w:delText>
              </w:r>
            </w:del>
            <w:r w:rsidRPr="00D81E97">
              <w:rPr>
                <w:rFonts w:ascii="Times New Roman" w:hAnsi="Times New Roman" w:cs="Times New Roman"/>
                <w:sz w:val="20"/>
                <w:szCs w:val="20"/>
              </w:rPr>
              <w:t>ISBN 978-0-85777-558-0.</w:t>
            </w:r>
          </w:p>
          <w:p w:rsidR="000D6DB9" w:rsidRPr="00D81E97" w:rsidRDefault="000D6DB9" w:rsidP="00420BD2">
            <w:pPr>
              <w:jc w:val="both"/>
            </w:pPr>
            <w:r w:rsidRPr="00D81E97">
              <w:t xml:space="preserve">GLENDINNING, E. H., LANSFORD, L., POHL, A. </w:t>
            </w:r>
            <w:ins w:id="159" w:author="Eva Batůšková" w:date="2018-11-19T10:50:00Z">
              <w:r w:rsidR="00142B72">
                <w:t>(</w:t>
              </w:r>
            </w:ins>
            <w:ins w:id="160" w:author="Jan Strohmandl" w:date="2018-11-16T06:29:00Z">
              <w:r w:rsidR="00B70CB4" w:rsidRPr="00D81E97">
                <w:t>2013</w:t>
              </w:r>
            </w:ins>
            <w:ins w:id="161" w:author="Eva Batůšková" w:date="2018-11-19T10:50:00Z">
              <w:r w:rsidR="00142B72">
                <w:t>)</w:t>
              </w:r>
            </w:ins>
            <w:ins w:id="162" w:author="Jan Strohmandl" w:date="2018-11-16T06:29:00Z">
              <w:r w:rsidR="00B70CB4" w:rsidRPr="00D81E97">
                <w:t>.</w:t>
              </w:r>
              <w:r w:rsidR="00B70CB4">
                <w:t xml:space="preserve"> </w:t>
              </w:r>
            </w:ins>
            <w:r w:rsidRPr="00D81E97">
              <w:rPr>
                <w:i/>
              </w:rPr>
              <w:t>Technology for Engineering and Applied Sciences.</w:t>
            </w:r>
            <w:r w:rsidRPr="00D81E97">
              <w:t xml:space="preserve"> Oxford: OUP, </w:t>
            </w:r>
            <w:del w:id="163" w:author="Jan Strohmandl" w:date="2018-11-16T06:29:00Z">
              <w:r w:rsidRPr="00D81E97" w:rsidDel="00B70CB4">
                <w:delText xml:space="preserve">2013. </w:delText>
              </w:r>
            </w:del>
            <w:r w:rsidRPr="00D81E97">
              <w:t>ISBN 978-019-4569736.</w:t>
            </w:r>
          </w:p>
          <w:p w:rsidR="000D6DB9" w:rsidRPr="00D81E97" w:rsidRDefault="000D6DB9" w:rsidP="00420BD2">
            <w:pPr>
              <w:pStyle w:val="Nadpis1"/>
              <w:spacing w:before="0"/>
              <w:rPr>
                <w:rFonts w:ascii="Times New Roman" w:hAnsi="Times New Roman" w:cs="Times New Roman"/>
                <w:b/>
                <w:color w:val="auto"/>
                <w:sz w:val="20"/>
                <w:szCs w:val="20"/>
              </w:rPr>
            </w:pPr>
            <w:r w:rsidRPr="00D81E97">
              <w:rPr>
                <w:rFonts w:ascii="Times New Roman" w:hAnsi="Times New Roman" w:cs="Times New Roman"/>
                <w:color w:val="auto"/>
                <w:sz w:val="20"/>
                <w:szCs w:val="20"/>
              </w:rPr>
              <w:t xml:space="preserve">STRNADOVÁ, Z. </w:t>
            </w:r>
            <w:ins w:id="164" w:author="Eva Batůšková" w:date="2018-11-19T10:50:00Z">
              <w:r w:rsidR="00142B72">
                <w:rPr>
                  <w:rFonts w:ascii="Times New Roman" w:hAnsi="Times New Roman" w:cs="Times New Roman"/>
                  <w:color w:val="auto"/>
                  <w:sz w:val="20"/>
                  <w:szCs w:val="20"/>
                </w:rPr>
                <w:t>(</w:t>
              </w:r>
            </w:ins>
            <w:ins w:id="165" w:author="Jan Strohmandl" w:date="2018-11-16T06:29:00Z">
              <w:r w:rsidR="00B70CB4" w:rsidRPr="00D81E97">
                <w:rPr>
                  <w:rFonts w:ascii="Times New Roman" w:hAnsi="Times New Roman" w:cs="Times New Roman"/>
                  <w:color w:val="auto"/>
                  <w:sz w:val="20"/>
                  <w:szCs w:val="20"/>
                </w:rPr>
                <w:t>2010</w:t>
              </w:r>
            </w:ins>
            <w:ins w:id="166" w:author="Eva Batůšková" w:date="2018-11-19T10:50:00Z">
              <w:r w:rsidR="00142B72">
                <w:rPr>
                  <w:rFonts w:ascii="Times New Roman" w:hAnsi="Times New Roman" w:cs="Times New Roman"/>
                  <w:color w:val="auto"/>
                  <w:sz w:val="20"/>
                  <w:szCs w:val="20"/>
                </w:rPr>
                <w:t>)</w:t>
              </w:r>
            </w:ins>
            <w:ins w:id="167" w:author="Jan Strohmandl" w:date="2018-11-16T06:29:00Z">
              <w:r w:rsidR="00B70CB4" w:rsidRPr="00D81E97">
                <w:rPr>
                  <w:rFonts w:ascii="Times New Roman" w:hAnsi="Times New Roman" w:cs="Times New Roman"/>
                  <w:color w:val="auto"/>
                  <w:sz w:val="20"/>
                  <w:szCs w:val="20"/>
                </w:rPr>
                <w:t xml:space="preserve">. </w:t>
              </w:r>
            </w:ins>
            <w:r w:rsidRPr="00D81E97">
              <w:rPr>
                <w:rFonts w:ascii="Times New Roman" w:hAnsi="Times New Roman" w:cs="Times New Roman"/>
                <w:i/>
                <w:color w:val="auto"/>
                <w:sz w:val="20"/>
                <w:szCs w:val="20"/>
              </w:rPr>
              <w:t>Aiming to Advance.</w:t>
            </w:r>
            <w:r w:rsidRPr="00D81E97">
              <w:rPr>
                <w:rFonts w:ascii="Times New Roman" w:hAnsi="Times New Roman" w:cs="Times New Roman"/>
                <w:color w:val="auto"/>
                <w:sz w:val="20"/>
                <w:szCs w:val="20"/>
              </w:rPr>
              <w:t xml:space="preserve"> Praha: LEDA, </w:t>
            </w:r>
            <w:del w:id="168" w:author="Jan Strohmandl" w:date="2018-11-16T06:29:00Z">
              <w:r w:rsidRPr="00D81E97" w:rsidDel="00B70CB4">
                <w:rPr>
                  <w:rFonts w:ascii="Times New Roman" w:hAnsi="Times New Roman" w:cs="Times New Roman"/>
                  <w:color w:val="auto"/>
                  <w:sz w:val="20"/>
                  <w:szCs w:val="20"/>
                </w:rPr>
                <w:delText xml:space="preserve">2010. </w:delText>
              </w:r>
            </w:del>
            <w:r w:rsidRPr="00D81E97">
              <w:rPr>
                <w:rFonts w:ascii="Times New Roman" w:hAnsi="Times New Roman" w:cs="Times New Roman"/>
                <w:color w:val="auto"/>
                <w:sz w:val="20"/>
                <w:szCs w:val="20"/>
              </w:rPr>
              <w:t>ISBN 978-80-7335-227-1.</w:t>
            </w:r>
          </w:p>
          <w:p w:rsidR="000D6DB9" w:rsidRPr="00D81E97" w:rsidRDefault="000D6DB9" w:rsidP="00420BD2">
            <w:pPr>
              <w:jc w:val="both"/>
            </w:pPr>
            <w:r w:rsidRPr="00D81E97">
              <w:t>On-line aktuální zdroje: www.bbc.com, www.dw.com, www.breakingnewsenglish.com apod.</w:t>
            </w:r>
          </w:p>
          <w:p w:rsidR="000D6DB9" w:rsidRDefault="000D6DB9" w:rsidP="00420BD2">
            <w:pPr>
              <w:jc w:val="both"/>
            </w:pPr>
          </w:p>
          <w:p w:rsidR="000D6DB9" w:rsidRDefault="000D6DB9" w:rsidP="00420BD2">
            <w:pPr>
              <w:jc w:val="both"/>
            </w:pPr>
          </w:p>
          <w:p w:rsidR="000D6DB9" w:rsidDel="00BC24EE" w:rsidRDefault="000D6DB9" w:rsidP="00420BD2">
            <w:pPr>
              <w:jc w:val="both"/>
              <w:rPr>
                <w:del w:id="169" w:author="Jan Strohmandl" w:date="2018-11-18T13:27:00Z"/>
              </w:rPr>
            </w:pPr>
          </w:p>
          <w:p w:rsidR="000D6DB9" w:rsidDel="00BC24EE" w:rsidRDefault="000D6DB9" w:rsidP="00420BD2">
            <w:pPr>
              <w:jc w:val="both"/>
              <w:rPr>
                <w:del w:id="170" w:author="Jan Strohmandl" w:date="2018-11-18T13:27:00Z"/>
              </w:rPr>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12</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345"/>
        </w:trPr>
        <w:tc>
          <w:tcPr>
            <w:tcW w:w="9855" w:type="dxa"/>
            <w:gridSpan w:val="8"/>
          </w:tcPr>
          <w:p w:rsidR="000D6DB9" w:rsidRDefault="000D6DB9" w:rsidP="00420BD2">
            <w:pPr>
              <w:jc w:val="both"/>
              <w:rPr>
                <w:ins w:id="171" w:author="Strohmandl Jan" w:date="2018-11-13T09:05: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550C2" w:rsidRDefault="000D69B4" w:rsidP="00420BD2">
            <w:pPr>
              <w:jc w:val="both"/>
            </w:pPr>
            <w:ins w:id="172" w:author="Strohmandl Jan" w:date="2018-11-13T09:10:00Z">
              <w:r>
                <w:t>Studenti v</w:t>
              </w:r>
            </w:ins>
            <w:ins w:id="173" w:author="Strohmandl Jan" w:date="2018-11-13T09:11:00Z">
              <w:r>
                <w:t> </w:t>
              </w:r>
            </w:ins>
            <w:ins w:id="174" w:author="Strohmandl Jan" w:date="2018-11-13T09:10:00Z">
              <w:r>
                <w:t xml:space="preserve">rámci </w:t>
              </w:r>
            </w:ins>
            <w:ins w:id="175" w:author="Strohmandl Jan" w:date="2018-11-13T09:11:00Z">
              <w:r>
                <w:t>výuky absolvují 2 průběžné testy za účelem prověření znalostí.</w:t>
              </w:r>
            </w:ins>
          </w:p>
          <w:p w:rsidR="000D6DB9" w:rsidRDefault="000D6DB9" w:rsidP="00420BD2">
            <w:pPr>
              <w:jc w:val="both"/>
            </w:pPr>
            <w:r>
              <w:t xml:space="preserve">Možnosti komunikace s vyučujícím: </w:t>
            </w:r>
            <w:hyperlink r:id="rId10" w:history="1">
              <w:r w:rsidRPr="00EB1132">
                <w:rPr>
                  <w:rStyle w:val="Hypertextovodkaz"/>
                </w:rPr>
                <w:t>pitrova@utb.cz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RPr="00B1334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B13349" w:rsidRDefault="000D6DB9" w:rsidP="00420BD2">
            <w:pPr>
              <w:jc w:val="both"/>
              <w:rPr>
                <w:b/>
              </w:rPr>
            </w:pPr>
            <w:r w:rsidRPr="00B13349">
              <w:rPr>
                <w:b/>
              </w:rPr>
              <w:t>Anglický jazyk II</w:t>
            </w:r>
            <w:r>
              <w:rPr>
                <w:b/>
              </w:rPr>
              <w:t>.</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2/ZS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 xml:space="preserve">28 </w:t>
            </w:r>
            <w:r w:rsidR="00C277F3">
              <w:t>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28</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3</w:t>
            </w:r>
          </w:p>
        </w:tc>
      </w:tr>
      <w:tr w:rsidR="000D6DB9" w:rsidTr="00420BD2">
        <w:tc>
          <w:tcPr>
            <w:tcW w:w="3086" w:type="dxa"/>
            <w:shd w:val="clear" w:color="auto" w:fill="F7CAAC"/>
          </w:tcPr>
          <w:p w:rsidR="000D6DB9" w:rsidRDefault="000D6DB9" w:rsidP="00420BD2">
            <w:pPr>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rPr>
                <w:b/>
              </w:rPr>
            </w:pPr>
            <w:r>
              <w:rPr>
                <w:b/>
              </w:rPr>
              <w:t>Způsob ověření studijních výsledků</w:t>
            </w:r>
          </w:p>
        </w:tc>
        <w:tc>
          <w:tcPr>
            <w:tcW w:w="3406" w:type="dxa"/>
            <w:gridSpan w:val="4"/>
          </w:tcPr>
          <w:p w:rsidR="000D6DB9" w:rsidRDefault="000D6DB9" w:rsidP="00420BD2">
            <w:pPr>
              <w:jc w:val="both"/>
            </w:pPr>
            <w:r>
              <w:t>klasifikovaný zápočet</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A41C5A" w:rsidP="00420BD2">
            <w:pPr>
              <w:jc w:val="both"/>
            </w:pPr>
            <w:r>
              <w:t>semináře</w:t>
            </w:r>
          </w:p>
        </w:tc>
      </w:tr>
      <w:tr w:rsidR="000D6DB9" w:rsidTr="00420BD2">
        <w:tc>
          <w:tcPr>
            <w:tcW w:w="3086" w:type="dxa"/>
            <w:shd w:val="clear" w:color="auto" w:fill="F7CAAC"/>
          </w:tcPr>
          <w:p w:rsidR="000D6DB9" w:rsidRDefault="000D6DB9" w:rsidP="00420BD2">
            <w:pPr>
              <w:rPr>
                <w:b/>
              </w:rPr>
            </w:pPr>
            <w:r>
              <w:rPr>
                <w:b/>
              </w:rPr>
              <w:t>Forma způsobu ověření studijních výsledků a další požadavky na studenta</w:t>
            </w:r>
          </w:p>
        </w:tc>
        <w:tc>
          <w:tcPr>
            <w:tcW w:w="6769" w:type="dxa"/>
            <w:gridSpan w:val="7"/>
            <w:tcBorders>
              <w:bottom w:val="nil"/>
            </w:tcBorders>
          </w:tcPr>
          <w:p w:rsidR="000D6DB9" w:rsidRDefault="000D6DB9" w:rsidP="008449C0">
            <w:pPr>
              <w:jc w:val="both"/>
            </w:pPr>
            <w:r w:rsidRPr="008F2967">
              <w:t xml:space="preserve">Aktivní účast na </w:t>
            </w:r>
            <w:r w:rsidR="00A41C5A">
              <w:t>seminářích</w:t>
            </w:r>
            <w:r w:rsidR="00A41C5A" w:rsidRPr="008F2967">
              <w:t xml:space="preserve"> </w:t>
            </w:r>
            <w:r w:rsidRPr="008F2967">
              <w:t>(80%), domácí příprava, písemný test.</w:t>
            </w:r>
          </w:p>
        </w:tc>
      </w:tr>
      <w:tr w:rsidR="000D6DB9" w:rsidTr="00420BD2">
        <w:trPr>
          <w:trHeight w:val="28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8449C0">
            <w:pPr>
              <w:jc w:val="both"/>
            </w:pPr>
            <w:r>
              <w:t xml:space="preserve">Garant </w:t>
            </w:r>
            <w:r w:rsidRPr="00406D47">
              <w:t xml:space="preserve">stanovuje koncepci </w:t>
            </w:r>
            <w:r>
              <w:t xml:space="preserve">předmětu, </w:t>
            </w:r>
            <w:r w:rsidRPr="00406D47">
              <w:t>po</w:t>
            </w:r>
            <w:r>
              <w:t xml:space="preserve">dílí se na </w:t>
            </w:r>
            <w:r w:rsidR="00A41C5A">
              <w:t xml:space="preserve">seminářích </w:t>
            </w:r>
            <w:r>
              <w:t xml:space="preserve">v rozsahu 100 </w:t>
            </w:r>
            <w:r w:rsidRPr="00406D47">
              <w:t>%</w:t>
            </w:r>
            <w:r>
              <w:t>.</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r>
              <w:t xml:space="preserve"> (100 % cvičení)</w:t>
            </w:r>
          </w:p>
        </w:tc>
      </w:tr>
      <w:tr w:rsidR="000D6DB9" w:rsidTr="00420BD2">
        <w:trPr>
          <w:trHeight w:val="118"/>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rsidRPr="00F41479">
              <w:t xml:space="preserve">Studenti si prohloubí komplex jazykových dovedností (čtení, poslech, mluvení, psaní) umožňující samostatné jednání </w:t>
            </w:r>
            <w:r>
              <w:br/>
            </w:r>
            <w:r w:rsidRPr="00F41479">
              <w:t xml:space="preserve">v cizojazyčných komunikačních situacích. Studenti si budou rozšiřovat odbornou slovní zásobu z oblasti </w:t>
            </w:r>
            <w:del w:id="176" w:author="Jan Strohmandl" w:date="2018-11-18T13:07:00Z">
              <w:r w:rsidDel="001B64CE">
                <w:delText>logistiky</w:delText>
              </w:r>
            </w:del>
            <w:ins w:id="177" w:author="Jan Strohmandl" w:date="2018-11-18T13:07:00Z">
              <w:r w:rsidR="001B64CE">
                <w:t>ochrany obyvatelstva</w:t>
              </w:r>
            </w:ins>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 xml:space="preserve">ních v rámci řešení </w:t>
            </w:r>
            <w:r w:rsidRPr="00F41479">
              <w:t>problematiky</w:t>
            </w:r>
            <w:r>
              <w:t xml:space="preserve"> ochrany obyvatelstva</w:t>
            </w:r>
            <w:r w:rsidRPr="00F41479">
              <w:t>.</w:t>
            </w:r>
          </w:p>
          <w:p w:rsidR="000D6DB9" w:rsidRPr="005877CA" w:rsidRDefault="000D6DB9" w:rsidP="00420BD2">
            <w:pPr>
              <w:jc w:val="both"/>
              <w:rPr>
                <w:u w:val="single"/>
              </w:rPr>
            </w:pPr>
            <w:r w:rsidRPr="005877CA">
              <w:rPr>
                <w:u w:val="single"/>
              </w:rPr>
              <w:t>Hlavní témata:</w:t>
            </w:r>
          </w:p>
          <w:p w:rsidR="000D6DB9" w:rsidRPr="003153E8" w:rsidRDefault="000D6DB9" w:rsidP="00D81E97">
            <w:pPr>
              <w:pStyle w:val="Odstavecseseznamem1"/>
              <w:numPr>
                <w:ilvl w:val="0"/>
                <w:numId w:val="10"/>
              </w:numPr>
              <w:jc w:val="both"/>
              <w:rPr>
                <w:lang w:val="en-GB"/>
              </w:rPr>
            </w:pPr>
            <w:r w:rsidRPr="003153E8">
              <w:rPr>
                <w:lang w:val="en-GB"/>
              </w:rPr>
              <w:t>Describing cause and effect</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Making arrangements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Making comparisons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City descriptions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Using visual aids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Giving opinions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Modal and related verbs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Colours and colour idioms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Prefixes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Telephoning</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Giving advice and suggestions</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Reading comprehension</w:t>
            </w:r>
            <w:r>
              <w:rPr>
                <w:lang w:val="en-GB"/>
              </w:rPr>
              <w:t>.</w:t>
            </w:r>
          </w:p>
          <w:p w:rsidR="000D6DB9" w:rsidRPr="003153E8" w:rsidRDefault="000D6DB9" w:rsidP="00D81E97">
            <w:pPr>
              <w:pStyle w:val="Odstavecseseznamem1"/>
              <w:numPr>
                <w:ilvl w:val="0"/>
                <w:numId w:val="10"/>
              </w:numPr>
              <w:jc w:val="both"/>
              <w:rPr>
                <w:lang w:val="en-GB"/>
              </w:rPr>
            </w:pPr>
            <w:r w:rsidRPr="003153E8">
              <w:rPr>
                <w:lang w:val="en-GB"/>
              </w:rPr>
              <w:t>Past Simple, Past Continuous, Past Perfect</w:t>
            </w:r>
            <w:r>
              <w:rPr>
                <w:lang w:val="en-GB"/>
              </w:rPr>
              <w:t>.</w:t>
            </w:r>
          </w:p>
          <w:p w:rsidR="000D6DB9" w:rsidRDefault="000D6DB9" w:rsidP="00D81E97">
            <w:pPr>
              <w:pStyle w:val="Odstavecseseznamem1"/>
              <w:numPr>
                <w:ilvl w:val="0"/>
                <w:numId w:val="10"/>
              </w:numPr>
              <w:jc w:val="both"/>
            </w:pPr>
            <w:r w:rsidRPr="003153E8">
              <w:rPr>
                <w:lang w:val="en-GB"/>
              </w:rPr>
              <w:t>Revision</w:t>
            </w:r>
            <w:r>
              <w:rPr>
                <w:lang w:val="en-GB"/>
              </w:rPr>
              <w:t>.</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2D7684" w:rsidRDefault="000D6DB9" w:rsidP="00420BD2">
            <w:pPr>
              <w:jc w:val="both"/>
              <w:rPr>
                <w:b/>
              </w:rPr>
            </w:pPr>
            <w:r w:rsidRPr="002D7684">
              <w:rPr>
                <w:b/>
              </w:rPr>
              <w:t>Povinná literatura:</w:t>
            </w:r>
          </w:p>
          <w:p w:rsidR="000D6DB9" w:rsidRDefault="000D6DB9" w:rsidP="00420BD2">
            <w:pPr>
              <w:jc w:val="both"/>
              <w:rPr>
                <w:ins w:id="178" w:author="Jan Strohmandl" w:date="2018-11-18T13:27:00Z"/>
                <w:rStyle w:val="isbntableisbn"/>
                <w:lang w:val="en-GB"/>
              </w:rPr>
            </w:pPr>
            <w:r w:rsidRPr="00D81E97">
              <w:rPr>
                <w:lang w:val="en-GB"/>
              </w:rPr>
              <w:t xml:space="preserve">HARDING, K., LANE, A. </w:t>
            </w:r>
            <w:ins w:id="179" w:author="Eva Batůšková" w:date="2018-11-19T10:38:00Z">
              <w:r w:rsidR="00403F57">
                <w:rPr>
                  <w:lang w:val="en-GB"/>
                </w:rPr>
                <w:t>(</w:t>
              </w:r>
            </w:ins>
            <w:ins w:id="180" w:author="Jan Strohmandl" w:date="2018-11-16T06:29:00Z">
              <w:r w:rsidR="00F139B8" w:rsidRPr="00F139B8">
                <w:rPr>
                  <w:rStyle w:val="Hypertextovodkaz"/>
                  <w:color w:val="auto"/>
                  <w:u w:val="none"/>
                  <w:lang w:val="en-GB"/>
                  <w:rPrChange w:id="181" w:author="Jan Strohmandl" w:date="2018-11-18T13:32:00Z">
                    <w:rPr>
                      <w:rStyle w:val="Hypertextovodkaz"/>
                      <w:color w:val="auto"/>
                      <w:lang w:val="en-GB"/>
                    </w:rPr>
                  </w:rPrChange>
                </w:rPr>
                <w:t>2014</w:t>
              </w:r>
              <w:del w:id="182" w:author="Eva Batůšková" w:date="2018-11-19T10:38:00Z">
                <w:r w:rsidR="00B70CB4" w:rsidRPr="007735F1" w:rsidDel="00403F57">
                  <w:rPr>
                    <w:rStyle w:val="Hypertextovodkaz"/>
                    <w:color w:val="auto"/>
                    <w:u w:val="none"/>
                    <w:lang w:val="en-GB"/>
                    <w:rPrChange w:id="183" w:author="Eva Batůšková" w:date="2018-11-19T12:49:00Z">
                      <w:rPr>
                        <w:rStyle w:val="Hypertextovodkaz"/>
                        <w:color w:val="auto"/>
                        <w:lang w:val="en-GB"/>
                      </w:rPr>
                    </w:rPrChange>
                  </w:rPr>
                  <w:delText>.</w:delText>
                </w:r>
              </w:del>
            </w:ins>
            <w:ins w:id="184" w:author="Eva Batůšková" w:date="2018-11-19T10:38:00Z">
              <w:r w:rsidR="00403F57" w:rsidRPr="007735F1">
                <w:rPr>
                  <w:rStyle w:val="Hypertextovodkaz"/>
                  <w:color w:val="auto"/>
                  <w:u w:val="none"/>
                  <w:lang w:val="en-GB"/>
                  <w:rPrChange w:id="185" w:author="Eva Batůšková" w:date="2018-11-19T12:49:00Z">
                    <w:rPr>
                      <w:rStyle w:val="Hypertextovodkaz"/>
                      <w:color w:val="auto"/>
                      <w:lang w:val="en-GB"/>
                    </w:rPr>
                  </w:rPrChange>
                </w:rPr>
                <w:t>)</w:t>
              </w:r>
            </w:ins>
            <w:ins w:id="186" w:author="Eva Batůšková" w:date="2018-11-19T10:50:00Z">
              <w:r w:rsidR="00142B72" w:rsidRPr="007735F1">
                <w:rPr>
                  <w:rStyle w:val="Hypertextovodkaz"/>
                  <w:color w:val="auto"/>
                  <w:u w:val="none"/>
                  <w:lang w:val="en-GB"/>
                  <w:rPrChange w:id="187" w:author="Eva Batůšková" w:date="2018-11-19T12:49:00Z">
                    <w:rPr>
                      <w:rStyle w:val="Hypertextovodkaz"/>
                      <w:color w:val="auto"/>
                      <w:lang w:val="en-GB"/>
                    </w:rPr>
                  </w:rPrChange>
                </w:rPr>
                <w:t>.</w:t>
              </w:r>
            </w:ins>
            <w:ins w:id="188" w:author="Jan Strohmandl" w:date="2018-11-16T06:29:00Z">
              <w:r w:rsidR="00B70CB4" w:rsidRPr="007735F1">
                <w:rPr>
                  <w:rStyle w:val="Hypertextovodkaz"/>
                  <w:color w:val="auto"/>
                  <w:u w:val="none"/>
                  <w:lang w:val="en-GB"/>
                  <w:rPrChange w:id="189" w:author="Eva Batůšková" w:date="2018-11-19T12:49:00Z">
                    <w:rPr>
                      <w:rStyle w:val="Hypertextovodkaz"/>
                      <w:color w:val="auto"/>
                      <w:lang w:val="en-GB"/>
                    </w:rPr>
                  </w:rPrChange>
                </w:rPr>
                <w:t xml:space="preserve"> </w:t>
              </w:r>
            </w:ins>
            <w:r w:rsidRPr="00D81E97">
              <w:rPr>
                <w:bCs/>
                <w:i/>
                <w:lang w:val="en-GB"/>
              </w:rPr>
              <w:t>International Express Intermediate</w:t>
            </w:r>
            <w:r w:rsidRPr="00D81E97">
              <w:rPr>
                <w:i/>
                <w:lang w:val="en-GB"/>
              </w:rPr>
              <w:t>.</w:t>
            </w:r>
            <w:r w:rsidRPr="00D81E97">
              <w:rPr>
                <w:bCs/>
                <w:i/>
                <w:lang w:val="en-GB"/>
              </w:rPr>
              <w:t xml:space="preserve"> </w:t>
            </w:r>
            <w:r w:rsidRPr="00D81E97">
              <w:rPr>
                <w:bCs/>
                <w:lang w:val="en-GB"/>
              </w:rPr>
              <w:t xml:space="preserve">Student's Book Pack. </w:t>
            </w:r>
            <w:r w:rsidRPr="00D81E97">
              <w:rPr>
                <w:rStyle w:val="Hypertextovodkaz"/>
                <w:color w:val="auto"/>
                <w:lang w:val="en-GB"/>
              </w:rPr>
              <w:t xml:space="preserve">Third Edition. Oxford: OUP, </w:t>
            </w:r>
            <w:del w:id="190" w:author="Jan Strohmandl" w:date="2018-11-16T06:29:00Z">
              <w:r w:rsidRPr="00D81E97" w:rsidDel="00B70CB4">
                <w:rPr>
                  <w:rStyle w:val="Hypertextovodkaz"/>
                  <w:color w:val="auto"/>
                  <w:lang w:val="en-GB"/>
                </w:rPr>
                <w:delText xml:space="preserve">2014. </w:delText>
              </w:r>
            </w:del>
            <w:r w:rsidRPr="00D81E97">
              <w:rPr>
                <w:lang w:val="en-GB"/>
              </w:rPr>
              <w:t>Paperback + DVD-ROM</w:t>
            </w:r>
            <w:r w:rsidRPr="00D81E97">
              <w:rPr>
                <w:rStyle w:val="Hypertextovodkaz"/>
                <w:color w:val="auto"/>
                <w:lang w:val="en-GB"/>
              </w:rPr>
              <w:t>.</w:t>
            </w:r>
            <w:r w:rsidRPr="00D81E97">
              <w:rPr>
                <w:rStyle w:val="Hypertextovodkaz"/>
                <w:color w:val="auto"/>
                <w:u w:val="none"/>
                <w:lang w:val="en-GB"/>
              </w:rPr>
              <w:t xml:space="preserve"> ISBN</w:t>
            </w:r>
            <w:r w:rsidRPr="00D81E97">
              <w:rPr>
                <w:rStyle w:val="Hypertextovodkaz"/>
                <w:color w:val="auto"/>
                <w:lang w:val="en-GB"/>
              </w:rPr>
              <w:t xml:space="preserve"> </w:t>
            </w:r>
            <w:r w:rsidRPr="00D81E97">
              <w:rPr>
                <w:rStyle w:val="isbntableisbn"/>
                <w:lang w:val="en-GB"/>
              </w:rPr>
              <w:t>978-0-19-459786-9.</w:t>
            </w:r>
          </w:p>
          <w:p w:rsidR="00BC24EE" w:rsidRPr="00BC24EE" w:rsidRDefault="00BC24EE" w:rsidP="00420BD2">
            <w:pPr>
              <w:jc w:val="both"/>
              <w:rPr>
                <w:lang w:eastAsia="en-US"/>
                <w:rPrChange w:id="191" w:author="Jan Strohmandl" w:date="2018-11-18T13:27:00Z">
                  <w:rPr>
                    <w:b/>
                  </w:rPr>
                </w:rPrChange>
              </w:rPr>
            </w:pPr>
            <w:ins w:id="192" w:author="Jan Strohmandl" w:date="2018-11-18T13:27:00Z">
              <w:r>
                <w:rPr>
                  <w:lang w:eastAsia="en-US"/>
                </w:rPr>
                <w:t xml:space="preserve">GLENDINNING, E. H., LANSFORD, L., POHL, A. </w:t>
              </w:r>
            </w:ins>
            <w:ins w:id="193" w:author="Eva Batůšková" w:date="2018-11-19T10:38:00Z">
              <w:r w:rsidR="00403F57">
                <w:rPr>
                  <w:lang w:eastAsia="en-US"/>
                </w:rPr>
                <w:t>(</w:t>
              </w:r>
            </w:ins>
            <w:ins w:id="194" w:author="Jan Strohmandl" w:date="2018-11-18T13:27:00Z">
              <w:r>
                <w:rPr>
                  <w:lang w:eastAsia="en-US"/>
                </w:rPr>
                <w:t>2013</w:t>
              </w:r>
            </w:ins>
            <w:ins w:id="195" w:author="Eva Batůšková" w:date="2018-11-19T10:38:00Z">
              <w:r w:rsidR="00403F57">
                <w:rPr>
                  <w:lang w:eastAsia="en-US"/>
                </w:rPr>
                <w:t>)</w:t>
              </w:r>
            </w:ins>
            <w:ins w:id="196" w:author="Eva Batůšková" w:date="2018-11-19T10:50:00Z">
              <w:r w:rsidR="00142B72">
                <w:rPr>
                  <w:lang w:eastAsia="en-US"/>
                </w:rPr>
                <w:t>.</w:t>
              </w:r>
            </w:ins>
            <w:ins w:id="197" w:author="Jan Strohmandl" w:date="2018-11-18T13:27:00Z">
              <w:del w:id="198" w:author="Eva Batůšková" w:date="2018-11-19T10:38:00Z">
                <w:r w:rsidDel="00403F57">
                  <w:rPr>
                    <w:lang w:eastAsia="en-US"/>
                  </w:rPr>
                  <w:delText>.</w:delText>
                </w:r>
              </w:del>
              <w:r>
                <w:rPr>
                  <w:lang w:eastAsia="en-US"/>
                </w:rPr>
                <w:t xml:space="preserve"> </w:t>
              </w:r>
              <w:r>
                <w:rPr>
                  <w:i/>
                  <w:lang w:eastAsia="en-US"/>
                </w:rPr>
                <w:t>Technology for Engineering and Applied Sciences.</w:t>
              </w:r>
              <w:r>
                <w:rPr>
                  <w:lang w:eastAsia="en-US"/>
                </w:rPr>
                <w:t xml:space="preserve"> Oxford: OUP, ISBN 978-019-4569736.</w:t>
              </w:r>
            </w:ins>
          </w:p>
          <w:p w:rsidR="000D6DB9" w:rsidRPr="00D81E97" w:rsidRDefault="000D6DB9" w:rsidP="00420BD2">
            <w:pPr>
              <w:spacing w:before="60"/>
              <w:jc w:val="both"/>
              <w:rPr>
                <w:b/>
              </w:rPr>
            </w:pPr>
            <w:r w:rsidRPr="00D81E97">
              <w:rPr>
                <w:b/>
              </w:rPr>
              <w:t>Doporučená literatura:</w:t>
            </w:r>
          </w:p>
          <w:p w:rsidR="000D6DB9" w:rsidRPr="00D81E97" w:rsidRDefault="000D6DB9" w:rsidP="00420BD2">
            <w:pPr>
              <w:pStyle w:val="Normlnweb"/>
              <w:spacing w:before="0" w:beforeAutospacing="0" w:after="0" w:afterAutospacing="0"/>
              <w:rPr>
                <w:rFonts w:ascii="Times New Roman" w:hAnsi="Times New Roman" w:cs="Times New Roman"/>
                <w:b/>
                <w:sz w:val="20"/>
                <w:szCs w:val="20"/>
              </w:rPr>
            </w:pPr>
            <w:r w:rsidRPr="00D81E97">
              <w:rPr>
                <w:rFonts w:ascii="Times New Roman" w:hAnsi="Times New Roman" w:cs="Times New Roman"/>
                <w:sz w:val="20"/>
                <w:szCs w:val="20"/>
              </w:rPr>
              <w:t xml:space="preserve">CLANDFIELD, L. </w:t>
            </w:r>
            <w:r w:rsidRPr="00D81E97">
              <w:rPr>
                <w:rFonts w:ascii="Times New Roman" w:hAnsi="Times New Roman" w:cs="Times New Roman"/>
                <w:i/>
                <w:sz w:val="20"/>
                <w:szCs w:val="20"/>
              </w:rPr>
              <w:t>Global.</w:t>
            </w:r>
            <w:r w:rsidRPr="00D81E97">
              <w:rPr>
                <w:rFonts w:ascii="Times New Roman" w:hAnsi="Times New Roman" w:cs="Times New Roman"/>
                <w:sz w:val="20"/>
                <w:szCs w:val="20"/>
              </w:rPr>
              <w:t xml:space="preserve"> </w:t>
            </w:r>
            <w:ins w:id="199" w:author="Eva Batůšková" w:date="2018-11-19T10:38:00Z">
              <w:r w:rsidR="00403F57">
                <w:rPr>
                  <w:rFonts w:ascii="Times New Roman" w:hAnsi="Times New Roman" w:cs="Times New Roman"/>
                  <w:sz w:val="20"/>
                  <w:szCs w:val="20"/>
                </w:rPr>
                <w:t>(</w:t>
              </w:r>
            </w:ins>
            <w:ins w:id="200" w:author="Jan Strohmandl" w:date="2018-11-16T06:29:00Z">
              <w:r w:rsidR="00B70CB4" w:rsidRPr="00D81E97">
                <w:rPr>
                  <w:rFonts w:ascii="Times New Roman" w:hAnsi="Times New Roman" w:cs="Times New Roman"/>
                  <w:sz w:val="20"/>
                  <w:szCs w:val="20"/>
                </w:rPr>
                <w:t>2010</w:t>
              </w:r>
            </w:ins>
            <w:ins w:id="201" w:author="Eva Batůšková" w:date="2018-11-19T10:38:00Z">
              <w:r w:rsidR="00403F57">
                <w:rPr>
                  <w:rFonts w:ascii="Times New Roman" w:hAnsi="Times New Roman" w:cs="Times New Roman"/>
                  <w:sz w:val="20"/>
                  <w:szCs w:val="20"/>
                </w:rPr>
                <w:t>)</w:t>
              </w:r>
            </w:ins>
            <w:ins w:id="202" w:author="Eva Batůšková" w:date="2018-11-19T10:51:00Z">
              <w:r w:rsidR="00142B72">
                <w:rPr>
                  <w:rFonts w:ascii="Times New Roman" w:hAnsi="Times New Roman" w:cs="Times New Roman"/>
                  <w:sz w:val="20"/>
                  <w:szCs w:val="20"/>
                </w:rPr>
                <w:t>.</w:t>
              </w:r>
            </w:ins>
            <w:ins w:id="203" w:author="Jan Strohmandl" w:date="2018-11-16T06:29:00Z">
              <w:del w:id="204" w:author="Eva Batůšková" w:date="2018-11-19T10:38:00Z">
                <w:r w:rsidR="00B70CB4" w:rsidRPr="00D81E97" w:rsidDel="00403F57">
                  <w:rPr>
                    <w:rFonts w:ascii="Times New Roman" w:hAnsi="Times New Roman" w:cs="Times New Roman"/>
                    <w:sz w:val="20"/>
                    <w:szCs w:val="20"/>
                  </w:rPr>
                  <w:delText>.</w:delText>
                </w:r>
              </w:del>
              <w:r w:rsidR="00B70CB4" w:rsidRPr="00D81E97">
                <w:rPr>
                  <w:rFonts w:ascii="Times New Roman" w:hAnsi="Times New Roman" w:cs="Times New Roman"/>
                  <w:sz w:val="20"/>
                  <w:szCs w:val="20"/>
                </w:rPr>
                <w:t xml:space="preserve"> </w:t>
              </w:r>
            </w:ins>
            <w:r w:rsidRPr="00D81E97">
              <w:rPr>
                <w:rFonts w:ascii="Times New Roman" w:hAnsi="Times New Roman" w:cs="Times New Roman"/>
                <w:sz w:val="20"/>
                <w:szCs w:val="20"/>
              </w:rPr>
              <w:t xml:space="preserve">Oxford: Macmillan Education, </w:t>
            </w:r>
            <w:del w:id="205" w:author="Jan Strohmandl" w:date="2018-11-16T06:29:00Z">
              <w:r w:rsidRPr="00D81E97" w:rsidDel="00B70CB4">
                <w:rPr>
                  <w:rFonts w:ascii="Times New Roman" w:hAnsi="Times New Roman" w:cs="Times New Roman"/>
                  <w:sz w:val="20"/>
                  <w:szCs w:val="20"/>
                </w:rPr>
                <w:delText xml:space="preserve">2010. </w:delText>
              </w:r>
            </w:del>
            <w:r w:rsidRPr="00D81E97">
              <w:rPr>
                <w:rFonts w:ascii="Times New Roman" w:hAnsi="Times New Roman" w:cs="Times New Roman"/>
                <w:sz w:val="20"/>
                <w:szCs w:val="20"/>
              </w:rPr>
              <w:t>ISBN 978-0-230-03309-2.</w:t>
            </w:r>
          </w:p>
          <w:p w:rsidR="000D6DB9" w:rsidRPr="00D81E97" w:rsidRDefault="000D6DB9" w:rsidP="00420BD2">
            <w:pPr>
              <w:pStyle w:val="Nadpis1"/>
              <w:spacing w:before="0"/>
              <w:rPr>
                <w:rFonts w:ascii="Times New Roman" w:hAnsi="Times New Roman" w:cs="Times New Roman"/>
                <w:b/>
                <w:color w:val="auto"/>
                <w:sz w:val="20"/>
                <w:szCs w:val="20"/>
              </w:rPr>
            </w:pPr>
            <w:r w:rsidRPr="00D81E97">
              <w:rPr>
                <w:rFonts w:ascii="Times New Roman" w:hAnsi="Times New Roman" w:cs="Times New Roman"/>
                <w:color w:val="auto"/>
                <w:sz w:val="20"/>
                <w:szCs w:val="20"/>
              </w:rPr>
              <w:t xml:space="preserve">EVANS, V., DOOLEY, J., BLUM, E. </w:t>
            </w:r>
            <w:ins w:id="206" w:author="Eva Batůšková" w:date="2018-11-19T10:39:00Z">
              <w:r w:rsidR="00403F57">
                <w:rPr>
                  <w:rFonts w:ascii="Times New Roman" w:hAnsi="Times New Roman" w:cs="Times New Roman"/>
                  <w:color w:val="auto"/>
                  <w:sz w:val="20"/>
                  <w:szCs w:val="20"/>
                </w:rPr>
                <w:t>(</w:t>
              </w:r>
            </w:ins>
            <w:ins w:id="207" w:author="Jan Strohmandl" w:date="2018-11-16T06:30:00Z">
              <w:r w:rsidR="00B70CB4" w:rsidRPr="00D81E97">
                <w:rPr>
                  <w:rFonts w:ascii="Times New Roman" w:hAnsi="Times New Roman" w:cs="Times New Roman"/>
                  <w:color w:val="auto"/>
                  <w:sz w:val="20"/>
                  <w:szCs w:val="20"/>
                </w:rPr>
                <w:t>2013</w:t>
              </w:r>
            </w:ins>
            <w:ins w:id="208" w:author="Eva Batůšková" w:date="2018-11-19T10:39:00Z">
              <w:r w:rsidR="00403F57">
                <w:rPr>
                  <w:rFonts w:ascii="Times New Roman" w:hAnsi="Times New Roman" w:cs="Times New Roman"/>
                  <w:color w:val="auto"/>
                  <w:sz w:val="20"/>
                  <w:szCs w:val="20"/>
                </w:rPr>
                <w:t>)</w:t>
              </w:r>
            </w:ins>
            <w:ins w:id="209" w:author="Eva Batůšková" w:date="2018-11-19T10:51:00Z">
              <w:r w:rsidR="00142B72">
                <w:rPr>
                  <w:rFonts w:ascii="Times New Roman" w:hAnsi="Times New Roman" w:cs="Times New Roman"/>
                  <w:color w:val="auto"/>
                  <w:sz w:val="20"/>
                  <w:szCs w:val="20"/>
                </w:rPr>
                <w:t>.</w:t>
              </w:r>
            </w:ins>
            <w:ins w:id="210" w:author="Jan Strohmandl" w:date="2018-11-16T06:30:00Z">
              <w:del w:id="211" w:author="Eva Batůšková" w:date="2018-11-19T10:39:00Z">
                <w:r w:rsidR="00B70CB4" w:rsidRPr="00D81E97" w:rsidDel="00403F57">
                  <w:rPr>
                    <w:rFonts w:ascii="Times New Roman" w:hAnsi="Times New Roman" w:cs="Times New Roman"/>
                    <w:color w:val="auto"/>
                    <w:sz w:val="20"/>
                    <w:szCs w:val="20"/>
                  </w:rPr>
                  <w:delText>.</w:delText>
                </w:r>
              </w:del>
              <w:r w:rsidR="00B70CB4">
                <w:rPr>
                  <w:rFonts w:ascii="Times New Roman" w:hAnsi="Times New Roman" w:cs="Times New Roman"/>
                  <w:color w:val="auto"/>
                  <w:sz w:val="20"/>
                  <w:szCs w:val="20"/>
                </w:rPr>
                <w:t xml:space="preserve"> </w:t>
              </w:r>
            </w:ins>
            <w:r w:rsidRPr="00D81E97">
              <w:rPr>
                <w:rFonts w:ascii="Times New Roman" w:hAnsi="Times New Roman" w:cs="Times New Roman"/>
                <w:i/>
                <w:color w:val="auto"/>
                <w:sz w:val="20"/>
                <w:szCs w:val="20"/>
              </w:rPr>
              <w:t xml:space="preserve">Logistics. </w:t>
            </w:r>
            <w:r w:rsidRPr="00D81E97">
              <w:rPr>
                <w:rFonts w:ascii="Times New Roman" w:hAnsi="Times New Roman" w:cs="Times New Roman"/>
                <w:color w:val="auto"/>
                <w:sz w:val="20"/>
                <w:szCs w:val="20"/>
              </w:rPr>
              <w:t xml:space="preserve">Newbury: Express Publishing, </w:t>
            </w:r>
            <w:del w:id="212" w:author="Jan Strohmandl" w:date="2018-11-16T06:30:00Z">
              <w:r w:rsidRPr="00D81E97" w:rsidDel="00B70CB4">
                <w:rPr>
                  <w:rFonts w:ascii="Times New Roman" w:hAnsi="Times New Roman" w:cs="Times New Roman"/>
                  <w:color w:val="auto"/>
                  <w:sz w:val="20"/>
                  <w:szCs w:val="20"/>
                </w:rPr>
                <w:delText xml:space="preserve">2013. </w:delText>
              </w:r>
            </w:del>
            <w:r w:rsidRPr="00D81E97">
              <w:rPr>
                <w:rFonts w:ascii="Times New Roman" w:hAnsi="Times New Roman" w:cs="Times New Roman"/>
                <w:color w:val="auto"/>
                <w:sz w:val="20"/>
                <w:szCs w:val="20"/>
              </w:rPr>
              <w:t>ISBN 978-1-78098-669-2.</w:t>
            </w:r>
          </w:p>
          <w:p w:rsidR="000D6DB9" w:rsidRPr="00D81E97" w:rsidRDefault="000D6DB9" w:rsidP="00420BD2">
            <w:pPr>
              <w:pStyle w:val="Normlnweb"/>
              <w:spacing w:before="0" w:beforeAutospacing="0" w:after="0" w:afterAutospacing="0"/>
              <w:rPr>
                <w:rFonts w:ascii="Times New Roman" w:hAnsi="Times New Roman" w:cs="Times New Roman"/>
                <w:sz w:val="20"/>
                <w:szCs w:val="20"/>
              </w:rPr>
            </w:pPr>
            <w:r w:rsidRPr="00D81E97">
              <w:rPr>
                <w:rFonts w:ascii="Times New Roman" w:hAnsi="Times New Roman" w:cs="Times New Roman"/>
                <w:sz w:val="20"/>
                <w:szCs w:val="20"/>
              </w:rPr>
              <w:lastRenderedPageBreak/>
              <w:t xml:space="preserve">EVANS, V., DOOLEY, J., GARZA, V. </w:t>
            </w:r>
            <w:ins w:id="213" w:author="Eva Batůšková" w:date="2018-11-19T10:39:00Z">
              <w:r w:rsidR="00403F57">
                <w:rPr>
                  <w:rFonts w:ascii="Times New Roman" w:hAnsi="Times New Roman" w:cs="Times New Roman"/>
                  <w:sz w:val="20"/>
                  <w:szCs w:val="20"/>
                </w:rPr>
                <w:t>(</w:t>
              </w:r>
            </w:ins>
            <w:ins w:id="214" w:author="Jan Strohmandl" w:date="2018-11-16T06:30:00Z">
              <w:r w:rsidR="00B70CB4" w:rsidRPr="00D81E97">
                <w:rPr>
                  <w:rFonts w:ascii="Times New Roman" w:hAnsi="Times New Roman" w:cs="Times New Roman"/>
                  <w:sz w:val="20"/>
                  <w:szCs w:val="20"/>
                </w:rPr>
                <w:t>2011</w:t>
              </w:r>
            </w:ins>
            <w:ins w:id="215" w:author="Eva Batůšková" w:date="2018-11-19T10:39:00Z">
              <w:r w:rsidR="00403F57">
                <w:rPr>
                  <w:rFonts w:ascii="Times New Roman" w:hAnsi="Times New Roman" w:cs="Times New Roman"/>
                  <w:sz w:val="20"/>
                  <w:szCs w:val="20"/>
                </w:rPr>
                <w:t>)</w:t>
              </w:r>
            </w:ins>
            <w:ins w:id="216" w:author="Eva Batůšková" w:date="2018-11-19T10:51:00Z">
              <w:r w:rsidR="00142B72">
                <w:rPr>
                  <w:rFonts w:ascii="Times New Roman" w:hAnsi="Times New Roman" w:cs="Times New Roman"/>
                  <w:sz w:val="20"/>
                  <w:szCs w:val="20"/>
                </w:rPr>
                <w:t>.</w:t>
              </w:r>
            </w:ins>
            <w:ins w:id="217" w:author="Jan Strohmandl" w:date="2018-11-16T06:30:00Z">
              <w:del w:id="218" w:author="Eva Batůšková" w:date="2018-11-19T10:39:00Z">
                <w:r w:rsidR="00B70CB4" w:rsidRPr="00D81E97" w:rsidDel="00403F57">
                  <w:rPr>
                    <w:rFonts w:ascii="Times New Roman" w:hAnsi="Times New Roman" w:cs="Times New Roman"/>
                    <w:sz w:val="20"/>
                    <w:szCs w:val="20"/>
                  </w:rPr>
                  <w:delText>.</w:delText>
                </w:r>
              </w:del>
              <w:r w:rsidR="00B70CB4">
                <w:rPr>
                  <w:rFonts w:ascii="Times New Roman" w:hAnsi="Times New Roman" w:cs="Times New Roman"/>
                  <w:sz w:val="20"/>
                  <w:szCs w:val="20"/>
                </w:rPr>
                <w:t xml:space="preserve"> </w:t>
              </w:r>
            </w:ins>
            <w:r w:rsidRPr="00D81E97">
              <w:rPr>
                <w:rFonts w:ascii="Times New Roman" w:hAnsi="Times New Roman" w:cs="Times New Roman"/>
                <w:i/>
                <w:sz w:val="20"/>
                <w:szCs w:val="20"/>
              </w:rPr>
              <w:t>Tourism.</w:t>
            </w:r>
            <w:r w:rsidRPr="00D81E97">
              <w:rPr>
                <w:rFonts w:ascii="Times New Roman" w:hAnsi="Times New Roman" w:cs="Times New Roman"/>
                <w:sz w:val="20"/>
                <w:szCs w:val="20"/>
              </w:rPr>
              <w:t xml:space="preserve"> Newbury: Express Publishing, </w:t>
            </w:r>
            <w:del w:id="219" w:author="Jan Strohmandl" w:date="2018-11-16T06:30:00Z">
              <w:r w:rsidRPr="00D81E97" w:rsidDel="00B70CB4">
                <w:rPr>
                  <w:rFonts w:ascii="Times New Roman" w:hAnsi="Times New Roman" w:cs="Times New Roman"/>
                  <w:sz w:val="20"/>
                  <w:szCs w:val="20"/>
                </w:rPr>
                <w:delText xml:space="preserve">2011. </w:delText>
              </w:r>
            </w:del>
            <w:r w:rsidRPr="00D81E97">
              <w:rPr>
                <w:rFonts w:ascii="Times New Roman" w:hAnsi="Times New Roman" w:cs="Times New Roman"/>
                <w:sz w:val="20"/>
                <w:szCs w:val="20"/>
              </w:rPr>
              <w:t>ISBN 978-0-85777-558-0.</w:t>
            </w:r>
          </w:p>
          <w:p w:rsidR="000D6DB9" w:rsidRPr="00D81E97" w:rsidRDefault="000D6DB9" w:rsidP="00420BD2">
            <w:pPr>
              <w:jc w:val="both"/>
            </w:pPr>
            <w:r w:rsidRPr="00D81E97">
              <w:t xml:space="preserve">GLENDINNING, E. H., LANSFORD, L., POHL, A. </w:t>
            </w:r>
            <w:ins w:id="220" w:author="Eva Batůšková" w:date="2018-11-19T10:39:00Z">
              <w:r w:rsidR="00403F57">
                <w:t>(</w:t>
              </w:r>
            </w:ins>
            <w:ins w:id="221" w:author="Jan Strohmandl" w:date="2018-11-16T06:30:00Z">
              <w:r w:rsidR="00B70CB4" w:rsidRPr="00D81E97">
                <w:t>2013</w:t>
              </w:r>
            </w:ins>
            <w:ins w:id="222" w:author="Eva Batůšková" w:date="2018-11-19T10:39:00Z">
              <w:r w:rsidR="00403F57">
                <w:t>)</w:t>
              </w:r>
            </w:ins>
            <w:ins w:id="223" w:author="Eva Batůšková" w:date="2018-11-19T10:51:00Z">
              <w:r w:rsidR="00142B72">
                <w:t>.</w:t>
              </w:r>
            </w:ins>
            <w:ins w:id="224" w:author="Jan Strohmandl" w:date="2018-11-16T06:30:00Z">
              <w:del w:id="225" w:author="Eva Batůšková" w:date="2018-11-19T10:39:00Z">
                <w:r w:rsidR="00B70CB4" w:rsidRPr="00D81E97" w:rsidDel="00403F57">
                  <w:delText>.</w:delText>
                </w:r>
              </w:del>
              <w:r w:rsidR="00B70CB4">
                <w:t xml:space="preserve"> </w:t>
              </w:r>
            </w:ins>
            <w:r w:rsidRPr="00D81E97">
              <w:rPr>
                <w:i/>
              </w:rPr>
              <w:t>Technology for Engineering and Applied Sciences.</w:t>
            </w:r>
            <w:r w:rsidRPr="00D81E97">
              <w:t xml:space="preserve"> Oxford: OUP, </w:t>
            </w:r>
            <w:del w:id="226" w:author="Jan Strohmandl" w:date="2018-11-16T06:30:00Z">
              <w:r w:rsidRPr="00D81E97" w:rsidDel="00B70CB4">
                <w:delText xml:space="preserve">2013. </w:delText>
              </w:r>
            </w:del>
            <w:r w:rsidRPr="00D81E97">
              <w:t>ISBN 978-019-4569736.</w:t>
            </w:r>
          </w:p>
          <w:p w:rsidR="000D6DB9" w:rsidRPr="00D81E97" w:rsidRDefault="000D6DB9" w:rsidP="00420BD2">
            <w:pPr>
              <w:pStyle w:val="Nadpis1"/>
              <w:spacing w:before="0"/>
              <w:rPr>
                <w:rFonts w:ascii="Times New Roman" w:hAnsi="Times New Roman" w:cs="Times New Roman"/>
                <w:b/>
                <w:color w:val="auto"/>
                <w:sz w:val="20"/>
                <w:szCs w:val="20"/>
              </w:rPr>
            </w:pPr>
            <w:r w:rsidRPr="00D81E97">
              <w:rPr>
                <w:rFonts w:ascii="Times New Roman" w:hAnsi="Times New Roman" w:cs="Times New Roman"/>
                <w:color w:val="auto"/>
                <w:sz w:val="20"/>
                <w:szCs w:val="20"/>
              </w:rPr>
              <w:t xml:space="preserve">STRNADOVÁ, Z. </w:t>
            </w:r>
            <w:ins w:id="227" w:author="Eva Batůšková" w:date="2018-11-19T10:39:00Z">
              <w:r w:rsidR="00403F57">
                <w:rPr>
                  <w:rFonts w:ascii="Times New Roman" w:hAnsi="Times New Roman" w:cs="Times New Roman"/>
                  <w:color w:val="auto"/>
                  <w:sz w:val="20"/>
                  <w:szCs w:val="20"/>
                </w:rPr>
                <w:t>(</w:t>
              </w:r>
            </w:ins>
            <w:ins w:id="228" w:author="Jan Strohmandl" w:date="2018-11-16T06:30:00Z">
              <w:r w:rsidR="00B70CB4" w:rsidRPr="00D81E97">
                <w:rPr>
                  <w:rFonts w:ascii="Times New Roman" w:hAnsi="Times New Roman" w:cs="Times New Roman"/>
                  <w:color w:val="auto"/>
                  <w:sz w:val="20"/>
                  <w:szCs w:val="20"/>
                </w:rPr>
                <w:t>2010</w:t>
              </w:r>
            </w:ins>
            <w:ins w:id="229" w:author="Eva Batůšková" w:date="2018-11-19T10:39:00Z">
              <w:r w:rsidR="00403F57">
                <w:rPr>
                  <w:rFonts w:ascii="Times New Roman" w:hAnsi="Times New Roman" w:cs="Times New Roman"/>
                  <w:color w:val="auto"/>
                  <w:sz w:val="20"/>
                  <w:szCs w:val="20"/>
                </w:rPr>
                <w:t>)</w:t>
              </w:r>
            </w:ins>
            <w:ins w:id="230" w:author="Eva Batůšková" w:date="2018-11-19T10:51:00Z">
              <w:r w:rsidR="00142B72">
                <w:rPr>
                  <w:rFonts w:ascii="Times New Roman" w:hAnsi="Times New Roman" w:cs="Times New Roman"/>
                  <w:color w:val="auto"/>
                  <w:sz w:val="20"/>
                  <w:szCs w:val="20"/>
                </w:rPr>
                <w:t>.</w:t>
              </w:r>
            </w:ins>
            <w:ins w:id="231" w:author="Jan Strohmandl" w:date="2018-11-16T06:30:00Z">
              <w:del w:id="232" w:author="Eva Batůšková" w:date="2018-11-19T10:39:00Z">
                <w:r w:rsidR="00B70CB4" w:rsidRPr="00D81E97" w:rsidDel="00403F57">
                  <w:rPr>
                    <w:rFonts w:ascii="Times New Roman" w:hAnsi="Times New Roman" w:cs="Times New Roman"/>
                    <w:color w:val="auto"/>
                    <w:sz w:val="20"/>
                    <w:szCs w:val="20"/>
                  </w:rPr>
                  <w:delText>.</w:delText>
                </w:r>
              </w:del>
              <w:r w:rsidR="00B70CB4">
                <w:rPr>
                  <w:rFonts w:ascii="Times New Roman" w:hAnsi="Times New Roman" w:cs="Times New Roman"/>
                  <w:color w:val="auto"/>
                  <w:sz w:val="20"/>
                  <w:szCs w:val="20"/>
                </w:rPr>
                <w:t xml:space="preserve"> </w:t>
              </w:r>
            </w:ins>
            <w:r w:rsidRPr="00D81E97">
              <w:rPr>
                <w:rFonts w:ascii="Times New Roman" w:hAnsi="Times New Roman" w:cs="Times New Roman"/>
                <w:i/>
                <w:color w:val="auto"/>
                <w:sz w:val="20"/>
                <w:szCs w:val="20"/>
              </w:rPr>
              <w:t>Aiming to Advance.</w:t>
            </w:r>
            <w:r w:rsidRPr="00D81E97">
              <w:rPr>
                <w:rFonts w:ascii="Times New Roman" w:hAnsi="Times New Roman" w:cs="Times New Roman"/>
                <w:color w:val="auto"/>
                <w:sz w:val="20"/>
                <w:szCs w:val="20"/>
              </w:rPr>
              <w:t xml:space="preserve"> Praha: LEDA, </w:t>
            </w:r>
            <w:del w:id="233" w:author="Jan Strohmandl" w:date="2018-11-16T06:30:00Z">
              <w:r w:rsidRPr="00D81E97" w:rsidDel="00B70CB4">
                <w:rPr>
                  <w:rFonts w:ascii="Times New Roman" w:hAnsi="Times New Roman" w:cs="Times New Roman"/>
                  <w:color w:val="auto"/>
                  <w:sz w:val="20"/>
                  <w:szCs w:val="20"/>
                </w:rPr>
                <w:delText xml:space="preserve">2010. </w:delText>
              </w:r>
            </w:del>
            <w:r w:rsidRPr="00D81E97">
              <w:rPr>
                <w:rFonts w:ascii="Times New Roman" w:hAnsi="Times New Roman" w:cs="Times New Roman"/>
                <w:color w:val="auto"/>
                <w:sz w:val="20"/>
                <w:szCs w:val="20"/>
              </w:rPr>
              <w:t>ISBN 978-80-7335-227-1.</w:t>
            </w:r>
          </w:p>
          <w:p w:rsidR="000D6DB9" w:rsidRPr="00D81E97" w:rsidRDefault="000D6DB9" w:rsidP="00420BD2">
            <w:pPr>
              <w:jc w:val="both"/>
            </w:pPr>
            <w:r w:rsidRPr="00D81E97">
              <w:t>On-line aktuální zdroje: www.bbc.com, www.dw.com, www.breakingnewsenglish.com apod.</w:t>
            </w:r>
          </w:p>
          <w:p w:rsidR="000D6DB9" w:rsidRDefault="000D6DB9" w:rsidP="00420BD2">
            <w:pPr>
              <w:jc w:val="both"/>
            </w:pPr>
          </w:p>
          <w:p w:rsidR="000D6DB9" w:rsidRDefault="000D6DB9" w:rsidP="00420BD2">
            <w:pPr>
              <w:jc w:val="both"/>
            </w:pPr>
          </w:p>
          <w:p w:rsidR="000D6DB9" w:rsidDel="00BC24EE" w:rsidRDefault="000D6DB9" w:rsidP="00420BD2">
            <w:pPr>
              <w:jc w:val="both"/>
              <w:rPr>
                <w:del w:id="234" w:author="Jan Strohmandl" w:date="2018-11-18T13:27:00Z"/>
              </w:rPr>
            </w:pPr>
          </w:p>
          <w:p w:rsidR="000D6DB9" w:rsidDel="00BC24EE" w:rsidRDefault="000D6DB9" w:rsidP="00420BD2">
            <w:pPr>
              <w:jc w:val="both"/>
              <w:rPr>
                <w:del w:id="235" w:author="Jan Strohmandl" w:date="2018-11-18T13:27:00Z"/>
              </w:rPr>
            </w:pPr>
          </w:p>
          <w:p w:rsidR="000D6DB9" w:rsidDel="00BC24EE" w:rsidRDefault="000D6DB9" w:rsidP="00420BD2">
            <w:pPr>
              <w:jc w:val="both"/>
              <w:rPr>
                <w:del w:id="236" w:author="Jan Strohmandl" w:date="2018-11-18T13:27:00Z"/>
              </w:rPr>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12</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345"/>
        </w:trPr>
        <w:tc>
          <w:tcPr>
            <w:tcW w:w="9855" w:type="dxa"/>
            <w:gridSpan w:val="8"/>
          </w:tcPr>
          <w:p w:rsidR="000D6DB9" w:rsidRDefault="000D6DB9" w:rsidP="00420BD2">
            <w:pPr>
              <w:jc w:val="both"/>
              <w:rPr>
                <w:ins w:id="237" w:author="Strohmandl Jan" w:date="2018-11-13T09:11: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9B4" w:rsidRDefault="000D69B4" w:rsidP="00420BD2">
            <w:pPr>
              <w:jc w:val="both"/>
            </w:pPr>
            <w:ins w:id="238" w:author="Strohmandl Jan" w:date="2018-11-13T09:11:00Z">
              <w:r>
                <w:t>Studenti v rámci výuky absolvují 2 průběžné testy za účelem prověření znalostí.</w:t>
              </w:r>
            </w:ins>
          </w:p>
          <w:p w:rsidR="000D6DB9" w:rsidRDefault="000D6DB9" w:rsidP="00420BD2">
            <w:pPr>
              <w:jc w:val="both"/>
            </w:pPr>
            <w:r>
              <w:t xml:space="preserve">Možnosti komunikace s vyučujícím: </w:t>
            </w:r>
            <w:hyperlink r:id="rId11" w:history="1">
              <w:r w:rsidRPr="00EB1132">
                <w:rPr>
                  <w:rStyle w:val="Hypertextovodkaz"/>
                </w:rPr>
                <w:t>pitrova@utb.cz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Pr>
        <w:rPr>
          <w:ins w:id="239" w:author="Jan Strohmandl" w:date="2018-11-18T13:27:00Z"/>
        </w:rPr>
      </w:pPr>
    </w:p>
    <w:p w:rsidR="00BC24EE" w:rsidRDefault="00BC24EE" w:rsidP="000D6DB9">
      <w:pPr>
        <w:rPr>
          <w:ins w:id="240" w:author="Jan Strohmandl" w:date="2018-11-18T13:27:00Z"/>
        </w:rPr>
      </w:pPr>
    </w:p>
    <w:p w:rsidR="00BC24EE" w:rsidRDefault="00BC24EE" w:rsidP="000D6DB9">
      <w:pPr>
        <w:rPr>
          <w:ins w:id="241" w:author="Jan Strohmandl" w:date="2018-11-18T13:27:00Z"/>
        </w:rPr>
      </w:pPr>
    </w:p>
    <w:p w:rsidR="00BC24EE" w:rsidRDefault="00BC24EE" w:rsidP="000D6DB9">
      <w:pPr>
        <w:rPr>
          <w:ins w:id="242" w:author="Jan Strohmandl" w:date="2018-11-18T13:27:00Z"/>
        </w:rPr>
      </w:pPr>
    </w:p>
    <w:p w:rsidR="00BC24EE" w:rsidRDefault="00BC24EE" w:rsidP="000D6DB9">
      <w:pPr>
        <w:rPr>
          <w:ins w:id="243" w:author="Jan Strohmandl" w:date="2018-11-18T13:27:00Z"/>
        </w:rPr>
      </w:pPr>
    </w:p>
    <w:p w:rsidR="00BC24EE" w:rsidRDefault="00BC24EE" w:rsidP="000D6DB9"/>
    <w:p w:rsidR="000D6DB9" w:rsidDel="000D69B4" w:rsidRDefault="000D6DB9" w:rsidP="000D6DB9">
      <w:pPr>
        <w:rPr>
          <w:del w:id="244" w:author="Strohmandl Jan" w:date="2018-11-13T09:11:00Z"/>
        </w:rPr>
      </w:pPr>
    </w:p>
    <w:p w:rsidR="000D6DB9" w:rsidDel="000D69B4" w:rsidRDefault="000D6DB9" w:rsidP="000D6DB9">
      <w:pPr>
        <w:rPr>
          <w:del w:id="245" w:author="Strohmandl Jan" w:date="2018-11-13T09:11:00Z"/>
        </w:rPr>
      </w:pPr>
    </w:p>
    <w:p w:rsidR="000D6DB9" w:rsidDel="000D69B4" w:rsidRDefault="000D6DB9" w:rsidP="000D6DB9">
      <w:pPr>
        <w:rPr>
          <w:del w:id="246" w:author="Strohmandl Jan" w:date="2018-11-13T09:11:00Z"/>
        </w:rPr>
      </w:pPr>
    </w:p>
    <w:p w:rsidR="000D6DB9" w:rsidDel="000D69B4" w:rsidRDefault="000D6DB9" w:rsidP="000D6DB9">
      <w:pPr>
        <w:rPr>
          <w:del w:id="247" w:author="Strohmandl Jan" w:date="2018-11-13T09:11:00Z"/>
        </w:rPr>
      </w:pPr>
    </w:p>
    <w:p w:rsidR="000D6DB9" w:rsidDel="000D69B4" w:rsidRDefault="000D6DB9" w:rsidP="000D6DB9">
      <w:pPr>
        <w:rPr>
          <w:del w:id="248" w:author="Strohmandl Jan" w:date="2018-11-13T09:11:00Z"/>
        </w:rPr>
      </w:pPr>
    </w:p>
    <w:p w:rsidR="000D6DB9" w:rsidDel="000D69B4" w:rsidRDefault="000D6DB9" w:rsidP="000D6DB9">
      <w:pPr>
        <w:rPr>
          <w:del w:id="249" w:author="Strohmandl Jan" w:date="2018-11-13T09:11:00Z"/>
        </w:rPr>
      </w:pPr>
    </w:p>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br w:type="page"/>
            </w:r>
            <w:r>
              <w:rPr>
                <w:b/>
                <w:sz w:val="28"/>
              </w:rPr>
              <w:t>B-III – Charakteristika studijního předmětu</w:t>
            </w:r>
          </w:p>
        </w:tc>
      </w:tr>
      <w:tr w:rsidR="000D6DB9" w:rsidRPr="00B1334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B13349" w:rsidRDefault="000D6DB9" w:rsidP="00420BD2">
            <w:pPr>
              <w:jc w:val="both"/>
              <w:rPr>
                <w:b/>
              </w:rPr>
            </w:pPr>
            <w:r w:rsidRPr="00B13349">
              <w:rPr>
                <w:b/>
              </w:rPr>
              <w:t>Anglický jazyk III</w:t>
            </w:r>
            <w:r>
              <w:rPr>
                <w:b/>
              </w:rPr>
              <w:t>.</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2/LS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 xml:space="preserve">28 </w:t>
            </w:r>
            <w:r w:rsidR="00A41C5A">
              <w:t>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28</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3</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A41C5A" w:rsidP="00420BD2">
            <w:pPr>
              <w:jc w:val="both"/>
            </w:pPr>
            <w:r>
              <w:t>semináře</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8449C0">
            <w:pPr>
              <w:jc w:val="both"/>
            </w:pPr>
            <w:r w:rsidRPr="008F2967">
              <w:t xml:space="preserve">Aktivní účast na </w:t>
            </w:r>
            <w:r w:rsidR="00A41C5A">
              <w:t>seminářích</w:t>
            </w:r>
            <w:r w:rsidR="00A41C5A" w:rsidRPr="008F2967">
              <w:t xml:space="preserve"> </w:t>
            </w:r>
            <w:r w:rsidRPr="008F2967">
              <w:t>(80%), domácí příprava, písemný test.</w:t>
            </w:r>
          </w:p>
        </w:tc>
      </w:tr>
      <w:tr w:rsidR="000D6DB9" w:rsidTr="00420BD2">
        <w:trPr>
          <w:trHeight w:val="148"/>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w:t>
            </w:r>
            <w:r w:rsidRPr="00406D47">
              <w:t xml:space="preserve">stanovuje koncepci </w:t>
            </w:r>
            <w:r>
              <w:t xml:space="preserve">předmětu, </w:t>
            </w:r>
            <w:r w:rsidRPr="00406D47">
              <w:t>po</w:t>
            </w:r>
            <w:r>
              <w:t xml:space="preserve">dílí se na cvičeních v rozsahu 100 </w:t>
            </w:r>
            <w:r w:rsidRPr="00406D47">
              <w:t>%</w:t>
            </w:r>
            <w:r>
              <w:t>.</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r>
              <w:t xml:space="preserve"> (100 % cvičení)</w:t>
            </w:r>
          </w:p>
        </w:tc>
      </w:tr>
      <w:tr w:rsidR="000D6DB9" w:rsidTr="00420BD2">
        <w:trPr>
          <w:trHeight w:val="218"/>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rsidRPr="00F41479">
              <w:t xml:space="preserve">Studenti si prohloubí komplex jazykových dovedností (čtení, poslech, mluvení, psaní) umožňující samostatné jednání </w:t>
            </w:r>
            <w:r>
              <w:br/>
            </w:r>
            <w:r w:rsidRPr="00F41479">
              <w:t xml:space="preserve">v cizojazyčných komunikačních situacích. Studenti si budou rozšiřovat odbornou slovní zásobu z oblasti </w:t>
            </w:r>
            <w:del w:id="250" w:author="Jan Strohmandl" w:date="2018-11-18T13:07:00Z">
              <w:r w:rsidDel="001B64CE">
                <w:delText>logistiky</w:delText>
              </w:r>
            </w:del>
            <w:ins w:id="251" w:author="Jan Strohmandl" w:date="2018-11-18T13:07:00Z">
              <w:r w:rsidR="001B64CE">
                <w:t>ochrany obyvatelstva</w:t>
              </w:r>
            </w:ins>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 xml:space="preserve">ních v rámci řešení </w:t>
            </w:r>
            <w:r w:rsidRPr="00F41479">
              <w:t>problematiky</w:t>
            </w:r>
            <w:r>
              <w:t xml:space="preserve"> ochrany obyvatelstva</w:t>
            </w:r>
            <w:r w:rsidRPr="00F41479">
              <w:t>.</w:t>
            </w:r>
          </w:p>
          <w:p w:rsidR="000D6DB9" w:rsidRPr="005877CA" w:rsidRDefault="000D6DB9" w:rsidP="00420BD2">
            <w:pPr>
              <w:jc w:val="both"/>
              <w:rPr>
                <w:u w:val="single"/>
              </w:rPr>
            </w:pPr>
            <w:r w:rsidRPr="005877CA">
              <w:rPr>
                <w:u w:val="single"/>
              </w:rPr>
              <w:t>Hlavní témata:</w:t>
            </w:r>
          </w:p>
          <w:p w:rsidR="000D6DB9" w:rsidRPr="00877F68" w:rsidRDefault="000D6DB9" w:rsidP="00D81E97">
            <w:pPr>
              <w:pStyle w:val="Odstavecseseznamem1"/>
              <w:numPr>
                <w:ilvl w:val="0"/>
                <w:numId w:val="11"/>
              </w:numPr>
              <w:jc w:val="both"/>
              <w:rPr>
                <w:lang w:val="en-GB"/>
              </w:rPr>
            </w:pPr>
            <w:r w:rsidRPr="00877F68">
              <w:rPr>
                <w:lang w:val="en-GB"/>
              </w:rPr>
              <w:t>Water footprint</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Noun formation</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Structuring a talk</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Describing problems and finding solutions</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Text comprehension</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Conditionals</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Money and finance</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Job applications</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Discussing and reaching agreement</w:t>
            </w:r>
            <w:r>
              <w:rPr>
                <w:lang w:val="en-GB"/>
              </w:rPr>
              <w:t>.</w:t>
            </w:r>
          </w:p>
          <w:p w:rsidR="000D6DB9" w:rsidRPr="00877F68" w:rsidRDefault="000D6DB9" w:rsidP="00D81E97">
            <w:pPr>
              <w:pStyle w:val="Odstavecseseznamem1"/>
              <w:numPr>
                <w:ilvl w:val="0"/>
                <w:numId w:val="11"/>
              </w:numPr>
              <w:jc w:val="both"/>
              <w:rPr>
                <w:lang w:val="en-GB"/>
              </w:rPr>
            </w:pPr>
            <w:smartTag w:uri="urn:schemas-microsoft-com:office:smarttags" w:element="City">
              <w:smartTag w:uri="urn:schemas-microsoft-com:office:smarttags" w:element="place">
                <w:r w:rsidRPr="00877F68">
                  <w:rPr>
                    <w:lang w:val="en-GB"/>
                  </w:rPr>
                  <w:t>Reading</w:t>
                </w:r>
              </w:smartTag>
            </w:smartTag>
            <w:r>
              <w:rPr>
                <w:lang w:val="en-GB"/>
              </w:rPr>
              <w:t>.</w:t>
            </w:r>
          </w:p>
          <w:p w:rsidR="000D6DB9" w:rsidRPr="00877F68" w:rsidRDefault="000D6DB9" w:rsidP="00D81E97">
            <w:pPr>
              <w:pStyle w:val="Odstavecseseznamem1"/>
              <w:numPr>
                <w:ilvl w:val="0"/>
                <w:numId w:val="11"/>
              </w:numPr>
              <w:jc w:val="both"/>
              <w:rPr>
                <w:lang w:val="en-GB"/>
              </w:rPr>
            </w:pPr>
            <w:r w:rsidRPr="00877F68">
              <w:rPr>
                <w:lang w:val="en-GB"/>
              </w:rPr>
              <w:t>Passives</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Product journey</w:t>
            </w:r>
            <w:r>
              <w:rPr>
                <w:lang w:val="en-GB"/>
              </w:rPr>
              <w:t>.</w:t>
            </w:r>
          </w:p>
          <w:p w:rsidR="000D6DB9" w:rsidRPr="00877F68" w:rsidRDefault="000D6DB9" w:rsidP="00D81E97">
            <w:pPr>
              <w:pStyle w:val="Odstavecseseznamem1"/>
              <w:numPr>
                <w:ilvl w:val="0"/>
                <w:numId w:val="11"/>
              </w:numPr>
              <w:jc w:val="both"/>
              <w:rPr>
                <w:lang w:val="en-GB"/>
              </w:rPr>
            </w:pPr>
            <w:r w:rsidRPr="00877F68">
              <w:rPr>
                <w:lang w:val="en-GB"/>
              </w:rPr>
              <w:t>Time management</w:t>
            </w:r>
            <w:r>
              <w:rPr>
                <w:lang w:val="en-GB"/>
              </w:rPr>
              <w:t>.</w:t>
            </w:r>
          </w:p>
          <w:p w:rsidR="000D6DB9" w:rsidRDefault="000D6DB9" w:rsidP="00D81E97">
            <w:pPr>
              <w:pStyle w:val="Odstavecseseznamem1"/>
              <w:numPr>
                <w:ilvl w:val="0"/>
                <w:numId w:val="11"/>
              </w:numPr>
              <w:jc w:val="both"/>
            </w:pPr>
            <w:r w:rsidRPr="00877F68">
              <w:rPr>
                <w:lang w:val="en-GB"/>
              </w:rPr>
              <w:lastRenderedPageBreak/>
              <w:t>Revision</w:t>
            </w:r>
            <w:r>
              <w:rPr>
                <w:lang w:val="en-GB"/>
              </w:rPr>
              <w:t>.</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lastRenderedPageBreak/>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Default="000D6DB9" w:rsidP="00420BD2">
            <w:pPr>
              <w:jc w:val="both"/>
              <w:rPr>
                <w:b/>
              </w:rPr>
            </w:pPr>
            <w:r w:rsidRPr="009A32D6">
              <w:rPr>
                <w:b/>
              </w:rPr>
              <w:t>Povinná</w:t>
            </w:r>
            <w:r>
              <w:rPr>
                <w:b/>
              </w:rPr>
              <w:t xml:space="preserve"> literatura:</w:t>
            </w:r>
          </w:p>
          <w:p w:rsidR="000D6DB9" w:rsidRDefault="000D6DB9" w:rsidP="00420BD2">
            <w:pPr>
              <w:jc w:val="both"/>
              <w:rPr>
                <w:ins w:id="252" w:author="Jan Strohmandl" w:date="2018-11-18T13:26:00Z"/>
                <w:rStyle w:val="isbntableisbn"/>
                <w:lang w:val="en-GB"/>
              </w:rPr>
            </w:pPr>
            <w:r w:rsidRPr="00D81E97">
              <w:rPr>
                <w:lang w:val="en-GB"/>
              </w:rPr>
              <w:t xml:space="preserve">HARDING, K., LANE, A. </w:t>
            </w:r>
            <w:ins w:id="253" w:author="Eva Batůšková" w:date="2018-11-19T10:39:00Z">
              <w:r w:rsidR="00403F57">
                <w:rPr>
                  <w:lang w:val="en-GB"/>
                </w:rPr>
                <w:t>(</w:t>
              </w:r>
            </w:ins>
            <w:ins w:id="254" w:author="Jan Strohmandl" w:date="2018-11-16T06:30:00Z">
              <w:r w:rsidR="00B70CB4" w:rsidRPr="00D81E97">
                <w:rPr>
                  <w:rStyle w:val="Hypertextovodkaz"/>
                  <w:color w:val="auto"/>
                  <w:u w:val="none"/>
                  <w:lang w:val="en-GB"/>
                </w:rPr>
                <w:t>2014</w:t>
              </w:r>
            </w:ins>
            <w:ins w:id="255" w:author="Eva Batůšková" w:date="2018-11-19T10:40:00Z">
              <w:r w:rsidR="00403F57">
                <w:rPr>
                  <w:rStyle w:val="Hypertextovodkaz"/>
                  <w:color w:val="auto"/>
                  <w:u w:val="none"/>
                  <w:lang w:val="en-GB"/>
                </w:rPr>
                <w:t>)</w:t>
              </w:r>
            </w:ins>
            <w:ins w:id="256" w:author="Eva Batůšková" w:date="2018-11-19T10:51:00Z">
              <w:r w:rsidR="00142B72">
                <w:rPr>
                  <w:rStyle w:val="Hypertextovodkaz"/>
                  <w:color w:val="auto"/>
                  <w:u w:val="none"/>
                  <w:lang w:val="en-GB"/>
                </w:rPr>
                <w:t>.</w:t>
              </w:r>
            </w:ins>
            <w:ins w:id="257" w:author="Jan Strohmandl" w:date="2018-11-16T06:30:00Z">
              <w:del w:id="258" w:author="Eva Batůšková" w:date="2018-11-19T10:40:00Z">
                <w:r w:rsidR="00B70CB4" w:rsidRPr="00D81E97" w:rsidDel="00403F57">
                  <w:rPr>
                    <w:rStyle w:val="Hypertextovodkaz"/>
                    <w:color w:val="auto"/>
                    <w:u w:val="none"/>
                    <w:lang w:val="en-GB"/>
                  </w:rPr>
                  <w:delText>.</w:delText>
                </w:r>
              </w:del>
              <w:r w:rsidR="00B70CB4">
                <w:rPr>
                  <w:rStyle w:val="Hypertextovodkaz"/>
                  <w:color w:val="auto"/>
                  <w:u w:val="none"/>
                  <w:lang w:val="en-GB"/>
                </w:rPr>
                <w:t xml:space="preserve"> </w:t>
              </w:r>
            </w:ins>
            <w:r w:rsidRPr="00D81E97">
              <w:rPr>
                <w:bCs/>
                <w:i/>
                <w:lang w:val="en-GB"/>
              </w:rPr>
              <w:t>International Express Intermediate</w:t>
            </w:r>
            <w:r w:rsidRPr="00D81E97">
              <w:rPr>
                <w:i/>
                <w:lang w:val="en-GB"/>
              </w:rPr>
              <w:t>.</w:t>
            </w:r>
            <w:r w:rsidRPr="00D81E97">
              <w:rPr>
                <w:bCs/>
                <w:i/>
                <w:lang w:val="en-GB"/>
              </w:rPr>
              <w:t xml:space="preserve"> </w:t>
            </w:r>
            <w:r w:rsidRPr="00D81E97">
              <w:rPr>
                <w:bCs/>
                <w:lang w:val="en-GB"/>
              </w:rPr>
              <w:t xml:space="preserve">Student's Book Pack. </w:t>
            </w:r>
            <w:r w:rsidRPr="00D81E97">
              <w:rPr>
                <w:rStyle w:val="Hypertextovodkaz"/>
                <w:color w:val="auto"/>
                <w:u w:val="none"/>
                <w:lang w:val="en-GB"/>
              </w:rPr>
              <w:t xml:space="preserve">Third Edition. Oxford: OUP, </w:t>
            </w:r>
            <w:del w:id="259" w:author="Jan Strohmandl" w:date="2018-11-16T06:30:00Z">
              <w:r w:rsidRPr="00D81E97" w:rsidDel="00B70CB4">
                <w:rPr>
                  <w:rStyle w:val="Hypertextovodkaz"/>
                  <w:color w:val="auto"/>
                  <w:u w:val="none"/>
                  <w:lang w:val="en-GB"/>
                </w:rPr>
                <w:delText xml:space="preserve">2014. </w:delText>
              </w:r>
            </w:del>
            <w:r w:rsidRPr="00D81E97">
              <w:rPr>
                <w:lang w:val="en-GB"/>
              </w:rPr>
              <w:t>Paperback + DVD-ROM</w:t>
            </w:r>
            <w:r w:rsidRPr="00D81E97">
              <w:rPr>
                <w:rStyle w:val="Hypertextovodkaz"/>
                <w:color w:val="auto"/>
                <w:u w:val="none"/>
                <w:lang w:val="en-GB"/>
              </w:rPr>
              <w:t xml:space="preserve">. ISBN </w:t>
            </w:r>
            <w:r w:rsidRPr="00D81E97">
              <w:rPr>
                <w:rStyle w:val="isbntableisbn"/>
                <w:lang w:val="en-GB"/>
              </w:rPr>
              <w:t>978-0-19-459786-9.</w:t>
            </w:r>
          </w:p>
          <w:p w:rsidR="00BC24EE" w:rsidRPr="00BC24EE" w:rsidRDefault="00BC24EE" w:rsidP="00420BD2">
            <w:pPr>
              <w:jc w:val="both"/>
              <w:rPr>
                <w:lang w:eastAsia="en-US"/>
                <w:rPrChange w:id="260" w:author="Jan Strohmandl" w:date="2018-11-18T13:27:00Z">
                  <w:rPr>
                    <w:b/>
                  </w:rPr>
                </w:rPrChange>
              </w:rPr>
            </w:pPr>
            <w:ins w:id="261" w:author="Jan Strohmandl" w:date="2018-11-18T13:26:00Z">
              <w:r>
                <w:rPr>
                  <w:lang w:eastAsia="en-US"/>
                </w:rPr>
                <w:t xml:space="preserve">GLENDINNING, E. H., LANSFORD, L., POHL, A. </w:t>
              </w:r>
            </w:ins>
            <w:ins w:id="262" w:author="Eva Batůšková" w:date="2018-11-19T10:40:00Z">
              <w:r w:rsidR="00403F57">
                <w:rPr>
                  <w:lang w:eastAsia="en-US"/>
                </w:rPr>
                <w:t>(</w:t>
              </w:r>
            </w:ins>
            <w:ins w:id="263" w:author="Jan Strohmandl" w:date="2018-11-18T13:26:00Z">
              <w:r>
                <w:rPr>
                  <w:lang w:eastAsia="en-US"/>
                </w:rPr>
                <w:t>2013</w:t>
              </w:r>
            </w:ins>
            <w:ins w:id="264" w:author="Eva Batůšková" w:date="2018-11-19T10:40:00Z">
              <w:r w:rsidR="00403F57">
                <w:rPr>
                  <w:lang w:eastAsia="en-US"/>
                </w:rPr>
                <w:t>)</w:t>
              </w:r>
            </w:ins>
            <w:ins w:id="265" w:author="Eva Batůšková" w:date="2018-11-19T10:51:00Z">
              <w:r w:rsidR="00142B72">
                <w:rPr>
                  <w:lang w:eastAsia="en-US"/>
                </w:rPr>
                <w:t>.</w:t>
              </w:r>
            </w:ins>
            <w:ins w:id="266" w:author="Jan Strohmandl" w:date="2018-11-18T13:26:00Z">
              <w:del w:id="267" w:author="Eva Batůšková" w:date="2018-11-19T10:40:00Z">
                <w:r w:rsidDel="00403F57">
                  <w:rPr>
                    <w:lang w:eastAsia="en-US"/>
                  </w:rPr>
                  <w:delText>.</w:delText>
                </w:r>
              </w:del>
              <w:r>
                <w:rPr>
                  <w:lang w:eastAsia="en-US"/>
                </w:rPr>
                <w:t xml:space="preserve"> </w:t>
              </w:r>
              <w:r>
                <w:rPr>
                  <w:i/>
                  <w:lang w:eastAsia="en-US"/>
                </w:rPr>
                <w:t>Technology for Engineering and Applied Sciences.</w:t>
              </w:r>
              <w:r>
                <w:rPr>
                  <w:lang w:eastAsia="en-US"/>
                </w:rPr>
                <w:t xml:space="preserve"> Oxford: OUP, ISBN 978-019-4569736.</w:t>
              </w:r>
            </w:ins>
          </w:p>
          <w:p w:rsidR="000D6DB9" w:rsidRPr="00D81E97" w:rsidRDefault="000D6DB9" w:rsidP="00420BD2">
            <w:pPr>
              <w:spacing w:before="60"/>
              <w:jc w:val="both"/>
              <w:rPr>
                <w:b/>
              </w:rPr>
            </w:pPr>
            <w:r w:rsidRPr="00D81E97">
              <w:rPr>
                <w:b/>
              </w:rPr>
              <w:t>Doporučená literatura:</w:t>
            </w:r>
          </w:p>
          <w:p w:rsidR="000D6DB9" w:rsidRPr="00D81E97" w:rsidRDefault="000D6DB9" w:rsidP="00420BD2">
            <w:pPr>
              <w:pStyle w:val="Normlnweb"/>
              <w:spacing w:before="0" w:beforeAutospacing="0" w:after="0" w:afterAutospacing="0"/>
              <w:rPr>
                <w:rFonts w:ascii="Times New Roman" w:hAnsi="Times New Roman" w:cs="Times New Roman"/>
                <w:b/>
                <w:sz w:val="20"/>
                <w:szCs w:val="20"/>
              </w:rPr>
            </w:pPr>
            <w:r w:rsidRPr="00D81E97">
              <w:rPr>
                <w:rFonts w:ascii="Times New Roman" w:hAnsi="Times New Roman" w:cs="Times New Roman"/>
                <w:sz w:val="20"/>
                <w:szCs w:val="20"/>
              </w:rPr>
              <w:t xml:space="preserve">CLANDFIELD, L. </w:t>
            </w:r>
            <w:r w:rsidRPr="00D81E97">
              <w:rPr>
                <w:rFonts w:ascii="Times New Roman" w:hAnsi="Times New Roman" w:cs="Times New Roman"/>
                <w:i/>
                <w:sz w:val="20"/>
                <w:szCs w:val="20"/>
              </w:rPr>
              <w:t>Global.</w:t>
            </w:r>
            <w:r w:rsidRPr="00D81E97">
              <w:rPr>
                <w:rFonts w:ascii="Times New Roman" w:hAnsi="Times New Roman" w:cs="Times New Roman"/>
                <w:sz w:val="20"/>
                <w:szCs w:val="20"/>
              </w:rPr>
              <w:t xml:space="preserve"> </w:t>
            </w:r>
            <w:ins w:id="268" w:author="Eva Batůšková" w:date="2018-11-19T10:40:00Z">
              <w:r w:rsidR="00403F57">
                <w:rPr>
                  <w:rFonts w:ascii="Times New Roman" w:hAnsi="Times New Roman" w:cs="Times New Roman"/>
                  <w:sz w:val="20"/>
                  <w:szCs w:val="20"/>
                </w:rPr>
                <w:t>(</w:t>
              </w:r>
            </w:ins>
            <w:ins w:id="269" w:author="Jan Strohmandl" w:date="2018-11-16T06:30:00Z">
              <w:r w:rsidR="00B70CB4" w:rsidRPr="00D81E97">
                <w:rPr>
                  <w:rFonts w:ascii="Times New Roman" w:hAnsi="Times New Roman" w:cs="Times New Roman"/>
                  <w:sz w:val="20"/>
                  <w:szCs w:val="20"/>
                </w:rPr>
                <w:t>2010</w:t>
              </w:r>
            </w:ins>
            <w:ins w:id="270" w:author="Eva Batůšková" w:date="2018-11-19T10:40:00Z">
              <w:r w:rsidR="00403F57">
                <w:rPr>
                  <w:rFonts w:ascii="Times New Roman" w:hAnsi="Times New Roman" w:cs="Times New Roman"/>
                  <w:sz w:val="20"/>
                  <w:szCs w:val="20"/>
                </w:rPr>
                <w:t>)</w:t>
              </w:r>
            </w:ins>
            <w:ins w:id="271" w:author="Eva Batůšková" w:date="2018-11-19T10:51:00Z">
              <w:r w:rsidR="00142B72">
                <w:rPr>
                  <w:rFonts w:ascii="Times New Roman" w:hAnsi="Times New Roman" w:cs="Times New Roman"/>
                  <w:sz w:val="20"/>
                  <w:szCs w:val="20"/>
                </w:rPr>
                <w:t>.</w:t>
              </w:r>
            </w:ins>
            <w:ins w:id="272" w:author="Jan Strohmandl" w:date="2018-11-16T06:30:00Z">
              <w:del w:id="273" w:author="Eva Batůšková" w:date="2018-11-19T10:40:00Z">
                <w:r w:rsidR="00B70CB4" w:rsidRPr="00D81E97" w:rsidDel="00403F57">
                  <w:rPr>
                    <w:rFonts w:ascii="Times New Roman" w:hAnsi="Times New Roman" w:cs="Times New Roman"/>
                    <w:sz w:val="20"/>
                    <w:szCs w:val="20"/>
                  </w:rPr>
                  <w:delText>.</w:delText>
                </w:r>
              </w:del>
              <w:r w:rsidR="00B70CB4">
                <w:rPr>
                  <w:rFonts w:ascii="Times New Roman" w:hAnsi="Times New Roman" w:cs="Times New Roman"/>
                  <w:sz w:val="20"/>
                  <w:szCs w:val="20"/>
                </w:rPr>
                <w:t xml:space="preserve"> </w:t>
              </w:r>
            </w:ins>
            <w:r w:rsidRPr="00D81E97">
              <w:rPr>
                <w:rFonts w:ascii="Times New Roman" w:hAnsi="Times New Roman" w:cs="Times New Roman"/>
                <w:sz w:val="20"/>
                <w:szCs w:val="20"/>
              </w:rPr>
              <w:t xml:space="preserve">Oxford: Macmillan Education, </w:t>
            </w:r>
            <w:del w:id="274" w:author="Jan Strohmandl" w:date="2018-11-16T06:30:00Z">
              <w:r w:rsidRPr="00D81E97" w:rsidDel="00B70CB4">
                <w:rPr>
                  <w:rFonts w:ascii="Times New Roman" w:hAnsi="Times New Roman" w:cs="Times New Roman"/>
                  <w:sz w:val="20"/>
                  <w:szCs w:val="20"/>
                </w:rPr>
                <w:delText xml:space="preserve">2010. </w:delText>
              </w:r>
            </w:del>
            <w:r w:rsidRPr="00D81E97">
              <w:rPr>
                <w:rFonts w:ascii="Times New Roman" w:hAnsi="Times New Roman" w:cs="Times New Roman"/>
                <w:sz w:val="20"/>
                <w:szCs w:val="20"/>
              </w:rPr>
              <w:t>ISBN 978-0-230-03309-2.</w:t>
            </w:r>
          </w:p>
          <w:p w:rsidR="000D6DB9" w:rsidRPr="00D81E97" w:rsidRDefault="000D6DB9" w:rsidP="00420BD2">
            <w:pPr>
              <w:pStyle w:val="Nadpis1"/>
              <w:spacing w:before="0"/>
              <w:rPr>
                <w:rFonts w:ascii="Times New Roman" w:hAnsi="Times New Roman" w:cs="Times New Roman"/>
                <w:b/>
                <w:color w:val="auto"/>
                <w:sz w:val="20"/>
                <w:szCs w:val="20"/>
              </w:rPr>
            </w:pPr>
            <w:r w:rsidRPr="00D81E97">
              <w:rPr>
                <w:rFonts w:ascii="Times New Roman" w:hAnsi="Times New Roman" w:cs="Times New Roman"/>
                <w:color w:val="auto"/>
                <w:sz w:val="20"/>
                <w:szCs w:val="20"/>
              </w:rPr>
              <w:t xml:space="preserve">EVANS, V., DOOLEY, J., BLUM, E. </w:t>
            </w:r>
            <w:ins w:id="275" w:author="Eva Batůšková" w:date="2018-11-19T10:40:00Z">
              <w:r w:rsidR="00403F57">
                <w:rPr>
                  <w:rFonts w:ascii="Times New Roman" w:hAnsi="Times New Roman" w:cs="Times New Roman"/>
                  <w:color w:val="auto"/>
                  <w:sz w:val="20"/>
                  <w:szCs w:val="20"/>
                </w:rPr>
                <w:t>(</w:t>
              </w:r>
            </w:ins>
            <w:ins w:id="276" w:author="Jan Strohmandl" w:date="2018-11-16T06:30:00Z">
              <w:r w:rsidR="00B70CB4" w:rsidRPr="00D81E97">
                <w:rPr>
                  <w:rFonts w:ascii="Times New Roman" w:hAnsi="Times New Roman" w:cs="Times New Roman"/>
                  <w:color w:val="auto"/>
                  <w:sz w:val="20"/>
                  <w:szCs w:val="20"/>
                </w:rPr>
                <w:t>2013</w:t>
              </w:r>
            </w:ins>
            <w:ins w:id="277" w:author="Eva Batůšková" w:date="2018-11-19T10:40:00Z">
              <w:r w:rsidR="00403F57">
                <w:rPr>
                  <w:rFonts w:ascii="Times New Roman" w:hAnsi="Times New Roman" w:cs="Times New Roman"/>
                  <w:color w:val="auto"/>
                  <w:sz w:val="20"/>
                  <w:szCs w:val="20"/>
                </w:rPr>
                <w:t>)</w:t>
              </w:r>
            </w:ins>
            <w:ins w:id="278" w:author="Eva Batůšková" w:date="2018-11-19T10:51:00Z">
              <w:r w:rsidR="00142B72">
                <w:rPr>
                  <w:rFonts w:ascii="Times New Roman" w:hAnsi="Times New Roman" w:cs="Times New Roman"/>
                  <w:color w:val="auto"/>
                  <w:sz w:val="20"/>
                  <w:szCs w:val="20"/>
                </w:rPr>
                <w:t>.</w:t>
              </w:r>
            </w:ins>
            <w:ins w:id="279" w:author="Jan Strohmandl" w:date="2018-11-16T06:30:00Z">
              <w:del w:id="280" w:author="Eva Batůšková" w:date="2018-11-19T10:40:00Z">
                <w:r w:rsidR="00B70CB4" w:rsidRPr="00D81E97" w:rsidDel="00403F57">
                  <w:rPr>
                    <w:rFonts w:ascii="Times New Roman" w:hAnsi="Times New Roman" w:cs="Times New Roman"/>
                    <w:color w:val="auto"/>
                    <w:sz w:val="20"/>
                    <w:szCs w:val="20"/>
                  </w:rPr>
                  <w:delText>.</w:delText>
                </w:r>
              </w:del>
              <w:r w:rsidR="00B70CB4">
                <w:rPr>
                  <w:rFonts w:ascii="Times New Roman" w:hAnsi="Times New Roman" w:cs="Times New Roman"/>
                  <w:color w:val="auto"/>
                  <w:sz w:val="20"/>
                  <w:szCs w:val="20"/>
                </w:rPr>
                <w:t xml:space="preserve"> </w:t>
              </w:r>
            </w:ins>
            <w:r w:rsidRPr="00D81E97">
              <w:rPr>
                <w:rFonts w:ascii="Times New Roman" w:hAnsi="Times New Roman" w:cs="Times New Roman"/>
                <w:i/>
                <w:color w:val="auto"/>
                <w:sz w:val="20"/>
                <w:szCs w:val="20"/>
              </w:rPr>
              <w:t xml:space="preserve">Logistics. </w:t>
            </w:r>
            <w:r w:rsidRPr="00D81E97">
              <w:rPr>
                <w:rFonts w:ascii="Times New Roman" w:hAnsi="Times New Roman" w:cs="Times New Roman"/>
                <w:color w:val="auto"/>
                <w:sz w:val="20"/>
                <w:szCs w:val="20"/>
              </w:rPr>
              <w:t xml:space="preserve">Newbury: Express Publishing, </w:t>
            </w:r>
            <w:del w:id="281" w:author="Jan Strohmandl" w:date="2018-11-16T06:30:00Z">
              <w:r w:rsidRPr="00D81E97" w:rsidDel="00B70CB4">
                <w:rPr>
                  <w:rFonts w:ascii="Times New Roman" w:hAnsi="Times New Roman" w:cs="Times New Roman"/>
                  <w:color w:val="auto"/>
                  <w:sz w:val="20"/>
                  <w:szCs w:val="20"/>
                </w:rPr>
                <w:delText xml:space="preserve">2013. </w:delText>
              </w:r>
            </w:del>
            <w:r w:rsidRPr="00D81E97">
              <w:rPr>
                <w:rFonts w:ascii="Times New Roman" w:hAnsi="Times New Roman" w:cs="Times New Roman"/>
                <w:color w:val="auto"/>
                <w:sz w:val="20"/>
                <w:szCs w:val="20"/>
              </w:rPr>
              <w:t>ISBN 978-1-78098-669-2.</w:t>
            </w:r>
          </w:p>
          <w:p w:rsidR="000D6DB9" w:rsidRPr="00D81E97" w:rsidRDefault="000D6DB9" w:rsidP="00420BD2">
            <w:pPr>
              <w:pStyle w:val="Normlnweb"/>
              <w:spacing w:before="0" w:beforeAutospacing="0" w:after="0" w:afterAutospacing="0"/>
              <w:rPr>
                <w:rFonts w:ascii="Times New Roman" w:hAnsi="Times New Roman" w:cs="Times New Roman"/>
                <w:sz w:val="20"/>
                <w:szCs w:val="20"/>
              </w:rPr>
            </w:pPr>
            <w:r w:rsidRPr="00D81E97">
              <w:rPr>
                <w:rFonts w:ascii="Times New Roman" w:hAnsi="Times New Roman" w:cs="Times New Roman"/>
                <w:sz w:val="20"/>
                <w:szCs w:val="20"/>
              </w:rPr>
              <w:t xml:space="preserve">EVANS, V., DOOLEY, J., GARZA, V. </w:t>
            </w:r>
            <w:ins w:id="282" w:author="Eva Batůšková" w:date="2018-11-19T10:40:00Z">
              <w:r w:rsidR="00403F57">
                <w:rPr>
                  <w:rFonts w:ascii="Times New Roman" w:hAnsi="Times New Roman" w:cs="Times New Roman"/>
                  <w:sz w:val="20"/>
                  <w:szCs w:val="20"/>
                </w:rPr>
                <w:t>(</w:t>
              </w:r>
            </w:ins>
            <w:ins w:id="283" w:author="Jan Strohmandl" w:date="2018-11-16T06:30:00Z">
              <w:r w:rsidR="00B70CB4" w:rsidRPr="00D81E97">
                <w:rPr>
                  <w:rFonts w:ascii="Times New Roman" w:hAnsi="Times New Roman" w:cs="Times New Roman"/>
                  <w:sz w:val="20"/>
                  <w:szCs w:val="20"/>
                </w:rPr>
                <w:t>2011</w:t>
              </w:r>
            </w:ins>
            <w:ins w:id="284" w:author="Eva Batůšková" w:date="2018-11-19T10:40:00Z">
              <w:r w:rsidR="00403F57">
                <w:rPr>
                  <w:rFonts w:ascii="Times New Roman" w:hAnsi="Times New Roman" w:cs="Times New Roman"/>
                  <w:sz w:val="20"/>
                  <w:szCs w:val="20"/>
                </w:rPr>
                <w:t>)</w:t>
              </w:r>
            </w:ins>
            <w:ins w:id="285" w:author="Eva Batůšková" w:date="2018-11-19T10:51:00Z">
              <w:r w:rsidR="00142B72">
                <w:rPr>
                  <w:rFonts w:ascii="Times New Roman" w:hAnsi="Times New Roman" w:cs="Times New Roman"/>
                  <w:sz w:val="20"/>
                  <w:szCs w:val="20"/>
                </w:rPr>
                <w:t>.</w:t>
              </w:r>
            </w:ins>
            <w:ins w:id="286" w:author="Jan Strohmandl" w:date="2018-11-16T06:30:00Z">
              <w:del w:id="287" w:author="Eva Batůšková" w:date="2018-11-19T10:40:00Z">
                <w:r w:rsidR="00B70CB4" w:rsidRPr="00D81E97" w:rsidDel="00403F57">
                  <w:rPr>
                    <w:rFonts w:ascii="Times New Roman" w:hAnsi="Times New Roman" w:cs="Times New Roman"/>
                    <w:sz w:val="20"/>
                    <w:szCs w:val="20"/>
                  </w:rPr>
                  <w:delText>.</w:delText>
                </w:r>
              </w:del>
              <w:r w:rsidR="00B70CB4" w:rsidRPr="00D81E97">
                <w:rPr>
                  <w:rFonts w:ascii="Times New Roman" w:hAnsi="Times New Roman" w:cs="Times New Roman"/>
                  <w:sz w:val="20"/>
                  <w:szCs w:val="20"/>
                </w:rPr>
                <w:t xml:space="preserve"> </w:t>
              </w:r>
            </w:ins>
            <w:r w:rsidRPr="00D81E97">
              <w:rPr>
                <w:rFonts w:ascii="Times New Roman" w:hAnsi="Times New Roman" w:cs="Times New Roman"/>
                <w:i/>
                <w:sz w:val="20"/>
                <w:szCs w:val="20"/>
              </w:rPr>
              <w:t>Tourism.</w:t>
            </w:r>
            <w:r w:rsidRPr="00D81E97">
              <w:rPr>
                <w:rFonts w:ascii="Times New Roman" w:hAnsi="Times New Roman" w:cs="Times New Roman"/>
                <w:sz w:val="20"/>
                <w:szCs w:val="20"/>
              </w:rPr>
              <w:t xml:space="preserve"> Newbury: Express Publishing, </w:t>
            </w:r>
            <w:del w:id="288" w:author="Jan Strohmandl" w:date="2018-11-16T06:30:00Z">
              <w:r w:rsidRPr="00D81E97" w:rsidDel="00B70CB4">
                <w:rPr>
                  <w:rFonts w:ascii="Times New Roman" w:hAnsi="Times New Roman" w:cs="Times New Roman"/>
                  <w:sz w:val="20"/>
                  <w:szCs w:val="20"/>
                </w:rPr>
                <w:delText xml:space="preserve">2011. </w:delText>
              </w:r>
            </w:del>
            <w:r w:rsidRPr="00D81E97">
              <w:rPr>
                <w:rFonts w:ascii="Times New Roman" w:hAnsi="Times New Roman" w:cs="Times New Roman"/>
                <w:sz w:val="20"/>
                <w:szCs w:val="20"/>
              </w:rPr>
              <w:t>ISBN 978-0-85777-558-0.</w:t>
            </w:r>
          </w:p>
          <w:p w:rsidR="000D6DB9" w:rsidRPr="00D81E97" w:rsidRDefault="000D6DB9" w:rsidP="00420BD2">
            <w:pPr>
              <w:jc w:val="both"/>
            </w:pPr>
            <w:r w:rsidRPr="00D81E97">
              <w:t xml:space="preserve">GLENDINNING, E. H., LANSFORD, L., POHL, A. </w:t>
            </w:r>
            <w:ins w:id="289" w:author="Eva Batůšková" w:date="2018-11-19T10:40:00Z">
              <w:r w:rsidR="00403F57">
                <w:t>(</w:t>
              </w:r>
            </w:ins>
            <w:ins w:id="290" w:author="Jan Strohmandl" w:date="2018-11-16T06:31:00Z">
              <w:r w:rsidR="00B70CB4" w:rsidRPr="00D81E97">
                <w:t>2013</w:t>
              </w:r>
            </w:ins>
            <w:ins w:id="291" w:author="Eva Batůšková" w:date="2018-11-19T10:40:00Z">
              <w:r w:rsidR="00403F57">
                <w:t>)</w:t>
              </w:r>
            </w:ins>
            <w:ins w:id="292" w:author="Eva Batůšková" w:date="2018-11-19T10:51:00Z">
              <w:r w:rsidR="00142B72">
                <w:t>.</w:t>
              </w:r>
            </w:ins>
            <w:ins w:id="293" w:author="Jan Strohmandl" w:date="2018-11-16T06:31:00Z">
              <w:del w:id="294" w:author="Eva Batůšková" w:date="2018-11-19T10:40:00Z">
                <w:r w:rsidR="00B70CB4" w:rsidRPr="00D81E97" w:rsidDel="00403F57">
                  <w:delText>.</w:delText>
                </w:r>
              </w:del>
              <w:r w:rsidR="00B70CB4" w:rsidRPr="00D81E97">
                <w:t xml:space="preserve"> </w:t>
              </w:r>
            </w:ins>
            <w:r w:rsidRPr="00D81E97">
              <w:rPr>
                <w:i/>
              </w:rPr>
              <w:t>Technology for Engineering and Applied Sciences.</w:t>
            </w:r>
            <w:r w:rsidRPr="00D81E97">
              <w:t xml:space="preserve"> Oxford: OUP, </w:t>
            </w:r>
            <w:del w:id="295" w:author="Jan Strohmandl" w:date="2018-11-16T06:31:00Z">
              <w:r w:rsidRPr="00D81E97" w:rsidDel="00B70CB4">
                <w:delText xml:space="preserve">2013. </w:delText>
              </w:r>
            </w:del>
            <w:r w:rsidRPr="00D81E97">
              <w:t>ISBN 978-019-4569736.</w:t>
            </w:r>
          </w:p>
          <w:p w:rsidR="000D6DB9" w:rsidRPr="00D81E97" w:rsidRDefault="000D6DB9" w:rsidP="00420BD2">
            <w:pPr>
              <w:pStyle w:val="Nadpis1"/>
              <w:spacing w:before="0"/>
              <w:rPr>
                <w:rFonts w:ascii="Times New Roman" w:hAnsi="Times New Roman" w:cs="Times New Roman"/>
                <w:b/>
                <w:color w:val="auto"/>
                <w:sz w:val="20"/>
                <w:szCs w:val="20"/>
              </w:rPr>
            </w:pPr>
            <w:r w:rsidRPr="00D81E97">
              <w:rPr>
                <w:rFonts w:ascii="Times New Roman" w:hAnsi="Times New Roman" w:cs="Times New Roman"/>
                <w:color w:val="auto"/>
                <w:sz w:val="20"/>
                <w:szCs w:val="20"/>
              </w:rPr>
              <w:t xml:space="preserve">STRNADOVÁ, Z. </w:t>
            </w:r>
            <w:ins w:id="296" w:author="Eva Batůšková" w:date="2018-11-19T10:40:00Z">
              <w:r w:rsidR="00403F57">
                <w:rPr>
                  <w:rFonts w:ascii="Times New Roman" w:hAnsi="Times New Roman" w:cs="Times New Roman"/>
                  <w:color w:val="auto"/>
                  <w:sz w:val="20"/>
                  <w:szCs w:val="20"/>
                </w:rPr>
                <w:t>(</w:t>
              </w:r>
            </w:ins>
            <w:ins w:id="297" w:author="Jan Strohmandl" w:date="2018-11-16T06:31:00Z">
              <w:r w:rsidR="00B70CB4" w:rsidRPr="00D81E97">
                <w:rPr>
                  <w:rFonts w:ascii="Times New Roman" w:hAnsi="Times New Roman" w:cs="Times New Roman"/>
                  <w:color w:val="auto"/>
                  <w:sz w:val="20"/>
                  <w:szCs w:val="20"/>
                </w:rPr>
                <w:t>2010</w:t>
              </w:r>
            </w:ins>
            <w:ins w:id="298" w:author="Eva Batůšková" w:date="2018-11-19T10:40:00Z">
              <w:r w:rsidR="00403F57">
                <w:rPr>
                  <w:rFonts w:ascii="Times New Roman" w:hAnsi="Times New Roman" w:cs="Times New Roman"/>
                  <w:color w:val="auto"/>
                  <w:sz w:val="20"/>
                  <w:szCs w:val="20"/>
                </w:rPr>
                <w:t>)</w:t>
              </w:r>
            </w:ins>
            <w:ins w:id="299" w:author="Eva Batůšková" w:date="2018-11-19T10:51:00Z">
              <w:r w:rsidR="00142B72">
                <w:rPr>
                  <w:rFonts w:ascii="Times New Roman" w:hAnsi="Times New Roman" w:cs="Times New Roman"/>
                  <w:color w:val="auto"/>
                  <w:sz w:val="20"/>
                  <w:szCs w:val="20"/>
                </w:rPr>
                <w:t>.</w:t>
              </w:r>
            </w:ins>
            <w:ins w:id="300" w:author="Jan Strohmandl" w:date="2018-11-16T06:31:00Z">
              <w:del w:id="301" w:author="Eva Batůšková" w:date="2018-11-19T10:40:00Z">
                <w:r w:rsidR="00B70CB4" w:rsidRPr="00D81E97" w:rsidDel="00403F57">
                  <w:rPr>
                    <w:rFonts w:ascii="Times New Roman" w:hAnsi="Times New Roman" w:cs="Times New Roman"/>
                    <w:color w:val="auto"/>
                    <w:sz w:val="20"/>
                    <w:szCs w:val="20"/>
                  </w:rPr>
                  <w:delText>.</w:delText>
                </w:r>
              </w:del>
              <w:r w:rsidR="00B70CB4">
                <w:rPr>
                  <w:rFonts w:ascii="Times New Roman" w:hAnsi="Times New Roman" w:cs="Times New Roman"/>
                  <w:color w:val="auto"/>
                  <w:sz w:val="20"/>
                  <w:szCs w:val="20"/>
                </w:rPr>
                <w:t xml:space="preserve"> </w:t>
              </w:r>
            </w:ins>
            <w:r w:rsidRPr="00D81E97">
              <w:rPr>
                <w:rFonts w:ascii="Times New Roman" w:hAnsi="Times New Roman" w:cs="Times New Roman"/>
                <w:i/>
                <w:color w:val="auto"/>
                <w:sz w:val="20"/>
                <w:szCs w:val="20"/>
              </w:rPr>
              <w:t>Aiming to Advance.</w:t>
            </w:r>
            <w:r w:rsidRPr="00D81E97">
              <w:rPr>
                <w:rFonts w:ascii="Times New Roman" w:hAnsi="Times New Roman" w:cs="Times New Roman"/>
                <w:color w:val="auto"/>
                <w:sz w:val="20"/>
                <w:szCs w:val="20"/>
              </w:rPr>
              <w:t xml:space="preserve"> Praha: LEDA, </w:t>
            </w:r>
            <w:del w:id="302" w:author="Jan Strohmandl" w:date="2018-11-16T06:31:00Z">
              <w:r w:rsidRPr="00D81E97" w:rsidDel="00B70CB4">
                <w:rPr>
                  <w:rFonts w:ascii="Times New Roman" w:hAnsi="Times New Roman" w:cs="Times New Roman"/>
                  <w:color w:val="auto"/>
                  <w:sz w:val="20"/>
                  <w:szCs w:val="20"/>
                </w:rPr>
                <w:delText xml:space="preserve">2010. </w:delText>
              </w:r>
            </w:del>
            <w:r w:rsidRPr="00D81E97">
              <w:rPr>
                <w:rFonts w:ascii="Times New Roman" w:hAnsi="Times New Roman" w:cs="Times New Roman"/>
                <w:color w:val="auto"/>
                <w:sz w:val="20"/>
                <w:szCs w:val="20"/>
              </w:rPr>
              <w:t>ISBN 978-80-7335-227-1.</w:t>
            </w:r>
          </w:p>
          <w:p w:rsidR="000D6DB9" w:rsidRPr="00D81E97" w:rsidRDefault="000D6DB9" w:rsidP="00420BD2">
            <w:pPr>
              <w:jc w:val="both"/>
            </w:pPr>
            <w:r w:rsidRPr="00D81E97">
              <w:t>On-line aktuální zdroje: www.bbc.com, www.dw.com, www.breakingnewsenglish.com apod.</w:t>
            </w:r>
          </w:p>
          <w:p w:rsidR="000D6DB9" w:rsidRDefault="000D6DB9" w:rsidP="00420BD2">
            <w:pPr>
              <w:jc w:val="both"/>
            </w:pPr>
          </w:p>
          <w:p w:rsidR="000D6DB9" w:rsidRDefault="000D6DB9" w:rsidP="00420BD2">
            <w:pPr>
              <w:jc w:val="both"/>
            </w:pPr>
          </w:p>
          <w:p w:rsidR="000D6DB9" w:rsidRDefault="000D6DB9" w:rsidP="00420BD2">
            <w:pPr>
              <w:jc w:val="both"/>
            </w:pPr>
          </w:p>
          <w:p w:rsidR="000D6DB9" w:rsidDel="00BC24EE" w:rsidRDefault="000D6DB9" w:rsidP="00420BD2">
            <w:pPr>
              <w:jc w:val="both"/>
              <w:rPr>
                <w:del w:id="303" w:author="Jan Strohmandl" w:date="2018-11-18T13:27:00Z"/>
              </w:rPr>
            </w:pPr>
          </w:p>
          <w:p w:rsidR="000D6DB9" w:rsidDel="00BC24EE" w:rsidRDefault="000D6DB9" w:rsidP="00420BD2">
            <w:pPr>
              <w:jc w:val="both"/>
              <w:rPr>
                <w:del w:id="304" w:author="Jan Strohmandl" w:date="2018-11-18T13:27:00Z"/>
              </w:rPr>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12</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345"/>
        </w:trPr>
        <w:tc>
          <w:tcPr>
            <w:tcW w:w="9855" w:type="dxa"/>
            <w:gridSpan w:val="8"/>
          </w:tcPr>
          <w:p w:rsidR="000D6DB9" w:rsidRDefault="000D6DB9" w:rsidP="00420BD2">
            <w:pPr>
              <w:jc w:val="both"/>
              <w:rPr>
                <w:ins w:id="305" w:author="Strohmandl Jan" w:date="2018-11-13T09:12: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9B4" w:rsidRDefault="000D69B4" w:rsidP="00420BD2">
            <w:pPr>
              <w:jc w:val="both"/>
            </w:pPr>
            <w:ins w:id="306" w:author="Strohmandl Jan" w:date="2018-11-13T09:12:00Z">
              <w:r>
                <w:t>Studenti v rámci výuky absolvují 2 průběžné testy za účelem prověření znalostí.</w:t>
              </w:r>
            </w:ins>
          </w:p>
          <w:p w:rsidR="000D6DB9" w:rsidRDefault="000D6DB9" w:rsidP="00420BD2">
            <w:pPr>
              <w:jc w:val="both"/>
            </w:pPr>
            <w:r>
              <w:t xml:space="preserve">Možnosti komunikace s vyučujícím: </w:t>
            </w:r>
            <w:hyperlink r:id="rId12" w:history="1">
              <w:r w:rsidRPr="00EB1132">
                <w:rPr>
                  <w:rStyle w:val="Hypertextovodkaz"/>
                </w:rPr>
                <w:t>pitrova@utb.cz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Del="00BC24EE" w:rsidRDefault="000D6DB9" w:rsidP="000D6DB9">
      <w:pPr>
        <w:rPr>
          <w:del w:id="307" w:author="Jan Strohmandl" w:date="2018-11-18T13:27:00Z"/>
        </w:rPr>
      </w:pPr>
    </w:p>
    <w:p w:rsidR="000D6DB9" w:rsidRDefault="000D6DB9" w:rsidP="000D6DB9">
      <w:pPr>
        <w:spacing w:after="200" w:line="27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308">
          <w:tblGrid>
            <w:gridCol w:w="304"/>
            <w:gridCol w:w="2782"/>
            <w:gridCol w:w="567"/>
            <w:gridCol w:w="1134"/>
            <w:gridCol w:w="889"/>
            <w:gridCol w:w="816"/>
            <w:gridCol w:w="2156"/>
            <w:gridCol w:w="539"/>
            <w:gridCol w:w="668"/>
            <w:gridCol w:w="304"/>
          </w:tblGrid>
        </w:tblGridChange>
      </w:tblGrid>
      <w:tr w:rsidR="000D6DB9" w:rsidRPr="00B13349" w:rsidTr="00420BD2">
        <w:trPr>
          <w:trHeight w:val="345"/>
        </w:trPr>
        <w:tc>
          <w:tcPr>
            <w:tcW w:w="9855" w:type="dxa"/>
            <w:gridSpan w:val="8"/>
            <w:shd w:val="clear" w:color="auto" w:fill="BDD6EE"/>
          </w:tcPr>
          <w:p w:rsidR="000D6DB9" w:rsidRPr="00B13349" w:rsidRDefault="000D6DB9" w:rsidP="00420BD2">
            <w:pPr>
              <w:jc w:val="both"/>
              <w:rPr>
                <w:b/>
                <w:sz w:val="28"/>
                <w:szCs w:val="28"/>
              </w:rPr>
            </w:pPr>
            <w:r>
              <w:br w:type="page"/>
            </w:r>
            <w:r w:rsidRPr="00B13349">
              <w:rPr>
                <w:b/>
                <w:sz w:val="28"/>
                <w:szCs w:val="28"/>
              </w:rPr>
              <w:t>B-III – Charakteristika studijního předmětu</w:t>
            </w:r>
          </w:p>
        </w:tc>
      </w:tr>
      <w:tr w:rsidR="000D6DB9" w:rsidRPr="00B1334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B13349" w:rsidRDefault="000D6DB9" w:rsidP="00420BD2">
            <w:pPr>
              <w:jc w:val="both"/>
              <w:rPr>
                <w:b/>
              </w:rPr>
            </w:pPr>
            <w:r w:rsidRPr="00B13349">
              <w:rPr>
                <w:b/>
              </w:rPr>
              <w:t>Aplikovaná informatika</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8449C0">
            <w:pPr>
              <w:jc w:val="both"/>
            </w:pPr>
            <w:r>
              <w:t xml:space="preserve">povinný - </w:t>
            </w:r>
            <w:r w:rsidR="00A41C5A">
              <w:t>PZ</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2/ZS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420BD2">
            <w:pPr>
              <w:jc w:val="both"/>
            </w:pPr>
            <w:r>
              <w:t>28p – 28c</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přednášky</w:t>
            </w:r>
          </w:p>
          <w:p w:rsidR="000D6DB9" w:rsidRDefault="000D6DB9" w:rsidP="00420BD2">
            <w:pPr>
              <w:jc w:val="both"/>
            </w:pPr>
            <w:r>
              <w:t>cvičení</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Požadavky na zápočet – zpracování závěrečného seminárního projektu a jeho obhajoba v závěru semestru. Plnění průběžných úkolů na seminářích. Minimálně 80% aktivní účast na seminářích.</w:t>
            </w:r>
          </w:p>
          <w:p w:rsidR="000D6DB9" w:rsidRDefault="000D6DB9" w:rsidP="00420BD2">
            <w:pPr>
              <w:jc w:val="both"/>
            </w:pPr>
            <w:r>
              <w:t xml:space="preserve">Forma zkoušky kombinovaná – závěrečná samostatná písemná práce z problematiky probírané látky doplněná o ústní zkoušení – nutnost správnosti odpovědí min. 60 %. </w:t>
            </w:r>
          </w:p>
          <w:p w:rsidR="000D6DB9" w:rsidRDefault="000D6DB9" w:rsidP="00420BD2">
            <w:pPr>
              <w:jc w:val="both"/>
            </w:pPr>
          </w:p>
        </w:tc>
      </w:tr>
      <w:tr w:rsidR="000D6DB9" w:rsidTr="00420BD2">
        <w:trPr>
          <w:trHeight w:val="30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rsidRPr="00351063">
              <w:t xml:space="preserve">Ing. </w:t>
            </w:r>
            <w:smartTag w:uri="urn:schemas-microsoft-com:office:smarttags" w:element="PersonName">
              <w:smartTagPr>
                <w:attr w:name="ProductID" w:val="Jakub Rak"/>
              </w:smartTagPr>
              <w:r w:rsidRPr="00351063">
                <w:t>Jakub Rak</w:t>
              </w:r>
            </w:smartTag>
            <w:r w:rsidRPr="00351063">
              <w:t>,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lastRenderedPageBreak/>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100 </w:t>
            </w:r>
            <w:r w:rsidRPr="00406D47">
              <w:t>%, dále stanovuje koncepci cvičení a dohlíží na jejich jednotné vedení</w:t>
            </w:r>
            <w:r>
              <w:t>.</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rPr>
                <w:ins w:id="309" w:author="Strohmandl Jan" w:date="2018-11-13T09:41:00Z"/>
              </w:rPr>
            </w:pPr>
            <w:r w:rsidRPr="00351063">
              <w:t xml:space="preserve">Ing. </w:t>
            </w:r>
            <w:smartTag w:uri="urn:schemas-microsoft-com:office:smarttags" w:element="PersonName">
              <w:smartTagPr>
                <w:attr w:name="ProductID" w:val="Jakub Rak"/>
              </w:smartTagPr>
              <w:r w:rsidRPr="00351063">
                <w:t>Jakub Rak</w:t>
              </w:r>
            </w:smartTag>
            <w:r w:rsidRPr="00351063">
              <w:t>, Ph.D.</w:t>
            </w:r>
            <w:r>
              <w:t xml:space="preserve"> – přednášky</w:t>
            </w:r>
            <w:ins w:id="310" w:author="Strohmandl Jan" w:date="2018-11-13T09:41:00Z">
              <w:r w:rsidR="00787BCE">
                <w:t>, semináře</w:t>
              </w:r>
            </w:ins>
            <w:r>
              <w:t xml:space="preserve"> (100 %)</w:t>
            </w:r>
          </w:p>
          <w:p w:rsidR="00787BCE" w:rsidRDefault="00787BCE" w:rsidP="00420BD2">
            <w:pPr>
              <w:jc w:val="both"/>
            </w:pPr>
          </w:p>
        </w:tc>
      </w:tr>
      <w:tr w:rsidR="000D6DB9" w:rsidTr="00BC24EE">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1" w:author="Jan Strohmandl" w:date="2018-11-18T13:27: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28"/>
          <w:trPrChange w:id="312" w:author="Jan Strohmandl" w:date="2018-11-18T13:27:00Z">
            <w:trPr>
              <w:gridBefore w:val="1"/>
              <w:trHeight w:val="412"/>
            </w:trPr>
          </w:trPrChange>
        </w:trPr>
        <w:tc>
          <w:tcPr>
            <w:tcW w:w="9855" w:type="dxa"/>
            <w:gridSpan w:val="8"/>
            <w:tcBorders>
              <w:top w:val="nil"/>
            </w:tcBorders>
            <w:tcPrChange w:id="313" w:author="Jan Strohmandl" w:date="2018-11-18T13:27:00Z">
              <w:tcPr>
                <w:tcW w:w="9855" w:type="dxa"/>
                <w:gridSpan w:val="9"/>
                <w:tcBorders>
                  <w:top w:val="nil"/>
                </w:tcBorders>
              </w:tcPr>
            </w:tcPrChange>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RPr="00B55A90" w:rsidTr="00420BD2">
        <w:trPr>
          <w:trHeight w:val="524"/>
        </w:trPr>
        <w:tc>
          <w:tcPr>
            <w:tcW w:w="9855" w:type="dxa"/>
            <w:gridSpan w:val="8"/>
            <w:tcBorders>
              <w:top w:val="nil"/>
              <w:bottom w:val="single" w:sz="12" w:space="0" w:color="auto"/>
            </w:tcBorders>
          </w:tcPr>
          <w:p w:rsidR="000D6DB9" w:rsidRDefault="000D6DB9" w:rsidP="00420BD2">
            <w:pPr>
              <w:jc w:val="both"/>
            </w:pPr>
            <w:r>
              <w:t>Cílem výuky je poskytnout studentům základní teoretické zázemí v oblasti informačních a komunikačních technologií obecně a se zaměřením na bezpečnostní složky a krizové řízení.</w:t>
            </w:r>
          </w:p>
          <w:p w:rsidR="000D6DB9" w:rsidRDefault="000D6DB9" w:rsidP="00420BD2">
            <w:pPr>
              <w:jc w:val="both"/>
            </w:pPr>
            <w:r>
              <w:t>Umožní jim pochopit role informačních technologií v řídící a rozhodovací činnosti a orientovat je v produktech a technologiích zejména pro oblast krizového řízení a bezpečnost společnosti. Dále pak poskytnout studentům komplexní pohled na charakter, obsah, možnosti i nároky současných a budoucích informačních systémů, zajistit pochopení širších souvislostí rozvoje a provozu informačních systémů.</w:t>
            </w:r>
          </w:p>
          <w:p w:rsidR="000D6DB9" w:rsidRDefault="000D6DB9" w:rsidP="00420BD2">
            <w:pPr>
              <w:jc w:val="both"/>
            </w:pPr>
            <w:r>
              <w:t>Připraví studenty na změny ve způsobech řízení vyvolané rozvojem informačních a komunikačních technologií a poskytne jim potřebné vstupní praktické zkušenosti s vybranými typy informačních a komunikačních technologií, a to nejen na úrovni kancelářských produktů, ale i na úrovni odpovídajících aplikací se zaměřeními na bezpečnostní složky a veřejnou správu. Zajistí schopnost orientovat se a podílet se na rozvoji informačních systémů a efektivně kooperovat a komunikovat se specialisty v oblasti informačních a komunikačních technologií zejména pro oblast bezpečnosti společnosti.</w:t>
            </w:r>
          </w:p>
          <w:p w:rsidR="000D6DB9" w:rsidRPr="005877CA" w:rsidRDefault="000D6DB9" w:rsidP="00420BD2">
            <w:pPr>
              <w:jc w:val="both"/>
              <w:rPr>
                <w:u w:val="single"/>
              </w:rPr>
            </w:pPr>
            <w:r w:rsidRPr="005877CA">
              <w:rPr>
                <w:u w:val="single"/>
              </w:rPr>
              <w:t>Hlavní témata:</w:t>
            </w:r>
          </w:p>
          <w:p w:rsidR="000D6DB9" w:rsidRDefault="000D6DB9" w:rsidP="00D81E97">
            <w:pPr>
              <w:pStyle w:val="Odstavecseseznamem1"/>
              <w:numPr>
                <w:ilvl w:val="0"/>
                <w:numId w:val="15"/>
              </w:numPr>
              <w:jc w:val="both"/>
            </w:pPr>
            <w:r>
              <w:t>Informační společnost, význam informací v globálním světě.</w:t>
            </w:r>
          </w:p>
          <w:p w:rsidR="000D6DB9" w:rsidRDefault="000D6DB9" w:rsidP="00D81E97">
            <w:pPr>
              <w:pStyle w:val="Odstavecseseznamem1"/>
              <w:numPr>
                <w:ilvl w:val="0"/>
                <w:numId w:val="15"/>
              </w:numPr>
              <w:jc w:val="both"/>
            </w:pPr>
            <w:r>
              <w:t>Software a hardware prostředky počítačů, přehled, rozdělení základy bezpečnosti informací.</w:t>
            </w:r>
          </w:p>
          <w:p w:rsidR="000D6DB9" w:rsidRDefault="000D6DB9" w:rsidP="00D81E97">
            <w:pPr>
              <w:pStyle w:val="Odstavecseseznamem1"/>
              <w:numPr>
                <w:ilvl w:val="0"/>
                <w:numId w:val="15"/>
              </w:numPr>
              <w:jc w:val="both"/>
            </w:pPr>
            <w:r>
              <w:t>Základní služby internetu, informační bezpečnost, viry, antivirové programy, etika chování na internetu.</w:t>
            </w:r>
          </w:p>
          <w:p w:rsidR="000D6DB9" w:rsidRDefault="000D6DB9" w:rsidP="00D81E97">
            <w:pPr>
              <w:pStyle w:val="Odstavecseseznamem1"/>
              <w:numPr>
                <w:ilvl w:val="0"/>
                <w:numId w:val="15"/>
              </w:numPr>
              <w:jc w:val="both"/>
            </w:pPr>
            <w:r>
              <w:t>Počítačové sítě, terminologie, síťová architektura, součásti sítě, klasifikace sítí.</w:t>
            </w:r>
          </w:p>
          <w:p w:rsidR="000D6DB9" w:rsidRDefault="000D6DB9" w:rsidP="00D81E97">
            <w:pPr>
              <w:pStyle w:val="Odstavecseseznamem1"/>
              <w:numPr>
                <w:ilvl w:val="0"/>
                <w:numId w:val="15"/>
              </w:numPr>
              <w:jc w:val="both"/>
            </w:pPr>
            <w:r>
              <w:t>Základní prvky počítačových sítí, přenos informací, přenosová média, bezdrátová komunikace.</w:t>
            </w:r>
          </w:p>
          <w:p w:rsidR="000D6DB9" w:rsidRDefault="000D6DB9" w:rsidP="00D81E97">
            <w:pPr>
              <w:pStyle w:val="Odstavecseseznamem1"/>
              <w:numPr>
                <w:ilvl w:val="0"/>
                <w:numId w:val="15"/>
              </w:numPr>
              <w:jc w:val="both"/>
            </w:pPr>
            <w:r>
              <w:t>Aplikační informatika (AI) - programové prostředky počítačů, úloha aplikované informatiky v krizovém řízení.</w:t>
            </w:r>
          </w:p>
          <w:p w:rsidR="000D6DB9" w:rsidRDefault="000D6DB9" w:rsidP="00D81E97">
            <w:pPr>
              <w:pStyle w:val="Odstavecseseznamem1"/>
              <w:numPr>
                <w:ilvl w:val="0"/>
                <w:numId w:val="15"/>
              </w:numPr>
              <w:jc w:val="both"/>
            </w:pPr>
            <w:r>
              <w:t>Informační podpora krizového řízení (IPKŘ), vymezení pojmů, základní prvky, úloha informační podpory krizového řízení.</w:t>
            </w:r>
          </w:p>
          <w:p w:rsidR="000D6DB9" w:rsidRDefault="000D6DB9" w:rsidP="00D81E97">
            <w:pPr>
              <w:pStyle w:val="Odstavecseseznamem1"/>
              <w:numPr>
                <w:ilvl w:val="0"/>
                <w:numId w:val="15"/>
              </w:numPr>
              <w:jc w:val="both"/>
            </w:pPr>
            <w:r>
              <w:t>Architektura informačních systémů, základní prvky, funkce služby.</w:t>
            </w:r>
          </w:p>
          <w:p w:rsidR="000D6DB9" w:rsidRDefault="000D6DB9" w:rsidP="00D81E97">
            <w:pPr>
              <w:pStyle w:val="Odstavecseseznamem1"/>
              <w:numPr>
                <w:ilvl w:val="0"/>
                <w:numId w:val="15"/>
              </w:numPr>
              <w:jc w:val="both"/>
            </w:pPr>
            <w:r>
              <w:t>Architektura informačních systémů pro krizové řízení – Přehled SW aplikací informační podpory krizového řízení a ochrany obyvatelstva.</w:t>
            </w:r>
          </w:p>
          <w:p w:rsidR="000D6DB9" w:rsidRDefault="000D6DB9" w:rsidP="00D81E97">
            <w:pPr>
              <w:pStyle w:val="Odstavecseseznamem1"/>
              <w:numPr>
                <w:ilvl w:val="0"/>
                <w:numId w:val="15"/>
              </w:numPr>
              <w:jc w:val="both"/>
            </w:pPr>
            <w:r>
              <w:t>Geografické informační systémy (GIS), vymezení pojmů, základní funkce, prostorová data, prostorové analýzy, úloha GIS v krizovém řízení.</w:t>
            </w:r>
          </w:p>
          <w:p w:rsidR="000D6DB9" w:rsidRDefault="000D6DB9" w:rsidP="00D81E97">
            <w:pPr>
              <w:pStyle w:val="Odstavecseseznamem1"/>
              <w:numPr>
                <w:ilvl w:val="0"/>
                <w:numId w:val="15"/>
              </w:numPr>
              <w:jc w:val="both"/>
            </w:pPr>
            <w:r>
              <w:t xml:space="preserve">Oblast monitorování, systémy monitoringu HW a SW nástroje - Přehled softwarových produktů. Využití kamerových systémů, obrazové analýzy, základní, ovládání dispečerského pracoviště, </w:t>
            </w:r>
            <w:r w:rsidRPr="00C97020">
              <w:t>jednotný systém varování a informování</w:t>
            </w:r>
            <w:r>
              <w:t>.</w:t>
            </w:r>
          </w:p>
          <w:p w:rsidR="000D6DB9" w:rsidRDefault="000D6DB9" w:rsidP="00D81E97">
            <w:pPr>
              <w:pStyle w:val="Odstavecseseznamem1"/>
              <w:numPr>
                <w:ilvl w:val="0"/>
                <w:numId w:val="15"/>
              </w:numPr>
              <w:jc w:val="both"/>
            </w:pPr>
            <w:r>
              <w:t>Informační podpora civilního nouzového plánování. TerEx - modelování úniku nebezpečných chemických látek. Oblast modelování - přehled softwarových produktů pro vytváření simulací MU/KS.</w:t>
            </w:r>
          </w:p>
          <w:p w:rsidR="000D6DB9" w:rsidRDefault="000D6DB9" w:rsidP="00D81E97">
            <w:pPr>
              <w:pStyle w:val="Odstavecseseznamem1"/>
              <w:numPr>
                <w:ilvl w:val="0"/>
                <w:numId w:val="15"/>
              </w:numPr>
              <w:jc w:val="both"/>
            </w:pPr>
            <w:r>
              <w:t>Informační systémy pro správu územních celků – Přehled SW aplikací Obnova, EmOff - Emergency Office. Případová studie.</w:t>
            </w:r>
          </w:p>
          <w:p w:rsidR="000D6DB9" w:rsidRPr="00B55A90" w:rsidRDefault="000D6DB9" w:rsidP="00D81E97">
            <w:pPr>
              <w:pStyle w:val="Odstavecseseznamem1"/>
              <w:numPr>
                <w:ilvl w:val="0"/>
                <w:numId w:val="16"/>
              </w:numPr>
              <w:jc w:val="both"/>
            </w:pPr>
            <w:r>
              <w:t>Simulace krizových a mimořádných situací. Posim - systém pro simulaci a monitorování povodní. Krizové plánování pomocí výpočetní techniky.</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7B1A24" w:rsidRDefault="000D6DB9" w:rsidP="00420BD2">
            <w:pPr>
              <w:jc w:val="both"/>
              <w:rPr>
                <w:b/>
              </w:rPr>
            </w:pPr>
            <w:r w:rsidRPr="007B1A24">
              <w:rPr>
                <w:b/>
              </w:rPr>
              <w:t>Povinná literatura:</w:t>
            </w:r>
          </w:p>
          <w:p w:rsidR="000D6DB9" w:rsidRPr="003A07C3" w:rsidRDefault="000D6DB9" w:rsidP="00420BD2">
            <w:pPr>
              <w:jc w:val="both"/>
            </w:pPr>
            <w:r w:rsidRPr="003A07C3">
              <w:t>LUKÁŠ, Luděk</w:t>
            </w:r>
            <w:del w:id="314" w:author="Eva Batůšková" w:date="2018-11-19T12:49:00Z">
              <w:r w:rsidRPr="003A07C3" w:rsidDel="007735F1">
                <w:delText>.</w:delText>
              </w:r>
            </w:del>
            <w:r w:rsidRPr="003A07C3">
              <w:t xml:space="preserve"> </w:t>
            </w:r>
            <w:ins w:id="315" w:author="Eva Batůšková" w:date="2018-11-19T10:41:00Z">
              <w:r w:rsidR="00403F57">
                <w:t>(</w:t>
              </w:r>
            </w:ins>
            <w:ins w:id="316" w:author="Jan Strohmandl" w:date="2018-11-16T06:31:00Z">
              <w:r w:rsidR="00B70CB4" w:rsidRPr="003A07C3">
                <w:t>2011</w:t>
              </w:r>
            </w:ins>
            <w:ins w:id="317" w:author="Eva Batůšková" w:date="2018-11-19T10:41:00Z">
              <w:r w:rsidR="00403F57">
                <w:t>)</w:t>
              </w:r>
            </w:ins>
            <w:ins w:id="318" w:author="Eva Batůšková" w:date="2018-11-19T10:52:00Z">
              <w:r w:rsidR="00142B72">
                <w:t>.</w:t>
              </w:r>
            </w:ins>
            <w:ins w:id="319" w:author="Jan Strohmandl" w:date="2018-11-16T06:31:00Z">
              <w:del w:id="320" w:author="Eva Batůšková" w:date="2018-11-19T10:41:00Z">
                <w:r w:rsidR="00B70CB4" w:rsidDel="00403F57">
                  <w:delText>.</w:delText>
                </w:r>
              </w:del>
              <w:r w:rsidR="00B70CB4">
                <w:t xml:space="preserve"> </w:t>
              </w:r>
            </w:ins>
            <w:r w:rsidRPr="005877CA">
              <w:rPr>
                <w:i/>
              </w:rPr>
              <w:t>Informační podpora integrovaného záchranného systému.</w:t>
            </w:r>
            <w:r w:rsidRPr="003A07C3">
              <w:t xml:space="preserve"> 1. vyd. V Ostravě: Sdružení požárního a bezpečnostního inženýrství, </w:t>
            </w:r>
            <w:del w:id="321" w:author="Jan Strohmandl" w:date="2018-11-16T06:31:00Z">
              <w:r w:rsidRPr="003A07C3" w:rsidDel="00B70CB4">
                <w:delText xml:space="preserve">2011, </w:delText>
              </w:r>
            </w:del>
            <w:r w:rsidRPr="003A07C3">
              <w:t>182 s. ISBN 978-80-7385-105-7.</w:t>
            </w:r>
          </w:p>
          <w:p w:rsidR="000D6DB9" w:rsidRDefault="000D6DB9" w:rsidP="00420BD2">
            <w:pPr>
              <w:jc w:val="both"/>
            </w:pPr>
            <w:r w:rsidRPr="00F5543C">
              <w:t>MADRY, Scott</w:t>
            </w:r>
            <w:del w:id="322" w:author="Eva Batůšková" w:date="2018-11-19T12:49:00Z">
              <w:r w:rsidRPr="00F5543C" w:rsidDel="007735F1">
                <w:delText>.</w:delText>
              </w:r>
            </w:del>
            <w:r w:rsidRPr="00F5543C">
              <w:t> </w:t>
            </w:r>
            <w:ins w:id="323" w:author="Eva Batůšková" w:date="2018-11-19T10:41:00Z">
              <w:r w:rsidR="00403F57">
                <w:t>(</w:t>
              </w:r>
            </w:ins>
            <w:ins w:id="324" w:author="Jan Strohmandl" w:date="2018-11-16T06:32:00Z">
              <w:r w:rsidR="00B70CB4" w:rsidRPr="00F5543C">
                <w:t>2015</w:t>
              </w:r>
            </w:ins>
            <w:ins w:id="325" w:author="Eva Batůšková" w:date="2018-11-19T10:41:00Z">
              <w:r w:rsidR="00403F57">
                <w:t>)</w:t>
              </w:r>
            </w:ins>
            <w:ins w:id="326" w:author="Eva Batůšková" w:date="2018-11-19T10:52:00Z">
              <w:r w:rsidR="00142B72">
                <w:t>.</w:t>
              </w:r>
            </w:ins>
            <w:ins w:id="327" w:author="Jan Strohmandl" w:date="2018-11-16T06:32:00Z">
              <w:del w:id="328" w:author="Eva Batůšková" w:date="2018-11-19T10:41:00Z">
                <w:r w:rsidR="00B70CB4" w:rsidDel="00403F57">
                  <w:delText>.</w:delText>
                </w:r>
              </w:del>
              <w:r w:rsidR="00B70CB4">
                <w:t xml:space="preserve"> </w:t>
              </w:r>
            </w:ins>
            <w:r w:rsidRPr="00F5543C">
              <w:rPr>
                <w:i/>
                <w:iCs/>
              </w:rPr>
              <w:t>Space systems for disaster warning, response, and recovery</w:t>
            </w:r>
            <w:r w:rsidRPr="00F5543C">
              <w:t xml:space="preserve">. New York: Springer, </w:t>
            </w:r>
            <w:del w:id="329" w:author="Jan Strohmandl" w:date="2018-11-16T06:32:00Z">
              <w:r w:rsidRPr="00F5543C" w:rsidDel="00B70CB4">
                <w:delText xml:space="preserve">2015, </w:delText>
              </w:r>
            </w:del>
            <w:r w:rsidRPr="00F5543C">
              <w:t>xiii, 146. Springer Briefs in space development. ISBN 978-1-4939-1512-5.</w:t>
            </w:r>
          </w:p>
          <w:p w:rsidR="000D6DB9" w:rsidRDefault="000D6DB9" w:rsidP="00420BD2">
            <w:pPr>
              <w:jc w:val="both"/>
            </w:pPr>
            <w:r w:rsidRPr="003A07C3">
              <w:t>WALLACE, Patricia</w:t>
            </w:r>
            <w:del w:id="330" w:author="Eva Batůšková" w:date="2018-11-19T12:49:00Z">
              <w:r w:rsidRPr="003A07C3" w:rsidDel="007735F1">
                <w:delText>.</w:delText>
              </w:r>
            </w:del>
            <w:r w:rsidRPr="003A07C3">
              <w:t xml:space="preserve"> </w:t>
            </w:r>
            <w:ins w:id="331" w:author="Eva Batůšková" w:date="2018-11-19T10:42:00Z">
              <w:r w:rsidR="00403F57">
                <w:t>(</w:t>
              </w:r>
            </w:ins>
            <w:ins w:id="332" w:author="Jan Strohmandl" w:date="2018-11-16T06:32:00Z">
              <w:r w:rsidR="00B70CB4" w:rsidRPr="003A07C3">
                <w:t>2015</w:t>
              </w:r>
            </w:ins>
            <w:ins w:id="333" w:author="Eva Batůšková" w:date="2018-11-19T10:42:00Z">
              <w:r w:rsidR="00403F57">
                <w:t>)</w:t>
              </w:r>
            </w:ins>
            <w:ins w:id="334" w:author="Eva Batůšková" w:date="2018-11-19T10:52:00Z">
              <w:r w:rsidR="00142B72">
                <w:t>.</w:t>
              </w:r>
            </w:ins>
            <w:ins w:id="335" w:author="Jan Strohmandl" w:date="2018-11-16T06:32:00Z">
              <w:del w:id="336" w:author="Eva Batůšková" w:date="2018-11-19T10:42:00Z">
                <w:r w:rsidR="00B70CB4" w:rsidDel="00403F57">
                  <w:delText>.</w:delText>
                </w:r>
              </w:del>
              <w:r w:rsidR="00B70CB4" w:rsidRPr="003A07C3">
                <w:t xml:space="preserve"> </w:t>
              </w:r>
            </w:ins>
            <w:r w:rsidRPr="005877CA">
              <w:rPr>
                <w:i/>
              </w:rPr>
              <w:t>Introduction to information systems.</w:t>
            </w:r>
            <w:r w:rsidRPr="003A07C3">
              <w:t xml:space="preserve"> Second edition. Boston: Pearson, </w:t>
            </w:r>
            <w:del w:id="337" w:author="Jan Strohmandl" w:date="2018-11-16T06:32:00Z">
              <w:r w:rsidRPr="003A07C3" w:rsidDel="00B70CB4">
                <w:delText xml:space="preserve">2015, </w:delText>
              </w:r>
            </w:del>
            <w:r w:rsidRPr="003A07C3">
              <w:t>441 s. ISBN 978-1-292-07110-7.</w:t>
            </w:r>
          </w:p>
          <w:p w:rsidR="000D6DB9" w:rsidRDefault="000D6DB9" w:rsidP="00420BD2">
            <w:pPr>
              <w:jc w:val="both"/>
            </w:pPr>
            <w:r w:rsidRPr="003A07C3">
              <w:t>DOUCEK, Petr</w:t>
            </w:r>
            <w:ins w:id="338" w:author="Eva Batůšková" w:date="2018-11-19T12:49:00Z">
              <w:r w:rsidR="00FF3B29">
                <w:t xml:space="preserve"> (2011).</w:t>
              </w:r>
            </w:ins>
            <w:del w:id="339" w:author="Eva Batůšková" w:date="2018-11-19T12:49:00Z">
              <w:r w:rsidRPr="003A07C3" w:rsidDel="00FF3B29">
                <w:delText>.</w:delText>
              </w:r>
            </w:del>
            <w:r w:rsidRPr="003A07C3">
              <w:t> </w:t>
            </w:r>
            <w:r w:rsidRPr="003A07C3">
              <w:rPr>
                <w:i/>
                <w:iCs/>
              </w:rPr>
              <w:t>Řízení bezpečnosti informací: 2. rozšířené vydání o BCM</w:t>
            </w:r>
            <w:r w:rsidRPr="003A07C3">
              <w:t xml:space="preserve">. 2., přeprac. vyd. Praha: Professional Publishing, </w:t>
            </w:r>
            <w:ins w:id="340" w:author="Eva Batůšková" w:date="2018-11-19T10:42:00Z">
              <w:r w:rsidR="00403F57">
                <w:t>(</w:t>
              </w:r>
            </w:ins>
            <w:r w:rsidRPr="003A07C3">
              <w:t>2011</w:t>
            </w:r>
            <w:del w:id="341" w:author="Eva Batůšková" w:date="2018-11-19T10:52:00Z">
              <w:r w:rsidRPr="003A07C3" w:rsidDel="00142B72">
                <w:delText xml:space="preserve">, </w:delText>
              </w:r>
            </w:del>
            <w:ins w:id="342" w:author="Eva Batůšková" w:date="2018-11-19T10:52:00Z">
              <w:r w:rsidR="00142B72">
                <w:t>).</w:t>
              </w:r>
              <w:r w:rsidR="00142B72" w:rsidRPr="003A07C3">
                <w:t xml:space="preserve"> </w:t>
              </w:r>
            </w:ins>
            <w:r w:rsidRPr="003A07C3">
              <w:t>286 s. ISBN 978-80-7431-050-8.</w:t>
            </w:r>
          </w:p>
          <w:p w:rsidR="000D6DB9" w:rsidRDefault="000D6DB9" w:rsidP="00420BD2">
            <w:pPr>
              <w:jc w:val="both"/>
            </w:pPr>
            <w:r w:rsidRPr="0032556B">
              <w:t>KROENKE, David a David J. AUER</w:t>
            </w:r>
            <w:del w:id="343" w:author="Eva Batůšková" w:date="2018-11-19T12:50:00Z">
              <w:r w:rsidRPr="0032556B" w:rsidDel="00FF3B29">
                <w:delText>.</w:delText>
              </w:r>
            </w:del>
            <w:r w:rsidRPr="0032556B">
              <w:t> </w:t>
            </w:r>
            <w:ins w:id="344" w:author="Eva Batůšková" w:date="2018-11-19T10:42:00Z">
              <w:r w:rsidR="00403F57">
                <w:t>(</w:t>
              </w:r>
            </w:ins>
            <w:ins w:id="345" w:author="Jan Strohmandl" w:date="2018-11-16T06:33:00Z">
              <w:r w:rsidR="00B70CB4" w:rsidRPr="0032556B">
                <w:t>2015</w:t>
              </w:r>
            </w:ins>
            <w:ins w:id="346" w:author="Eva Batůšková" w:date="2018-11-19T10:42:00Z">
              <w:r w:rsidR="00403F57">
                <w:t>)</w:t>
              </w:r>
            </w:ins>
            <w:ins w:id="347" w:author="Eva Batůšková" w:date="2018-11-19T10:52:00Z">
              <w:r w:rsidR="00142B72">
                <w:t>.</w:t>
              </w:r>
            </w:ins>
            <w:ins w:id="348" w:author="Jan Strohmandl" w:date="2018-11-16T06:33:00Z">
              <w:del w:id="349" w:author="Eva Batůšková" w:date="2018-11-19T10:42:00Z">
                <w:r w:rsidR="00B70CB4" w:rsidDel="00403F57">
                  <w:delText>.</w:delText>
                </w:r>
              </w:del>
              <w:r w:rsidR="00B70CB4" w:rsidRPr="0032556B">
                <w:t xml:space="preserve"> </w:t>
              </w:r>
              <w:r w:rsidR="00B70CB4">
                <w:t xml:space="preserve"> </w:t>
              </w:r>
            </w:ins>
            <w:r w:rsidRPr="0032556B">
              <w:rPr>
                <w:i/>
                <w:iCs/>
              </w:rPr>
              <w:t>Databáze</w:t>
            </w:r>
            <w:r w:rsidRPr="0032556B">
              <w:t xml:space="preserve">. Brno: Computer Press, </w:t>
            </w:r>
            <w:del w:id="350" w:author="Jan Strohmandl" w:date="2018-11-16T06:33:00Z">
              <w:r w:rsidRPr="0032556B" w:rsidDel="00B70CB4">
                <w:delText xml:space="preserve">2015, </w:delText>
              </w:r>
            </w:del>
            <w:r w:rsidRPr="0032556B">
              <w:t>496 s. ISBN 978-80-251-4352-0.</w:t>
            </w:r>
          </w:p>
          <w:p w:rsidR="000D6DB9" w:rsidRDefault="000D6DB9" w:rsidP="00420BD2">
            <w:pPr>
              <w:jc w:val="both"/>
            </w:pPr>
            <w:r w:rsidRPr="00F5543C">
              <w:t>FEREBAUEROVÁ, Růžena a Oldřich PEKÁREK.</w:t>
            </w:r>
            <w:ins w:id="351" w:author="Jan Strohmandl" w:date="2018-11-16T06:33:00Z">
              <w:r w:rsidR="00B70CB4" w:rsidRPr="00F5543C">
                <w:t xml:space="preserve"> </w:t>
              </w:r>
            </w:ins>
            <w:ins w:id="352" w:author="Eva Batůšková" w:date="2018-11-19T10:42:00Z">
              <w:r w:rsidR="00403F57">
                <w:t>(</w:t>
              </w:r>
            </w:ins>
            <w:ins w:id="353" w:author="Jan Strohmandl" w:date="2018-11-16T06:33:00Z">
              <w:r w:rsidR="00B70CB4" w:rsidRPr="00F5543C">
                <w:t>2014</w:t>
              </w:r>
            </w:ins>
            <w:ins w:id="354" w:author="Eva Batůšková" w:date="2018-11-19T10:42:00Z">
              <w:r w:rsidR="00403F57">
                <w:t>)</w:t>
              </w:r>
            </w:ins>
            <w:ins w:id="355" w:author="Eva Batůšková" w:date="2018-11-19T10:52:00Z">
              <w:r w:rsidR="00142B72">
                <w:t>.</w:t>
              </w:r>
            </w:ins>
            <w:ins w:id="356" w:author="Jan Strohmandl" w:date="2018-11-16T06:33:00Z">
              <w:del w:id="357" w:author="Eva Batůšková" w:date="2018-11-19T10:42:00Z">
                <w:r w:rsidR="00B70CB4" w:rsidDel="00403F57">
                  <w:delText>.</w:delText>
                </w:r>
              </w:del>
            </w:ins>
            <w:r w:rsidRPr="00F5543C">
              <w:t> </w:t>
            </w:r>
            <w:r w:rsidRPr="00F5543C">
              <w:rPr>
                <w:i/>
                <w:iCs/>
              </w:rPr>
              <w:t>Aplikovaná informatika</w:t>
            </w:r>
            <w:r w:rsidRPr="00F5543C">
              <w:t xml:space="preserve">. České Budějovice: Vysoká škola evropských a regionálních studií, </w:t>
            </w:r>
            <w:del w:id="358" w:author="Jan Strohmandl" w:date="2018-11-16T06:33:00Z">
              <w:r w:rsidRPr="00F5543C" w:rsidDel="00B70CB4">
                <w:delText>2014,</w:delText>
              </w:r>
            </w:del>
            <w:r w:rsidRPr="00F5543C">
              <w:t xml:space="preserve"> 151 s. Studijní text. ISBN 978-80-87472-74-3.</w:t>
            </w:r>
          </w:p>
          <w:p w:rsidR="000D6DB9" w:rsidRPr="007B1A24" w:rsidRDefault="000D6DB9" w:rsidP="00420BD2">
            <w:pPr>
              <w:spacing w:before="60"/>
              <w:jc w:val="both"/>
              <w:rPr>
                <w:b/>
              </w:rPr>
            </w:pPr>
            <w:r w:rsidRPr="007B1A24">
              <w:rPr>
                <w:b/>
              </w:rPr>
              <w:t>Doporučená literatura:</w:t>
            </w:r>
          </w:p>
          <w:p w:rsidR="000D6DB9" w:rsidRDefault="000D6DB9" w:rsidP="00420BD2">
            <w:pPr>
              <w:jc w:val="both"/>
            </w:pPr>
            <w:r w:rsidRPr="00C97020">
              <w:t>BAWDEN, David a Lyn ROBINSON</w:t>
            </w:r>
            <w:del w:id="359" w:author="Eva Batůšková" w:date="2018-11-19T12:50:00Z">
              <w:r w:rsidRPr="00C97020" w:rsidDel="00FF3B29">
                <w:delText>.</w:delText>
              </w:r>
            </w:del>
            <w:r w:rsidRPr="00C97020">
              <w:t xml:space="preserve"> </w:t>
            </w:r>
            <w:ins w:id="360" w:author="Eva Batůšková" w:date="2018-11-19T10:42:00Z">
              <w:r w:rsidR="00403F57">
                <w:t>(</w:t>
              </w:r>
            </w:ins>
            <w:ins w:id="361" w:author="Jan Strohmandl" w:date="2018-11-16T06:33:00Z">
              <w:r w:rsidR="00B70CB4" w:rsidRPr="00C97020">
                <w:t>2017</w:t>
              </w:r>
            </w:ins>
            <w:ins w:id="362" w:author="Eva Batůšková" w:date="2018-11-19T10:42:00Z">
              <w:r w:rsidR="00403F57">
                <w:t>)</w:t>
              </w:r>
            </w:ins>
            <w:ins w:id="363" w:author="Eva Batůšková" w:date="2018-11-19T10:52:00Z">
              <w:r w:rsidR="00142B72">
                <w:t>.</w:t>
              </w:r>
            </w:ins>
            <w:ins w:id="364" w:author="Jan Strohmandl" w:date="2018-11-16T06:33:00Z">
              <w:del w:id="365" w:author="Eva Batůšková" w:date="2018-11-19T10:42:00Z">
                <w:r w:rsidR="00B70CB4" w:rsidRPr="00C97020" w:rsidDel="00403F57">
                  <w:delText>.</w:delText>
                </w:r>
              </w:del>
              <w:r w:rsidR="00B70CB4" w:rsidRPr="00C97020">
                <w:t xml:space="preserve"> </w:t>
              </w:r>
            </w:ins>
            <w:r w:rsidRPr="00C97020">
              <w:rPr>
                <w:i/>
              </w:rPr>
              <w:t>Úvod do informační vědy</w:t>
            </w:r>
            <w:r w:rsidRPr="00C97020">
              <w:t xml:space="preserve">. Doubravník, </w:t>
            </w:r>
            <w:del w:id="366" w:author="Jan Strohmandl" w:date="2018-11-16T06:33:00Z">
              <w:r w:rsidRPr="00C97020" w:rsidDel="00B70CB4">
                <w:delText xml:space="preserve">2017. </w:delText>
              </w:r>
            </w:del>
            <w:r w:rsidRPr="00C97020">
              <w:t>ISBN 978-80-88123-10-1.</w:t>
            </w:r>
          </w:p>
          <w:p w:rsidR="000D6DB9" w:rsidRPr="003A07C3" w:rsidRDefault="000D6DB9" w:rsidP="00420BD2">
            <w:pPr>
              <w:jc w:val="both"/>
            </w:pPr>
            <w:r w:rsidRPr="00C97020">
              <w:t xml:space="preserve">BOTEK, Zdeněk. </w:t>
            </w:r>
            <w:ins w:id="367" w:author="Eva Batůšková" w:date="2018-11-19T10:52:00Z">
              <w:r w:rsidR="00142B72">
                <w:t>(</w:t>
              </w:r>
            </w:ins>
            <w:ins w:id="368" w:author="Jan Strohmandl" w:date="2018-11-16T06:33:00Z">
              <w:r w:rsidR="00B70CB4" w:rsidRPr="00C97020">
                <w:t>2013</w:t>
              </w:r>
            </w:ins>
            <w:ins w:id="369" w:author="Eva Batůšková" w:date="2018-11-19T10:52:00Z">
              <w:r w:rsidR="00142B72">
                <w:t>)</w:t>
              </w:r>
            </w:ins>
            <w:ins w:id="370" w:author="Jan Strohmandl" w:date="2018-11-16T06:33:00Z">
              <w:r w:rsidR="00B70CB4" w:rsidRPr="00C97020">
                <w:t>.</w:t>
              </w:r>
              <w:r w:rsidR="00B70CB4">
                <w:t xml:space="preserve"> </w:t>
              </w:r>
            </w:ins>
            <w:r w:rsidRPr="00C97020">
              <w:rPr>
                <w:i/>
              </w:rPr>
              <w:t>Základy informačních technologií</w:t>
            </w:r>
            <w:r w:rsidRPr="00C97020">
              <w:t xml:space="preserve">. Zlín, </w:t>
            </w:r>
            <w:del w:id="371" w:author="Jan Strohmandl" w:date="2018-11-16T06:33:00Z">
              <w:r w:rsidRPr="00C97020" w:rsidDel="00B70CB4">
                <w:delText xml:space="preserve">2013. </w:delText>
              </w:r>
            </w:del>
            <w:r w:rsidRPr="00C97020">
              <w:t>ISBN 978-80-7454-313-5.</w:t>
            </w: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rPr>
                <w:ins w:id="372" w:author="Strohmandl Jan" w:date="2018-11-13T09:12: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9B4" w:rsidRDefault="000D69B4" w:rsidP="00420BD2">
            <w:pPr>
              <w:jc w:val="both"/>
            </w:pPr>
            <w:ins w:id="373" w:author="Strohmandl Jan" w:date="2018-11-13T09:12:00Z">
              <w:r>
                <w:t>Studenti v rámci výuky absolvují 1 průběžn</w:t>
              </w:r>
            </w:ins>
            <w:ins w:id="374" w:author="Strohmandl Jan" w:date="2018-11-13T09:15:00Z">
              <w:r>
                <w:t>ý</w:t>
              </w:r>
            </w:ins>
            <w:ins w:id="375" w:author="Strohmandl Jan" w:date="2018-11-13T09:12:00Z">
              <w:r>
                <w:t xml:space="preserve"> test za účelem prověření znalostí a odevzdají seminární práci.</w:t>
              </w:r>
            </w:ins>
          </w:p>
          <w:p w:rsidR="000D6DB9" w:rsidRDefault="000D6DB9" w:rsidP="00420BD2">
            <w:pPr>
              <w:jc w:val="both"/>
            </w:pPr>
            <w:r>
              <w:t xml:space="preserve">Možnosti komunikace s vyučujícím: </w:t>
            </w:r>
            <w:hyperlink r:id="rId13" w:history="1">
              <w:r w:rsidRPr="00EB1132">
                <w:rPr>
                  <w:rStyle w:val="Hypertextovodkaz"/>
                </w:rPr>
                <w:t>jrak@utb.cz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27611D" w:rsidRDefault="000D6DB9" w:rsidP="00420BD2">
            <w:pPr>
              <w:jc w:val="both"/>
              <w:rPr>
                <w:b/>
              </w:rPr>
            </w:pPr>
            <w:r w:rsidRPr="0027611D">
              <w:rPr>
                <w:b/>
              </w:rPr>
              <w:t>Bakalářská práce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0</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A41C5A" w:rsidP="00420BD2">
            <w:pPr>
              <w:jc w:val="both"/>
            </w:pPr>
            <w:r>
              <w:t>10</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r w:rsidRPr="00BC2BBF">
              <w:t>Předměty, které jsou obsahem plánu studia příslušného studijního oboru.</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konzultace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rsidRPr="002D50D9">
              <w:t xml:space="preserve">Odevzdání textu bakalářské práce </w:t>
            </w:r>
            <w:r w:rsidR="00D81E97">
              <w:t xml:space="preserve">v písemné a elektronické podobě </w:t>
            </w:r>
            <w:ins w:id="376" w:author="Jan Strohmandl" w:date="2018-11-12T23:14:00Z">
              <w:r w:rsidR="00501533">
                <w:t>po schválení vedoucím práce</w:t>
              </w:r>
            </w:ins>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Ing. Miroslav Musil,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Metodické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lastRenderedPageBreak/>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840710">
            <w:pPr>
              <w:jc w:val="both"/>
            </w:pPr>
            <w:r>
              <w:t xml:space="preserve">Ing. Miroslav Musil, Ph.D. </w:t>
            </w:r>
          </w:p>
        </w:tc>
      </w:tr>
      <w:tr w:rsidR="000D6DB9" w:rsidTr="00420BD2">
        <w:trPr>
          <w:trHeight w:val="300"/>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317"/>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rsidRPr="0088290C">
              <w:t>Cílem předmětu je aplikace teoretických poznatků a vědomostí získaných studiem příslušného oboru při zpracování tématu bakalářské práce, která je součástí Státní závěrečné zkoušky. Zpracování bakalářské práce navazuje na předchozí studium, které je zaměřeno na syntézu znalostí z předmětů daného plánu studia a jejich praktické použití. V předmětu Seminář k bakalářské práci budou studenti individuálně zpracovávat vybraná témata, ve kterých budou prezentovány získané znalosti a vědomosti uvedeného studijního oboru v s</w:t>
            </w:r>
            <w:r>
              <w:t>ouladu se Směrnicí rektora SR/7</w:t>
            </w:r>
            <w:r w:rsidRPr="0088290C">
              <w:t>/201</w:t>
            </w:r>
            <w:r>
              <w:t>8</w:t>
            </w:r>
            <w:r w:rsidRPr="0088290C">
              <w:t xml:space="preserve"> a v so</w:t>
            </w:r>
            <w:r>
              <w:t xml:space="preserve">uladu </w:t>
            </w:r>
            <w:r>
              <w:br/>
              <w:t xml:space="preserve">s příslušnými normami </w:t>
            </w:r>
            <w:r w:rsidRPr="0088290C">
              <w:t>ČSN</w:t>
            </w:r>
            <w:r>
              <w:t xml:space="preserve"> ISO</w:t>
            </w:r>
            <w:r w:rsidRPr="0088290C">
              <w:t xml:space="preserve"> 690-</w:t>
            </w:r>
            <w:r>
              <w:t>3</w:t>
            </w:r>
            <w:r w:rsidRPr="0088290C">
              <w:t>.</w:t>
            </w:r>
          </w:p>
          <w:p w:rsidR="000D6DB9" w:rsidRDefault="000D6DB9" w:rsidP="00420BD2">
            <w:pPr>
              <w:jc w:val="both"/>
            </w:pPr>
            <w:r w:rsidRPr="006B6953">
              <w:t>Samostatné teoretické řešení a písemné zpracování zadaného odborného problému pod metodickým vedením pedagoga nebo pracovníka spolupracujícího externího pracoviště. Výstupem je oponovaná bakalářská práce, která je nezbytným předpokladem pro reali</w:t>
            </w:r>
            <w:r>
              <w:t>zaci státní závěrečné zkoušky.</w:t>
            </w:r>
          </w:p>
          <w:p w:rsidR="000D6DB9" w:rsidRDefault="000D6DB9" w:rsidP="00420BD2">
            <w:pPr>
              <w:jc w:val="both"/>
            </w:pPr>
            <w:r w:rsidRPr="006B6953">
              <w:t>Každoroční nabídka témat bakalářských prací na základě návrhů</w:t>
            </w:r>
            <w:r>
              <w:t xml:space="preserve"> učitelů a studentů zohledňuje </w:t>
            </w:r>
            <w:r w:rsidRPr="006B6953">
              <w:t xml:space="preserve">aktuální problémy studovaného oboru a požadavky praxe apod. Realizace je možná v prostorách školy i vybraného podniku, zařízení státní správy či instituce podle dohody vedoucího BP a studenta. Po dohodě s vedoucím bakalářské práce je možno realizovat </w:t>
            </w:r>
            <w:r>
              <w:br/>
            </w:r>
            <w:r w:rsidRPr="006B6953">
              <w:t>i experimentální práci.</w:t>
            </w:r>
          </w:p>
          <w:p w:rsidR="000D6DB9" w:rsidRDefault="000D6DB9" w:rsidP="00420BD2">
            <w:pPr>
              <w:jc w:val="both"/>
            </w:pPr>
          </w:p>
          <w:p w:rsidR="000D6DB9" w:rsidRPr="00E44C23" w:rsidRDefault="000D6DB9" w:rsidP="00420BD2">
            <w:pPr>
              <w:jc w:val="both"/>
              <w:rPr>
                <w:b/>
              </w:rPr>
            </w:pPr>
            <w:r w:rsidRPr="00E44C23">
              <w:rPr>
                <w:b/>
              </w:rPr>
              <w:t>Výstupní kompetence:</w:t>
            </w:r>
          </w:p>
          <w:p w:rsidR="000D6DB9" w:rsidRDefault="000D6DB9" w:rsidP="00420BD2">
            <w:pPr>
              <w:jc w:val="both"/>
            </w:pPr>
            <w:r w:rsidRPr="00BC2BBF">
              <w:t>Student po absolvování umí aplikovat teoretické poznatky a vědomostí získané studiem daného oboru při zpracování tématu bakalářské práce. Student dokáže individuálně zpracovávat vybrané téma, ve kterém budou prezentovány získané znalosti, vědomosti a návrhy na rozvoj vedeného studijního oboru v souladu se Směrnicí rektora a v so</w:t>
            </w:r>
            <w:r>
              <w:t xml:space="preserve">uladu </w:t>
            </w:r>
            <w:r>
              <w:br/>
              <w:t xml:space="preserve">s příslušnými normami </w:t>
            </w:r>
            <w:r w:rsidRPr="00BC2BBF">
              <w:t>ČSN</w:t>
            </w:r>
            <w:r>
              <w:t xml:space="preserve"> ISO</w:t>
            </w:r>
            <w:r w:rsidRPr="00BC2BBF">
              <w:t xml:space="preserve"> 690-</w:t>
            </w:r>
            <w:r>
              <w:t>3</w:t>
            </w:r>
            <w:r w:rsidRPr="00BC2BBF">
              <w:t>.</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RPr="00352973"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27611D" w:rsidRDefault="000D6DB9" w:rsidP="00420BD2">
            <w:pPr>
              <w:jc w:val="both"/>
              <w:rPr>
                <w:b/>
              </w:rPr>
            </w:pPr>
            <w:r w:rsidRPr="007B1A24">
              <w:rPr>
                <w:b/>
              </w:rPr>
              <w:t>Povinná literatura:</w:t>
            </w:r>
          </w:p>
          <w:p w:rsidR="000D6DB9" w:rsidRPr="00B0041A" w:rsidRDefault="000D6DB9" w:rsidP="00420BD2">
            <w:pPr>
              <w:jc w:val="both"/>
            </w:pPr>
            <w:r w:rsidRPr="00B0041A">
              <w:t>Směrnice rektora č. 7/2018</w:t>
            </w:r>
            <w:r>
              <w:t xml:space="preserve">. </w:t>
            </w:r>
            <w:r w:rsidRPr="000D224A">
              <w:rPr>
                <w:bCs/>
                <w:i/>
              </w:rPr>
              <w:t>Jednotná formální úprava diplomových a bakalářských prací, jejich uložení a zpřístupnění.</w:t>
            </w:r>
          </w:p>
          <w:p w:rsidR="000D6DB9" w:rsidRDefault="000D6DB9" w:rsidP="00420BD2">
            <w:pPr>
              <w:jc w:val="both"/>
            </w:pPr>
            <w:r w:rsidRPr="00745274">
              <w:t xml:space="preserve">SÁHA, P. </w:t>
            </w:r>
            <w:ins w:id="377" w:author="Eva Batůšková" w:date="2018-11-19T10:56:00Z">
              <w:r w:rsidR="00142B72">
                <w:t>(</w:t>
              </w:r>
            </w:ins>
            <w:ins w:id="378" w:author="Jan Strohmandl" w:date="2018-11-16T06:34:00Z">
              <w:r w:rsidR="00B70CB4">
                <w:t>2018</w:t>
              </w:r>
            </w:ins>
            <w:ins w:id="379" w:author="Eva Batůšková" w:date="2018-11-19T10:56:00Z">
              <w:r w:rsidR="00142B72">
                <w:t>)</w:t>
              </w:r>
            </w:ins>
            <w:ins w:id="380" w:author="Jan Strohmandl" w:date="2018-11-16T06:34:00Z">
              <w:r w:rsidR="00B70CB4">
                <w:t xml:space="preserve">. </w:t>
              </w:r>
            </w:ins>
            <w:hyperlink r:id="rId14" w:history="1">
              <w:r w:rsidRPr="00220FB1">
                <w:rPr>
                  <w:i/>
                </w:rPr>
                <w:t>Směrnice rektora č. 6/2018</w:t>
              </w:r>
            </w:hyperlink>
            <w:r>
              <w:rPr>
                <w:i/>
              </w:rPr>
              <w:t xml:space="preserve">. </w:t>
            </w:r>
            <w:r w:rsidRPr="00CA7197">
              <w:rPr>
                <w:i/>
              </w:rPr>
              <w:t>Dodatek č. 2 k Směrnici rektora č. 20/2016 - Jednotná formální úprava diplomových a bakalářských prací, jejich uložení a zpřístupnění</w:t>
            </w:r>
            <w:r>
              <w:rPr>
                <w:i/>
              </w:rPr>
              <w:t xml:space="preserve">. </w:t>
            </w:r>
            <w:r w:rsidRPr="00745274">
              <w:t>Zlín:</w:t>
            </w:r>
            <w:r>
              <w:t xml:space="preserve"> </w:t>
            </w:r>
            <w:r w:rsidRPr="00745274">
              <w:t>UTB</w:t>
            </w:r>
            <w:ins w:id="381" w:author="Jan Strohmandl" w:date="2018-11-16T06:34:00Z">
              <w:r w:rsidR="00B70CB4">
                <w:t>.</w:t>
              </w:r>
            </w:ins>
            <w:del w:id="382" w:author="Jan Strohmandl" w:date="2018-11-16T06:34:00Z">
              <w:r w:rsidRPr="00745274" w:rsidDel="00B70CB4">
                <w:delText>,</w:delText>
              </w:r>
            </w:del>
            <w:r w:rsidRPr="00745274">
              <w:t xml:space="preserve"> </w:t>
            </w:r>
            <w:del w:id="383" w:author="Jan Strohmandl" w:date="2018-11-16T06:34:00Z">
              <w:r w:rsidDel="00B70CB4">
                <w:delText>2018.</w:delText>
              </w:r>
            </w:del>
          </w:p>
          <w:p w:rsidR="000D6DB9" w:rsidRDefault="000D6DB9" w:rsidP="00420BD2">
            <w:pPr>
              <w:jc w:val="both"/>
            </w:pPr>
            <w:r w:rsidRPr="004840B0">
              <w:t>N</w:t>
            </w:r>
            <w:r>
              <w:t>orma ČSN ISO 690-3.</w:t>
            </w:r>
          </w:p>
          <w:p w:rsidR="000D6DB9" w:rsidRDefault="000D6DB9" w:rsidP="00420BD2">
            <w:pPr>
              <w:jc w:val="both"/>
            </w:pPr>
            <w:r w:rsidRPr="00404B62">
              <w:t xml:space="preserve">ČSN ISO 690. </w:t>
            </w:r>
            <w:ins w:id="384" w:author="Jan Strohmandl" w:date="2018-11-16T06:34:00Z">
              <w:r w:rsidR="00B70CB4" w:rsidRPr="00404B62">
                <w:t>2011.</w:t>
              </w:r>
              <w:r w:rsidR="00B70CB4">
                <w:t xml:space="preserve"> </w:t>
              </w:r>
            </w:ins>
            <w:r w:rsidRPr="00404B62">
              <w:rPr>
                <w:i/>
                <w:iCs/>
              </w:rPr>
              <w:t>Informace a dokumentace – Pravidla pro bibliografické odkazy a citace informačních zdrojů</w:t>
            </w:r>
            <w:r w:rsidRPr="00404B62">
              <w:t xml:space="preserve">. Praha: Úřad pro technickou normalizaci, metrologii a zkušebnictví, </w:t>
            </w:r>
            <w:del w:id="385" w:author="Jan Strohmandl" w:date="2018-11-16T06:34:00Z">
              <w:r w:rsidRPr="00404B62" w:rsidDel="00B70CB4">
                <w:delText>2011.</w:delText>
              </w:r>
            </w:del>
          </w:p>
          <w:p w:rsidR="000D6DB9" w:rsidRDefault="000D6DB9" w:rsidP="00420BD2">
            <w:pPr>
              <w:jc w:val="both"/>
            </w:pPr>
            <w:r w:rsidRPr="00404B62">
              <w:t xml:space="preserve">ČESKO. Zákon č. 121/2000 Sb. ze dne 7. dubna 2000 o právu autorském, o právech souvisejících s právem autorským </w:t>
            </w:r>
            <w:r>
              <w:br/>
            </w:r>
            <w:r w:rsidRPr="00404B62">
              <w:t xml:space="preserve">a o změně některých zákonů (autorský zákon), ve znění pozdějších předpisů. In: </w:t>
            </w:r>
            <w:r w:rsidRPr="00404B62">
              <w:rPr>
                <w:i/>
                <w:iCs/>
              </w:rPr>
              <w:t>Sbírka zákonů ČR</w:t>
            </w:r>
            <w:r w:rsidRPr="00404B62">
              <w:t>. 2000.</w:t>
            </w:r>
          </w:p>
          <w:p w:rsidR="000D6DB9" w:rsidRPr="004840B0" w:rsidRDefault="000D6DB9" w:rsidP="00420BD2">
            <w:pPr>
              <w:spacing w:before="60"/>
              <w:jc w:val="both"/>
              <w:rPr>
                <w:b/>
              </w:rPr>
            </w:pPr>
            <w:r w:rsidRPr="007B1A24">
              <w:rPr>
                <w:b/>
              </w:rPr>
              <w:t>Doporučená literatura:</w:t>
            </w:r>
          </w:p>
          <w:p w:rsidR="000D6DB9" w:rsidRDefault="000D6DB9" w:rsidP="00420BD2">
            <w:pPr>
              <w:jc w:val="both"/>
            </w:pPr>
            <w:r w:rsidRPr="00404B62">
              <w:t>Jak na citace jednoduše</w:t>
            </w:r>
            <w:r>
              <w:t>. [online]. [cit. 2018-</w:t>
            </w:r>
            <w:r w:rsidRPr="00871A87">
              <w:t>04-</w:t>
            </w:r>
            <w:r>
              <w:t>30</w:t>
            </w:r>
            <w:r w:rsidRPr="00871A87">
              <w:t xml:space="preserve">]. </w:t>
            </w:r>
            <w:r>
              <w:t xml:space="preserve">Dostupné na: </w:t>
            </w:r>
            <w:r w:rsidRPr="00352973">
              <w:t>http://iva.k.utb.cz/?page_id=6320</w:t>
            </w:r>
            <w:r>
              <w:t>.</w:t>
            </w:r>
          </w:p>
          <w:p w:rsidR="000D6DB9" w:rsidRDefault="000D6DB9" w:rsidP="00420BD2">
            <w:pPr>
              <w:jc w:val="both"/>
            </w:pPr>
            <w:r w:rsidRPr="00352973">
              <w:t>Harvardský systém</w:t>
            </w:r>
            <w:r>
              <w:t>. [online]. [cit. 2018-</w:t>
            </w:r>
            <w:r w:rsidRPr="00871A87">
              <w:t>04-</w:t>
            </w:r>
            <w:r>
              <w:t>30</w:t>
            </w:r>
            <w:r w:rsidRPr="00871A87">
              <w:t xml:space="preserve">]. </w:t>
            </w:r>
            <w:r>
              <w:t xml:space="preserve">Dostupné na: </w:t>
            </w:r>
            <w:r w:rsidRPr="00352973">
              <w:t>http://iva.k.utb.cz/?page_id=5845</w:t>
            </w:r>
            <w:r>
              <w:t>.</w:t>
            </w:r>
          </w:p>
          <w:p w:rsidR="000D6DB9" w:rsidRDefault="000D6DB9" w:rsidP="00420BD2">
            <w:pPr>
              <w:jc w:val="both"/>
            </w:pPr>
            <w:r w:rsidRPr="00352973">
              <w:t>Jak vytvořit citaci podle ČSN ISO 690 a APA</w:t>
            </w:r>
            <w:r>
              <w:t>. [online]. [cit. 2018-</w:t>
            </w:r>
            <w:r w:rsidRPr="001C07D1">
              <w:t>04-</w:t>
            </w:r>
            <w:r>
              <w:t>30</w:t>
            </w:r>
            <w:r w:rsidRPr="001C07D1">
              <w:t xml:space="preserve">]. </w:t>
            </w:r>
            <w:r>
              <w:t xml:space="preserve">Dostupné z: </w:t>
            </w:r>
            <w:r w:rsidRPr="004840B0">
              <w:t>https://www.youtube.com/playlist?list=PLL8pzoggKBwzHui7ARYWf43mnNhGoNnBg</w:t>
            </w:r>
            <w:r>
              <w:t>.</w:t>
            </w:r>
          </w:p>
          <w:p w:rsidR="000D6DB9" w:rsidRPr="004840B0" w:rsidRDefault="000D6DB9" w:rsidP="00420BD2">
            <w:pPr>
              <w:jc w:val="both"/>
            </w:pPr>
            <w:r w:rsidRPr="004840B0">
              <w:t>ČSN ISO 7144</w:t>
            </w:r>
            <w:r>
              <w:t xml:space="preserve">, </w:t>
            </w:r>
            <w:ins w:id="386" w:author="Jan Strohmandl" w:date="2018-11-16T06:35:00Z">
              <w:r w:rsidR="00B70CB4">
                <w:rPr>
                  <w:rStyle w:val="field260"/>
                </w:rPr>
                <w:t>1996.</w:t>
              </w:r>
              <w:r w:rsidR="00B70CB4">
                <w:t xml:space="preserve"> </w:t>
              </w:r>
            </w:ins>
            <w:r w:rsidR="00F139B8" w:rsidRPr="00F139B8">
              <w:rPr>
                <w:i/>
                <w:rPrChange w:id="387" w:author="Jan Strohmandl" w:date="2018-11-16T06:35:00Z">
                  <w:rPr>
                    <w:color w:val="0000FF"/>
                    <w:u w:val="single"/>
                  </w:rPr>
                </w:rPrChange>
              </w:rPr>
              <w:t>Dokumentace : formální úprava disertací a podobných dokumentů</w:t>
            </w:r>
            <w:r>
              <w:t xml:space="preserve">. Praha : </w:t>
            </w:r>
            <w:r>
              <w:rPr>
                <w:rStyle w:val="field260"/>
              </w:rPr>
              <w:t>Český normalizační institut,</w:t>
            </w:r>
            <w:r>
              <w:t xml:space="preserve"> </w:t>
            </w:r>
            <w:del w:id="388" w:author="Jan Strohmandl" w:date="2018-11-16T06:35:00Z">
              <w:r w:rsidDel="00B70CB4">
                <w:rPr>
                  <w:rStyle w:val="field260"/>
                </w:rPr>
                <w:delText>1996</w:delText>
              </w:r>
              <w:r w:rsidDel="00B70CB4">
                <w:delText xml:space="preserve">; </w:delText>
              </w:r>
            </w:del>
            <w:r>
              <w:rPr>
                <w:rStyle w:val="field300"/>
              </w:rPr>
              <w:t>21 s.</w:t>
            </w:r>
          </w:p>
          <w:p w:rsidR="000D6DB9" w:rsidRPr="00D81E97" w:rsidRDefault="00645B1D" w:rsidP="00420BD2">
            <w:pPr>
              <w:pStyle w:val="Nadpis4"/>
              <w:shd w:val="clear" w:color="auto" w:fill="FFFFFF"/>
              <w:spacing w:before="0"/>
              <w:rPr>
                <w:rFonts w:ascii="Times New Roman" w:hAnsi="Times New Roman"/>
                <w:b w:val="0"/>
                <w:bCs w:val="0"/>
                <w:color w:val="000000"/>
                <w:sz w:val="20"/>
                <w:szCs w:val="20"/>
              </w:rPr>
            </w:pPr>
            <w:hyperlink r:id="rId15" w:tooltip="Knihy od autora Ochrana František" w:history="1">
              <w:r w:rsidR="000D6DB9" w:rsidRPr="00D81E97">
                <w:rPr>
                  <w:rFonts w:ascii="Times New Roman" w:eastAsia="Calibri" w:hAnsi="Times New Roman"/>
                  <w:b w:val="0"/>
                  <w:sz w:val="20"/>
                  <w:szCs w:val="20"/>
                </w:rPr>
                <w:t>OCHRANA F.</w:t>
              </w:r>
            </w:hyperlink>
            <w:r w:rsidR="000D6DB9" w:rsidRPr="00D81E97">
              <w:rPr>
                <w:rFonts w:ascii="Times New Roman" w:eastAsia="Calibri" w:hAnsi="Times New Roman"/>
                <w:b w:val="0"/>
                <w:bCs w:val="0"/>
                <w:sz w:val="20"/>
                <w:szCs w:val="20"/>
              </w:rPr>
              <w:t xml:space="preserve"> </w:t>
            </w:r>
            <w:ins w:id="389" w:author="Eva Batůšková" w:date="2018-11-19T10:56:00Z">
              <w:r w:rsidR="00142B72">
                <w:rPr>
                  <w:rFonts w:ascii="Times New Roman" w:eastAsia="Calibri" w:hAnsi="Times New Roman"/>
                  <w:b w:val="0"/>
                  <w:bCs w:val="0"/>
                  <w:sz w:val="20"/>
                  <w:szCs w:val="20"/>
                </w:rPr>
                <w:t>(</w:t>
              </w:r>
            </w:ins>
            <w:ins w:id="390" w:author="Jan Strohmandl" w:date="2018-11-16T06:34:00Z">
              <w:r w:rsidR="00B70CB4" w:rsidRPr="00D81E97">
                <w:rPr>
                  <w:rFonts w:ascii="Times New Roman" w:eastAsia="Calibri" w:hAnsi="Times New Roman"/>
                  <w:b w:val="0"/>
                  <w:bCs w:val="0"/>
                  <w:sz w:val="20"/>
                  <w:szCs w:val="20"/>
                </w:rPr>
                <w:t>2013</w:t>
              </w:r>
            </w:ins>
            <w:ins w:id="391" w:author="Eva Batůšková" w:date="2018-11-19T10:56:00Z">
              <w:r w:rsidR="00142B72">
                <w:rPr>
                  <w:rFonts w:ascii="Times New Roman" w:eastAsia="Calibri" w:hAnsi="Times New Roman"/>
                  <w:b w:val="0"/>
                  <w:bCs w:val="0"/>
                  <w:sz w:val="20"/>
                  <w:szCs w:val="20"/>
                </w:rPr>
                <w:t>)</w:t>
              </w:r>
            </w:ins>
            <w:ins w:id="392" w:author="Jan Strohmandl" w:date="2018-11-16T06:34:00Z">
              <w:r w:rsidR="00B70CB4" w:rsidRPr="00D81E97">
                <w:rPr>
                  <w:rFonts w:ascii="Times New Roman" w:eastAsia="Calibri" w:hAnsi="Times New Roman"/>
                  <w:b w:val="0"/>
                  <w:bCs w:val="0"/>
                  <w:sz w:val="20"/>
                  <w:szCs w:val="20"/>
                </w:rPr>
                <w:t>.</w:t>
              </w:r>
              <w:r w:rsidR="00B70CB4">
                <w:rPr>
                  <w:rFonts w:ascii="Times New Roman" w:eastAsia="Calibri" w:hAnsi="Times New Roman"/>
                  <w:b w:val="0"/>
                  <w:bCs w:val="0"/>
                  <w:sz w:val="20"/>
                  <w:szCs w:val="20"/>
                </w:rPr>
                <w:t xml:space="preserve"> </w:t>
              </w:r>
            </w:ins>
            <w:r w:rsidR="000D6DB9" w:rsidRPr="00D81E97">
              <w:rPr>
                <w:rFonts w:ascii="Times New Roman" w:eastAsia="Calibri" w:hAnsi="Times New Roman"/>
                <w:b w:val="0"/>
                <w:bCs w:val="0"/>
                <w:sz w:val="20"/>
                <w:szCs w:val="20"/>
              </w:rPr>
              <w:t>Metodologie vědy (Úvod do problému).</w:t>
            </w:r>
            <w:r w:rsidR="000D6DB9" w:rsidRPr="00D81E97">
              <w:rPr>
                <w:rFonts w:ascii="Times New Roman" w:hAnsi="Times New Roman"/>
                <w:color w:val="000000"/>
                <w:sz w:val="20"/>
                <w:szCs w:val="20"/>
              </w:rPr>
              <w:t xml:space="preserve"> </w:t>
            </w:r>
            <w:r w:rsidR="000D6DB9" w:rsidRPr="00D81E97">
              <w:rPr>
                <w:rFonts w:ascii="Times New Roman" w:eastAsia="Calibri" w:hAnsi="Times New Roman"/>
                <w:b w:val="0"/>
                <w:bCs w:val="0"/>
                <w:sz w:val="20"/>
                <w:szCs w:val="20"/>
              </w:rPr>
              <w:t xml:space="preserve">Praha : </w:t>
            </w:r>
            <w:hyperlink r:id="rId16" w:history="1">
              <w:r w:rsidR="000D6DB9" w:rsidRPr="00D81E97">
                <w:rPr>
                  <w:rFonts w:ascii="Times New Roman" w:eastAsia="Calibri" w:hAnsi="Times New Roman"/>
                  <w:b w:val="0"/>
                  <w:sz w:val="20"/>
                  <w:szCs w:val="20"/>
                </w:rPr>
                <w:t>Karolinum</w:t>
              </w:r>
            </w:hyperlink>
            <w:r w:rsidR="000D6DB9" w:rsidRPr="00D81E97">
              <w:rPr>
                <w:rFonts w:ascii="Times New Roman" w:eastAsia="Calibri" w:hAnsi="Times New Roman"/>
                <w:b w:val="0"/>
                <w:bCs w:val="0"/>
                <w:sz w:val="20"/>
                <w:szCs w:val="20"/>
              </w:rPr>
              <w:t>, </w:t>
            </w:r>
            <w:del w:id="393" w:author="Jan Strohmandl" w:date="2018-11-16T06:34:00Z">
              <w:r w:rsidR="000D6DB9" w:rsidRPr="00D81E97" w:rsidDel="00B70CB4">
                <w:rPr>
                  <w:rFonts w:ascii="Times New Roman" w:eastAsia="Calibri" w:hAnsi="Times New Roman"/>
                  <w:b w:val="0"/>
                  <w:bCs w:val="0"/>
                  <w:sz w:val="20"/>
                  <w:szCs w:val="20"/>
                </w:rPr>
                <w:delText>2013.</w:delText>
              </w:r>
            </w:del>
            <w:r w:rsidR="000D6DB9" w:rsidRPr="00D81E97">
              <w:rPr>
                <w:rFonts w:ascii="Times New Roman" w:eastAsia="Calibri" w:hAnsi="Times New Roman"/>
                <w:b w:val="0"/>
                <w:bCs w:val="0"/>
                <w:sz w:val="20"/>
                <w:szCs w:val="20"/>
              </w:rPr>
              <w:t xml:space="preserve"> ISBN 9788024616094.</w:t>
            </w:r>
          </w:p>
          <w:p w:rsidR="009A2997" w:rsidRDefault="009A2997" w:rsidP="00420BD2">
            <w:pPr>
              <w:jc w:val="both"/>
              <w:rPr>
                <w:ins w:id="394" w:author="Jan Strohmandl" w:date="2018-11-18T13:45:00Z"/>
              </w:rPr>
            </w:pPr>
          </w:p>
          <w:p w:rsidR="000D6DB9" w:rsidRPr="007355D3" w:rsidRDefault="000D6DB9" w:rsidP="00420BD2">
            <w:pPr>
              <w:jc w:val="both"/>
              <w:rPr>
                <w:iCs/>
              </w:rPr>
            </w:pPr>
            <w:del w:id="395" w:author="Jan Strohmandl" w:date="2018-11-16T06:35:00Z">
              <w:r w:rsidDel="00B70CB4">
                <w:delText xml:space="preserve">ČSN ISO 7144. </w:delText>
              </w:r>
              <w:r w:rsidRPr="0035017D" w:rsidDel="00B70CB4">
                <w:rPr>
                  <w:i/>
                  <w:iCs/>
                </w:rPr>
                <w:delText>Dokument</w:delText>
              </w:r>
              <w:r w:rsidDel="00B70CB4">
                <w:rPr>
                  <w:i/>
                  <w:iCs/>
                </w:rPr>
                <w:delText xml:space="preserve">ace - Formální úprava disertací </w:delText>
              </w:r>
              <w:r w:rsidRPr="0035017D" w:rsidDel="00B70CB4">
                <w:rPr>
                  <w:i/>
                  <w:iCs/>
                </w:rPr>
                <w:delText>a podobných dokumentů</w:delText>
              </w:r>
              <w:r w:rsidDel="00B70CB4">
                <w:rPr>
                  <w:i/>
                  <w:iCs/>
                </w:rPr>
                <w:delText xml:space="preserve">. </w:delText>
              </w:r>
              <w:r w:rsidDel="00B70CB4">
                <w:rPr>
                  <w:iCs/>
                </w:rPr>
                <w:delText xml:space="preserve">Praha : </w:delText>
              </w:r>
              <w:r w:rsidRPr="001914D5" w:rsidDel="00B70CB4">
                <w:rPr>
                  <w:iCs/>
                </w:rPr>
                <w:delText>Český normalizační institut, 1996.</w:delText>
              </w:r>
            </w:del>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850"/>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DB9" w:rsidRDefault="000D6DB9" w:rsidP="00420BD2">
            <w:pPr>
              <w:jc w:val="both"/>
            </w:pPr>
            <w:r>
              <w:t xml:space="preserve">Možnosti komunikace s vyučujícím: </w:t>
            </w:r>
            <w:hyperlink r:id="rId17" w:history="1">
              <w:r w:rsidRPr="00B43143">
                <w:rPr>
                  <w:rStyle w:val="Hypertextovodkaz"/>
                </w:rPr>
                <w:t>musil@utb.cz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BC24EE" w:rsidRDefault="00BC24EE" w:rsidP="000D6DB9"/>
    <w:tbl>
      <w:tblPr>
        <w:tblW w:w="9851" w:type="dxa"/>
        <w:tblInd w:w="82" w:type="dxa"/>
        <w:tblLayout w:type="fixed"/>
        <w:tblCellMar>
          <w:left w:w="0" w:type="dxa"/>
          <w:right w:w="0" w:type="dxa"/>
        </w:tblCellMar>
        <w:tblLook w:val="01E0" w:firstRow="1" w:lastRow="1" w:firstColumn="1" w:lastColumn="1" w:noHBand="0" w:noVBand="0"/>
      </w:tblPr>
      <w:tblGrid>
        <w:gridCol w:w="72"/>
        <w:gridCol w:w="2984"/>
        <w:gridCol w:w="567"/>
        <w:gridCol w:w="1128"/>
        <w:gridCol w:w="71"/>
        <w:gridCol w:w="858"/>
        <w:gridCol w:w="65"/>
        <w:gridCol w:w="817"/>
        <w:gridCol w:w="70"/>
        <w:gridCol w:w="2054"/>
        <w:gridCol w:w="506"/>
        <w:gridCol w:w="659"/>
      </w:tblGrid>
      <w:tr w:rsidR="000D6DB9" w:rsidRPr="00A15433" w:rsidTr="00420BD2">
        <w:trPr>
          <w:trHeight w:hRule="exact" w:val="343"/>
        </w:trPr>
        <w:tc>
          <w:tcPr>
            <w:tcW w:w="72" w:type="dxa"/>
            <w:tcBorders>
              <w:top w:val="single" w:sz="4" w:space="0" w:color="000000"/>
              <w:left w:val="single" w:sz="26" w:space="0" w:color="BCD5ED"/>
              <w:bottom w:val="single" w:sz="4" w:space="0" w:color="000000"/>
              <w:right w:val="nil"/>
            </w:tcBorders>
          </w:tcPr>
          <w:p w:rsidR="000D6DB9" w:rsidRDefault="000D6DB9" w:rsidP="00420BD2"/>
        </w:tc>
        <w:tc>
          <w:tcPr>
            <w:tcW w:w="9779" w:type="dxa"/>
            <w:gridSpan w:val="11"/>
            <w:tcBorders>
              <w:top w:val="single" w:sz="4" w:space="0" w:color="000000"/>
              <w:left w:val="nil"/>
              <w:bottom w:val="nil"/>
              <w:right w:val="single" w:sz="26" w:space="0" w:color="BCD5ED"/>
            </w:tcBorders>
            <w:shd w:val="clear" w:color="auto" w:fill="BCD5ED"/>
          </w:tcPr>
          <w:p w:rsidR="000D6DB9" w:rsidRPr="00EB3FA0" w:rsidRDefault="000D6DB9" w:rsidP="00420BD2">
            <w:pPr>
              <w:spacing w:line="320" w:lineRule="exact"/>
              <w:rPr>
                <w:sz w:val="28"/>
                <w:szCs w:val="28"/>
              </w:rPr>
            </w:pPr>
            <w:r w:rsidRPr="00EB3FA0">
              <w:rPr>
                <w:b/>
                <w:sz w:val="28"/>
                <w:szCs w:val="28"/>
              </w:rPr>
              <w:t>B-</w:t>
            </w:r>
            <w:r w:rsidRPr="00EB3FA0">
              <w:rPr>
                <w:b/>
                <w:spacing w:val="-1"/>
                <w:sz w:val="28"/>
                <w:szCs w:val="28"/>
              </w:rPr>
              <w:t>I</w:t>
            </w:r>
            <w:r w:rsidRPr="00EB3FA0">
              <w:rPr>
                <w:b/>
                <w:spacing w:val="1"/>
                <w:sz w:val="28"/>
                <w:szCs w:val="28"/>
              </w:rPr>
              <w:t>I</w:t>
            </w:r>
            <w:r w:rsidRPr="00EB3FA0">
              <w:rPr>
                <w:b/>
                <w:sz w:val="28"/>
                <w:szCs w:val="28"/>
              </w:rPr>
              <w:t>I</w:t>
            </w:r>
            <w:r w:rsidRPr="00EB3FA0">
              <w:rPr>
                <w:b/>
                <w:spacing w:val="-1"/>
                <w:sz w:val="28"/>
                <w:szCs w:val="28"/>
              </w:rPr>
              <w:t xml:space="preserve"> </w:t>
            </w:r>
            <w:r w:rsidRPr="00EB3FA0">
              <w:rPr>
                <w:b/>
                <w:sz w:val="28"/>
                <w:szCs w:val="28"/>
              </w:rPr>
              <w:t>–</w:t>
            </w:r>
            <w:r w:rsidRPr="00EB3FA0">
              <w:rPr>
                <w:b/>
                <w:spacing w:val="1"/>
                <w:sz w:val="28"/>
                <w:szCs w:val="28"/>
              </w:rPr>
              <w:t xml:space="preserve"> </w:t>
            </w:r>
            <w:r w:rsidRPr="00EB3FA0">
              <w:rPr>
                <w:b/>
                <w:spacing w:val="-1"/>
                <w:sz w:val="28"/>
                <w:szCs w:val="28"/>
              </w:rPr>
              <w:t>C</w:t>
            </w:r>
            <w:r w:rsidRPr="00EB3FA0">
              <w:rPr>
                <w:b/>
                <w:sz w:val="28"/>
                <w:szCs w:val="28"/>
              </w:rPr>
              <w:t>h</w:t>
            </w:r>
            <w:r w:rsidRPr="00EB3FA0">
              <w:rPr>
                <w:b/>
                <w:spacing w:val="1"/>
                <w:sz w:val="28"/>
                <w:szCs w:val="28"/>
              </w:rPr>
              <w:t>a</w:t>
            </w:r>
            <w:r w:rsidRPr="00EB3FA0">
              <w:rPr>
                <w:b/>
                <w:spacing w:val="-2"/>
                <w:sz w:val="28"/>
                <w:szCs w:val="28"/>
              </w:rPr>
              <w:t>r</w:t>
            </w:r>
            <w:r w:rsidRPr="00EB3FA0">
              <w:rPr>
                <w:b/>
                <w:spacing w:val="1"/>
                <w:sz w:val="28"/>
                <w:szCs w:val="28"/>
              </w:rPr>
              <w:t>a</w:t>
            </w:r>
            <w:r w:rsidRPr="00EB3FA0">
              <w:rPr>
                <w:b/>
                <w:spacing w:val="-5"/>
                <w:sz w:val="28"/>
                <w:szCs w:val="28"/>
              </w:rPr>
              <w:t>k</w:t>
            </w:r>
            <w:r w:rsidRPr="00EB3FA0">
              <w:rPr>
                <w:b/>
                <w:sz w:val="28"/>
                <w:szCs w:val="28"/>
              </w:rPr>
              <w:t>ter</w:t>
            </w:r>
            <w:r w:rsidRPr="00EB3FA0">
              <w:rPr>
                <w:b/>
                <w:spacing w:val="1"/>
                <w:sz w:val="28"/>
                <w:szCs w:val="28"/>
              </w:rPr>
              <w:t>is</w:t>
            </w:r>
            <w:r w:rsidRPr="00EB3FA0">
              <w:rPr>
                <w:b/>
                <w:spacing w:val="-2"/>
                <w:sz w:val="28"/>
                <w:szCs w:val="28"/>
              </w:rPr>
              <w:t>t</w:t>
            </w:r>
            <w:r w:rsidRPr="00EB3FA0">
              <w:rPr>
                <w:b/>
                <w:spacing w:val="1"/>
                <w:sz w:val="28"/>
                <w:szCs w:val="28"/>
              </w:rPr>
              <w:t>i</w:t>
            </w:r>
            <w:r w:rsidRPr="00EB3FA0">
              <w:rPr>
                <w:b/>
                <w:spacing w:val="-5"/>
                <w:sz w:val="28"/>
                <w:szCs w:val="28"/>
              </w:rPr>
              <w:t>k</w:t>
            </w:r>
            <w:r w:rsidRPr="00EB3FA0">
              <w:rPr>
                <w:b/>
                <w:sz w:val="28"/>
                <w:szCs w:val="28"/>
              </w:rPr>
              <w:t>a</w:t>
            </w:r>
            <w:r w:rsidRPr="00EB3FA0">
              <w:rPr>
                <w:b/>
                <w:spacing w:val="1"/>
                <w:sz w:val="28"/>
                <w:szCs w:val="28"/>
              </w:rPr>
              <w:t xml:space="preserve"> </w:t>
            </w:r>
            <w:r w:rsidRPr="00EB3FA0">
              <w:rPr>
                <w:b/>
                <w:sz w:val="28"/>
                <w:szCs w:val="28"/>
              </w:rPr>
              <w:t>stud</w:t>
            </w:r>
            <w:r w:rsidRPr="00EB3FA0">
              <w:rPr>
                <w:b/>
                <w:spacing w:val="1"/>
                <w:sz w:val="28"/>
                <w:szCs w:val="28"/>
              </w:rPr>
              <w:t>i</w:t>
            </w:r>
            <w:r w:rsidRPr="00EB3FA0">
              <w:rPr>
                <w:b/>
                <w:sz w:val="28"/>
                <w:szCs w:val="28"/>
              </w:rPr>
              <w:t>j</w:t>
            </w:r>
            <w:r w:rsidRPr="00EB3FA0">
              <w:rPr>
                <w:b/>
                <w:spacing w:val="-3"/>
                <w:sz w:val="28"/>
                <w:szCs w:val="28"/>
              </w:rPr>
              <w:t>n</w:t>
            </w:r>
            <w:r w:rsidRPr="00EB3FA0">
              <w:rPr>
                <w:b/>
                <w:spacing w:val="1"/>
                <w:sz w:val="28"/>
                <w:szCs w:val="28"/>
              </w:rPr>
              <w:t>í</w:t>
            </w:r>
            <w:r w:rsidRPr="00EB3FA0">
              <w:rPr>
                <w:b/>
                <w:sz w:val="28"/>
                <w:szCs w:val="28"/>
              </w:rPr>
              <w:t>ho</w:t>
            </w:r>
            <w:r w:rsidRPr="00EB3FA0">
              <w:rPr>
                <w:b/>
                <w:spacing w:val="1"/>
                <w:sz w:val="28"/>
                <w:szCs w:val="28"/>
              </w:rPr>
              <w:t xml:space="preserve"> </w:t>
            </w:r>
            <w:r w:rsidRPr="00EB3FA0">
              <w:rPr>
                <w:b/>
                <w:spacing w:val="-3"/>
                <w:sz w:val="28"/>
                <w:szCs w:val="28"/>
              </w:rPr>
              <w:t>p</w:t>
            </w:r>
            <w:r w:rsidRPr="00EB3FA0">
              <w:rPr>
                <w:b/>
                <w:sz w:val="28"/>
                <w:szCs w:val="28"/>
              </w:rPr>
              <w:t>ře</w:t>
            </w:r>
            <w:r w:rsidRPr="00EB3FA0">
              <w:rPr>
                <w:b/>
                <w:spacing w:val="-2"/>
                <w:sz w:val="28"/>
                <w:szCs w:val="28"/>
              </w:rPr>
              <w:t>d</w:t>
            </w:r>
            <w:r w:rsidRPr="00EB3FA0">
              <w:rPr>
                <w:b/>
                <w:spacing w:val="-3"/>
                <w:sz w:val="28"/>
                <w:szCs w:val="28"/>
              </w:rPr>
              <w:t>m</w:t>
            </w:r>
            <w:r w:rsidRPr="00EB3FA0">
              <w:rPr>
                <w:b/>
                <w:sz w:val="28"/>
                <w:szCs w:val="28"/>
              </w:rPr>
              <w:t>ětu</w:t>
            </w:r>
          </w:p>
        </w:tc>
      </w:tr>
      <w:tr w:rsidR="000D6DB9" w:rsidRPr="00A15433" w:rsidTr="00420BD2">
        <w:trPr>
          <w:trHeight w:hRule="exact" w:val="250"/>
        </w:trPr>
        <w:tc>
          <w:tcPr>
            <w:tcW w:w="72" w:type="dxa"/>
            <w:tcBorders>
              <w:top w:val="single" w:sz="4" w:space="0" w:color="000000"/>
              <w:left w:val="single" w:sz="26" w:space="0" w:color="F7C9AC"/>
              <w:bottom w:val="single" w:sz="4" w:space="0" w:color="000000"/>
              <w:right w:val="nil"/>
            </w:tcBorders>
          </w:tcPr>
          <w:p w:rsidR="000D6DB9" w:rsidRPr="00A15433" w:rsidRDefault="000D6DB9" w:rsidP="00420BD2">
            <w:pPr>
              <w:rPr>
                <w:lang w:val="pl-PL"/>
              </w:rPr>
            </w:pPr>
          </w:p>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before="7"/>
            </w:pPr>
            <w:r w:rsidRPr="00EB3FA0">
              <w:rPr>
                <w:b/>
              </w:rPr>
              <w:t>N</w:t>
            </w:r>
            <w:r w:rsidRPr="00EB3FA0">
              <w:rPr>
                <w:b/>
                <w:spacing w:val="1"/>
              </w:rPr>
              <w:t>á</w:t>
            </w:r>
            <w:r w:rsidRPr="00EB3FA0">
              <w:rPr>
                <w:b/>
              </w:rPr>
              <w:t>z</w:t>
            </w:r>
            <w:r w:rsidRPr="00EB3FA0">
              <w:rPr>
                <w:b/>
                <w:spacing w:val="1"/>
              </w:rPr>
              <w:t>e</w:t>
            </w:r>
            <w:r w:rsidRPr="00EB3FA0">
              <w:rPr>
                <w:b/>
              </w:rPr>
              <w:t>v</w:t>
            </w:r>
            <w:r w:rsidRPr="00EB3FA0">
              <w:rPr>
                <w:b/>
                <w:spacing w:val="-4"/>
              </w:rPr>
              <w:t xml:space="preserve">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1"/>
              </w:rPr>
              <w:t>h</w:t>
            </w:r>
            <w:r w:rsidRPr="00EB3FA0">
              <w:rPr>
                <w:b/>
              </w:rPr>
              <w:t>o</w:t>
            </w:r>
            <w:r w:rsidRPr="00EB3FA0">
              <w:rPr>
                <w:b/>
                <w:spacing w:val="-8"/>
              </w:rPr>
              <w:t xml:space="preserve"> </w:t>
            </w:r>
            <w:r w:rsidRPr="00EB3FA0">
              <w:rPr>
                <w:b/>
              </w:rPr>
              <w:t>pře</w:t>
            </w:r>
            <w:r w:rsidRPr="00EB3FA0">
              <w:rPr>
                <w:b/>
                <w:spacing w:val="5"/>
              </w:rPr>
              <w:t>d</w:t>
            </w:r>
            <w:r w:rsidRPr="00EB3FA0">
              <w:rPr>
                <w:b/>
                <w:spacing w:val="-3"/>
              </w:rPr>
              <w:t>m</w:t>
            </w:r>
            <w:r w:rsidRPr="00EB3FA0">
              <w:rPr>
                <w:b/>
              </w:rPr>
              <w:t>ě</w:t>
            </w:r>
            <w:r w:rsidRPr="00EB3FA0">
              <w:rPr>
                <w:b/>
                <w:spacing w:val="1"/>
              </w:rPr>
              <w:t>t</w:t>
            </w:r>
            <w:r w:rsidRPr="00EB3FA0">
              <w:rPr>
                <w:b/>
              </w:rPr>
              <w:t>u</w:t>
            </w:r>
          </w:p>
        </w:tc>
        <w:tc>
          <w:tcPr>
            <w:tcW w:w="6795" w:type="dxa"/>
            <w:gridSpan w:val="10"/>
            <w:tcBorders>
              <w:top w:val="single" w:sz="4" w:space="0" w:color="000000"/>
              <w:left w:val="single" w:sz="26" w:space="0" w:color="F7C9AC"/>
              <w:bottom w:val="nil"/>
              <w:right w:val="single" w:sz="4" w:space="0" w:color="000000"/>
            </w:tcBorders>
          </w:tcPr>
          <w:p w:rsidR="000D6DB9" w:rsidRPr="00B13349" w:rsidRDefault="000D6DB9" w:rsidP="00420BD2">
            <w:pPr>
              <w:spacing w:before="2"/>
              <w:ind w:left="70"/>
              <w:rPr>
                <w:b/>
              </w:rPr>
            </w:pPr>
            <w:r w:rsidRPr="00B13349">
              <w:rPr>
                <w:b/>
              </w:rPr>
              <w:t>Bezpečnost a ochrana objektů a osob</w:t>
            </w:r>
          </w:p>
        </w:tc>
      </w:tr>
      <w:tr w:rsidR="000D6DB9" w:rsidTr="00420BD2">
        <w:trPr>
          <w:trHeight w:hRule="exact" w:val="240"/>
        </w:trPr>
        <w:tc>
          <w:tcPr>
            <w:tcW w:w="72" w:type="dxa"/>
            <w:tcBorders>
              <w:top w:val="single" w:sz="4" w:space="0" w:color="000000"/>
              <w:left w:val="single" w:sz="26" w:space="0" w:color="F7C9AC"/>
              <w:bottom w:val="single" w:sz="4" w:space="0" w:color="000000"/>
              <w:right w:val="nil"/>
            </w:tcBorders>
          </w:tcPr>
          <w:p w:rsidR="000D6DB9" w:rsidRPr="00A15433" w:rsidRDefault="000D6DB9" w:rsidP="00420BD2">
            <w:pPr>
              <w:rPr>
                <w:lang w:val="pl-PL"/>
              </w:rPr>
            </w:pPr>
          </w:p>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spacing w:val="-1"/>
              </w:rPr>
              <w:t>T</w:t>
            </w:r>
            <w:r w:rsidRPr="00EB3FA0">
              <w:rPr>
                <w:b/>
                <w:spacing w:val="1"/>
              </w:rPr>
              <w:t>y</w:t>
            </w:r>
            <w:r w:rsidRPr="00EB3FA0">
              <w:rPr>
                <w:b/>
              </w:rPr>
              <w:t>p</w:t>
            </w:r>
            <w:r w:rsidRPr="00EB3FA0">
              <w:rPr>
                <w:b/>
                <w:spacing w:val="-3"/>
              </w:rPr>
              <w:t xml:space="preserve"> </w:t>
            </w:r>
            <w:r w:rsidRPr="00EB3FA0">
              <w:rPr>
                <w:b/>
              </w:rPr>
              <w:t>pře</w:t>
            </w:r>
            <w:r w:rsidRPr="00EB3FA0">
              <w:rPr>
                <w:b/>
                <w:spacing w:val="4"/>
              </w:rPr>
              <w:t>d</w:t>
            </w:r>
            <w:r w:rsidRPr="00EB3FA0">
              <w:rPr>
                <w:b/>
                <w:spacing w:val="-3"/>
              </w:rPr>
              <w:t>m</w:t>
            </w:r>
            <w:r w:rsidRPr="00EB3FA0">
              <w:rPr>
                <w:b/>
              </w:rPr>
              <w:t>ě</w:t>
            </w:r>
            <w:r w:rsidRPr="00EB3FA0">
              <w:rPr>
                <w:b/>
                <w:spacing w:val="1"/>
              </w:rPr>
              <w:t>t</w:t>
            </w:r>
            <w:r w:rsidRPr="00EB3FA0">
              <w:rPr>
                <w:b/>
              </w:rPr>
              <w:t>u</w:t>
            </w:r>
          </w:p>
        </w:tc>
        <w:tc>
          <w:tcPr>
            <w:tcW w:w="3506" w:type="dxa"/>
            <w:gridSpan w:val="6"/>
            <w:tcBorders>
              <w:top w:val="single" w:sz="4" w:space="0" w:color="000000"/>
              <w:left w:val="single" w:sz="26" w:space="0" w:color="F7C9AC"/>
              <w:bottom w:val="nil"/>
              <w:right w:val="single" w:sz="26" w:space="0" w:color="F7C9AC"/>
            </w:tcBorders>
          </w:tcPr>
          <w:p w:rsidR="000D6DB9" w:rsidRPr="00EB3FA0" w:rsidRDefault="000D6DB9" w:rsidP="00420BD2">
            <w:pPr>
              <w:spacing w:line="220" w:lineRule="exact"/>
              <w:ind w:left="70"/>
            </w:pPr>
            <w:r>
              <w:rPr>
                <w:spacing w:val="2"/>
              </w:rPr>
              <w:t>p</w:t>
            </w:r>
            <w:r w:rsidRPr="00EB3FA0">
              <w:rPr>
                <w:spacing w:val="1"/>
              </w:rPr>
              <w:t>o</w:t>
            </w:r>
            <w:r w:rsidRPr="00EB3FA0">
              <w:rPr>
                <w:spacing w:val="-1"/>
              </w:rPr>
              <w:t>v</w:t>
            </w:r>
            <w:r w:rsidRPr="00EB3FA0">
              <w:t>i</w:t>
            </w:r>
            <w:r w:rsidRPr="00EB3FA0">
              <w:rPr>
                <w:spacing w:val="-1"/>
              </w:rPr>
              <w:t>n</w:t>
            </w:r>
            <w:r w:rsidRPr="00EB3FA0">
              <w:rPr>
                <w:spacing w:val="1"/>
              </w:rPr>
              <w:t>n</w:t>
            </w:r>
            <w:r>
              <w:t>ě volitelný</w:t>
            </w:r>
          </w:p>
        </w:tc>
        <w:tc>
          <w:tcPr>
            <w:tcW w:w="2630" w:type="dxa"/>
            <w:gridSpan w:val="3"/>
            <w:tcBorders>
              <w:top w:val="single" w:sz="4" w:space="0" w:color="000000"/>
              <w:left w:val="single" w:sz="26" w:space="0" w:color="F7C9AC"/>
              <w:bottom w:val="single" w:sz="4" w:space="0" w:color="000000"/>
              <w:right w:val="single" w:sz="26" w:space="0" w:color="F7C9AC"/>
            </w:tcBorders>
            <w:shd w:val="clear" w:color="auto" w:fill="F7C9AC"/>
          </w:tcPr>
          <w:p w:rsidR="000D6DB9" w:rsidRPr="00EB3FA0" w:rsidRDefault="000D6DB9" w:rsidP="00420BD2">
            <w:pPr>
              <w:spacing w:line="220" w:lineRule="exact"/>
              <w:ind w:left="4"/>
            </w:pPr>
            <w:r w:rsidRPr="00EB3FA0">
              <w:rPr>
                <w:b/>
              </w:rPr>
              <w:t>d</w:t>
            </w:r>
            <w:r w:rsidRPr="00EB3FA0">
              <w:rPr>
                <w:b/>
                <w:spacing w:val="1"/>
              </w:rPr>
              <w:t>o</w:t>
            </w:r>
            <w:r w:rsidRPr="00EB3FA0">
              <w:rPr>
                <w:b/>
              </w:rPr>
              <w:t>p</w:t>
            </w:r>
            <w:r w:rsidRPr="00EB3FA0">
              <w:rPr>
                <w:b/>
                <w:spacing w:val="1"/>
              </w:rPr>
              <w:t>o</w:t>
            </w:r>
            <w:r w:rsidRPr="00EB3FA0">
              <w:rPr>
                <w:b/>
              </w:rPr>
              <w:t>ruč</w:t>
            </w:r>
            <w:r w:rsidRPr="00EB3FA0">
              <w:rPr>
                <w:b/>
                <w:spacing w:val="1"/>
              </w:rPr>
              <w:t>e</w:t>
            </w:r>
            <w:r w:rsidRPr="00EB3FA0">
              <w:rPr>
                <w:b/>
              </w:rPr>
              <w:t>ný</w:t>
            </w:r>
            <w:r w:rsidRPr="00EB3FA0">
              <w:rPr>
                <w:b/>
                <w:spacing w:val="-9"/>
              </w:rPr>
              <w:t xml:space="preserve"> </w:t>
            </w:r>
            <w:r w:rsidRPr="00EB3FA0">
              <w:rPr>
                <w:b/>
              </w:rPr>
              <w:t>r</w:t>
            </w:r>
            <w:r w:rsidRPr="00EB3FA0">
              <w:rPr>
                <w:b/>
                <w:spacing w:val="1"/>
              </w:rPr>
              <w:t>o</w:t>
            </w:r>
            <w:r w:rsidRPr="00EB3FA0">
              <w:rPr>
                <w:b/>
              </w:rPr>
              <w:t>čn</w:t>
            </w:r>
            <w:r w:rsidRPr="00EB3FA0">
              <w:rPr>
                <w:b/>
                <w:spacing w:val="2"/>
              </w:rPr>
              <w:t>í</w:t>
            </w:r>
            <w:r w:rsidRPr="00EB3FA0">
              <w:rPr>
                <w:b/>
              </w:rPr>
              <w:t>k</w:t>
            </w:r>
            <w:r w:rsidRPr="00EB3FA0">
              <w:rPr>
                <w:b/>
                <w:spacing w:val="-9"/>
              </w:rPr>
              <w:t xml:space="preserve"> </w:t>
            </w:r>
            <w:r w:rsidRPr="00EB3FA0">
              <w:rPr>
                <w:b/>
              </w:rPr>
              <w:t>/</w:t>
            </w:r>
            <w:r w:rsidRPr="00EB3FA0">
              <w:rPr>
                <w:b/>
                <w:spacing w:val="-1"/>
              </w:rPr>
              <w:t xml:space="preserve"> </w:t>
            </w:r>
            <w:r w:rsidRPr="00EB3FA0">
              <w:rPr>
                <w:b/>
              </w:rPr>
              <w:t>s</w:t>
            </w:r>
            <w:r w:rsidRPr="00EB3FA0">
              <w:rPr>
                <w:b/>
                <w:spacing w:val="2"/>
              </w:rPr>
              <w:t>e</w:t>
            </w:r>
            <w:r w:rsidRPr="00EB3FA0">
              <w:rPr>
                <w:b/>
                <w:spacing w:val="-3"/>
              </w:rPr>
              <w:t>m</w:t>
            </w:r>
            <w:r w:rsidRPr="00EB3FA0">
              <w:rPr>
                <w:b/>
                <w:spacing w:val="3"/>
              </w:rPr>
              <w:t>e</w:t>
            </w:r>
            <w:r w:rsidRPr="00EB3FA0">
              <w:rPr>
                <w:b/>
                <w:spacing w:val="-1"/>
              </w:rPr>
              <w:t>s</w:t>
            </w:r>
            <w:r w:rsidRPr="00EB3FA0">
              <w:rPr>
                <w:b/>
                <w:spacing w:val="1"/>
              </w:rPr>
              <w:t>t</w:t>
            </w:r>
            <w:r w:rsidRPr="00EB3FA0">
              <w:rPr>
                <w:b/>
              </w:rPr>
              <w:t>r</w:t>
            </w:r>
          </w:p>
        </w:tc>
        <w:tc>
          <w:tcPr>
            <w:tcW w:w="659" w:type="dxa"/>
            <w:tcBorders>
              <w:top w:val="single" w:sz="4" w:space="0" w:color="000000"/>
              <w:left w:val="single" w:sz="26" w:space="0" w:color="F7C9AC"/>
              <w:bottom w:val="single" w:sz="4" w:space="0" w:color="000000"/>
              <w:right w:val="single" w:sz="4" w:space="0" w:color="000000"/>
            </w:tcBorders>
          </w:tcPr>
          <w:p w:rsidR="000D6DB9" w:rsidRPr="00EB3FA0" w:rsidRDefault="000D6DB9" w:rsidP="008449C0">
            <w:pPr>
              <w:spacing w:line="220" w:lineRule="exact"/>
              <w:ind w:left="139"/>
            </w:pPr>
            <w:r>
              <w:rPr>
                <w:spacing w:val="1"/>
              </w:rPr>
              <w:t>2</w:t>
            </w:r>
            <w:r w:rsidRPr="00EB3FA0">
              <w:t>/</w:t>
            </w:r>
            <w:r w:rsidR="00A41C5A">
              <w:rPr>
                <w:spacing w:val="-2"/>
              </w:rPr>
              <w:t>LS</w:t>
            </w:r>
          </w:p>
        </w:tc>
      </w:tr>
      <w:tr w:rsidR="000D6DB9" w:rsidTr="00420BD2">
        <w:trPr>
          <w:trHeight w:hRule="exact" w:val="240"/>
        </w:trPr>
        <w:tc>
          <w:tcPr>
            <w:tcW w:w="72" w:type="dxa"/>
            <w:tcBorders>
              <w:top w:val="single" w:sz="4" w:space="0" w:color="000000"/>
              <w:left w:val="single" w:sz="26" w:space="0" w:color="F7C9AC"/>
              <w:bottom w:val="single" w:sz="4" w:space="0" w:color="000000"/>
              <w:right w:val="nil"/>
            </w:tcBorders>
          </w:tcPr>
          <w:p w:rsidR="000D6DB9" w:rsidRDefault="000D6DB9" w:rsidP="00420BD2"/>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rPr>
              <w:t>studijn</w:t>
            </w:r>
            <w:r w:rsidRPr="00EB3FA0">
              <w:rPr>
                <w:b/>
                <w:spacing w:val="2"/>
              </w:rPr>
              <w:t>í</w:t>
            </w:r>
            <w:r w:rsidRPr="00EB3FA0">
              <w:rPr>
                <w:b/>
              </w:rPr>
              <w:t>ho</w:t>
            </w:r>
            <w:r w:rsidRPr="00EB3FA0">
              <w:rPr>
                <w:b/>
                <w:spacing w:val="-8"/>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1766" w:type="dxa"/>
            <w:gridSpan w:val="3"/>
            <w:tcBorders>
              <w:top w:val="single" w:sz="4" w:space="0" w:color="000000"/>
              <w:left w:val="single" w:sz="26" w:space="0" w:color="F7C9AC"/>
              <w:bottom w:val="single" w:sz="4" w:space="0" w:color="000000"/>
              <w:right w:val="single" w:sz="26" w:space="0" w:color="F7C9AC"/>
            </w:tcBorders>
          </w:tcPr>
          <w:p w:rsidR="000D6DB9" w:rsidRPr="00EB3FA0" w:rsidRDefault="000D6DB9" w:rsidP="00420BD2">
            <w:pPr>
              <w:spacing w:line="220" w:lineRule="exact"/>
              <w:ind w:left="70"/>
            </w:pPr>
            <w:r w:rsidRPr="00EB3FA0">
              <w:rPr>
                <w:spacing w:val="1"/>
              </w:rPr>
              <w:t>28</w:t>
            </w:r>
            <w:r w:rsidRPr="00EB3FA0">
              <w:t>p</w:t>
            </w:r>
            <w:r w:rsidRPr="00EB3FA0">
              <w:rPr>
                <w:spacing w:val="-2"/>
              </w:rPr>
              <w:t xml:space="preserve"> </w:t>
            </w:r>
            <w:r>
              <w:rPr>
                <w:spacing w:val="-10"/>
              </w:rPr>
              <w:t>–</w:t>
            </w:r>
            <w:r w:rsidRPr="00EB3FA0">
              <w:rPr>
                <w:spacing w:val="-3"/>
              </w:rPr>
              <w:t xml:space="preserve"> </w:t>
            </w:r>
            <w:r>
              <w:rPr>
                <w:spacing w:val="1"/>
              </w:rPr>
              <w:t>28</w:t>
            </w:r>
            <w:r w:rsidRPr="00EB3FA0">
              <w:t>s</w:t>
            </w:r>
            <w:r w:rsidRPr="00EB3FA0">
              <w:rPr>
                <w:spacing w:val="-3"/>
              </w:rPr>
              <w:t xml:space="preserve"> </w:t>
            </w:r>
          </w:p>
        </w:tc>
        <w:tc>
          <w:tcPr>
            <w:tcW w:w="858" w:type="dxa"/>
            <w:tcBorders>
              <w:top w:val="single" w:sz="4" w:space="0" w:color="000000"/>
              <w:left w:val="single" w:sz="26" w:space="0" w:color="F7C9AC"/>
              <w:bottom w:val="single" w:sz="4" w:space="0" w:color="000000"/>
              <w:right w:val="single" w:sz="26" w:space="0" w:color="F7C9AC"/>
            </w:tcBorders>
            <w:shd w:val="clear" w:color="auto" w:fill="F7C9AC"/>
          </w:tcPr>
          <w:p w:rsidR="000D6DB9" w:rsidRPr="00EB3FA0" w:rsidRDefault="000D6DB9" w:rsidP="00420BD2">
            <w:pPr>
              <w:spacing w:line="220" w:lineRule="exact"/>
              <w:ind w:left="5"/>
            </w:pPr>
            <w:r w:rsidRPr="00EB3FA0">
              <w:rPr>
                <w:b/>
              </w:rPr>
              <w:t>h</w:t>
            </w:r>
            <w:r w:rsidRPr="00EB3FA0">
              <w:rPr>
                <w:b/>
                <w:spacing w:val="1"/>
              </w:rPr>
              <w:t>o</w:t>
            </w:r>
            <w:r w:rsidRPr="00EB3FA0">
              <w:rPr>
                <w:b/>
              </w:rPr>
              <w:t>d.</w:t>
            </w:r>
          </w:p>
        </w:tc>
        <w:tc>
          <w:tcPr>
            <w:tcW w:w="882" w:type="dxa"/>
            <w:gridSpan w:val="2"/>
            <w:tcBorders>
              <w:top w:val="single" w:sz="4" w:space="0" w:color="000000"/>
              <w:left w:val="single" w:sz="26" w:space="0" w:color="F7C9AC"/>
              <w:bottom w:val="single" w:sz="4" w:space="0" w:color="000000"/>
              <w:right w:val="single" w:sz="26" w:space="0" w:color="F7C9AC"/>
            </w:tcBorders>
          </w:tcPr>
          <w:p w:rsidR="000D6DB9" w:rsidRPr="00EB3FA0" w:rsidRDefault="000D6DB9" w:rsidP="00420BD2">
            <w:pPr>
              <w:spacing w:line="220" w:lineRule="exact"/>
              <w:ind w:left="69"/>
              <w:jc w:val="center"/>
            </w:pPr>
            <w:r>
              <w:rPr>
                <w:spacing w:val="1"/>
              </w:rPr>
              <w:t>56</w:t>
            </w:r>
          </w:p>
        </w:tc>
        <w:tc>
          <w:tcPr>
            <w:tcW w:w="2124" w:type="dxa"/>
            <w:gridSpan w:val="2"/>
            <w:tcBorders>
              <w:top w:val="single" w:sz="4" w:space="0" w:color="000000"/>
              <w:left w:val="single" w:sz="26" w:space="0" w:color="F7C9AC"/>
              <w:bottom w:val="single" w:sz="4" w:space="0" w:color="000000"/>
              <w:right w:val="single" w:sz="26" w:space="0" w:color="F7C9AC"/>
            </w:tcBorders>
            <w:shd w:val="clear" w:color="auto" w:fill="F7C9AC"/>
          </w:tcPr>
          <w:p w:rsidR="000D6DB9" w:rsidRPr="00EB3FA0" w:rsidRDefault="000D6DB9" w:rsidP="00420BD2">
            <w:pPr>
              <w:spacing w:line="220" w:lineRule="exact"/>
              <w:ind w:left="4"/>
            </w:pPr>
            <w:r w:rsidRPr="00EB3FA0">
              <w:rPr>
                <w:b/>
                <w:spacing w:val="-3"/>
              </w:rPr>
              <w:t>k</w:t>
            </w:r>
            <w:r w:rsidRPr="00EB3FA0">
              <w:rPr>
                <w:b/>
              </w:rPr>
              <w:t>r</w:t>
            </w:r>
            <w:r w:rsidRPr="00EB3FA0">
              <w:rPr>
                <w:b/>
                <w:spacing w:val="3"/>
              </w:rPr>
              <w:t>e</w:t>
            </w:r>
            <w:r w:rsidRPr="00EB3FA0">
              <w:rPr>
                <w:b/>
              </w:rPr>
              <w:t>ditů</w:t>
            </w:r>
          </w:p>
        </w:tc>
        <w:tc>
          <w:tcPr>
            <w:tcW w:w="1165" w:type="dxa"/>
            <w:gridSpan w:val="2"/>
            <w:tcBorders>
              <w:top w:val="nil"/>
              <w:left w:val="single" w:sz="26" w:space="0" w:color="F7C9AC"/>
              <w:bottom w:val="single" w:sz="4" w:space="0" w:color="000000"/>
              <w:right w:val="single" w:sz="4" w:space="0" w:color="000000"/>
            </w:tcBorders>
          </w:tcPr>
          <w:p w:rsidR="000D6DB9" w:rsidRPr="00EB3FA0" w:rsidRDefault="000D6DB9" w:rsidP="00420BD2">
            <w:pPr>
              <w:jc w:val="center"/>
            </w:pPr>
            <w:r>
              <w:t>4</w:t>
            </w:r>
          </w:p>
        </w:tc>
      </w:tr>
      <w:tr w:rsidR="000D6DB9" w:rsidTr="00420BD2">
        <w:trPr>
          <w:trHeight w:hRule="exact" w:val="470"/>
        </w:trPr>
        <w:tc>
          <w:tcPr>
            <w:tcW w:w="72" w:type="dxa"/>
            <w:tcBorders>
              <w:top w:val="single" w:sz="4" w:space="0" w:color="000000"/>
              <w:left w:val="single" w:sz="26" w:space="0" w:color="F7C9AC"/>
              <w:bottom w:val="single" w:sz="4" w:space="0" w:color="000000"/>
              <w:right w:val="nil"/>
            </w:tcBorders>
          </w:tcPr>
          <w:p w:rsidR="000D6DB9" w:rsidRDefault="000D6DB9" w:rsidP="00420BD2"/>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rPr>
              <w:t>Pr</w:t>
            </w:r>
            <w:r w:rsidRPr="00EB3FA0">
              <w:rPr>
                <w:b/>
                <w:spacing w:val="1"/>
              </w:rPr>
              <w:t>e</w:t>
            </w:r>
            <w:r w:rsidRPr="00EB3FA0">
              <w:rPr>
                <w:b/>
              </w:rPr>
              <w:t>r</w:t>
            </w:r>
            <w:r w:rsidRPr="00EB3FA0">
              <w:rPr>
                <w:b/>
                <w:spacing w:val="1"/>
              </w:rPr>
              <w:t>e</w:t>
            </w:r>
            <w:r w:rsidRPr="00EB3FA0">
              <w:rPr>
                <w:b/>
                <w:spacing w:val="-3"/>
              </w:rPr>
              <w:t>k</w:t>
            </w:r>
            <w:r w:rsidRPr="00EB3FA0">
              <w:rPr>
                <w:b/>
                <w:spacing w:val="1"/>
              </w:rPr>
              <w:t>v</w:t>
            </w:r>
            <w:r w:rsidRPr="00EB3FA0">
              <w:rPr>
                <w:b/>
              </w:rPr>
              <w:t>izi</w:t>
            </w:r>
            <w:r w:rsidRPr="00EB3FA0">
              <w:rPr>
                <w:b/>
                <w:spacing w:val="1"/>
              </w:rPr>
              <w:t>ty</w:t>
            </w:r>
            <w:r w:rsidRPr="00EB3FA0">
              <w:rPr>
                <w:b/>
              </w:rPr>
              <w:t>,</w:t>
            </w:r>
            <w:r w:rsidRPr="00EB3FA0">
              <w:rPr>
                <w:b/>
                <w:spacing w:val="-8"/>
              </w:rPr>
              <w:t xml:space="preserve"> </w:t>
            </w:r>
            <w:r w:rsidRPr="00EB3FA0">
              <w:rPr>
                <w:b/>
                <w:spacing w:val="-3"/>
              </w:rPr>
              <w:t>k</w:t>
            </w:r>
            <w:r w:rsidRPr="00EB3FA0">
              <w:rPr>
                <w:b/>
                <w:spacing w:val="1"/>
              </w:rPr>
              <w:t>o</w:t>
            </w:r>
            <w:r w:rsidRPr="00EB3FA0">
              <w:rPr>
                <w:b/>
              </w:rPr>
              <w:t>r</w:t>
            </w:r>
            <w:r w:rsidRPr="00EB3FA0">
              <w:rPr>
                <w:b/>
                <w:spacing w:val="3"/>
              </w:rPr>
              <w:t>e</w:t>
            </w:r>
            <w:r w:rsidRPr="00EB3FA0">
              <w:rPr>
                <w:b/>
                <w:spacing w:val="-3"/>
              </w:rPr>
              <w:t>k</w:t>
            </w:r>
            <w:r w:rsidRPr="00EB3FA0">
              <w:rPr>
                <w:b/>
                <w:spacing w:val="1"/>
              </w:rPr>
              <w:t>v</w:t>
            </w:r>
            <w:r w:rsidRPr="00EB3FA0">
              <w:rPr>
                <w:b/>
              </w:rPr>
              <w:t>izi</w:t>
            </w:r>
            <w:r w:rsidRPr="00EB3FA0">
              <w:rPr>
                <w:b/>
                <w:spacing w:val="1"/>
              </w:rPr>
              <w:t>ty</w:t>
            </w:r>
            <w:r w:rsidRPr="00EB3FA0">
              <w:rPr>
                <w:b/>
              </w:rPr>
              <w:t>,</w:t>
            </w:r>
          </w:p>
          <w:p w:rsidR="000D6DB9" w:rsidRPr="00EB3FA0" w:rsidRDefault="000D6DB9" w:rsidP="00420BD2">
            <w:r w:rsidRPr="00EB3FA0">
              <w:rPr>
                <w:b/>
              </w:rPr>
              <w:t>e</w:t>
            </w:r>
            <w:r w:rsidRPr="00EB3FA0">
              <w:rPr>
                <w:b/>
                <w:spacing w:val="-2"/>
              </w:rPr>
              <w:t>k</w:t>
            </w:r>
            <w:r w:rsidRPr="00EB3FA0">
              <w:rPr>
                <w:b/>
                <w:spacing w:val="1"/>
              </w:rPr>
              <w:t>v</w:t>
            </w:r>
            <w:r w:rsidRPr="00EB3FA0">
              <w:rPr>
                <w:b/>
              </w:rPr>
              <w:t>i</w:t>
            </w:r>
            <w:r w:rsidRPr="00EB3FA0">
              <w:rPr>
                <w:b/>
                <w:spacing w:val="1"/>
              </w:rPr>
              <w:t>va</w:t>
            </w:r>
            <w:r w:rsidRPr="00EB3FA0">
              <w:rPr>
                <w:b/>
              </w:rPr>
              <w:t>lence</w:t>
            </w:r>
          </w:p>
        </w:tc>
        <w:tc>
          <w:tcPr>
            <w:tcW w:w="6795" w:type="dxa"/>
            <w:gridSpan w:val="10"/>
            <w:tcBorders>
              <w:top w:val="nil"/>
              <w:left w:val="single" w:sz="26" w:space="0" w:color="F7C9AC"/>
              <w:bottom w:val="nil"/>
              <w:right w:val="single" w:sz="4" w:space="0" w:color="000000"/>
            </w:tcBorders>
          </w:tcPr>
          <w:p w:rsidR="000D6DB9" w:rsidRPr="00EB3FA0" w:rsidRDefault="000D6DB9" w:rsidP="00420BD2">
            <w:pPr>
              <w:spacing w:line="220" w:lineRule="exact"/>
            </w:pPr>
          </w:p>
        </w:tc>
      </w:tr>
      <w:tr w:rsidR="000D6DB9" w:rsidTr="00420BD2">
        <w:trPr>
          <w:trHeight w:hRule="exact" w:val="235"/>
        </w:trPr>
        <w:tc>
          <w:tcPr>
            <w:tcW w:w="72" w:type="dxa"/>
            <w:vMerge w:val="restart"/>
            <w:tcBorders>
              <w:top w:val="single" w:sz="4" w:space="0" w:color="000000"/>
              <w:left w:val="single" w:sz="26" w:space="0" w:color="F7C9AC"/>
              <w:right w:val="nil"/>
            </w:tcBorders>
          </w:tcPr>
          <w:p w:rsidR="000D6DB9" w:rsidRDefault="000D6DB9" w:rsidP="00420BD2"/>
        </w:tc>
        <w:tc>
          <w:tcPr>
            <w:tcW w:w="2984" w:type="dxa"/>
            <w:vMerge w:val="restart"/>
            <w:tcBorders>
              <w:top w:val="single" w:sz="4" w:space="0" w:color="000000"/>
              <w:left w:val="nil"/>
              <w:right w:val="single" w:sz="26" w:space="0" w:color="F7C9AC"/>
            </w:tcBorders>
            <w:shd w:val="clear" w:color="auto" w:fill="F7C9AC"/>
          </w:tcPr>
          <w:p w:rsidR="000D6DB9" w:rsidRPr="00EB3FA0" w:rsidRDefault="000D6DB9" w:rsidP="00420BD2">
            <w:pPr>
              <w:spacing w:line="220" w:lineRule="exact"/>
            </w:pPr>
            <w:r w:rsidRPr="00EB3FA0">
              <w:rPr>
                <w:b/>
                <w:spacing w:val="-3"/>
              </w:rPr>
              <w:t>Z</w:t>
            </w:r>
            <w:r w:rsidRPr="00EB3FA0">
              <w:rPr>
                <w:b/>
                <w:spacing w:val="2"/>
              </w:rPr>
              <w:t>pů</w:t>
            </w:r>
            <w:r w:rsidRPr="00EB3FA0">
              <w:rPr>
                <w:b/>
                <w:spacing w:val="-1"/>
              </w:rPr>
              <w:t>s</w:t>
            </w:r>
            <w:r w:rsidRPr="00EB3FA0">
              <w:rPr>
                <w:b/>
                <w:spacing w:val="1"/>
              </w:rPr>
              <w:t>o</w:t>
            </w:r>
            <w:r w:rsidRPr="00EB3FA0">
              <w:rPr>
                <w:b/>
              </w:rPr>
              <w:t>b</w:t>
            </w:r>
            <w:r w:rsidRPr="00EB3FA0">
              <w:rPr>
                <w:b/>
                <w:spacing w:val="-6"/>
              </w:rPr>
              <w:t xml:space="preserve"> </w:t>
            </w:r>
            <w:r w:rsidRPr="00EB3FA0">
              <w:rPr>
                <w:b/>
                <w:spacing w:val="1"/>
              </w:rPr>
              <w:t>ov</w:t>
            </w:r>
            <w:r w:rsidRPr="00EB3FA0">
              <w:rPr>
                <w:b/>
              </w:rPr>
              <w:t>ě</w:t>
            </w:r>
            <w:r w:rsidRPr="00EB3FA0">
              <w:rPr>
                <w:b/>
                <w:spacing w:val="1"/>
              </w:rPr>
              <w:t>ř</w:t>
            </w:r>
            <w:r w:rsidRPr="00EB3FA0">
              <w:rPr>
                <w:b/>
              </w:rPr>
              <w:t>ení</w:t>
            </w:r>
            <w:r w:rsidRPr="00EB3FA0">
              <w:rPr>
                <w:b/>
                <w:spacing w:val="-6"/>
              </w:rPr>
              <w:t xml:space="preserve"> </w:t>
            </w:r>
            <w:r w:rsidRPr="00EB3FA0">
              <w:rPr>
                <w:b/>
              </w:rPr>
              <w:t>stu</w:t>
            </w:r>
            <w:r w:rsidRPr="00EB3FA0">
              <w:rPr>
                <w:b/>
                <w:spacing w:val="-1"/>
              </w:rPr>
              <w:t>d</w:t>
            </w:r>
            <w:r w:rsidRPr="00EB3FA0">
              <w:rPr>
                <w:b/>
              </w:rPr>
              <w:t>ij</w:t>
            </w:r>
            <w:r w:rsidRPr="00EB3FA0">
              <w:rPr>
                <w:b/>
                <w:spacing w:val="2"/>
              </w:rPr>
              <w:t>n</w:t>
            </w:r>
            <w:r w:rsidRPr="00EB3FA0">
              <w:rPr>
                <w:b/>
              </w:rPr>
              <w:t>ích</w:t>
            </w:r>
          </w:p>
          <w:p w:rsidR="000D6DB9" w:rsidRPr="00EB3FA0" w:rsidRDefault="000D6DB9" w:rsidP="00420BD2">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ů</w:t>
            </w:r>
          </w:p>
        </w:tc>
        <w:tc>
          <w:tcPr>
            <w:tcW w:w="3506" w:type="dxa"/>
            <w:gridSpan w:val="6"/>
            <w:vMerge w:val="restart"/>
            <w:tcBorders>
              <w:top w:val="single" w:sz="4" w:space="0" w:color="000000"/>
              <w:left w:val="single" w:sz="26" w:space="0" w:color="F7C9AC"/>
              <w:right w:val="single" w:sz="4" w:space="0" w:color="000000"/>
            </w:tcBorders>
          </w:tcPr>
          <w:p w:rsidR="000D6DB9" w:rsidRPr="00EB3FA0" w:rsidRDefault="000D6DB9" w:rsidP="00420BD2">
            <w:pPr>
              <w:spacing w:line="220" w:lineRule="exact"/>
              <w:ind w:left="70"/>
            </w:pPr>
            <w:r>
              <w:rPr>
                <w:spacing w:val="-2"/>
              </w:rPr>
              <w:t>z</w:t>
            </w:r>
            <w:r w:rsidRPr="00EB3FA0">
              <w:t>á</w:t>
            </w:r>
            <w:r w:rsidRPr="00EB3FA0">
              <w:rPr>
                <w:spacing w:val="1"/>
              </w:rPr>
              <w:t>po</w:t>
            </w:r>
            <w:r w:rsidRPr="00EB3FA0">
              <w:t>č</w:t>
            </w:r>
            <w:r w:rsidRPr="00EB3FA0">
              <w:rPr>
                <w:spacing w:val="1"/>
              </w:rPr>
              <w:t>e</w:t>
            </w:r>
            <w:r w:rsidRPr="00EB3FA0">
              <w:t>t,</w:t>
            </w:r>
            <w:r w:rsidRPr="00EB3FA0">
              <w:rPr>
                <w:spacing w:val="-6"/>
              </w:rPr>
              <w:t xml:space="preserve"> </w:t>
            </w:r>
            <w:r w:rsidRPr="00EB3FA0">
              <w:t>z</w:t>
            </w:r>
            <w:r w:rsidRPr="00EB3FA0">
              <w:rPr>
                <w:spacing w:val="-1"/>
              </w:rPr>
              <w:t>k</w:t>
            </w:r>
            <w:r w:rsidRPr="00EB3FA0">
              <w:rPr>
                <w:spacing w:val="1"/>
              </w:rPr>
              <w:t>o</w:t>
            </w:r>
            <w:r w:rsidRPr="00EB3FA0">
              <w:rPr>
                <w:spacing w:val="-1"/>
              </w:rPr>
              <w:t>u</w:t>
            </w:r>
            <w:r w:rsidRPr="00EB3FA0">
              <w:rPr>
                <w:spacing w:val="2"/>
              </w:rPr>
              <w:t>š</w:t>
            </w:r>
            <w:r w:rsidRPr="00EB3FA0">
              <w:rPr>
                <w:spacing w:val="-1"/>
              </w:rPr>
              <w:t>k</w:t>
            </w:r>
            <w:r w:rsidRPr="00EB3FA0">
              <w:t>a</w:t>
            </w:r>
            <w:r>
              <w:t>.</w:t>
            </w:r>
          </w:p>
        </w:tc>
        <w:tc>
          <w:tcPr>
            <w:tcW w:w="70" w:type="dxa"/>
            <w:tcBorders>
              <w:top w:val="single" w:sz="4" w:space="0" w:color="000000"/>
              <w:left w:val="single" w:sz="26" w:space="0" w:color="F7C9AC"/>
              <w:bottom w:val="nil"/>
              <w:right w:val="nil"/>
            </w:tcBorders>
          </w:tcPr>
          <w:p w:rsidR="000D6DB9" w:rsidRPr="00EB3FA0" w:rsidRDefault="000D6DB9" w:rsidP="00420BD2"/>
        </w:tc>
        <w:tc>
          <w:tcPr>
            <w:tcW w:w="2054" w:type="dxa"/>
            <w:tcBorders>
              <w:top w:val="single" w:sz="4" w:space="0" w:color="000000"/>
              <w:left w:val="nil"/>
              <w:bottom w:val="nil"/>
              <w:right w:val="single" w:sz="26" w:space="0" w:color="F7C9AC"/>
            </w:tcBorders>
            <w:shd w:val="clear" w:color="auto" w:fill="F7C9AC"/>
          </w:tcPr>
          <w:p w:rsidR="000D6DB9" w:rsidRPr="00EB3FA0" w:rsidRDefault="000D6DB9" w:rsidP="00420BD2">
            <w:pPr>
              <w:spacing w:line="220" w:lineRule="exact"/>
            </w:pPr>
            <w:r w:rsidRPr="00EB3FA0">
              <w:rPr>
                <w:b/>
              </w:rPr>
              <w:t>F</w:t>
            </w:r>
            <w:r w:rsidRPr="00EB3FA0">
              <w:rPr>
                <w:b/>
                <w:spacing w:val="1"/>
              </w:rPr>
              <w:t>o</w:t>
            </w:r>
            <w:r w:rsidRPr="00EB3FA0">
              <w:rPr>
                <w:b/>
                <w:spacing w:val="3"/>
              </w:rPr>
              <w:t>r</w:t>
            </w:r>
            <w:r w:rsidRPr="00EB3FA0">
              <w:rPr>
                <w:b/>
                <w:spacing w:val="-5"/>
              </w:rPr>
              <w:t>m</w:t>
            </w:r>
            <w:r w:rsidRPr="00EB3FA0">
              <w:rPr>
                <w:b/>
              </w:rPr>
              <w:t>a</w:t>
            </w:r>
            <w:r w:rsidRPr="00EB3FA0">
              <w:rPr>
                <w:b/>
                <w:spacing w:val="-5"/>
              </w:rPr>
              <w:t xml:space="preserve"> </w:t>
            </w:r>
            <w:r w:rsidRPr="00EB3FA0">
              <w:rPr>
                <w:b/>
                <w:spacing w:val="1"/>
              </w:rPr>
              <w:t>vý</w:t>
            </w:r>
            <w:r w:rsidRPr="00EB3FA0">
              <w:rPr>
                <w:b/>
                <w:spacing w:val="2"/>
              </w:rPr>
              <w:t>u</w:t>
            </w:r>
            <w:r w:rsidRPr="00EB3FA0">
              <w:rPr>
                <w:b/>
                <w:spacing w:val="-3"/>
              </w:rPr>
              <w:t>k</w:t>
            </w:r>
            <w:r w:rsidRPr="00EB3FA0">
              <w:rPr>
                <w:b/>
              </w:rPr>
              <w:t>y</w:t>
            </w:r>
          </w:p>
        </w:tc>
        <w:tc>
          <w:tcPr>
            <w:tcW w:w="1165" w:type="dxa"/>
            <w:gridSpan w:val="2"/>
            <w:vMerge w:val="restart"/>
            <w:tcBorders>
              <w:top w:val="single" w:sz="4" w:space="0" w:color="000000"/>
              <w:left w:val="single" w:sz="4" w:space="0" w:color="000000"/>
              <w:right w:val="single" w:sz="4" w:space="0" w:color="000000"/>
            </w:tcBorders>
          </w:tcPr>
          <w:p w:rsidR="000D6DB9" w:rsidRPr="00EB3FA0" w:rsidRDefault="000D6DB9" w:rsidP="00420BD2">
            <w:pPr>
              <w:spacing w:line="220" w:lineRule="exact"/>
              <w:ind w:left="64"/>
            </w:pPr>
            <w:r>
              <w:rPr>
                <w:spacing w:val="2"/>
              </w:rPr>
              <w:t>p</w:t>
            </w:r>
            <w:r w:rsidRPr="00EB3FA0">
              <w:rPr>
                <w:spacing w:val="1"/>
              </w:rPr>
              <w:t>ř</w:t>
            </w:r>
            <w:r w:rsidRPr="00EB3FA0">
              <w:t>e</w:t>
            </w:r>
            <w:r w:rsidRPr="00EB3FA0">
              <w:rPr>
                <w:spacing w:val="1"/>
              </w:rPr>
              <w:t>d</w:t>
            </w:r>
            <w:r w:rsidRPr="00EB3FA0">
              <w:rPr>
                <w:spacing w:val="-1"/>
              </w:rPr>
              <w:t>n</w:t>
            </w:r>
            <w:r w:rsidRPr="00EB3FA0">
              <w:t>áš</w:t>
            </w:r>
            <w:r w:rsidRPr="00EB3FA0">
              <w:rPr>
                <w:spacing w:val="-2"/>
              </w:rPr>
              <w:t>k</w:t>
            </w:r>
            <w:r>
              <w:t>y</w:t>
            </w:r>
          </w:p>
          <w:p w:rsidR="000D6DB9" w:rsidRPr="00EB3FA0" w:rsidRDefault="000D6DB9" w:rsidP="00420BD2">
            <w:pPr>
              <w:ind w:left="64"/>
            </w:pPr>
            <w:r w:rsidRPr="00EB3FA0">
              <w:rPr>
                <w:spacing w:val="-1"/>
              </w:rPr>
              <w:t>s</w:t>
            </w:r>
            <w:r w:rsidRPr="00EB3FA0">
              <w:rPr>
                <w:spacing w:val="3"/>
              </w:rPr>
              <w:t>e</w:t>
            </w:r>
            <w:r w:rsidRPr="00EB3FA0">
              <w:rPr>
                <w:spacing w:val="-4"/>
              </w:rPr>
              <w:t>m</w:t>
            </w:r>
            <w:r w:rsidRPr="00EB3FA0">
              <w:rPr>
                <w:spacing w:val="2"/>
              </w:rPr>
              <w:t>i</w:t>
            </w:r>
            <w:r w:rsidRPr="00EB3FA0">
              <w:rPr>
                <w:spacing w:val="-1"/>
              </w:rPr>
              <w:t>n</w:t>
            </w:r>
            <w:r w:rsidRPr="00EB3FA0">
              <w:t>ář</w:t>
            </w:r>
            <w:r>
              <w:t>e</w:t>
            </w:r>
          </w:p>
        </w:tc>
      </w:tr>
      <w:tr w:rsidR="000D6DB9" w:rsidTr="00420BD2">
        <w:trPr>
          <w:trHeight w:hRule="exact" w:val="235"/>
        </w:trPr>
        <w:tc>
          <w:tcPr>
            <w:tcW w:w="72" w:type="dxa"/>
            <w:vMerge/>
            <w:tcBorders>
              <w:left w:val="single" w:sz="26" w:space="0" w:color="F7C9AC"/>
              <w:bottom w:val="single" w:sz="4" w:space="0" w:color="000000"/>
              <w:right w:val="nil"/>
            </w:tcBorders>
          </w:tcPr>
          <w:p w:rsidR="000D6DB9" w:rsidRDefault="000D6DB9" w:rsidP="00420BD2"/>
        </w:tc>
        <w:tc>
          <w:tcPr>
            <w:tcW w:w="2984" w:type="dxa"/>
            <w:vMerge/>
            <w:tcBorders>
              <w:left w:val="nil"/>
              <w:bottom w:val="single" w:sz="4" w:space="0" w:color="000000"/>
              <w:right w:val="single" w:sz="26" w:space="0" w:color="F7C9AC"/>
            </w:tcBorders>
            <w:shd w:val="clear" w:color="auto" w:fill="F7C9AC"/>
          </w:tcPr>
          <w:p w:rsidR="000D6DB9" w:rsidRPr="00EB3FA0" w:rsidRDefault="000D6DB9" w:rsidP="00420BD2"/>
        </w:tc>
        <w:tc>
          <w:tcPr>
            <w:tcW w:w="3506" w:type="dxa"/>
            <w:gridSpan w:val="6"/>
            <w:vMerge/>
            <w:tcBorders>
              <w:left w:val="single" w:sz="26" w:space="0" w:color="F7C9AC"/>
              <w:bottom w:val="single" w:sz="4" w:space="0" w:color="000000"/>
              <w:right w:val="single" w:sz="4" w:space="0" w:color="000000"/>
            </w:tcBorders>
          </w:tcPr>
          <w:p w:rsidR="000D6DB9" w:rsidRPr="00EB3FA0" w:rsidRDefault="000D6DB9" w:rsidP="00420BD2"/>
        </w:tc>
        <w:tc>
          <w:tcPr>
            <w:tcW w:w="2124" w:type="dxa"/>
            <w:gridSpan w:val="2"/>
            <w:tcBorders>
              <w:top w:val="nil"/>
              <w:left w:val="single" w:sz="4" w:space="0" w:color="000000"/>
              <w:bottom w:val="single" w:sz="4" w:space="0" w:color="000000"/>
              <w:right w:val="single" w:sz="4" w:space="0" w:color="000000"/>
            </w:tcBorders>
            <w:shd w:val="clear" w:color="auto" w:fill="F7C9AC"/>
          </w:tcPr>
          <w:p w:rsidR="000D6DB9" w:rsidRPr="00EB3FA0" w:rsidRDefault="000D6DB9" w:rsidP="00420BD2"/>
        </w:tc>
        <w:tc>
          <w:tcPr>
            <w:tcW w:w="1165" w:type="dxa"/>
            <w:gridSpan w:val="2"/>
            <w:vMerge/>
            <w:tcBorders>
              <w:left w:val="single" w:sz="4" w:space="0" w:color="000000"/>
              <w:bottom w:val="single" w:sz="4" w:space="0" w:color="000000"/>
              <w:right w:val="single" w:sz="4" w:space="0" w:color="000000"/>
            </w:tcBorders>
          </w:tcPr>
          <w:p w:rsidR="000D6DB9" w:rsidRPr="00EB3FA0" w:rsidRDefault="000D6DB9" w:rsidP="00420BD2"/>
        </w:tc>
      </w:tr>
      <w:tr w:rsidR="000D6DB9" w:rsidRPr="00A15433" w:rsidTr="00420BD2">
        <w:trPr>
          <w:trHeight w:hRule="exact" w:val="1020"/>
        </w:trPr>
        <w:tc>
          <w:tcPr>
            <w:tcW w:w="72" w:type="dxa"/>
            <w:tcBorders>
              <w:top w:val="single" w:sz="4" w:space="0" w:color="000000"/>
              <w:left w:val="single" w:sz="26" w:space="0" w:color="F7C9AC"/>
              <w:bottom w:val="single" w:sz="4" w:space="0" w:color="000000"/>
              <w:right w:val="nil"/>
            </w:tcBorders>
          </w:tcPr>
          <w:p w:rsidR="000D6DB9" w:rsidRDefault="000D6DB9" w:rsidP="00420BD2"/>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ind w:right="-41"/>
            </w:pPr>
            <w:r w:rsidRPr="00EB3FA0">
              <w:rPr>
                <w:b/>
              </w:rPr>
              <w:t>F</w:t>
            </w:r>
            <w:r w:rsidRPr="00EB3FA0">
              <w:rPr>
                <w:b/>
                <w:spacing w:val="1"/>
              </w:rPr>
              <w:t>o</w:t>
            </w:r>
            <w:r w:rsidRPr="00EB3FA0">
              <w:rPr>
                <w:b/>
                <w:spacing w:val="3"/>
              </w:rPr>
              <w:t>r</w:t>
            </w:r>
            <w:r w:rsidRPr="00EB3FA0">
              <w:rPr>
                <w:b/>
                <w:spacing w:val="-5"/>
              </w:rPr>
              <w:t>m</w:t>
            </w:r>
            <w:r w:rsidRPr="00EB3FA0">
              <w:rPr>
                <w:b/>
              </w:rPr>
              <w:t>a z</w:t>
            </w:r>
            <w:r w:rsidRPr="00EB3FA0">
              <w:rPr>
                <w:b/>
                <w:spacing w:val="2"/>
              </w:rPr>
              <w:t>p</w:t>
            </w:r>
            <w:r w:rsidRPr="00EB3FA0">
              <w:rPr>
                <w:b/>
              </w:rPr>
              <w:t>ů</w:t>
            </w:r>
            <w:r w:rsidRPr="00EB3FA0">
              <w:rPr>
                <w:b/>
                <w:spacing w:val="-1"/>
              </w:rPr>
              <w:t>s</w:t>
            </w:r>
            <w:r w:rsidRPr="00EB3FA0">
              <w:rPr>
                <w:b/>
                <w:spacing w:val="1"/>
              </w:rPr>
              <w:t>o</w:t>
            </w:r>
            <w:r w:rsidRPr="00EB3FA0">
              <w:rPr>
                <w:b/>
              </w:rPr>
              <w:t>bu</w:t>
            </w:r>
            <w:r w:rsidRPr="00EB3FA0">
              <w:rPr>
                <w:b/>
                <w:spacing w:val="-1"/>
              </w:rPr>
              <w:t xml:space="preserve"> </w:t>
            </w:r>
            <w:r w:rsidRPr="00EB3FA0">
              <w:rPr>
                <w:b/>
                <w:spacing w:val="1"/>
              </w:rPr>
              <w:t>ov</w:t>
            </w:r>
            <w:r w:rsidRPr="00EB3FA0">
              <w:rPr>
                <w:b/>
              </w:rPr>
              <w:t>ě</w:t>
            </w:r>
            <w:r w:rsidRPr="00EB3FA0">
              <w:rPr>
                <w:b/>
                <w:spacing w:val="1"/>
              </w:rPr>
              <w:t>ř</w:t>
            </w:r>
            <w:r w:rsidRPr="00EB3FA0">
              <w:rPr>
                <w:b/>
              </w:rPr>
              <w:t>ení</w:t>
            </w:r>
            <w:r w:rsidRPr="00EB3FA0">
              <w:rPr>
                <w:b/>
                <w:spacing w:val="-1"/>
              </w:rPr>
              <w:t xml:space="preserve"> s</w:t>
            </w:r>
            <w:r w:rsidRPr="00EB3FA0">
              <w:rPr>
                <w:b/>
                <w:spacing w:val="1"/>
              </w:rPr>
              <w:t>t</w:t>
            </w:r>
            <w:r w:rsidRPr="00EB3FA0">
              <w:rPr>
                <w:b/>
                <w:spacing w:val="2"/>
              </w:rPr>
              <w:t>u</w:t>
            </w:r>
            <w:r w:rsidRPr="00EB3FA0">
              <w:rPr>
                <w:b/>
              </w:rPr>
              <w:t>dijní</w:t>
            </w:r>
            <w:r w:rsidRPr="00EB3FA0">
              <w:rPr>
                <w:b/>
                <w:spacing w:val="2"/>
              </w:rPr>
              <w:t>c</w:t>
            </w:r>
            <w:r w:rsidRPr="00EB3FA0">
              <w:rPr>
                <w:b/>
              </w:rPr>
              <w:t>h</w:t>
            </w:r>
          </w:p>
          <w:p w:rsidR="000D6DB9" w:rsidRPr="00EB3FA0" w:rsidRDefault="000D6DB9" w:rsidP="00420BD2">
            <w:pPr>
              <w:ind w:right="-47"/>
            </w:pPr>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 xml:space="preserve">ů </w:t>
            </w:r>
            <w:r w:rsidRPr="00EB3FA0">
              <w:rPr>
                <w:b/>
                <w:spacing w:val="31"/>
              </w:rPr>
              <w:t xml:space="preserve"> </w:t>
            </w:r>
            <w:r w:rsidRPr="00EB3FA0">
              <w:rPr>
                <w:b/>
              </w:rPr>
              <w:t xml:space="preserve">a </w:t>
            </w:r>
            <w:r w:rsidRPr="00EB3FA0">
              <w:rPr>
                <w:b/>
                <w:spacing w:val="39"/>
              </w:rPr>
              <w:t xml:space="preserve"> </w:t>
            </w:r>
            <w:r w:rsidRPr="00EB3FA0">
              <w:rPr>
                <w:b/>
              </w:rPr>
              <w:t>d</w:t>
            </w:r>
            <w:r w:rsidRPr="00EB3FA0">
              <w:rPr>
                <w:b/>
                <w:spacing w:val="1"/>
              </w:rPr>
              <w:t>a</w:t>
            </w:r>
            <w:r w:rsidRPr="00EB3FA0">
              <w:rPr>
                <w:b/>
              </w:rPr>
              <w:t>l</w:t>
            </w:r>
            <w:r w:rsidRPr="00EB3FA0">
              <w:rPr>
                <w:b/>
                <w:spacing w:val="-1"/>
              </w:rPr>
              <w:t>š</w:t>
            </w:r>
            <w:r w:rsidRPr="00EB3FA0">
              <w:rPr>
                <w:b/>
              </w:rPr>
              <w:t xml:space="preserve">í </w:t>
            </w:r>
            <w:r w:rsidRPr="00EB3FA0">
              <w:rPr>
                <w:b/>
                <w:spacing w:val="39"/>
              </w:rPr>
              <w:t xml:space="preserve"> </w:t>
            </w:r>
            <w:r w:rsidRPr="00EB3FA0">
              <w:rPr>
                <w:b/>
              </w:rPr>
              <w:t>p</w:t>
            </w:r>
            <w:r w:rsidRPr="00EB3FA0">
              <w:rPr>
                <w:b/>
                <w:spacing w:val="1"/>
              </w:rPr>
              <w:t>o</w:t>
            </w:r>
            <w:r w:rsidRPr="00EB3FA0">
              <w:rPr>
                <w:b/>
              </w:rPr>
              <w:t>ž</w:t>
            </w:r>
            <w:r w:rsidRPr="00EB3FA0">
              <w:rPr>
                <w:b/>
                <w:spacing w:val="1"/>
              </w:rPr>
              <w:t>a</w:t>
            </w:r>
            <w:r w:rsidRPr="00EB3FA0">
              <w:rPr>
                <w:b/>
              </w:rPr>
              <w:t>d</w:t>
            </w:r>
            <w:r w:rsidRPr="00EB3FA0">
              <w:rPr>
                <w:b/>
                <w:spacing w:val="1"/>
              </w:rPr>
              <w:t>av</w:t>
            </w:r>
            <w:r w:rsidRPr="00EB3FA0">
              <w:rPr>
                <w:b/>
                <w:spacing w:val="-3"/>
              </w:rPr>
              <w:t>k</w:t>
            </w:r>
            <w:r w:rsidRPr="00EB3FA0">
              <w:rPr>
                <w:b/>
              </w:rPr>
              <w:t xml:space="preserve">y </w:t>
            </w:r>
            <w:r w:rsidRPr="00EB3FA0">
              <w:rPr>
                <w:b/>
                <w:spacing w:val="31"/>
              </w:rPr>
              <w:t xml:space="preserve"> </w:t>
            </w:r>
            <w:r w:rsidRPr="00EB3FA0">
              <w:rPr>
                <w:b/>
              </w:rPr>
              <w:t>na</w:t>
            </w:r>
          </w:p>
          <w:p w:rsidR="000D6DB9" w:rsidRPr="00EB3FA0" w:rsidRDefault="000D6DB9" w:rsidP="00420BD2">
            <w:pPr>
              <w:spacing w:line="220" w:lineRule="exact"/>
            </w:pPr>
            <w:r w:rsidRPr="00EB3FA0">
              <w:rPr>
                <w:b/>
                <w:spacing w:val="-1"/>
              </w:rPr>
              <w:t>s</w:t>
            </w:r>
            <w:r w:rsidRPr="00EB3FA0">
              <w:rPr>
                <w:b/>
                <w:spacing w:val="1"/>
              </w:rPr>
              <w:t>t</w:t>
            </w:r>
            <w:r w:rsidRPr="00EB3FA0">
              <w:rPr>
                <w:b/>
              </w:rPr>
              <w:t>u</w:t>
            </w:r>
            <w:r w:rsidRPr="00EB3FA0">
              <w:rPr>
                <w:b/>
                <w:spacing w:val="-1"/>
              </w:rPr>
              <w:t>d</w:t>
            </w:r>
            <w:r w:rsidRPr="00EB3FA0">
              <w:rPr>
                <w:b/>
              </w:rPr>
              <w:t>en</w:t>
            </w:r>
            <w:r w:rsidRPr="00EB3FA0">
              <w:rPr>
                <w:b/>
                <w:spacing w:val="1"/>
              </w:rPr>
              <w:t>t</w:t>
            </w:r>
            <w:r w:rsidRPr="00EB3FA0">
              <w:rPr>
                <w:b/>
              </w:rPr>
              <w:t>a</w:t>
            </w:r>
          </w:p>
        </w:tc>
        <w:tc>
          <w:tcPr>
            <w:tcW w:w="6795" w:type="dxa"/>
            <w:gridSpan w:val="10"/>
            <w:tcBorders>
              <w:top w:val="nil"/>
              <w:left w:val="single" w:sz="26" w:space="0" w:color="F7C9AC"/>
              <w:bottom w:val="nil"/>
              <w:right w:val="single" w:sz="4" w:space="0" w:color="000000"/>
            </w:tcBorders>
          </w:tcPr>
          <w:p w:rsidR="000D6DB9" w:rsidRPr="00A65BBD" w:rsidRDefault="000D6DB9" w:rsidP="00420BD2">
            <w:pPr>
              <w:ind w:left="70"/>
              <w:jc w:val="both"/>
            </w:pPr>
            <w:r w:rsidRPr="000D224A">
              <w:rPr>
                <w:spacing w:val="2"/>
              </w:rPr>
              <w:t>P</w:t>
            </w:r>
            <w:r w:rsidRPr="000D224A">
              <w:rPr>
                <w:spacing w:val="1"/>
              </w:rPr>
              <w:t>ř</w:t>
            </w:r>
            <w:r w:rsidRPr="000D224A">
              <w:t>e</w:t>
            </w:r>
            <w:r w:rsidRPr="000D224A">
              <w:rPr>
                <w:spacing w:val="-1"/>
              </w:rPr>
              <w:t>d</w:t>
            </w:r>
            <w:r w:rsidRPr="000D224A">
              <w:rPr>
                <w:spacing w:val="1"/>
              </w:rPr>
              <w:t>po</w:t>
            </w:r>
            <w:r w:rsidRPr="000D224A">
              <w:rPr>
                <w:spacing w:val="-1"/>
              </w:rPr>
              <w:t>k</w:t>
            </w:r>
            <w:r w:rsidRPr="000D224A">
              <w:t>la</w:t>
            </w:r>
            <w:r w:rsidRPr="000D224A">
              <w:rPr>
                <w:spacing w:val="1"/>
              </w:rPr>
              <w:t>d</w:t>
            </w:r>
            <w:r w:rsidRPr="000D224A">
              <w:t>em</w:t>
            </w:r>
            <w:r w:rsidRPr="000D224A">
              <w:rPr>
                <w:spacing w:val="28"/>
              </w:rPr>
              <w:t xml:space="preserve"> </w:t>
            </w:r>
            <w:r w:rsidRPr="000D224A">
              <w:rPr>
                <w:spacing w:val="1"/>
              </w:rPr>
              <w:t>pr</w:t>
            </w:r>
            <w:r w:rsidRPr="000D224A">
              <w:t>o</w:t>
            </w:r>
            <w:r w:rsidRPr="000D224A">
              <w:rPr>
                <w:spacing w:val="41"/>
              </w:rPr>
              <w:t xml:space="preserve"> </w:t>
            </w:r>
            <w:r w:rsidRPr="000D224A">
              <w:t>zís</w:t>
            </w:r>
            <w:r w:rsidRPr="000D224A">
              <w:rPr>
                <w:spacing w:val="-2"/>
              </w:rPr>
              <w:t>k</w:t>
            </w:r>
            <w:r w:rsidRPr="000D224A">
              <w:rPr>
                <w:spacing w:val="3"/>
              </w:rPr>
              <w:t>á</w:t>
            </w:r>
            <w:r w:rsidRPr="000D224A">
              <w:rPr>
                <w:spacing w:val="-1"/>
              </w:rPr>
              <w:t>n</w:t>
            </w:r>
            <w:r w:rsidRPr="000D224A">
              <w:t>í</w:t>
            </w:r>
            <w:r w:rsidRPr="000D224A">
              <w:rPr>
                <w:spacing w:val="37"/>
              </w:rPr>
              <w:t xml:space="preserve"> </w:t>
            </w:r>
            <w:r w:rsidRPr="000D224A">
              <w:t>z</w:t>
            </w:r>
            <w:r w:rsidRPr="000D224A">
              <w:rPr>
                <w:spacing w:val="3"/>
              </w:rPr>
              <w:t>á</w:t>
            </w:r>
            <w:r w:rsidRPr="000D224A">
              <w:rPr>
                <w:spacing w:val="1"/>
              </w:rPr>
              <w:t>po</w:t>
            </w:r>
            <w:r w:rsidRPr="000D224A">
              <w:t>čtu</w:t>
            </w:r>
            <w:r w:rsidRPr="000D224A">
              <w:rPr>
                <w:spacing w:val="36"/>
              </w:rPr>
              <w:t xml:space="preserve"> </w:t>
            </w:r>
            <w:r w:rsidRPr="000D224A">
              <w:rPr>
                <w:spacing w:val="2"/>
              </w:rPr>
              <w:t>j</w:t>
            </w:r>
            <w:r w:rsidRPr="000D224A">
              <w:t>e</w:t>
            </w:r>
            <w:r w:rsidRPr="000D224A">
              <w:rPr>
                <w:spacing w:val="43"/>
              </w:rPr>
              <w:t xml:space="preserve"> </w:t>
            </w:r>
            <w:r w:rsidRPr="000D224A">
              <w:t>a</w:t>
            </w:r>
            <w:r w:rsidRPr="000D224A">
              <w:rPr>
                <w:spacing w:val="-1"/>
              </w:rPr>
              <w:t>k</w:t>
            </w:r>
            <w:r w:rsidRPr="000D224A">
              <w:t>ti</w:t>
            </w:r>
            <w:r w:rsidRPr="000D224A">
              <w:rPr>
                <w:spacing w:val="-2"/>
              </w:rPr>
              <w:t>v</w:t>
            </w:r>
            <w:r w:rsidRPr="000D224A">
              <w:rPr>
                <w:spacing w:val="-1"/>
              </w:rPr>
              <w:t>n</w:t>
            </w:r>
            <w:r w:rsidRPr="000D224A">
              <w:t>í</w:t>
            </w:r>
            <w:r w:rsidRPr="000D224A">
              <w:rPr>
                <w:spacing w:val="40"/>
              </w:rPr>
              <w:t xml:space="preserve"> </w:t>
            </w:r>
            <w:r w:rsidRPr="000D224A">
              <w:rPr>
                <w:spacing w:val="-1"/>
              </w:rPr>
              <w:t>ú</w:t>
            </w:r>
            <w:r w:rsidRPr="000D224A">
              <w:t>č</w:t>
            </w:r>
            <w:r w:rsidRPr="000D224A">
              <w:rPr>
                <w:spacing w:val="1"/>
              </w:rPr>
              <w:t>a</w:t>
            </w:r>
            <w:r w:rsidRPr="000D224A">
              <w:rPr>
                <w:spacing w:val="-1"/>
              </w:rPr>
              <w:t>s</w:t>
            </w:r>
            <w:r w:rsidRPr="000D224A">
              <w:t>t</w:t>
            </w:r>
            <w:r w:rsidRPr="000D224A">
              <w:rPr>
                <w:spacing w:val="42"/>
              </w:rPr>
              <w:t xml:space="preserve"> </w:t>
            </w:r>
            <w:r w:rsidRPr="000D224A">
              <w:rPr>
                <w:spacing w:val="-1"/>
              </w:rPr>
              <w:t>n</w:t>
            </w:r>
            <w:r w:rsidRPr="000D224A">
              <w:t>a</w:t>
            </w:r>
            <w:r w:rsidRPr="000D224A">
              <w:rPr>
                <w:spacing w:val="42"/>
              </w:rPr>
              <w:t xml:space="preserve"> </w:t>
            </w:r>
            <w:r w:rsidRPr="000D224A">
              <w:rPr>
                <w:spacing w:val="-1"/>
              </w:rPr>
              <w:t>s</w:t>
            </w:r>
            <w:r w:rsidRPr="000D224A">
              <w:rPr>
                <w:spacing w:val="3"/>
              </w:rPr>
              <w:t>e</w:t>
            </w:r>
            <w:r w:rsidRPr="000D224A">
              <w:rPr>
                <w:spacing w:val="-1"/>
              </w:rPr>
              <w:t>m</w:t>
            </w:r>
            <w:r w:rsidRPr="000D224A">
              <w:rPr>
                <w:spacing w:val="2"/>
              </w:rPr>
              <w:t>i</w:t>
            </w:r>
            <w:r w:rsidRPr="000D224A">
              <w:rPr>
                <w:spacing w:val="-1"/>
              </w:rPr>
              <w:t>n</w:t>
            </w:r>
            <w:r w:rsidRPr="000D224A">
              <w:t>á</w:t>
            </w:r>
            <w:r w:rsidRPr="000D224A">
              <w:rPr>
                <w:spacing w:val="1"/>
              </w:rPr>
              <w:t>ř</w:t>
            </w:r>
            <w:r w:rsidRPr="000D224A">
              <w:t>ích</w:t>
            </w:r>
            <w:r w:rsidRPr="000D224A">
              <w:rPr>
                <w:spacing w:val="33"/>
              </w:rPr>
              <w:t xml:space="preserve"> </w:t>
            </w:r>
            <w:r w:rsidRPr="000D224A">
              <w:rPr>
                <w:spacing w:val="3"/>
              </w:rPr>
              <w:t>(</w:t>
            </w:r>
            <w:r w:rsidRPr="000D224A">
              <w:rPr>
                <w:spacing w:val="-1"/>
              </w:rPr>
              <w:t>m</w:t>
            </w:r>
            <w:r w:rsidRPr="000D224A">
              <w:t>i</w:t>
            </w:r>
            <w:r w:rsidRPr="000D224A">
              <w:rPr>
                <w:spacing w:val="-1"/>
              </w:rPr>
              <w:t>n</w:t>
            </w:r>
            <w:r w:rsidRPr="000D224A">
              <w:t>.</w:t>
            </w:r>
            <w:r w:rsidRPr="000D224A">
              <w:rPr>
                <w:spacing w:val="40"/>
              </w:rPr>
              <w:t xml:space="preserve"> </w:t>
            </w:r>
            <w:r w:rsidRPr="000D224A">
              <w:rPr>
                <w:spacing w:val="1"/>
              </w:rPr>
              <w:t xml:space="preserve">80 </w:t>
            </w:r>
            <w:r w:rsidRPr="000D224A">
              <w:t>%), z</w:t>
            </w:r>
            <w:r w:rsidRPr="000D224A">
              <w:rPr>
                <w:spacing w:val="1"/>
              </w:rPr>
              <w:t>pr</w:t>
            </w:r>
            <w:r w:rsidRPr="000D224A">
              <w:t>a</w:t>
            </w:r>
            <w:r w:rsidRPr="000D224A">
              <w:rPr>
                <w:spacing w:val="1"/>
              </w:rPr>
              <w:t>co</w:t>
            </w:r>
            <w:r w:rsidRPr="000D224A">
              <w:rPr>
                <w:spacing w:val="-1"/>
              </w:rPr>
              <w:t>v</w:t>
            </w:r>
            <w:r w:rsidRPr="000D224A">
              <w:t>á</w:t>
            </w:r>
            <w:r w:rsidRPr="000D224A">
              <w:rPr>
                <w:spacing w:val="-1"/>
              </w:rPr>
              <w:t>n</w:t>
            </w:r>
            <w:r w:rsidRPr="000D224A">
              <w:t>í,</w:t>
            </w:r>
            <w:r w:rsidRPr="000D224A">
              <w:rPr>
                <w:spacing w:val="-8"/>
              </w:rPr>
              <w:t xml:space="preserve"> </w:t>
            </w:r>
            <w:r w:rsidRPr="000D224A">
              <w:rPr>
                <w:spacing w:val="1"/>
              </w:rPr>
              <w:t>pr</w:t>
            </w:r>
            <w:r w:rsidRPr="000D224A">
              <w:t>e</w:t>
            </w:r>
            <w:r w:rsidRPr="000D224A">
              <w:rPr>
                <w:spacing w:val="1"/>
              </w:rPr>
              <w:t>z</w:t>
            </w:r>
            <w:r w:rsidRPr="000D224A">
              <w:t>e</w:t>
            </w:r>
            <w:r w:rsidRPr="000D224A">
              <w:rPr>
                <w:spacing w:val="-1"/>
              </w:rPr>
              <w:t>n</w:t>
            </w:r>
            <w:r w:rsidRPr="000D224A">
              <w:t>tace</w:t>
            </w:r>
            <w:r w:rsidRPr="000D224A">
              <w:rPr>
                <w:spacing w:val="-8"/>
              </w:rPr>
              <w:t xml:space="preserve"> </w:t>
            </w:r>
            <w:r w:rsidRPr="000D224A">
              <w:t xml:space="preserve">a </w:t>
            </w:r>
            <w:r w:rsidRPr="000D224A">
              <w:rPr>
                <w:spacing w:val="1"/>
              </w:rPr>
              <w:t>ob</w:t>
            </w:r>
            <w:r w:rsidRPr="000D224A">
              <w:rPr>
                <w:spacing w:val="-1"/>
              </w:rPr>
              <w:t>h</w:t>
            </w:r>
            <w:r w:rsidRPr="000D224A">
              <w:t>a</w:t>
            </w:r>
            <w:r w:rsidRPr="000D224A">
              <w:rPr>
                <w:spacing w:val="2"/>
              </w:rPr>
              <w:t>j</w:t>
            </w:r>
            <w:r w:rsidRPr="000D224A">
              <w:rPr>
                <w:spacing w:val="-1"/>
              </w:rPr>
              <w:t>o</w:t>
            </w:r>
            <w:r w:rsidRPr="000D224A">
              <w:rPr>
                <w:spacing w:val="1"/>
              </w:rPr>
              <w:t>b</w:t>
            </w:r>
            <w:r w:rsidRPr="000D224A">
              <w:t>a</w:t>
            </w:r>
            <w:r w:rsidRPr="000D224A">
              <w:rPr>
                <w:spacing w:val="-6"/>
              </w:rPr>
              <w:t xml:space="preserve"> </w:t>
            </w:r>
            <w:r w:rsidRPr="000D224A">
              <w:rPr>
                <w:spacing w:val="-1"/>
              </w:rPr>
              <w:t>s</w:t>
            </w:r>
            <w:r w:rsidRPr="000D224A">
              <w:rPr>
                <w:spacing w:val="3"/>
              </w:rPr>
              <w:t>e</w:t>
            </w:r>
            <w:r w:rsidRPr="000D224A">
              <w:rPr>
                <w:spacing w:val="-4"/>
              </w:rPr>
              <w:t>m</w:t>
            </w:r>
            <w:r w:rsidRPr="000D224A">
              <w:t>i</w:t>
            </w:r>
            <w:r w:rsidRPr="000D224A">
              <w:rPr>
                <w:spacing w:val="-1"/>
              </w:rPr>
              <w:t>n</w:t>
            </w:r>
            <w:r w:rsidRPr="000D224A">
              <w:t>á</w:t>
            </w:r>
            <w:r w:rsidRPr="000D224A">
              <w:rPr>
                <w:spacing w:val="3"/>
              </w:rPr>
              <w:t>r</w:t>
            </w:r>
            <w:r w:rsidRPr="000D224A">
              <w:rPr>
                <w:spacing w:val="-1"/>
              </w:rPr>
              <w:t>n</w:t>
            </w:r>
            <w:r w:rsidRPr="000D224A">
              <w:t>í</w:t>
            </w:r>
            <w:r w:rsidRPr="000D224A">
              <w:rPr>
                <w:spacing w:val="-8"/>
              </w:rPr>
              <w:t xml:space="preserve"> </w:t>
            </w:r>
            <w:r w:rsidRPr="000D224A">
              <w:rPr>
                <w:spacing w:val="1"/>
              </w:rPr>
              <w:t>pr</w:t>
            </w:r>
            <w:r w:rsidRPr="000D224A">
              <w:t>á</w:t>
            </w:r>
            <w:r w:rsidRPr="000D224A">
              <w:rPr>
                <w:spacing w:val="1"/>
              </w:rPr>
              <w:t>c</w:t>
            </w:r>
            <w:r w:rsidRPr="000D224A">
              <w:t>e a</w:t>
            </w:r>
            <w:r w:rsidRPr="000D224A">
              <w:rPr>
                <w:spacing w:val="-4"/>
              </w:rPr>
              <w:t xml:space="preserve"> úspěšné </w:t>
            </w:r>
            <w:r w:rsidRPr="000D224A">
              <w:t>a</w:t>
            </w:r>
            <w:r w:rsidRPr="000D224A">
              <w:rPr>
                <w:spacing w:val="1"/>
              </w:rPr>
              <w:t>b</w:t>
            </w:r>
            <w:r w:rsidRPr="000D224A">
              <w:rPr>
                <w:spacing w:val="-1"/>
              </w:rPr>
              <w:t>s</w:t>
            </w:r>
            <w:r w:rsidRPr="000D224A">
              <w:rPr>
                <w:spacing w:val="1"/>
              </w:rPr>
              <w:t>o</w:t>
            </w:r>
            <w:r w:rsidRPr="000D224A">
              <w:t>l</w:t>
            </w:r>
            <w:r w:rsidRPr="000D224A">
              <w:rPr>
                <w:spacing w:val="-1"/>
              </w:rPr>
              <w:t>v</w:t>
            </w:r>
            <w:r w:rsidRPr="000D224A">
              <w:rPr>
                <w:spacing w:val="1"/>
              </w:rPr>
              <w:t>o</w:t>
            </w:r>
            <w:r w:rsidRPr="000D224A">
              <w:rPr>
                <w:spacing w:val="-1"/>
              </w:rPr>
              <w:t>v</w:t>
            </w:r>
            <w:r w:rsidRPr="000D224A">
              <w:t>á</w:t>
            </w:r>
            <w:r w:rsidRPr="000D224A">
              <w:rPr>
                <w:spacing w:val="-1"/>
              </w:rPr>
              <w:t>n</w:t>
            </w:r>
            <w:r w:rsidRPr="000D224A">
              <w:t>í</w:t>
            </w:r>
            <w:r w:rsidRPr="000D224A">
              <w:rPr>
                <w:spacing w:val="-10"/>
              </w:rPr>
              <w:t xml:space="preserve"> dvou  </w:t>
            </w:r>
            <w:r w:rsidRPr="00A65BBD">
              <w:rPr>
                <w:spacing w:val="1"/>
              </w:rPr>
              <w:t>p</w:t>
            </w:r>
            <w:r w:rsidRPr="00A65BBD">
              <w:rPr>
                <w:spacing w:val="2"/>
              </w:rPr>
              <w:t>í</w:t>
            </w:r>
            <w:r w:rsidRPr="00A65BBD">
              <w:rPr>
                <w:spacing w:val="-1"/>
              </w:rPr>
              <w:t>s</w:t>
            </w:r>
            <w:r w:rsidRPr="00A65BBD">
              <w:rPr>
                <w:spacing w:val="3"/>
              </w:rPr>
              <w:t>e</w:t>
            </w:r>
            <w:r w:rsidRPr="00A65BBD">
              <w:rPr>
                <w:spacing w:val="-1"/>
              </w:rPr>
              <w:t>m</w:t>
            </w:r>
            <w:r w:rsidRPr="00A65BBD">
              <w:rPr>
                <w:spacing w:val="1"/>
              </w:rPr>
              <w:t>n</w:t>
            </w:r>
            <w:r w:rsidRPr="00A65BBD">
              <w:rPr>
                <w:spacing w:val="-1"/>
              </w:rPr>
              <w:t>ý</w:t>
            </w:r>
            <w:r w:rsidRPr="00A65BBD">
              <w:t>ch</w:t>
            </w:r>
            <w:r w:rsidRPr="00A65BBD">
              <w:rPr>
                <w:spacing w:val="-10"/>
              </w:rPr>
              <w:t xml:space="preserve"> testů (počet správných odpovědí minimálně 60 %).</w:t>
            </w:r>
          </w:p>
          <w:p w:rsidR="000D6DB9" w:rsidRPr="00EB3FA0" w:rsidRDefault="000D6DB9" w:rsidP="00420BD2">
            <w:pPr>
              <w:spacing w:before="4"/>
              <w:ind w:left="70" w:right="71"/>
              <w:jc w:val="both"/>
            </w:pPr>
            <w:r w:rsidRPr="00A65BBD">
              <w:rPr>
                <w:spacing w:val="-10"/>
              </w:rPr>
              <w:t>Zkouška je kombinovaná – písemná a ústní.</w:t>
            </w:r>
          </w:p>
        </w:tc>
      </w:tr>
      <w:tr w:rsidR="000D6DB9" w:rsidRPr="00A15433" w:rsidTr="00420BD2">
        <w:trPr>
          <w:trHeight w:hRule="exact" w:val="564"/>
        </w:trPr>
        <w:tc>
          <w:tcPr>
            <w:tcW w:w="9851" w:type="dxa"/>
            <w:gridSpan w:val="12"/>
            <w:tcBorders>
              <w:top w:val="nil"/>
              <w:left w:val="single" w:sz="4" w:space="0" w:color="000000"/>
              <w:bottom w:val="nil"/>
              <w:right w:val="single" w:sz="4" w:space="0" w:color="000000"/>
            </w:tcBorders>
          </w:tcPr>
          <w:p w:rsidR="000D6DB9" w:rsidRDefault="000D6DB9" w:rsidP="00420BD2"/>
          <w:p w:rsidR="000D6DB9" w:rsidRDefault="000D6DB9" w:rsidP="00420BD2"/>
          <w:p w:rsidR="000D6DB9" w:rsidRPr="00EB3FA0" w:rsidRDefault="000D6DB9" w:rsidP="00420BD2"/>
        </w:tc>
      </w:tr>
      <w:tr w:rsidR="000D6DB9" w:rsidTr="00420BD2">
        <w:trPr>
          <w:trHeight w:hRule="exact" w:val="240"/>
        </w:trPr>
        <w:tc>
          <w:tcPr>
            <w:tcW w:w="72" w:type="dxa"/>
            <w:tcBorders>
              <w:top w:val="single" w:sz="4" w:space="0" w:color="000000"/>
              <w:left w:val="single" w:sz="26" w:space="0" w:color="F7C9AC"/>
              <w:bottom w:val="single" w:sz="4" w:space="0" w:color="000000"/>
              <w:right w:val="nil"/>
            </w:tcBorders>
          </w:tcPr>
          <w:p w:rsidR="000D6DB9" w:rsidRPr="00A15433" w:rsidRDefault="000D6DB9" w:rsidP="00420BD2"/>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spacing w:val="-1"/>
              </w:rPr>
              <w:t>G</w:t>
            </w:r>
            <w:r w:rsidRPr="00EB3FA0">
              <w:rPr>
                <w:b/>
                <w:spacing w:val="1"/>
              </w:rPr>
              <w:t>a</w:t>
            </w:r>
            <w:r w:rsidRPr="00EB3FA0">
              <w:rPr>
                <w:b/>
              </w:rPr>
              <w:t>r</w:t>
            </w:r>
            <w:r w:rsidRPr="00EB3FA0">
              <w:rPr>
                <w:b/>
                <w:spacing w:val="1"/>
              </w:rPr>
              <w:t>a</w:t>
            </w:r>
            <w:r w:rsidRPr="00EB3FA0">
              <w:rPr>
                <w:b/>
              </w:rPr>
              <w:t>nt</w:t>
            </w:r>
            <w:r w:rsidRPr="00EB3FA0">
              <w:rPr>
                <w:b/>
                <w:spacing w:val="-5"/>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795" w:type="dxa"/>
            <w:gridSpan w:val="10"/>
            <w:tcBorders>
              <w:top w:val="single" w:sz="4" w:space="0" w:color="000000"/>
              <w:left w:val="single" w:sz="26" w:space="0" w:color="F7C9AC"/>
              <w:bottom w:val="single" w:sz="4" w:space="0" w:color="000000"/>
              <w:right w:val="single" w:sz="4" w:space="0" w:color="000000"/>
            </w:tcBorders>
          </w:tcPr>
          <w:p w:rsidR="000D6DB9" w:rsidRPr="00EB3FA0" w:rsidRDefault="000D6DB9" w:rsidP="00420BD2">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smartTag w:uri="urn:schemas-microsoft-com:office:smarttags" w:element="PersonName">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smartTag>
            <w:r w:rsidRPr="00EB3FA0">
              <w:t>,</w:t>
            </w:r>
            <w:r w:rsidRPr="00EB3FA0">
              <w:rPr>
                <w:spacing w:val="-5"/>
              </w:rPr>
              <w:t xml:space="preserve"> </w:t>
            </w:r>
            <w:r w:rsidRPr="00EB3FA0">
              <w:rPr>
                <w:spacing w:val="2"/>
              </w:rPr>
              <w:t>P</w:t>
            </w:r>
            <w:r w:rsidRPr="00EB3FA0">
              <w:rPr>
                <w:spacing w:val="-1"/>
              </w:rPr>
              <w:t>h</w:t>
            </w:r>
            <w:r w:rsidRPr="00EB3FA0">
              <w:t>D.</w:t>
            </w:r>
          </w:p>
        </w:tc>
      </w:tr>
      <w:tr w:rsidR="000D6DB9" w:rsidRPr="00A15433" w:rsidTr="00420BD2">
        <w:trPr>
          <w:trHeight w:hRule="exact" w:val="471"/>
        </w:trPr>
        <w:tc>
          <w:tcPr>
            <w:tcW w:w="72" w:type="dxa"/>
            <w:tcBorders>
              <w:top w:val="single" w:sz="4" w:space="0" w:color="000000"/>
              <w:left w:val="single" w:sz="26" w:space="0" w:color="F7C9AC"/>
              <w:bottom w:val="single" w:sz="4" w:space="0" w:color="000000"/>
              <w:right w:val="nil"/>
            </w:tcBorders>
          </w:tcPr>
          <w:p w:rsidR="000D6DB9" w:rsidRDefault="000D6DB9" w:rsidP="00420BD2"/>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spacing w:val="-3"/>
              </w:rPr>
              <w:t>Z</w:t>
            </w:r>
            <w:r w:rsidRPr="00EB3FA0">
              <w:rPr>
                <w:b/>
                <w:spacing w:val="3"/>
              </w:rPr>
              <w:t>a</w:t>
            </w:r>
            <w:r w:rsidRPr="00EB3FA0">
              <w:rPr>
                <w:b/>
              </w:rPr>
              <w:t>p</w:t>
            </w:r>
            <w:r w:rsidRPr="00EB3FA0">
              <w:rPr>
                <w:b/>
                <w:spacing w:val="1"/>
              </w:rPr>
              <w:t>oj</w:t>
            </w:r>
            <w:r w:rsidRPr="00EB3FA0">
              <w:rPr>
                <w:b/>
              </w:rPr>
              <w:t>ení</w:t>
            </w:r>
            <w:r w:rsidRPr="00EB3FA0">
              <w:rPr>
                <w:b/>
                <w:spacing w:val="-7"/>
              </w:rPr>
              <w:t xml:space="preserve"> </w:t>
            </w:r>
            <w:r w:rsidRPr="00EB3FA0">
              <w:rPr>
                <w:b/>
                <w:spacing w:val="1"/>
              </w:rPr>
              <w:t>ga</w:t>
            </w:r>
            <w:r w:rsidRPr="00EB3FA0">
              <w:rPr>
                <w:b/>
              </w:rPr>
              <w:t>r</w:t>
            </w:r>
            <w:r w:rsidRPr="00EB3FA0">
              <w:rPr>
                <w:b/>
                <w:spacing w:val="1"/>
              </w:rPr>
              <w:t>a</w:t>
            </w:r>
            <w:r w:rsidRPr="00EB3FA0">
              <w:rPr>
                <w:b/>
              </w:rPr>
              <w:t>nta</w:t>
            </w:r>
            <w:r w:rsidRPr="00EB3FA0">
              <w:rPr>
                <w:b/>
                <w:spacing w:val="-5"/>
              </w:rPr>
              <w:t xml:space="preserve"> </w:t>
            </w:r>
            <w:r w:rsidRPr="00EB3FA0">
              <w:rPr>
                <w:b/>
              </w:rPr>
              <w:t>do</w:t>
            </w:r>
            <w:r w:rsidRPr="00EB3FA0">
              <w:rPr>
                <w:b/>
                <w:spacing w:val="-3"/>
              </w:rPr>
              <w:t xml:space="preserve"> </w:t>
            </w:r>
            <w:r w:rsidRPr="00EB3FA0">
              <w:rPr>
                <w:b/>
                <w:spacing w:val="1"/>
              </w:rPr>
              <w:t>vý</w:t>
            </w:r>
            <w:r w:rsidRPr="00EB3FA0">
              <w:rPr>
                <w:b/>
              </w:rPr>
              <w:t>u</w:t>
            </w:r>
            <w:r w:rsidRPr="00EB3FA0">
              <w:rPr>
                <w:b/>
                <w:spacing w:val="-3"/>
              </w:rPr>
              <w:t>k</w:t>
            </w:r>
            <w:r w:rsidRPr="00EB3FA0">
              <w:rPr>
                <w:b/>
              </w:rPr>
              <w:t>y</w:t>
            </w:r>
          </w:p>
          <w:p w:rsidR="000D6DB9" w:rsidRPr="00EB3FA0" w:rsidRDefault="000D6DB9" w:rsidP="00420BD2">
            <w:pPr>
              <w:spacing w:before="1"/>
            </w:pP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795" w:type="dxa"/>
            <w:gridSpan w:val="10"/>
            <w:tcBorders>
              <w:top w:val="single" w:sz="4" w:space="0" w:color="000000"/>
              <w:left w:val="single" w:sz="26" w:space="0" w:color="F7C9AC"/>
              <w:bottom w:val="single" w:sz="4" w:space="0" w:color="000000"/>
              <w:right w:val="single" w:sz="4" w:space="0" w:color="000000"/>
            </w:tcBorders>
          </w:tcPr>
          <w:p w:rsidR="000D6DB9" w:rsidRPr="00EB3FA0" w:rsidRDefault="000D6DB9" w:rsidP="00420BD2">
            <w:pPr>
              <w:spacing w:line="220" w:lineRule="exact"/>
              <w:ind w:left="70"/>
            </w:pPr>
            <w:r w:rsidRPr="000233F7">
              <w:rPr>
                <w:spacing w:val="2"/>
              </w:rPr>
              <w:t>Garant</w:t>
            </w:r>
            <w:r>
              <w:rPr>
                <w:spacing w:val="2"/>
              </w:rPr>
              <w:t xml:space="preserve"> stanovuje koncepci předmětu a</w:t>
            </w:r>
            <w:r w:rsidRPr="000233F7">
              <w:rPr>
                <w:spacing w:val="2"/>
              </w:rPr>
              <w:t xml:space="preserve"> </w:t>
            </w:r>
            <w:r>
              <w:rPr>
                <w:spacing w:val="2"/>
              </w:rPr>
              <w:t>podílí se na přednáškách v rozsahu 80 %, dále stanovuje koncepci seminářů a dohlíží na jejich jednotné vedení.</w:t>
            </w:r>
          </w:p>
        </w:tc>
      </w:tr>
      <w:tr w:rsidR="000D6DB9" w:rsidRPr="00A15433" w:rsidTr="00420BD2">
        <w:trPr>
          <w:trHeight w:hRule="exact" w:val="571"/>
        </w:trPr>
        <w:tc>
          <w:tcPr>
            <w:tcW w:w="72" w:type="dxa"/>
            <w:tcBorders>
              <w:top w:val="single" w:sz="4" w:space="0" w:color="000000"/>
              <w:left w:val="single" w:sz="26" w:space="0" w:color="F7C9AC"/>
              <w:bottom w:val="single" w:sz="4" w:space="0" w:color="000000"/>
              <w:right w:val="nil"/>
            </w:tcBorders>
          </w:tcPr>
          <w:p w:rsidR="000D6DB9" w:rsidRPr="00A15433" w:rsidRDefault="000D6DB9" w:rsidP="00420BD2"/>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rPr>
              <w:t>V</w:t>
            </w:r>
            <w:r w:rsidRPr="00EB3FA0">
              <w:rPr>
                <w:b/>
                <w:spacing w:val="1"/>
              </w:rPr>
              <w:t>y</w:t>
            </w:r>
            <w:r w:rsidRPr="00EB3FA0">
              <w:rPr>
                <w:b/>
              </w:rPr>
              <w:t>učující</w:t>
            </w:r>
          </w:p>
        </w:tc>
        <w:tc>
          <w:tcPr>
            <w:tcW w:w="6795" w:type="dxa"/>
            <w:gridSpan w:val="10"/>
            <w:tcBorders>
              <w:top w:val="single" w:sz="4" w:space="0" w:color="000000"/>
              <w:left w:val="single" w:sz="26" w:space="0" w:color="F7C9AC"/>
              <w:bottom w:val="nil"/>
              <w:right w:val="single" w:sz="4" w:space="0" w:color="000000"/>
            </w:tcBorders>
          </w:tcPr>
          <w:p w:rsidR="000D6DB9" w:rsidRDefault="000D6DB9" w:rsidP="00420BD2">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smartTag w:uri="urn:schemas-microsoft-com:office:smarttags" w:element="PersonName">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smartTag>
            <w:r w:rsidRPr="00EB3FA0">
              <w:t>,</w:t>
            </w:r>
            <w:r w:rsidRPr="00EB3FA0">
              <w:rPr>
                <w:spacing w:val="-5"/>
              </w:rPr>
              <w:t xml:space="preserve"> </w:t>
            </w:r>
            <w:r w:rsidRPr="00EB3FA0">
              <w:rPr>
                <w:spacing w:val="2"/>
              </w:rPr>
              <w:t>P</w:t>
            </w:r>
            <w:r w:rsidRPr="00EB3FA0">
              <w:rPr>
                <w:spacing w:val="-1"/>
              </w:rPr>
              <w:t>h</w:t>
            </w:r>
            <w:r w:rsidRPr="00EB3FA0">
              <w:t>D.</w:t>
            </w:r>
            <w:r>
              <w:t xml:space="preserve"> – přednášky (80 %)</w:t>
            </w:r>
          </w:p>
          <w:p w:rsidR="000D6DB9" w:rsidRDefault="000D6DB9" w:rsidP="00420BD2">
            <w:pPr>
              <w:spacing w:line="220" w:lineRule="exact"/>
              <w:ind w:left="70"/>
            </w:pPr>
            <w:r>
              <w:t xml:space="preserve">Ing. </w:t>
            </w:r>
            <w:smartTag w:uri="urn:schemas-microsoft-com:office:smarttags" w:element="PersonName">
              <w:r>
                <w:t>Jan Strohmandl</w:t>
              </w:r>
            </w:smartTag>
            <w:r>
              <w:t>, Ph.D. – přednášky</w:t>
            </w:r>
            <w:ins w:id="396" w:author="Jan Strohmandl" w:date="2018-11-17T06:16:00Z">
              <w:r w:rsidR="00C4396D">
                <w:t xml:space="preserve"> </w:t>
              </w:r>
            </w:ins>
            <w:del w:id="397" w:author="Strohmandl Jan" w:date="2018-11-13T09:41:00Z">
              <w:r w:rsidDel="00787BCE">
                <w:delText xml:space="preserve"> </w:delText>
              </w:r>
            </w:del>
            <w:r>
              <w:t>(20 %)</w:t>
            </w:r>
            <w:ins w:id="398" w:author="Strohmandl Jan" w:date="2018-11-13T09:41:00Z">
              <w:r w:rsidR="00787BCE">
                <w:t>, semináře (100 %)</w:t>
              </w:r>
            </w:ins>
          </w:p>
          <w:p w:rsidR="000D6DB9" w:rsidRPr="00EB3FA0" w:rsidRDefault="000D6DB9" w:rsidP="00420BD2">
            <w:pPr>
              <w:spacing w:line="220" w:lineRule="exact"/>
              <w:ind w:left="70"/>
            </w:pPr>
          </w:p>
        </w:tc>
      </w:tr>
      <w:tr w:rsidR="000D6DB9" w:rsidRPr="00A15433" w:rsidTr="00420BD2">
        <w:trPr>
          <w:trHeight w:hRule="exact" w:val="564"/>
        </w:trPr>
        <w:tc>
          <w:tcPr>
            <w:tcW w:w="9851" w:type="dxa"/>
            <w:gridSpan w:val="12"/>
            <w:tcBorders>
              <w:top w:val="nil"/>
              <w:left w:val="single" w:sz="4" w:space="0" w:color="000000"/>
              <w:bottom w:val="nil"/>
              <w:right w:val="single" w:sz="4" w:space="0" w:color="000000"/>
            </w:tcBorders>
          </w:tcPr>
          <w:p w:rsidR="000D6DB9" w:rsidRPr="00EB3FA0" w:rsidRDefault="000D6DB9" w:rsidP="00420BD2"/>
        </w:tc>
      </w:tr>
      <w:tr w:rsidR="000D6DB9" w:rsidTr="00420BD2">
        <w:trPr>
          <w:trHeight w:hRule="exact" w:val="240"/>
        </w:trPr>
        <w:tc>
          <w:tcPr>
            <w:tcW w:w="72" w:type="dxa"/>
            <w:tcBorders>
              <w:top w:val="single" w:sz="4" w:space="0" w:color="000000"/>
              <w:left w:val="single" w:sz="26" w:space="0" w:color="F7C9AC"/>
              <w:bottom w:val="single" w:sz="4" w:space="0" w:color="000000"/>
              <w:right w:val="nil"/>
            </w:tcBorders>
          </w:tcPr>
          <w:p w:rsidR="000D6DB9" w:rsidRPr="00A15433" w:rsidRDefault="000D6DB9" w:rsidP="00420BD2"/>
        </w:tc>
        <w:tc>
          <w:tcPr>
            <w:tcW w:w="2984" w:type="dxa"/>
            <w:tcBorders>
              <w:top w:val="single" w:sz="4"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rPr>
              <w:t>St</w:t>
            </w:r>
            <w:r w:rsidRPr="00EB3FA0">
              <w:rPr>
                <w:b/>
                <w:spacing w:val="1"/>
              </w:rPr>
              <w:t>r</w:t>
            </w:r>
            <w:r w:rsidRPr="00EB3FA0">
              <w:rPr>
                <w:b/>
              </w:rPr>
              <w:t>učná</w:t>
            </w:r>
            <w:r w:rsidRPr="00EB3FA0">
              <w:rPr>
                <w:b/>
                <w:spacing w:val="-6"/>
              </w:rPr>
              <w:t xml:space="preserve"> </w:t>
            </w:r>
            <w:r w:rsidRPr="00EB3FA0">
              <w:rPr>
                <w:b/>
                <w:spacing w:val="1"/>
              </w:rPr>
              <w:t>a</w:t>
            </w:r>
            <w:r w:rsidRPr="00EB3FA0">
              <w:rPr>
                <w:b/>
              </w:rPr>
              <w:t>n</w:t>
            </w:r>
            <w:r w:rsidRPr="00EB3FA0">
              <w:rPr>
                <w:b/>
                <w:spacing w:val="1"/>
              </w:rPr>
              <w:t>ota</w:t>
            </w:r>
            <w:r w:rsidRPr="00EB3FA0">
              <w:rPr>
                <w:b/>
              </w:rPr>
              <w:t>ce</w:t>
            </w:r>
            <w:r w:rsidRPr="00EB3FA0">
              <w:rPr>
                <w:b/>
                <w:spacing w:val="-6"/>
              </w:rPr>
              <w:t xml:space="preserve"> </w:t>
            </w:r>
            <w:r w:rsidRPr="00EB3FA0">
              <w:rPr>
                <w:b/>
              </w:rPr>
              <w:t>pře</w:t>
            </w:r>
            <w:r w:rsidRPr="00EB3FA0">
              <w:rPr>
                <w:b/>
                <w:spacing w:val="2"/>
              </w:rPr>
              <w:t>d</w:t>
            </w:r>
            <w:r w:rsidRPr="00EB3FA0">
              <w:rPr>
                <w:b/>
                <w:spacing w:val="-5"/>
              </w:rPr>
              <w:t>m</w:t>
            </w:r>
            <w:r w:rsidRPr="00EB3FA0">
              <w:rPr>
                <w:b/>
              </w:rPr>
              <w:t>ě</w:t>
            </w:r>
            <w:r w:rsidRPr="00EB3FA0">
              <w:rPr>
                <w:b/>
                <w:spacing w:val="1"/>
              </w:rPr>
              <w:t>t</w:t>
            </w:r>
            <w:r w:rsidRPr="00EB3FA0">
              <w:rPr>
                <w:b/>
              </w:rPr>
              <w:t>u</w:t>
            </w:r>
          </w:p>
        </w:tc>
        <w:tc>
          <w:tcPr>
            <w:tcW w:w="6795" w:type="dxa"/>
            <w:gridSpan w:val="10"/>
            <w:tcBorders>
              <w:top w:val="single" w:sz="4" w:space="0" w:color="000000"/>
              <w:left w:val="single" w:sz="26" w:space="0" w:color="F7C9AC"/>
              <w:bottom w:val="nil"/>
              <w:right w:val="single" w:sz="4" w:space="0" w:color="000000"/>
            </w:tcBorders>
          </w:tcPr>
          <w:p w:rsidR="000D6DB9" w:rsidRPr="00EB3FA0" w:rsidRDefault="000D6DB9" w:rsidP="00420BD2"/>
        </w:tc>
      </w:tr>
      <w:tr w:rsidR="000D6DB9" w:rsidRPr="00A15433" w:rsidTr="00420BD2">
        <w:trPr>
          <w:trHeight w:hRule="exact" w:val="7408"/>
        </w:trPr>
        <w:tc>
          <w:tcPr>
            <w:tcW w:w="9851" w:type="dxa"/>
            <w:gridSpan w:val="12"/>
            <w:tcBorders>
              <w:top w:val="nil"/>
              <w:left w:val="single" w:sz="4" w:space="0" w:color="000000"/>
              <w:bottom w:val="nil"/>
              <w:right w:val="single" w:sz="4" w:space="0" w:color="000000"/>
            </w:tcBorders>
          </w:tcPr>
          <w:p w:rsidR="000D6DB9" w:rsidRDefault="000D6DB9" w:rsidP="00420BD2">
            <w:pPr>
              <w:pStyle w:val="Normlnweb"/>
              <w:spacing w:before="0" w:beforeAutospacing="0" w:after="0" w:afterAutospacing="0"/>
              <w:ind w:left="68" w:right="180"/>
              <w:jc w:val="both"/>
              <w:rPr>
                <w:rFonts w:ascii="Times New Roman" w:hAnsi="Times New Roman" w:cs="Times New Roman"/>
                <w:color w:val="000000"/>
                <w:sz w:val="20"/>
                <w:szCs w:val="20"/>
              </w:rPr>
            </w:pPr>
            <w:r w:rsidRPr="00DA37F8">
              <w:rPr>
                <w:rFonts w:ascii="Times New Roman" w:hAnsi="Times New Roman" w:cs="Times New Roman"/>
                <w:color w:val="000000"/>
                <w:sz w:val="20"/>
                <w:szCs w:val="20"/>
              </w:rPr>
              <w:t>Předmět je zaměřen na vybrané oblasti bezpečnosti a ochrany objektů a osob s důrazem na bezpečnostní systém, aplikaci nových bezpečnostních technologií a systémů a ochranu utajovaných informací v rámci podniku.  Cílem předmětu je formovat u studentů základní vědomosti o ochraně osob a majetku právnických a fyzických osob. Poukázat na význam analýzy bezpečnostních rizik a na vhodnou volbu bezpečnostních technologií a systémů použitých v rámci ochrany objektů a osob.</w:t>
            </w:r>
          </w:p>
          <w:p w:rsidR="000D6DB9" w:rsidRPr="00DA37F8" w:rsidRDefault="000D6DB9" w:rsidP="00420BD2">
            <w:pPr>
              <w:pStyle w:val="Normlnweb"/>
              <w:spacing w:before="0" w:beforeAutospacing="0" w:after="0" w:afterAutospacing="0"/>
              <w:ind w:left="68"/>
              <w:jc w:val="both"/>
              <w:rPr>
                <w:rFonts w:ascii="Times New Roman" w:hAnsi="Times New Roman" w:cs="Times New Roman"/>
                <w:color w:val="000000"/>
                <w:sz w:val="20"/>
                <w:szCs w:val="20"/>
              </w:rPr>
            </w:pPr>
            <w:r w:rsidRPr="005877CA">
              <w:rPr>
                <w:rFonts w:ascii="Times New Roman" w:hAnsi="Times New Roman" w:cs="Times New Roman"/>
                <w:color w:val="000000"/>
                <w:sz w:val="20"/>
                <w:szCs w:val="20"/>
                <w:u w:val="single"/>
              </w:rPr>
              <w:t>Hlavní témata</w:t>
            </w:r>
            <w:r>
              <w:rPr>
                <w:rFonts w:ascii="Times New Roman" w:hAnsi="Times New Roman" w:cs="Times New Roman"/>
                <w:color w:val="000000"/>
                <w:sz w:val="20"/>
                <w:szCs w:val="20"/>
              </w:rPr>
              <w:t>:</w:t>
            </w:r>
          </w:p>
          <w:p w:rsidR="000D6DB9" w:rsidRPr="00DA37F8" w:rsidRDefault="000D6DB9" w:rsidP="00D81E97">
            <w:pPr>
              <w:pStyle w:val="Odstavecseseznamem1"/>
              <w:numPr>
                <w:ilvl w:val="0"/>
                <w:numId w:val="17"/>
              </w:numPr>
            </w:pPr>
            <w:r w:rsidRPr="00DA37F8">
              <w:t>Základy teorie bezpečnosti osob a objektů. Právní normy v oblasti řešení ochrany objektů a osob.</w:t>
            </w:r>
          </w:p>
          <w:p w:rsidR="000D6DB9" w:rsidRPr="00DA37F8" w:rsidRDefault="000D6DB9" w:rsidP="00D81E97">
            <w:pPr>
              <w:pStyle w:val="Odstavecseseznamem1"/>
              <w:numPr>
                <w:ilvl w:val="0"/>
                <w:numId w:val="17"/>
              </w:numPr>
            </w:pPr>
            <w:r w:rsidRPr="00DA37F8">
              <w:t>Bezpečnost, bezpečnostní prostředí, bezpečnostní rizika, hrozby a ohrožení.</w:t>
            </w:r>
          </w:p>
          <w:p w:rsidR="000D6DB9" w:rsidRPr="00DA37F8" w:rsidRDefault="000D6DB9" w:rsidP="00D81E97">
            <w:pPr>
              <w:pStyle w:val="Odstavecseseznamem1"/>
              <w:numPr>
                <w:ilvl w:val="0"/>
                <w:numId w:val="17"/>
              </w:numPr>
            </w:pPr>
            <w:r w:rsidRPr="00DA37F8">
              <w:t>Bezpečnostní management.  Řízení bezpečnostních rizik při ochraně majetku a osob.</w:t>
            </w:r>
          </w:p>
          <w:p w:rsidR="000D6DB9" w:rsidRPr="00DA37F8" w:rsidRDefault="000D6DB9" w:rsidP="00D81E97">
            <w:pPr>
              <w:pStyle w:val="Odstavecseseznamem1"/>
              <w:numPr>
                <w:ilvl w:val="0"/>
                <w:numId w:val="17"/>
              </w:numPr>
            </w:pPr>
            <w:r w:rsidRPr="00DA37F8">
              <w:t>Bezpečnost průmyslových a logistických podniků.</w:t>
            </w:r>
          </w:p>
          <w:p w:rsidR="000D6DB9" w:rsidRPr="00DA37F8" w:rsidRDefault="000D6DB9" w:rsidP="00D81E97">
            <w:pPr>
              <w:pStyle w:val="Odstavecseseznamem1"/>
              <w:numPr>
                <w:ilvl w:val="0"/>
                <w:numId w:val="17"/>
              </w:numPr>
            </w:pPr>
            <w:r w:rsidRPr="00DA37F8">
              <w:t>Provozní bezpečnost (Safety).</w:t>
            </w:r>
          </w:p>
          <w:p w:rsidR="000D6DB9" w:rsidRPr="00DA37F8" w:rsidRDefault="000D6DB9" w:rsidP="00D81E97">
            <w:pPr>
              <w:pStyle w:val="Odstavecseseznamem1"/>
              <w:numPr>
                <w:ilvl w:val="0"/>
                <w:numId w:val="17"/>
              </w:numPr>
            </w:pPr>
            <w:r w:rsidRPr="00DA37F8">
              <w:t>Fyzická bezpečnost a ochrana osob a objektů. Technologie profesní obrany.</w:t>
            </w:r>
          </w:p>
          <w:p w:rsidR="000D6DB9" w:rsidRPr="00DA37F8" w:rsidRDefault="000D6DB9" w:rsidP="00D81E97">
            <w:pPr>
              <w:pStyle w:val="Odstavecseseznamem1"/>
              <w:numPr>
                <w:ilvl w:val="0"/>
                <w:numId w:val="17"/>
              </w:numPr>
            </w:pPr>
            <w:r w:rsidRPr="00DA37F8">
              <w:t>Soukromé bezpečnostní činnosti.</w:t>
            </w:r>
          </w:p>
          <w:p w:rsidR="000D6DB9" w:rsidRPr="00DA37F8" w:rsidRDefault="000D6DB9" w:rsidP="00D81E97">
            <w:pPr>
              <w:pStyle w:val="Odstavecseseznamem1"/>
              <w:numPr>
                <w:ilvl w:val="0"/>
                <w:numId w:val="17"/>
              </w:numPr>
            </w:pPr>
            <w:r w:rsidRPr="00DA37F8">
              <w:t>Bezpečnostní technologie a systémy I (mechanické zabezpečovací a zábranné systémy obvodové, plášťové a předmětově ochrany).</w:t>
            </w:r>
          </w:p>
          <w:p w:rsidR="000D6DB9" w:rsidRPr="00DA37F8" w:rsidRDefault="000D6DB9" w:rsidP="00D81E97">
            <w:pPr>
              <w:pStyle w:val="Odstavecseseznamem1"/>
              <w:numPr>
                <w:ilvl w:val="0"/>
                <w:numId w:val="17"/>
              </w:numPr>
            </w:pPr>
            <w:r w:rsidRPr="00DA37F8">
              <w:t>Bezpečnostní technologie a systémy II (poplachové zabezpečovací a tísňové systémy, dohledové video systémy, systémy kontroly vstupu a elektrická požární signalizace).</w:t>
            </w:r>
          </w:p>
          <w:p w:rsidR="000D6DB9" w:rsidRPr="00DA37F8" w:rsidRDefault="000D6DB9" w:rsidP="00D81E97">
            <w:pPr>
              <w:pStyle w:val="Odstavecseseznamem1"/>
              <w:numPr>
                <w:ilvl w:val="0"/>
                <w:numId w:val="17"/>
              </w:numPr>
            </w:pPr>
            <w:r w:rsidRPr="00DA37F8">
              <w:t>Režimová ochrana.</w:t>
            </w:r>
          </w:p>
          <w:p w:rsidR="000D6DB9" w:rsidRPr="00DA37F8" w:rsidRDefault="000D6DB9" w:rsidP="00D81E97">
            <w:pPr>
              <w:pStyle w:val="Odstavecseseznamem1"/>
              <w:numPr>
                <w:ilvl w:val="0"/>
                <w:numId w:val="17"/>
              </w:numPr>
            </w:pPr>
            <w:r w:rsidRPr="00DA37F8">
              <w:t>Bezpečnostní analýza chráněného objektu a podniku.</w:t>
            </w:r>
          </w:p>
          <w:p w:rsidR="000D6DB9" w:rsidRPr="00DA37F8" w:rsidRDefault="000D6DB9" w:rsidP="00D81E97">
            <w:pPr>
              <w:pStyle w:val="Odstavecseseznamem1"/>
              <w:numPr>
                <w:ilvl w:val="0"/>
                <w:numId w:val="17"/>
              </w:numPr>
            </w:pPr>
            <w:r w:rsidRPr="00DA37F8">
              <w:t>Ochrana utajovaných informací.</w:t>
            </w:r>
          </w:p>
          <w:p w:rsidR="000D6DB9" w:rsidRPr="00DA37F8" w:rsidRDefault="000D6DB9" w:rsidP="00D81E97">
            <w:pPr>
              <w:pStyle w:val="Odstavecseseznamem1"/>
              <w:numPr>
                <w:ilvl w:val="0"/>
                <w:numId w:val="17"/>
              </w:numPr>
            </w:pPr>
            <w:r w:rsidRPr="00DA37F8">
              <w:t>Taktika a organizace ochrany přepravovaných osob, hotovostí a cenin.</w:t>
            </w:r>
          </w:p>
          <w:p w:rsidR="000D6DB9" w:rsidRPr="00DA37F8" w:rsidRDefault="000D6DB9" w:rsidP="00D81E97">
            <w:pPr>
              <w:pStyle w:val="Odstavecseseznamem1"/>
              <w:numPr>
                <w:ilvl w:val="0"/>
                <w:numId w:val="17"/>
              </w:numPr>
            </w:pPr>
            <w:r w:rsidRPr="00DA37F8">
              <w:t>Zabezpečení dopravní techniky před odcizením.</w:t>
            </w:r>
          </w:p>
          <w:p w:rsidR="000D6DB9" w:rsidRPr="00DA37F8" w:rsidRDefault="000D6DB9" w:rsidP="00420BD2">
            <w:pPr>
              <w:pStyle w:val="Normlnweb"/>
              <w:spacing w:before="120" w:beforeAutospacing="0" w:after="0" w:afterAutospacing="0"/>
              <w:rPr>
                <w:rFonts w:ascii="Times New Roman" w:hAnsi="Times New Roman" w:cs="Times New Roman"/>
                <w:b/>
                <w:color w:val="000000"/>
                <w:sz w:val="20"/>
                <w:szCs w:val="20"/>
              </w:rPr>
            </w:pPr>
            <w:r w:rsidRPr="00DA37F8">
              <w:rPr>
                <w:rFonts w:ascii="Times New Roman" w:hAnsi="Times New Roman" w:cs="Times New Roman"/>
                <w:b/>
                <w:color w:val="000000"/>
                <w:sz w:val="20"/>
                <w:szCs w:val="20"/>
              </w:rPr>
              <w:t>Výstupní kompetence</w:t>
            </w:r>
          </w:p>
          <w:p w:rsidR="000D6DB9" w:rsidRPr="00DA37F8" w:rsidRDefault="000D6DB9" w:rsidP="00420BD2">
            <w:pPr>
              <w:pStyle w:val="Normlnweb"/>
              <w:spacing w:before="0" w:beforeAutospacing="0" w:after="0" w:afterAutospacing="0"/>
              <w:ind w:left="68" w:right="180"/>
              <w:jc w:val="both"/>
              <w:rPr>
                <w:rFonts w:ascii="Times New Roman" w:hAnsi="Times New Roman" w:cs="Times New Roman"/>
                <w:color w:val="000000"/>
                <w:sz w:val="20"/>
                <w:szCs w:val="20"/>
              </w:rPr>
            </w:pPr>
            <w:r w:rsidRPr="00DA37F8">
              <w:rPr>
                <w:rFonts w:ascii="Times New Roman" w:hAnsi="Times New Roman" w:cs="Times New Roman"/>
                <w:color w:val="000000"/>
                <w:sz w:val="20"/>
                <w:szCs w:val="20"/>
              </w:rPr>
              <w:t>Student kriticky hodnotí informace o bezpečnosti. Je schopen analyzovat bezpečnostní rizika, hrozby a zranitelnost objektů a osob. Ovládá postupy při řešení problémů souvisejících s bezpečnostní analýzou chráněného objektu s důrazem na průmyslový a logistický podnik. Absolvováním předmětu získá student teoretické a praktické vědomosti z problematiky ochrany osob, objektů a majetku, které může uplatnit v praxi.</w:t>
            </w:r>
          </w:p>
          <w:p w:rsidR="000D6DB9" w:rsidRDefault="000D6DB9" w:rsidP="00420BD2">
            <w:pPr>
              <w:pStyle w:val="Normlnweb"/>
              <w:spacing w:before="0" w:beforeAutospacing="0" w:after="0" w:afterAutospacing="0"/>
              <w:rPr>
                <w:rFonts w:ascii="Times New Roman" w:hAnsi="Times New Roman" w:cs="Times New Roman"/>
                <w:color w:val="000000"/>
                <w:sz w:val="20"/>
                <w:szCs w:val="20"/>
              </w:rPr>
            </w:pPr>
          </w:p>
          <w:p w:rsidR="000D6DB9" w:rsidRDefault="000D6DB9" w:rsidP="00420BD2">
            <w:pPr>
              <w:pStyle w:val="Normlnweb"/>
              <w:spacing w:before="0" w:beforeAutospacing="0" w:after="0" w:afterAutospacing="0"/>
              <w:rPr>
                <w:rFonts w:ascii="Times New Roman" w:hAnsi="Times New Roman" w:cs="Times New Roman"/>
                <w:color w:val="000000"/>
                <w:sz w:val="20"/>
                <w:szCs w:val="20"/>
              </w:rPr>
            </w:pPr>
          </w:p>
          <w:p w:rsidR="000D6DB9" w:rsidRDefault="000D6DB9" w:rsidP="00420BD2">
            <w:pPr>
              <w:pStyle w:val="Normlnweb"/>
              <w:spacing w:before="0" w:beforeAutospacing="0" w:after="0" w:afterAutospacing="0"/>
              <w:rPr>
                <w:rFonts w:ascii="Times New Roman" w:hAnsi="Times New Roman" w:cs="Times New Roman"/>
                <w:color w:val="000000"/>
                <w:sz w:val="20"/>
                <w:szCs w:val="20"/>
              </w:rPr>
            </w:pPr>
          </w:p>
          <w:p w:rsidR="000D6DB9" w:rsidRDefault="000D6DB9" w:rsidP="00420BD2">
            <w:pPr>
              <w:pStyle w:val="Normlnweb"/>
              <w:spacing w:before="0" w:beforeAutospacing="0" w:after="0" w:afterAutospacing="0"/>
              <w:rPr>
                <w:rFonts w:ascii="Times New Roman" w:hAnsi="Times New Roman" w:cs="Times New Roman"/>
                <w:color w:val="000000"/>
                <w:sz w:val="20"/>
                <w:szCs w:val="20"/>
              </w:rPr>
            </w:pPr>
          </w:p>
          <w:p w:rsidR="000D6DB9" w:rsidRPr="00DA37F8" w:rsidRDefault="000D6DB9" w:rsidP="00420BD2">
            <w:pPr>
              <w:pStyle w:val="Normlnweb"/>
              <w:spacing w:before="0" w:beforeAutospacing="0" w:after="0" w:afterAutospacing="0"/>
              <w:rPr>
                <w:rFonts w:ascii="Times New Roman" w:hAnsi="Times New Roman" w:cs="Times New Roman"/>
                <w:color w:val="000000"/>
                <w:sz w:val="20"/>
                <w:szCs w:val="20"/>
              </w:rPr>
            </w:pPr>
          </w:p>
        </w:tc>
      </w:tr>
      <w:tr w:rsidR="000D6DB9" w:rsidTr="00420BD2">
        <w:trPr>
          <w:trHeight w:hRule="exact" w:val="268"/>
        </w:trPr>
        <w:tc>
          <w:tcPr>
            <w:tcW w:w="72" w:type="dxa"/>
            <w:tcBorders>
              <w:top w:val="single" w:sz="12" w:space="0" w:color="000000"/>
              <w:left w:val="single" w:sz="26" w:space="0" w:color="F7C9AC"/>
              <w:bottom w:val="single" w:sz="14" w:space="0" w:color="F7C9AC"/>
              <w:right w:val="nil"/>
            </w:tcBorders>
          </w:tcPr>
          <w:p w:rsidR="000D6DB9" w:rsidRPr="00DA37F8" w:rsidRDefault="000D6DB9" w:rsidP="00420BD2">
            <w:r w:rsidRPr="00DA37F8">
              <w:t xml:space="preserve">Ceské </w:t>
            </w:r>
          </w:p>
        </w:tc>
        <w:tc>
          <w:tcPr>
            <w:tcW w:w="3551" w:type="dxa"/>
            <w:gridSpan w:val="2"/>
            <w:tcBorders>
              <w:top w:val="single" w:sz="12" w:space="0" w:color="000000"/>
              <w:left w:val="nil"/>
              <w:bottom w:val="single" w:sz="14" w:space="0" w:color="F7C9AC"/>
              <w:right w:val="single" w:sz="26" w:space="0" w:color="F7C9AC"/>
            </w:tcBorders>
            <w:shd w:val="clear" w:color="auto" w:fill="F7C9AC"/>
          </w:tcPr>
          <w:p w:rsidR="000D6DB9" w:rsidRPr="00DA37F8" w:rsidRDefault="000D6DB9" w:rsidP="00420BD2">
            <w:pPr>
              <w:spacing w:line="220" w:lineRule="exact"/>
            </w:pPr>
            <w:r w:rsidRPr="00DA37F8">
              <w:rPr>
                <w:b/>
              </w:rPr>
              <w:t>Studijní</w:t>
            </w:r>
            <w:r w:rsidRPr="00DA37F8">
              <w:rPr>
                <w:b/>
                <w:spacing w:val="-7"/>
              </w:rPr>
              <w:t xml:space="preserve"> </w:t>
            </w:r>
            <w:r w:rsidRPr="00DA37F8">
              <w:rPr>
                <w:b/>
              </w:rPr>
              <w:t>li</w:t>
            </w:r>
            <w:r w:rsidRPr="00DA37F8">
              <w:rPr>
                <w:b/>
                <w:spacing w:val="1"/>
              </w:rPr>
              <w:t>t</w:t>
            </w:r>
            <w:r w:rsidRPr="00DA37F8">
              <w:rPr>
                <w:b/>
              </w:rPr>
              <w:t>e</w:t>
            </w:r>
            <w:r w:rsidRPr="00DA37F8">
              <w:rPr>
                <w:b/>
                <w:spacing w:val="1"/>
              </w:rPr>
              <w:t>rat</w:t>
            </w:r>
            <w:r w:rsidRPr="00DA37F8">
              <w:rPr>
                <w:b/>
              </w:rPr>
              <w:t>ura</w:t>
            </w:r>
            <w:r w:rsidRPr="00DA37F8">
              <w:rPr>
                <w:b/>
                <w:spacing w:val="-7"/>
              </w:rPr>
              <w:t xml:space="preserve"> </w:t>
            </w:r>
            <w:r w:rsidRPr="00DA37F8">
              <w:rPr>
                <w:b/>
              </w:rPr>
              <w:t xml:space="preserve">a </w:t>
            </w:r>
            <w:r w:rsidRPr="00DA37F8">
              <w:rPr>
                <w:b/>
                <w:spacing w:val="-1"/>
              </w:rPr>
              <w:t>s</w:t>
            </w:r>
            <w:r w:rsidRPr="00DA37F8">
              <w:rPr>
                <w:b/>
                <w:spacing w:val="1"/>
              </w:rPr>
              <w:t>t</w:t>
            </w:r>
            <w:r w:rsidRPr="00DA37F8">
              <w:rPr>
                <w:b/>
              </w:rPr>
              <w:t>u</w:t>
            </w:r>
            <w:r w:rsidRPr="00DA37F8">
              <w:rPr>
                <w:b/>
                <w:spacing w:val="-1"/>
              </w:rPr>
              <w:t>d</w:t>
            </w:r>
            <w:r w:rsidRPr="00DA37F8">
              <w:rPr>
                <w:b/>
              </w:rPr>
              <w:t>ijní</w:t>
            </w:r>
            <w:r w:rsidRPr="00DA37F8">
              <w:rPr>
                <w:b/>
                <w:spacing w:val="-5"/>
              </w:rPr>
              <w:t xml:space="preserve"> </w:t>
            </w:r>
            <w:r w:rsidRPr="00DA37F8">
              <w:rPr>
                <w:b/>
              </w:rPr>
              <w:t>p</w:t>
            </w:r>
            <w:r w:rsidRPr="00DA37F8">
              <w:rPr>
                <w:b/>
                <w:spacing w:val="3"/>
              </w:rPr>
              <w:t>o</w:t>
            </w:r>
            <w:r w:rsidRPr="00DA37F8">
              <w:rPr>
                <w:b/>
                <w:spacing w:val="-3"/>
              </w:rPr>
              <w:t>m</w:t>
            </w:r>
            <w:r w:rsidRPr="00DA37F8">
              <w:rPr>
                <w:b/>
              </w:rPr>
              <w:t>ů</w:t>
            </w:r>
            <w:r w:rsidRPr="00DA37F8">
              <w:rPr>
                <w:b/>
                <w:spacing w:val="2"/>
              </w:rPr>
              <w:t>c</w:t>
            </w:r>
            <w:r w:rsidRPr="00DA37F8">
              <w:rPr>
                <w:b/>
                <w:spacing w:val="-3"/>
              </w:rPr>
              <w:t>k</w:t>
            </w:r>
            <w:r w:rsidRPr="00DA37F8">
              <w:rPr>
                <w:b/>
              </w:rPr>
              <w:t>y</w:t>
            </w:r>
          </w:p>
        </w:tc>
        <w:tc>
          <w:tcPr>
            <w:tcW w:w="6228" w:type="dxa"/>
            <w:gridSpan w:val="9"/>
            <w:tcBorders>
              <w:top w:val="single" w:sz="12" w:space="0" w:color="000000"/>
              <w:left w:val="single" w:sz="26" w:space="0" w:color="F7C9AC"/>
              <w:bottom w:val="nil"/>
              <w:right w:val="single" w:sz="4" w:space="0" w:color="000000"/>
            </w:tcBorders>
          </w:tcPr>
          <w:p w:rsidR="000D6DB9" w:rsidRPr="00DA37F8" w:rsidRDefault="000D6DB9" w:rsidP="00420BD2"/>
        </w:tc>
      </w:tr>
      <w:tr w:rsidR="000D6DB9" w:rsidTr="00420BD2">
        <w:trPr>
          <w:trHeight w:hRule="exact" w:val="6140"/>
        </w:trPr>
        <w:tc>
          <w:tcPr>
            <w:tcW w:w="9851" w:type="dxa"/>
            <w:gridSpan w:val="12"/>
            <w:tcBorders>
              <w:top w:val="nil"/>
              <w:left w:val="single" w:sz="4" w:space="0" w:color="000000"/>
              <w:bottom w:val="single" w:sz="12" w:space="0" w:color="000000"/>
              <w:right w:val="single" w:sz="4" w:space="0" w:color="000000"/>
            </w:tcBorders>
          </w:tcPr>
          <w:p w:rsidR="000D6DB9" w:rsidRPr="00DA37F8" w:rsidRDefault="000D6DB9" w:rsidP="00420BD2">
            <w:pPr>
              <w:spacing w:before="16"/>
              <w:ind w:left="66"/>
              <w:rPr>
                <w:b/>
              </w:rPr>
            </w:pPr>
            <w:r w:rsidRPr="00DA37F8">
              <w:rPr>
                <w:b/>
                <w:spacing w:val="-2"/>
              </w:rPr>
              <w:lastRenderedPageBreak/>
              <w:t>Povinná literatura:</w:t>
            </w:r>
          </w:p>
          <w:p w:rsidR="000D6DB9" w:rsidRPr="00DA37F8" w:rsidRDefault="000D6DB9" w:rsidP="00420BD2">
            <w:pPr>
              <w:ind w:left="66" w:right="409"/>
              <w:jc w:val="both"/>
            </w:pPr>
            <w:r w:rsidRPr="00DA37F8">
              <w:t>KYNCL, Jaromír a kolektiv</w:t>
            </w:r>
            <w:del w:id="399" w:author="Eva Batůšková" w:date="2018-11-19T10:58:00Z">
              <w:r w:rsidRPr="00DA37F8" w:rsidDel="00142B72">
                <w:delText>.</w:delText>
              </w:r>
            </w:del>
            <w:r w:rsidRPr="00DA37F8">
              <w:t xml:space="preserve"> </w:t>
            </w:r>
            <w:ins w:id="400" w:author="Eva Batůšková" w:date="2018-11-19T10:57:00Z">
              <w:r w:rsidR="00142B72">
                <w:t>(</w:t>
              </w:r>
            </w:ins>
            <w:ins w:id="401" w:author="Jan Strohmandl" w:date="2018-11-17T06:16:00Z">
              <w:r w:rsidR="00C4396D" w:rsidRPr="00DA37F8">
                <w:t>2014</w:t>
              </w:r>
            </w:ins>
            <w:ins w:id="402" w:author="Eva Batůšková" w:date="2018-11-19T10:57:00Z">
              <w:r w:rsidR="00142B72">
                <w:t>)</w:t>
              </w:r>
            </w:ins>
            <w:ins w:id="403" w:author="Jan Strohmandl" w:date="2018-11-17T06:16:00Z">
              <w:r w:rsidR="00C4396D">
                <w:t xml:space="preserve">. </w:t>
              </w:r>
            </w:ins>
            <w:r w:rsidRPr="00DA37F8">
              <w:rPr>
                <w:i/>
              </w:rPr>
              <w:t>Bezpečnost objektu ve světle moderních technologií</w:t>
            </w:r>
            <w:r w:rsidRPr="00DA37F8">
              <w:t xml:space="preserve">.  1. vyd. Praha: KPKB ČR, </w:t>
            </w:r>
            <w:del w:id="404" w:author="Jan Strohmandl" w:date="2018-11-17T06:16:00Z">
              <w:r w:rsidRPr="00DA37F8" w:rsidDel="00C4396D">
                <w:delText>2014,</w:delText>
              </w:r>
            </w:del>
            <w:r w:rsidRPr="00DA37F8">
              <w:t xml:space="preserve"> 400 s. ISBN 978-80-260-7115-0.</w:t>
            </w:r>
          </w:p>
          <w:p w:rsidR="000D6DB9" w:rsidRPr="00DA37F8" w:rsidRDefault="000D6DB9" w:rsidP="00420BD2">
            <w:pPr>
              <w:ind w:left="66"/>
              <w:jc w:val="both"/>
              <w:rPr>
                <w:shd w:val="clear" w:color="auto" w:fill="FFFFFF"/>
              </w:rPr>
            </w:pPr>
            <w:r w:rsidRPr="00DA37F8">
              <w:rPr>
                <w:spacing w:val="1"/>
              </w:rPr>
              <w:t>IVANKA, Ján</w:t>
            </w:r>
            <w:del w:id="405" w:author="Eva Batůšková" w:date="2018-11-19T10:57:00Z">
              <w:r w:rsidRPr="00DA37F8" w:rsidDel="00142B72">
                <w:rPr>
                  <w:spacing w:val="1"/>
                </w:rPr>
                <w:delText xml:space="preserve">. </w:delText>
              </w:r>
            </w:del>
            <w:ins w:id="406" w:author="Eva Batůšková" w:date="2018-11-19T10:57:00Z">
              <w:r w:rsidR="00D34729">
                <w:rPr>
                  <w:spacing w:val="1"/>
                </w:rPr>
                <w:t xml:space="preserve"> </w:t>
              </w:r>
              <w:r w:rsidR="00142B72">
                <w:rPr>
                  <w:spacing w:val="1"/>
                </w:rPr>
                <w:t>(</w:t>
              </w:r>
            </w:ins>
            <w:ins w:id="407" w:author="Jan Strohmandl" w:date="2018-11-17T06:17:00Z">
              <w:r w:rsidR="00C4396D" w:rsidRPr="00DA37F8">
                <w:rPr>
                  <w:spacing w:val="1"/>
                </w:rPr>
                <w:t>2015</w:t>
              </w:r>
            </w:ins>
            <w:ins w:id="408" w:author="Eva Batůšková" w:date="2018-11-19T10:57:00Z">
              <w:r w:rsidR="00142B72">
                <w:rPr>
                  <w:spacing w:val="1"/>
                </w:rPr>
                <w:t>)</w:t>
              </w:r>
            </w:ins>
            <w:ins w:id="409" w:author="Jan Strohmandl" w:date="2018-11-17T06:17:00Z">
              <w:r w:rsidR="00C4396D">
                <w:rPr>
                  <w:spacing w:val="1"/>
                </w:rPr>
                <w:t xml:space="preserve">. </w:t>
              </w:r>
            </w:ins>
            <w:r w:rsidRPr="00DA37F8">
              <w:rPr>
                <w:i/>
                <w:spacing w:val="1"/>
              </w:rPr>
              <w:t>Mechanické zábranné systémy</w:t>
            </w:r>
            <w:r w:rsidRPr="00DA37F8">
              <w:rPr>
                <w:spacing w:val="1"/>
              </w:rPr>
              <w:t xml:space="preserve">. Zlín: Univerzita Tomáše Bati, </w:t>
            </w:r>
            <w:del w:id="410" w:author="Jan Strohmandl" w:date="2018-11-17T06:17:00Z">
              <w:r w:rsidRPr="00DA37F8" w:rsidDel="00C4396D">
                <w:rPr>
                  <w:spacing w:val="1"/>
                </w:rPr>
                <w:delText>2015</w:delText>
              </w:r>
            </w:del>
            <w:del w:id="411" w:author="Jan Strohmandl" w:date="2018-11-17T06:16:00Z">
              <w:r w:rsidRPr="00DA37F8" w:rsidDel="00C4396D">
                <w:rPr>
                  <w:spacing w:val="1"/>
                </w:rPr>
                <w:delText>,</w:delText>
              </w:r>
            </w:del>
            <w:r w:rsidRPr="00DA37F8">
              <w:rPr>
                <w:spacing w:val="1"/>
              </w:rPr>
              <w:t xml:space="preserve"> 153 s. </w:t>
            </w:r>
            <w:r w:rsidRPr="00DA37F8">
              <w:rPr>
                <w:shd w:val="clear" w:color="auto" w:fill="FFFFFF"/>
              </w:rPr>
              <w:t>ISBN 978-80-7454-427-9.</w:t>
            </w:r>
          </w:p>
          <w:p w:rsidR="000D6DB9" w:rsidRPr="00DA37F8" w:rsidRDefault="000D6DB9" w:rsidP="00420BD2">
            <w:pPr>
              <w:ind w:left="66"/>
              <w:jc w:val="both"/>
              <w:rPr>
                <w:spacing w:val="1"/>
              </w:rPr>
            </w:pPr>
            <w:r w:rsidRPr="00DA37F8">
              <w:rPr>
                <w:spacing w:val="1"/>
              </w:rPr>
              <w:t>LUKÁŠ,</w:t>
            </w:r>
            <w:r w:rsidRPr="00DA37F8">
              <w:rPr>
                <w:color w:val="000000"/>
                <w:sz w:val="17"/>
                <w:szCs w:val="17"/>
              </w:rPr>
              <w:t xml:space="preserve"> </w:t>
            </w:r>
            <w:r w:rsidRPr="00DA37F8">
              <w:rPr>
                <w:spacing w:val="1"/>
              </w:rPr>
              <w:t>Luděk a kolektiv</w:t>
            </w:r>
            <w:del w:id="412" w:author="Eva Batůšková" w:date="2018-11-19T10:58:00Z">
              <w:r w:rsidRPr="00DA37F8" w:rsidDel="00D34729">
                <w:rPr>
                  <w:spacing w:val="1"/>
                </w:rPr>
                <w:delText>.</w:delText>
              </w:r>
            </w:del>
            <w:r w:rsidRPr="00DA37F8">
              <w:rPr>
                <w:color w:val="000000"/>
                <w:sz w:val="17"/>
                <w:szCs w:val="17"/>
              </w:rPr>
              <w:t xml:space="preserve"> </w:t>
            </w:r>
            <w:ins w:id="413" w:author="Eva Batůšková" w:date="2018-11-19T10:57:00Z">
              <w:r w:rsidR="00142B72">
                <w:rPr>
                  <w:color w:val="000000"/>
                  <w:sz w:val="17"/>
                  <w:szCs w:val="17"/>
                </w:rPr>
                <w:t>(</w:t>
              </w:r>
            </w:ins>
            <w:ins w:id="414" w:author="Jan Strohmandl" w:date="2018-11-17T06:17:00Z">
              <w:r w:rsidR="00C4396D" w:rsidRPr="00DA37F8">
                <w:rPr>
                  <w:spacing w:val="1"/>
                </w:rPr>
                <w:t>2012</w:t>
              </w:r>
            </w:ins>
            <w:ins w:id="415" w:author="Eva Batůšková" w:date="2018-11-19T10:57:00Z">
              <w:r w:rsidR="00142B72">
                <w:rPr>
                  <w:spacing w:val="1"/>
                </w:rPr>
                <w:t>)</w:t>
              </w:r>
            </w:ins>
            <w:ins w:id="416" w:author="Jan Strohmandl" w:date="2018-11-17T06:17:00Z">
              <w:r w:rsidR="00C4396D">
                <w:rPr>
                  <w:spacing w:val="1"/>
                </w:rPr>
                <w:t xml:space="preserve">. </w:t>
              </w:r>
            </w:ins>
            <w:r w:rsidRPr="00DA37F8">
              <w:rPr>
                <w:i/>
                <w:spacing w:val="1"/>
              </w:rPr>
              <w:t>Bezpečnostní technologie, systémy a management II.</w:t>
            </w:r>
            <w:r w:rsidRPr="00DA37F8">
              <w:rPr>
                <w:color w:val="000000"/>
                <w:sz w:val="17"/>
                <w:szCs w:val="17"/>
              </w:rPr>
              <w:t xml:space="preserve"> </w:t>
            </w:r>
            <w:r w:rsidRPr="00DA37F8">
              <w:rPr>
                <w:spacing w:val="1"/>
              </w:rPr>
              <w:t xml:space="preserve">1. vyd. Zlín: VeRBuM, </w:t>
            </w:r>
            <w:del w:id="417" w:author="Jan Strohmandl" w:date="2018-11-17T06:17:00Z">
              <w:r w:rsidRPr="00DA37F8" w:rsidDel="00C4396D">
                <w:rPr>
                  <w:spacing w:val="1"/>
                </w:rPr>
                <w:delText>2012,</w:delText>
              </w:r>
            </w:del>
            <w:r w:rsidRPr="00DA37F8">
              <w:rPr>
                <w:spacing w:val="1"/>
              </w:rPr>
              <w:t xml:space="preserve"> 387 s.</w:t>
            </w:r>
            <w:r w:rsidRPr="00DA37F8">
              <w:rPr>
                <w:spacing w:val="1"/>
              </w:rPr>
              <w:br/>
              <w:t>ISBN 978-80-87500-19-4.</w:t>
            </w:r>
          </w:p>
          <w:p w:rsidR="000D6DB9" w:rsidRPr="00DA37F8" w:rsidRDefault="000D6DB9" w:rsidP="00420BD2">
            <w:pPr>
              <w:ind w:left="66"/>
              <w:jc w:val="both"/>
              <w:rPr>
                <w:spacing w:val="1"/>
              </w:rPr>
            </w:pPr>
            <w:r w:rsidRPr="00DA37F8">
              <w:rPr>
                <w:spacing w:val="1"/>
              </w:rPr>
              <w:t>LUKÁŠ,</w:t>
            </w:r>
            <w:r w:rsidRPr="00DA37F8">
              <w:rPr>
                <w:color w:val="000000"/>
                <w:sz w:val="17"/>
                <w:szCs w:val="17"/>
              </w:rPr>
              <w:t xml:space="preserve"> </w:t>
            </w:r>
            <w:r w:rsidRPr="00DA37F8">
              <w:rPr>
                <w:spacing w:val="1"/>
              </w:rPr>
              <w:t>Luděk a kolektiv</w:t>
            </w:r>
            <w:del w:id="418" w:author="Eva Batůšková" w:date="2018-11-19T10:58:00Z">
              <w:r w:rsidRPr="00DA37F8" w:rsidDel="00D34729">
                <w:rPr>
                  <w:spacing w:val="1"/>
                </w:rPr>
                <w:delText>.</w:delText>
              </w:r>
            </w:del>
            <w:r w:rsidRPr="00DA37F8">
              <w:rPr>
                <w:color w:val="000000"/>
                <w:sz w:val="17"/>
                <w:szCs w:val="17"/>
              </w:rPr>
              <w:t xml:space="preserve"> </w:t>
            </w:r>
            <w:ins w:id="419" w:author="Eva Batůšková" w:date="2018-11-19T10:57:00Z">
              <w:r w:rsidR="00142B72">
                <w:rPr>
                  <w:color w:val="000000"/>
                  <w:sz w:val="17"/>
                  <w:szCs w:val="17"/>
                </w:rPr>
                <w:t>(</w:t>
              </w:r>
            </w:ins>
            <w:ins w:id="420" w:author="Jan Strohmandl" w:date="2018-11-17T06:17:00Z">
              <w:r w:rsidR="00C4396D" w:rsidRPr="00DA37F8">
                <w:rPr>
                  <w:spacing w:val="1"/>
                </w:rPr>
                <w:t>2013</w:t>
              </w:r>
            </w:ins>
            <w:ins w:id="421" w:author="Eva Batůšková" w:date="2018-11-19T10:57:00Z">
              <w:r w:rsidR="00142B72">
                <w:rPr>
                  <w:spacing w:val="1"/>
                </w:rPr>
                <w:t>)</w:t>
              </w:r>
            </w:ins>
            <w:ins w:id="422" w:author="Jan Strohmandl" w:date="2018-11-17T06:17:00Z">
              <w:r w:rsidR="00C4396D">
                <w:rPr>
                  <w:spacing w:val="1"/>
                </w:rPr>
                <w:t xml:space="preserve">. </w:t>
              </w:r>
            </w:ins>
            <w:r w:rsidRPr="00DA37F8">
              <w:rPr>
                <w:i/>
                <w:spacing w:val="1"/>
              </w:rPr>
              <w:t>Bezpečnostní technologie, systémy a management III.</w:t>
            </w:r>
            <w:r w:rsidRPr="00DA37F8">
              <w:rPr>
                <w:color w:val="000000"/>
                <w:sz w:val="17"/>
                <w:szCs w:val="17"/>
              </w:rPr>
              <w:t xml:space="preserve"> </w:t>
            </w:r>
            <w:r w:rsidRPr="00DA37F8">
              <w:rPr>
                <w:spacing w:val="1"/>
              </w:rPr>
              <w:t xml:space="preserve">1. vyd. Zlín: VeRBuM, </w:t>
            </w:r>
            <w:del w:id="423" w:author="Jan Strohmandl" w:date="2018-11-17T06:17:00Z">
              <w:r w:rsidRPr="00DA37F8" w:rsidDel="00C4396D">
                <w:rPr>
                  <w:spacing w:val="1"/>
                </w:rPr>
                <w:delText>2013,</w:delText>
              </w:r>
            </w:del>
            <w:r w:rsidRPr="00DA37F8">
              <w:rPr>
                <w:spacing w:val="1"/>
              </w:rPr>
              <w:t xml:space="preserve"> 456 s. ISBN 978-80-87500-35-4.</w:t>
            </w:r>
          </w:p>
          <w:p w:rsidR="000D6DB9" w:rsidRPr="00DA37F8" w:rsidRDefault="000D6DB9" w:rsidP="00420BD2">
            <w:pPr>
              <w:ind w:left="66"/>
              <w:jc w:val="both"/>
              <w:rPr>
                <w:spacing w:val="1"/>
              </w:rPr>
            </w:pPr>
            <w:r w:rsidRPr="00DA37F8">
              <w:rPr>
                <w:spacing w:val="1"/>
              </w:rPr>
              <w:t>LUKÁŠ,</w:t>
            </w:r>
            <w:r w:rsidRPr="00DA37F8">
              <w:rPr>
                <w:color w:val="000000"/>
                <w:sz w:val="17"/>
                <w:szCs w:val="17"/>
              </w:rPr>
              <w:t xml:space="preserve"> </w:t>
            </w:r>
            <w:r w:rsidRPr="00DA37F8">
              <w:rPr>
                <w:spacing w:val="1"/>
              </w:rPr>
              <w:t>Luděk a kolektiv</w:t>
            </w:r>
            <w:del w:id="424" w:author="Eva Batůšková" w:date="2018-11-19T10:58:00Z">
              <w:r w:rsidRPr="00DA37F8" w:rsidDel="00D34729">
                <w:rPr>
                  <w:spacing w:val="1"/>
                </w:rPr>
                <w:delText>.</w:delText>
              </w:r>
            </w:del>
            <w:r w:rsidRPr="00DA37F8">
              <w:rPr>
                <w:color w:val="000000"/>
                <w:sz w:val="17"/>
                <w:szCs w:val="17"/>
              </w:rPr>
              <w:t xml:space="preserve"> </w:t>
            </w:r>
            <w:ins w:id="425" w:author="Eva Batůšková" w:date="2018-11-19T10:57:00Z">
              <w:r w:rsidR="00142B72">
                <w:rPr>
                  <w:color w:val="000000"/>
                  <w:sz w:val="17"/>
                  <w:szCs w:val="17"/>
                </w:rPr>
                <w:t>(</w:t>
              </w:r>
            </w:ins>
            <w:ins w:id="426" w:author="Jan Strohmandl" w:date="2018-11-17T06:17:00Z">
              <w:r w:rsidR="00C4396D" w:rsidRPr="00DA37F8">
                <w:rPr>
                  <w:spacing w:val="1"/>
                </w:rPr>
                <w:t>2014</w:t>
              </w:r>
            </w:ins>
            <w:ins w:id="427" w:author="Eva Batůšková" w:date="2018-11-19T10:57:00Z">
              <w:r w:rsidR="00142B72">
                <w:rPr>
                  <w:spacing w:val="1"/>
                </w:rPr>
                <w:t>)</w:t>
              </w:r>
            </w:ins>
            <w:ins w:id="428" w:author="Jan Strohmandl" w:date="2018-11-17T06:17:00Z">
              <w:r w:rsidR="00C4396D">
                <w:rPr>
                  <w:spacing w:val="1"/>
                </w:rPr>
                <w:t>.</w:t>
              </w:r>
              <w:r w:rsidR="00C4396D" w:rsidRPr="00DA37F8">
                <w:rPr>
                  <w:spacing w:val="1"/>
                </w:rPr>
                <w:t xml:space="preserve"> </w:t>
              </w:r>
            </w:ins>
            <w:r w:rsidRPr="00DA37F8">
              <w:rPr>
                <w:i/>
                <w:spacing w:val="1"/>
              </w:rPr>
              <w:t>Bezpečnostní technologie, systémy a management V.</w:t>
            </w:r>
            <w:r w:rsidRPr="00DA37F8">
              <w:rPr>
                <w:color w:val="000000"/>
                <w:sz w:val="17"/>
                <w:szCs w:val="17"/>
              </w:rPr>
              <w:t xml:space="preserve"> </w:t>
            </w:r>
            <w:r w:rsidRPr="00DA37F8">
              <w:rPr>
                <w:spacing w:val="1"/>
              </w:rPr>
              <w:t xml:space="preserve">1. vyd. Zlín: VeRBuM, </w:t>
            </w:r>
            <w:del w:id="429" w:author="Jan Strohmandl" w:date="2018-11-17T06:17:00Z">
              <w:r w:rsidRPr="00DA37F8" w:rsidDel="00C4396D">
                <w:rPr>
                  <w:spacing w:val="1"/>
                </w:rPr>
                <w:delText xml:space="preserve">2014, </w:delText>
              </w:r>
            </w:del>
            <w:r w:rsidRPr="00DA37F8">
              <w:rPr>
                <w:spacing w:val="1"/>
              </w:rPr>
              <w:t>390 s. ISBN 978-80-87500-57-6.</w:t>
            </w:r>
          </w:p>
          <w:p w:rsidR="000D6DB9" w:rsidRPr="00DA37F8" w:rsidRDefault="000D6DB9" w:rsidP="00420BD2">
            <w:pPr>
              <w:ind w:left="66"/>
              <w:jc w:val="both"/>
              <w:rPr>
                <w:spacing w:val="1"/>
              </w:rPr>
            </w:pPr>
            <w:r w:rsidRPr="00DA37F8">
              <w:rPr>
                <w:spacing w:val="1"/>
              </w:rPr>
              <w:t>LUKÁŠ,</w:t>
            </w:r>
            <w:r w:rsidRPr="00DA37F8">
              <w:rPr>
                <w:color w:val="000000"/>
                <w:sz w:val="17"/>
                <w:szCs w:val="17"/>
              </w:rPr>
              <w:t xml:space="preserve"> </w:t>
            </w:r>
            <w:r w:rsidRPr="00DA37F8">
              <w:rPr>
                <w:spacing w:val="1"/>
              </w:rPr>
              <w:t>Luděk a kolektiv</w:t>
            </w:r>
            <w:del w:id="430" w:author="Eva Batůšková" w:date="2018-11-19T10:58:00Z">
              <w:r w:rsidRPr="00DA37F8" w:rsidDel="00D34729">
                <w:rPr>
                  <w:spacing w:val="1"/>
                </w:rPr>
                <w:delText>.</w:delText>
              </w:r>
            </w:del>
            <w:r w:rsidRPr="00DA37F8">
              <w:rPr>
                <w:color w:val="000000"/>
                <w:sz w:val="17"/>
                <w:szCs w:val="17"/>
              </w:rPr>
              <w:t xml:space="preserve"> </w:t>
            </w:r>
            <w:ins w:id="431" w:author="Eva Batůšková" w:date="2018-11-19T10:57:00Z">
              <w:r w:rsidR="00142B72">
                <w:rPr>
                  <w:color w:val="000000"/>
                  <w:sz w:val="17"/>
                  <w:szCs w:val="17"/>
                </w:rPr>
                <w:t>(</w:t>
              </w:r>
            </w:ins>
            <w:ins w:id="432" w:author="Jan Strohmandl" w:date="2018-11-17T06:17:00Z">
              <w:r w:rsidR="00C4396D" w:rsidRPr="00DA37F8">
                <w:rPr>
                  <w:spacing w:val="1"/>
                </w:rPr>
                <w:t>2015</w:t>
              </w:r>
            </w:ins>
            <w:ins w:id="433" w:author="Eva Batůšková" w:date="2018-11-19T10:57:00Z">
              <w:r w:rsidR="00142B72">
                <w:rPr>
                  <w:spacing w:val="1"/>
                </w:rPr>
                <w:t>)</w:t>
              </w:r>
            </w:ins>
            <w:ins w:id="434" w:author="Jan Strohmandl" w:date="2018-11-17T06:17:00Z">
              <w:r w:rsidR="00C4396D">
                <w:rPr>
                  <w:spacing w:val="1"/>
                </w:rPr>
                <w:t xml:space="preserve">. </w:t>
              </w:r>
            </w:ins>
            <w:r w:rsidRPr="00DA37F8">
              <w:rPr>
                <w:i/>
                <w:spacing w:val="1"/>
              </w:rPr>
              <w:t>Bezpečnostní technologie, systémy a management V.</w:t>
            </w:r>
            <w:r w:rsidRPr="00DA37F8">
              <w:rPr>
                <w:color w:val="000000"/>
                <w:sz w:val="17"/>
                <w:szCs w:val="17"/>
              </w:rPr>
              <w:t xml:space="preserve"> </w:t>
            </w:r>
            <w:r w:rsidRPr="00DA37F8">
              <w:rPr>
                <w:spacing w:val="1"/>
              </w:rPr>
              <w:t xml:space="preserve">1. vyd. Zlín: VeRBuM, </w:t>
            </w:r>
            <w:del w:id="435" w:author="Jan Strohmandl" w:date="2018-11-17T06:17:00Z">
              <w:r w:rsidRPr="00DA37F8" w:rsidDel="00C4396D">
                <w:rPr>
                  <w:spacing w:val="1"/>
                </w:rPr>
                <w:delText>2015,</w:delText>
              </w:r>
            </w:del>
            <w:r w:rsidRPr="00DA37F8">
              <w:rPr>
                <w:spacing w:val="1"/>
              </w:rPr>
              <w:t xml:space="preserve"> 368 s. ISBN 978-80-87500-67-5.</w:t>
            </w:r>
          </w:p>
          <w:p w:rsidR="000D6DB9" w:rsidRPr="00DA37F8" w:rsidRDefault="000D6DB9" w:rsidP="00420BD2">
            <w:pPr>
              <w:spacing w:before="60"/>
              <w:jc w:val="both"/>
              <w:rPr>
                <w:b/>
              </w:rPr>
            </w:pPr>
            <w:r w:rsidRPr="00DA37F8">
              <w:rPr>
                <w:b/>
              </w:rPr>
              <w:t>D</w:t>
            </w:r>
            <w:r w:rsidRPr="00DA37F8">
              <w:rPr>
                <w:b/>
                <w:spacing w:val="1"/>
              </w:rPr>
              <w:t>opor</w:t>
            </w:r>
            <w:r w:rsidRPr="00DA37F8">
              <w:rPr>
                <w:b/>
                <w:spacing w:val="-1"/>
              </w:rPr>
              <w:t>u</w:t>
            </w:r>
            <w:r w:rsidRPr="00DA37F8">
              <w:rPr>
                <w:b/>
              </w:rPr>
              <w:t>č</w:t>
            </w:r>
            <w:r w:rsidRPr="00DA37F8">
              <w:rPr>
                <w:b/>
                <w:spacing w:val="1"/>
              </w:rPr>
              <w:t>e</w:t>
            </w:r>
            <w:r w:rsidRPr="00DA37F8">
              <w:rPr>
                <w:b/>
                <w:spacing w:val="-1"/>
              </w:rPr>
              <w:t>n</w:t>
            </w:r>
            <w:r w:rsidRPr="00DA37F8">
              <w:rPr>
                <w:b/>
              </w:rPr>
              <w:t>á literatura:</w:t>
            </w:r>
          </w:p>
          <w:p w:rsidR="000D6DB9" w:rsidRPr="00DA37F8" w:rsidRDefault="000D6DB9" w:rsidP="00420BD2">
            <w:pPr>
              <w:spacing w:before="60"/>
              <w:ind w:left="68" w:right="409"/>
              <w:jc w:val="both"/>
            </w:pPr>
            <w:r w:rsidRPr="00DA37F8">
              <w:t>BALABÁN, Miloš, PERNICA, Bohuslav a kolektiv</w:t>
            </w:r>
            <w:del w:id="436" w:author="Eva Batůšková" w:date="2018-11-19T10:58:00Z">
              <w:r w:rsidRPr="00DA37F8" w:rsidDel="00142B72">
                <w:delText>.</w:delText>
              </w:r>
            </w:del>
            <w:r w:rsidRPr="00DA37F8">
              <w:t xml:space="preserve"> </w:t>
            </w:r>
            <w:ins w:id="437" w:author="Eva Batůšková" w:date="2018-11-19T10:58:00Z">
              <w:r w:rsidR="00142B72">
                <w:t>(</w:t>
              </w:r>
            </w:ins>
            <w:ins w:id="438" w:author="Jan Strohmandl" w:date="2018-11-17T06:18:00Z">
              <w:r w:rsidR="00C4396D" w:rsidRPr="00DA37F8">
                <w:t>2015</w:t>
              </w:r>
            </w:ins>
            <w:ins w:id="439" w:author="Eva Batůšková" w:date="2018-11-19T10:58:00Z">
              <w:r w:rsidR="00142B72">
                <w:t>)</w:t>
              </w:r>
            </w:ins>
            <w:ins w:id="440" w:author="Jan Strohmandl" w:date="2018-11-17T06:18:00Z">
              <w:r w:rsidR="00C4396D">
                <w:t xml:space="preserve">. </w:t>
              </w:r>
            </w:ins>
            <w:r w:rsidRPr="00DA37F8">
              <w:rPr>
                <w:i/>
              </w:rPr>
              <w:t>Bezpečnostní systém ČR: problémy a výzvy</w:t>
            </w:r>
            <w:r w:rsidRPr="00DA37F8">
              <w:t xml:space="preserve">. Praha: Karolinum, </w:t>
            </w:r>
            <w:del w:id="441" w:author="Jan Strohmandl" w:date="2018-11-17T06:18:00Z">
              <w:r w:rsidRPr="00DA37F8" w:rsidDel="00C4396D">
                <w:delText xml:space="preserve">2015, </w:delText>
              </w:r>
            </w:del>
            <w:r w:rsidRPr="00DA37F8">
              <w:t>321 s. ISBN 978-80-2463-150-9.</w:t>
            </w:r>
          </w:p>
          <w:p w:rsidR="000D6DB9" w:rsidRPr="00DA37F8" w:rsidRDefault="000D6DB9" w:rsidP="00420BD2">
            <w:pPr>
              <w:spacing w:line="220" w:lineRule="exact"/>
              <w:ind w:left="66"/>
              <w:jc w:val="both"/>
            </w:pPr>
            <w:r w:rsidRPr="00DA37F8">
              <w:rPr>
                <w:spacing w:val="2"/>
              </w:rPr>
              <w:t>J</w:t>
            </w:r>
            <w:r w:rsidRPr="00DA37F8">
              <w:t>E</w:t>
            </w:r>
            <w:r w:rsidRPr="00DA37F8">
              <w:rPr>
                <w:spacing w:val="-2"/>
              </w:rPr>
              <w:t>L</w:t>
            </w:r>
            <w:r w:rsidRPr="00DA37F8">
              <w:rPr>
                <w:spacing w:val="1"/>
              </w:rPr>
              <w:t>Í</w:t>
            </w:r>
            <w:r w:rsidRPr="00DA37F8">
              <w:t>N</w:t>
            </w:r>
            <w:r w:rsidRPr="00DA37F8">
              <w:rPr>
                <w:spacing w:val="1"/>
              </w:rPr>
              <w:t>E</w:t>
            </w:r>
            <w:r w:rsidRPr="00DA37F8">
              <w:t>K,</w:t>
            </w:r>
            <w:r w:rsidRPr="00DA37F8">
              <w:rPr>
                <w:spacing w:val="-7"/>
              </w:rPr>
              <w:t xml:space="preserve"> </w:t>
            </w:r>
            <w:r w:rsidRPr="00DA37F8">
              <w:rPr>
                <w:spacing w:val="2"/>
              </w:rPr>
              <w:t>J</w:t>
            </w:r>
            <w:r w:rsidRPr="00DA37F8">
              <w:t>iří</w:t>
            </w:r>
            <w:del w:id="442" w:author="Eva Batůšková" w:date="2018-11-19T10:58:00Z">
              <w:r w:rsidRPr="00DA37F8" w:rsidDel="00142B72">
                <w:delText>.</w:delText>
              </w:r>
            </w:del>
            <w:r w:rsidRPr="00DA37F8">
              <w:rPr>
                <w:spacing w:val="-3"/>
              </w:rPr>
              <w:t xml:space="preserve"> </w:t>
            </w:r>
            <w:ins w:id="443" w:author="Eva Batůšková" w:date="2018-11-19T10:58:00Z">
              <w:r w:rsidR="00142B72">
                <w:rPr>
                  <w:spacing w:val="-3"/>
                </w:rPr>
                <w:t>(</w:t>
              </w:r>
            </w:ins>
            <w:ins w:id="444" w:author="Jan Strohmandl" w:date="2018-11-17T06:19:00Z">
              <w:r w:rsidR="00C4396D" w:rsidRPr="00DA37F8">
                <w:t>2015</w:t>
              </w:r>
            </w:ins>
            <w:ins w:id="445" w:author="Eva Batůšková" w:date="2018-11-19T10:58:00Z">
              <w:r w:rsidR="00142B72">
                <w:t>)</w:t>
              </w:r>
            </w:ins>
            <w:ins w:id="446" w:author="Jan Strohmandl" w:date="2018-11-17T06:19:00Z">
              <w:r w:rsidR="00C4396D">
                <w:t>.</w:t>
              </w:r>
              <w:r w:rsidR="00C4396D" w:rsidRPr="00DA37F8">
                <w:t xml:space="preserve"> </w:t>
              </w:r>
            </w:ins>
            <w:r w:rsidRPr="00DA37F8">
              <w:rPr>
                <w:i/>
              </w:rPr>
              <w:t>Org</w:t>
            </w:r>
            <w:r w:rsidRPr="00DA37F8">
              <w:rPr>
                <w:i/>
                <w:spacing w:val="1"/>
              </w:rPr>
              <w:t>an</w:t>
            </w:r>
            <w:r w:rsidRPr="00DA37F8">
              <w:rPr>
                <w:i/>
              </w:rPr>
              <w:t>i</w:t>
            </w:r>
            <w:r w:rsidRPr="00DA37F8">
              <w:rPr>
                <w:i/>
                <w:spacing w:val="-1"/>
              </w:rPr>
              <w:t>z</w:t>
            </w:r>
            <w:r w:rsidRPr="00DA37F8">
              <w:rPr>
                <w:i/>
                <w:spacing w:val="1"/>
              </w:rPr>
              <w:t>o</w:t>
            </w:r>
            <w:r w:rsidRPr="00DA37F8">
              <w:rPr>
                <w:i/>
              </w:rPr>
              <w:t>v</w:t>
            </w:r>
            <w:r w:rsidRPr="00DA37F8">
              <w:rPr>
                <w:i/>
                <w:spacing w:val="1"/>
              </w:rPr>
              <w:t>an</w:t>
            </w:r>
            <w:r w:rsidRPr="00DA37F8">
              <w:rPr>
                <w:i/>
              </w:rPr>
              <w:t>ý</w:t>
            </w:r>
            <w:r w:rsidRPr="00DA37F8">
              <w:rPr>
                <w:i/>
                <w:spacing w:val="-10"/>
              </w:rPr>
              <w:t xml:space="preserve"> </w:t>
            </w:r>
            <w:r w:rsidRPr="00DA37F8">
              <w:rPr>
                <w:i/>
                <w:spacing w:val="-1"/>
              </w:rPr>
              <w:t>z</w:t>
            </w:r>
            <w:r w:rsidRPr="00DA37F8">
              <w:rPr>
                <w:i/>
              </w:rPr>
              <w:t>l</w:t>
            </w:r>
            <w:r w:rsidRPr="00DA37F8">
              <w:rPr>
                <w:i/>
                <w:spacing w:val="1"/>
              </w:rPr>
              <w:t>o</w:t>
            </w:r>
            <w:r w:rsidRPr="00DA37F8">
              <w:rPr>
                <w:i/>
              </w:rPr>
              <w:t>čin</w:t>
            </w:r>
            <w:r w:rsidRPr="00DA37F8">
              <w:rPr>
                <w:i/>
                <w:spacing w:val="-4"/>
              </w:rPr>
              <w:t xml:space="preserve"> </w:t>
            </w:r>
            <w:r w:rsidRPr="00DA37F8">
              <w:rPr>
                <w:i/>
                <w:spacing w:val="-2"/>
              </w:rPr>
              <w:t>(</w:t>
            </w:r>
            <w:r w:rsidRPr="00DA37F8">
              <w:rPr>
                <w:i/>
              </w:rPr>
              <w:t>t</w:t>
            </w:r>
            <w:r w:rsidRPr="00DA37F8">
              <w:rPr>
                <w:i/>
                <w:spacing w:val="-1"/>
              </w:rPr>
              <w:t>r</w:t>
            </w:r>
            <w:r w:rsidRPr="00DA37F8">
              <w:rPr>
                <w:i/>
              </w:rPr>
              <w:t>estně</w:t>
            </w:r>
            <w:r w:rsidRPr="00DA37F8">
              <w:rPr>
                <w:i/>
                <w:spacing w:val="1"/>
              </w:rPr>
              <w:t>p</w:t>
            </w:r>
            <w:r w:rsidRPr="00DA37F8">
              <w:rPr>
                <w:i/>
                <w:spacing w:val="-1"/>
              </w:rPr>
              <w:t>r</w:t>
            </w:r>
            <w:r w:rsidRPr="00DA37F8">
              <w:rPr>
                <w:i/>
                <w:spacing w:val="1"/>
              </w:rPr>
              <w:t>á</w:t>
            </w:r>
            <w:r w:rsidRPr="00DA37F8">
              <w:rPr>
                <w:i/>
              </w:rPr>
              <w:t>v</w:t>
            </w:r>
            <w:r w:rsidRPr="00DA37F8">
              <w:rPr>
                <w:i/>
                <w:spacing w:val="1"/>
              </w:rPr>
              <w:t>n</w:t>
            </w:r>
            <w:r w:rsidRPr="00DA37F8">
              <w:rPr>
                <w:i/>
              </w:rPr>
              <w:t>í,</w:t>
            </w:r>
            <w:r w:rsidRPr="00DA37F8">
              <w:rPr>
                <w:i/>
                <w:spacing w:val="-11"/>
              </w:rPr>
              <w:t xml:space="preserve"> </w:t>
            </w:r>
            <w:r w:rsidRPr="00DA37F8">
              <w:rPr>
                <w:i/>
              </w:rPr>
              <w:t>t</w:t>
            </w:r>
            <w:r w:rsidRPr="00DA37F8">
              <w:rPr>
                <w:i/>
                <w:spacing w:val="-1"/>
              </w:rPr>
              <w:t>r</w:t>
            </w:r>
            <w:r w:rsidRPr="00DA37F8">
              <w:rPr>
                <w:i/>
              </w:rPr>
              <w:t>estně procesní</w:t>
            </w:r>
            <w:r w:rsidRPr="00DA37F8">
              <w:rPr>
                <w:i/>
                <w:spacing w:val="-12"/>
              </w:rPr>
              <w:t xml:space="preserve"> </w:t>
            </w:r>
            <w:r w:rsidRPr="00DA37F8">
              <w:rPr>
                <w:i/>
              </w:rPr>
              <w:t>a</w:t>
            </w:r>
            <w:r w:rsidRPr="00DA37F8">
              <w:rPr>
                <w:i/>
                <w:spacing w:val="1"/>
              </w:rPr>
              <w:t xml:space="preserve"> </w:t>
            </w:r>
            <w:r w:rsidRPr="00DA37F8">
              <w:rPr>
                <w:i/>
              </w:rPr>
              <w:t>krimin</w:t>
            </w:r>
            <w:r w:rsidRPr="00DA37F8">
              <w:rPr>
                <w:i/>
                <w:spacing w:val="1"/>
              </w:rPr>
              <w:t>o</w:t>
            </w:r>
            <w:r w:rsidRPr="00DA37F8">
              <w:rPr>
                <w:i/>
              </w:rPr>
              <w:t>l</w:t>
            </w:r>
            <w:r w:rsidRPr="00DA37F8">
              <w:rPr>
                <w:i/>
                <w:spacing w:val="1"/>
              </w:rPr>
              <w:t>og</w:t>
            </w:r>
            <w:r w:rsidRPr="00DA37F8">
              <w:rPr>
                <w:i/>
              </w:rPr>
              <w:t>ic</w:t>
            </w:r>
            <w:r w:rsidRPr="00DA37F8">
              <w:rPr>
                <w:i/>
                <w:spacing w:val="-2"/>
              </w:rPr>
              <w:t>k</w:t>
            </w:r>
            <w:r w:rsidRPr="00DA37F8">
              <w:rPr>
                <w:i/>
              </w:rPr>
              <w:t>é</w:t>
            </w:r>
            <w:r w:rsidRPr="00DA37F8">
              <w:rPr>
                <w:i/>
                <w:spacing w:val="-11"/>
              </w:rPr>
              <w:t xml:space="preserve"> </w:t>
            </w:r>
            <w:r w:rsidRPr="00DA37F8">
              <w:rPr>
                <w:i/>
                <w:spacing w:val="1"/>
              </w:rPr>
              <w:t>a</w:t>
            </w:r>
            <w:r w:rsidRPr="00DA37F8">
              <w:rPr>
                <w:i/>
                <w:spacing w:val="-1"/>
              </w:rPr>
              <w:t>s</w:t>
            </w:r>
            <w:r w:rsidRPr="00DA37F8">
              <w:rPr>
                <w:i/>
                <w:spacing w:val="1"/>
              </w:rPr>
              <w:t>p</w:t>
            </w:r>
            <w:r w:rsidRPr="00DA37F8">
              <w:rPr>
                <w:i/>
              </w:rPr>
              <w:t>e</w:t>
            </w:r>
            <w:r w:rsidRPr="00DA37F8">
              <w:rPr>
                <w:i/>
                <w:spacing w:val="1"/>
              </w:rPr>
              <w:t>k</w:t>
            </w:r>
            <w:r w:rsidRPr="00DA37F8">
              <w:rPr>
                <w:i/>
              </w:rPr>
              <w:t>ty</w:t>
            </w:r>
            <w:r w:rsidRPr="00DA37F8">
              <w:rPr>
                <w:i/>
                <w:spacing w:val="-1"/>
              </w:rPr>
              <w:t>)</w:t>
            </w:r>
            <w:r w:rsidRPr="00DA37F8">
              <w:rPr>
                <w:i/>
              </w:rPr>
              <w:t>.</w:t>
            </w:r>
            <w:r w:rsidRPr="00DA37F8">
              <w:rPr>
                <w:i/>
                <w:spacing w:val="1"/>
              </w:rPr>
              <w:t xml:space="preserve"> </w:t>
            </w:r>
            <w:r w:rsidRPr="00DA37F8">
              <w:rPr>
                <w:spacing w:val="2"/>
              </w:rPr>
              <w:t>P</w:t>
            </w:r>
            <w:r w:rsidRPr="00DA37F8">
              <w:rPr>
                <w:spacing w:val="1"/>
              </w:rPr>
              <w:t>r</w:t>
            </w:r>
            <w:r w:rsidRPr="00DA37F8">
              <w:t>a</w:t>
            </w:r>
            <w:r w:rsidRPr="00DA37F8">
              <w:rPr>
                <w:spacing w:val="-1"/>
              </w:rPr>
              <w:t>h</w:t>
            </w:r>
            <w:r w:rsidRPr="00DA37F8">
              <w:t>a:</w:t>
            </w:r>
            <w:r w:rsidRPr="00DA37F8">
              <w:rPr>
                <w:spacing w:val="-5"/>
              </w:rPr>
              <w:t xml:space="preserve"> </w:t>
            </w:r>
            <w:r w:rsidRPr="00DA37F8">
              <w:rPr>
                <w:spacing w:val="-2"/>
              </w:rPr>
              <w:t>L</w:t>
            </w:r>
            <w:r w:rsidRPr="00DA37F8">
              <w:t>e</w:t>
            </w:r>
            <w:r w:rsidRPr="00DA37F8">
              <w:rPr>
                <w:spacing w:val="-1"/>
              </w:rPr>
              <w:t>g</w:t>
            </w:r>
            <w:r w:rsidRPr="00DA37F8">
              <w:rPr>
                <w:spacing w:val="3"/>
              </w:rPr>
              <w:t>e</w:t>
            </w:r>
            <w:r w:rsidRPr="00DA37F8">
              <w:rPr>
                <w:spacing w:val="-1"/>
              </w:rPr>
              <w:t>s</w:t>
            </w:r>
            <w:r w:rsidRPr="00DA37F8">
              <w:t>,</w:t>
            </w:r>
            <w:r w:rsidRPr="00DA37F8">
              <w:rPr>
                <w:spacing w:val="-4"/>
              </w:rPr>
              <w:t xml:space="preserve"> </w:t>
            </w:r>
            <w:r w:rsidRPr="00DA37F8">
              <w:rPr>
                <w:spacing w:val="-1"/>
              </w:rPr>
              <w:t>s</w:t>
            </w:r>
            <w:r w:rsidRPr="00DA37F8">
              <w:t>.</w:t>
            </w:r>
            <w:r w:rsidRPr="00DA37F8">
              <w:rPr>
                <w:spacing w:val="1"/>
              </w:rPr>
              <w:t>r</w:t>
            </w:r>
            <w:r w:rsidRPr="00DA37F8">
              <w:t>.</w:t>
            </w:r>
            <w:r w:rsidRPr="00DA37F8">
              <w:rPr>
                <w:spacing w:val="1"/>
              </w:rPr>
              <w:t>o</w:t>
            </w:r>
            <w:r w:rsidRPr="00DA37F8">
              <w:t xml:space="preserve">., </w:t>
            </w:r>
            <w:del w:id="447" w:author="Jan Strohmandl" w:date="2018-11-17T06:19:00Z">
              <w:r w:rsidRPr="00DA37F8" w:rsidDel="00C4396D">
                <w:delText>2015</w:delText>
              </w:r>
            </w:del>
            <w:del w:id="448" w:author="Jan Strohmandl" w:date="2018-11-17T06:18:00Z">
              <w:r w:rsidRPr="00DA37F8" w:rsidDel="00C4396D">
                <w:delText>,</w:delText>
              </w:r>
            </w:del>
            <w:del w:id="449" w:author="Jan Strohmandl" w:date="2018-11-17T06:19:00Z">
              <w:r w:rsidRPr="00DA37F8" w:rsidDel="00C4396D">
                <w:delText xml:space="preserve"> </w:delText>
              </w:r>
            </w:del>
            <w:r w:rsidRPr="00DA37F8">
              <w:rPr>
                <w:spacing w:val="1"/>
              </w:rPr>
              <w:t>15</w:t>
            </w:r>
            <w:r w:rsidRPr="00DA37F8">
              <w:t>2</w:t>
            </w:r>
            <w:r w:rsidRPr="00DA37F8">
              <w:rPr>
                <w:spacing w:val="-2"/>
              </w:rPr>
              <w:t xml:space="preserve"> </w:t>
            </w:r>
            <w:r w:rsidRPr="00DA37F8">
              <w:rPr>
                <w:spacing w:val="-1"/>
              </w:rPr>
              <w:t>s</w:t>
            </w:r>
            <w:r w:rsidRPr="00DA37F8">
              <w:t xml:space="preserve">. </w:t>
            </w:r>
            <w:r w:rsidRPr="00DA37F8">
              <w:rPr>
                <w:spacing w:val="1"/>
              </w:rPr>
              <w:t>I</w:t>
            </w:r>
            <w:r w:rsidRPr="00DA37F8">
              <w:t>S</w:t>
            </w:r>
            <w:r w:rsidRPr="00DA37F8">
              <w:rPr>
                <w:spacing w:val="1"/>
              </w:rPr>
              <w:t>B</w:t>
            </w:r>
            <w:r w:rsidRPr="00DA37F8">
              <w:t>N</w:t>
            </w:r>
            <w:r w:rsidRPr="00DA37F8">
              <w:rPr>
                <w:spacing w:val="-7"/>
              </w:rPr>
              <w:t xml:space="preserve"> </w:t>
            </w:r>
            <w:r w:rsidRPr="00DA37F8">
              <w:rPr>
                <w:spacing w:val="1"/>
              </w:rPr>
              <w:t>97</w:t>
            </w:r>
            <w:r w:rsidRPr="00DA37F8">
              <w:rPr>
                <w:spacing w:val="3"/>
              </w:rPr>
              <w:t>8</w:t>
            </w:r>
            <w:r w:rsidRPr="00DA37F8">
              <w:rPr>
                <w:spacing w:val="-2"/>
              </w:rPr>
              <w:t>-</w:t>
            </w:r>
            <w:r w:rsidRPr="00DA37F8">
              <w:rPr>
                <w:spacing w:val="1"/>
              </w:rPr>
              <w:t>80</w:t>
            </w:r>
            <w:r w:rsidRPr="00DA37F8">
              <w:rPr>
                <w:spacing w:val="-2"/>
              </w:rPr>
              <w:t>-</w:t>
            </w:r>
            <w:r w:rsidRPr="00DA37F8">
              <w:rPr>
                <w:spacing w:val="1"/>
              </w:rPr>
              <w:t>75</w:t>
            </w:r>
            <w:r w:rsidRPr="00DA37F8">
              <w:rPr>
                <w:spacing w:val="-1"/>
              </w:rPr>
              <w:t>0</w:t>
            </w:r>
            <w:r w:rsidRPr="00DA37F8">
              <w:rPr>
                <w:spacing w:val="2"/>
              </w:rPr>
              <w:t>2</w:t>
            </w:r>
            <w:r w:rsidRPr="00DA37F8">
              <w:rPr>
                <w:spacing w:val="-2"/>
              </w:rPr>
              <w:t>-</w:t>
            </w:r>
            <w:r w:rsidRPr="00DA37F8">
              <w:rPr>
                <w:spacing w:val="1"/>
              </w:rPr>
              <w:t>06</w:t>
            </w:r>
            <w:r w:rsidRPr="00DA37F8">
              <w:rPr>
                <w:spacing w:val="-1"/>
              </w:rPr>
              <w:t>8</w:t>
            </w:r>
            <w:r w:rsidRPr="00DA37F8">
              <w:rPr>
                <w:spacing w:val="-2"/>
              </w:rPr>
              <w:t>-</w:t>
            </w:r>
            <w:r w:rsidRPr="00DA37F8">
              <w:rPr>
                <w:spacing w:val="1"/>
              </w:rPr>
              <w:t>0.</w:t>
            </w:r>
          </w:p>
          <w:p w:rsidR="000D6DB9" w:rsidRPr="00DA37F8" w:rsidRDefault="000D6DB9" w:rsidP="00420BD2">
            <w:pPr>
              <w:ind w:left="66"/>
              <w:jc w:val="both"/>
              <w:rPr>
                <w:spacing w:val="1"/>
              </w:rPr>
            </w:pPr>
            <w:r w:rsidRPr="00DA37F8">
              <w:rPr>
                <w:spacing w:val="1"/>
              </w:rPr>
              <w:t>LOVEČEK, Tomáš a Jozef REITŠPÍS</w:t>
            </w:r>
            <w:del w:id="450" w:author="Eva Batůšková" w:date="2018-11-19T10:58:00Z">
              <w:r w:rsidRPr="00DA37F8" w:rsidDel="00D34729">
                <w:rPr>
                  <w:spacing w:val="1"/>
                </w:rPr>
                <w:delText>.</w:delText>
              </w:r>
            </w:del>
            <w:r w:rsidRPr="00DA37F8">
              <w:rPr>
                <w:spacing w:val="1"/>
              </w:rPr>
              <w:t xml:space="preserve"> </w:t>
            </w:r>
            <w:ins w:id="451" w:author="Eva Batůšková" w:date="2018-11-19T10:58:00Z">
              <w:r w:rsidR="00D34729">
                <w:rPr>
                  <w:spacing w:val="1"/>
                </w:rPr>
                <w:t>(</w:t>
              </w:r>
            </w:ins>
            <w:ins w:id="452" w:author="Jan Strohmandl" w:date="2018-11-17T06:19:00Z">
              <w:r w:rsidR="00C4396D" w:rsidRPr="00DA37F8">
                <w:rPr>
                  <w:spacing w:val="1"/>
                </w:rPr>
                <w:t>2011</w:t>
              </w:r>
            </w:ins>
            <w:ins w:id="453" w:author="Eva Batůšková" w:date="2018-11-19T10:59:00Z">
              <w:r w:rsidR="00D34729">
                <w:rPr>
                  <w:spacing w:val="1"/>
                </w:rPr>
                <w:t>)</w:t>
              </w:r>
            </w:ins>
            <w:ins w:id="454" w:author="Jan Strohmandl" w:date="2018-11-17T06:19:00Z">
              <w:r w:rsidR="00C4396D">
                <w:rPr>
                  <w:spacing w:val="1"/>
                </w:rPr>
                <w:t xml:space="preserve">. </w:t>
              </w:r>
            </w:ins>
            <w:r w:rsidRPr="00DA37F8">
              <w:rPr>
                <w:i/>
                <w:spacing w:val="1"/>
              </w:rPr>
              <w:t>Projektovanie a hodnotenie systémov ochrany</w:t>
            </w:r>
            <w:r w:rsidRPr="00DA37F8">
              <w:rPr>
                <w:spacing w:val="1"/>
              </w:rPr>
              <w:t xml:space="preserve">.   Žilina: EDIS, </w:t>
            </w:r>
            <w:del w:id="455" w:author="Jan Strohmandl" w:date="2018-11-17T06:19:00Z">
              <w:r w:rsidRPr="00DA37F8" w:rsidDel="00C4396D">
                <w:rPr>
                  <w:spacing w:val="1"/>
                </w:rPr>
                <w:delText>2011,</w:delText>
              </w:r>
            </w:del>
            <w:r w:rsidRPr="00DA37F8">
              <w:rPr>
                <w:spacing w:val="1"/>
              </w:rPr>
              <w:t xml:space="preserve"> 280 s. ISBN 978-80-5540-457-8. </w:t>
            </w:r>
          </w:p>
          <w:p w:rsidR="000D6DB9" w:rsidRPr="00DA37F8" w:rsidRDefault="000D6DB9" w:rsidP="00420BD2">
            <w:pPr>
              <w:ind w:left="66"/>
              <w:jc w:val="both"/>
              <w:rPr>
                <w:spacing w:val="1"/>
              </w:rPr>
            </w:pPr>
            <w:r w:rsidRPr="00DA37F8">
              <w:rPr>
                <w:spacing w:val="1"/>
              </w:rPr>
              <w:t>LOVEČEK, Tomáš, VEĽAS, Andrej a Martin ĎUROVEC</w:t>
            </w:r>
            <w:del w:id="456" w:author="Eva Batůšková" w:date="2018-11-19T10:59:00Z">
              <w:r w:rsidRPr="00DA37F8" w:rsidDel="00D34729">
                <w:rPr>
                  <w:spacing w:val="1"/>
                </w:rPr>
                <w:delText>.</w:delText>
              </w:r>
            </w:del>
            <w:r w:rsidRPr="00DA37F8">
              <w:rPr>
                <w:spacing w:val="1"/>
              </w:rPr>
              <w:t xml:space="preserve"> </w:t>
            </w:r>
            <w:ins w:id="457" w:author="Eva Batůšková" w:date="2018-11-19T10:59:00Z">
              <w:r w:rsidR="00D34729">
                <w:rPr>
                  <w:spacing w:val="1"/>
                </w:rPr>
                <w:t>(</w:t>
              </w:r>
            </w:ins>
            <w:ins w:id="458" w:author="Jan Strohmandl" w:date="2018-11-17T06:19:00Z">
              <w:r w:rsidR="00C4396D" w:rsidRPr="00DA37F8">
                <w:rPr>
                  <w:spacing w:val="1"/>
                </w:rPr>
                <w:t>2015</w:t>
              </w:r>
            </w:ins>
            <w:ins w:id="459" w:author="Eva Batůšková" w:date="2018-11-19T10:59:00Z">
              <w:r w:rsidR="00D34729">
                <w:rPr>
                  <w:spacing w:val="1"/>
                </w:rPr>
                <w:t>)</w:t>
              </w:r>
            </w:ins>
            <w:ins w:id="460" w:author="Jan Strohmandl" w:date="2018-11-17T06:19:00Z">
              <w:r w:rsidR="00C4396D">
                <w:rPr>
                  <w:spacing w:val="1"/>
                </w:rPr>
                <w:t xml:space="preserve">. </w:t>
              </w:r>
            </w:ins>
            <w:r w:rsidRPr="00DA37F8">
              <w:rPr>
                <w:i/>
                <w:spacing w:val="1"/>
              </w:rPr>
              <w:t>Bezpečnostné systémy -</w:t>
            </w:r>
            <w:r w:rsidRPr="00DA37F8">
              <w:rPr>
                <w:spacing w:val="1"/>
              </w:rPr>
              <w:t xml:space="preserve"> </w:t>
            </w:r>
            <w:r w:rsidRPr="00DA37F8">
              <w:rPr>
                <w:i/>
                <w:spacing w:val="1"/>
              </w:rPr>
              <w:t>Poplachové systémy</w:t>
            </w:r>
            <w:r w:rsidRPr="00DA37F8">
              <w:rPr>
                <w:spacing w:val="1"/>
              </w:rPr>
              <w:t xml:space="preserve">. Žilina: EDIS, </w:t>
            </w:r>
            <w:del w:id="461" w:author="Jan Strohmandl" w:date="2018-11-17T06:19:00Z">
              <w:r w:rsidRPr="00DA37F8" w:rsidDel="00C4396D">
                <w:rPr>
                  <w:spacing w:val="1"/>
                </w:rPr>
                <w:delText xml:space="preserve">2015, </w:delText>
              </w:r>
            </w:del>
            <w:r w:rsidRPr="00DA37F8">
              <w:rPr>
                <w:spacing w:val="1"/>
              </w:rPr>
              <w:t>230 s. ISBN 978-80-5541-144-6.</w:t>
            </w:r>
          </w:p>
          <w:p w:rsidR="000D6DB9" w:rsidRPr="00DA37F8" w:rsidRDefault="000D6DB9" w:rsidP="00420BD2">
            <w:pPr>
              <w:ind w:left="66"/>
              <w:jc w:val="both"/>
              <w:rPr>
                <w:spacing w:val="1"/>
              </w:rPr>
            </w:pPr>
            <w:r w:rsidRPr="00DA37F8">
              <w:rPr>
                <w:spacing w:val="1"/>
              </w:rPr>
              <w:t>PLECITÝ, Vladimír</w:t>
            </w:r>
            <w:del w:id="462" w:author="Eva Batůšková" w:date="2018-11-19T10:59:00Z">
              <w:r w:rsidRPr="00DA37F8" w:rsidDel="00D34729">
                <w:rPr>
                  <w:spacing w:val="1"/>
                </w:rPr>
                <w:delText>.</w:delText>
              </w:r>
            </w:del>
            <w:r w:rsidRPr="00DA37F8">
              <w:rPr>
                <w:spacing w:val="1"/>
              </w:rPr>
              <w:t xml:space="preserve"> </w:t>
            </w:r>
            <w:ins w:id="463" w:author="Eva Batůšková" w:date="2018-11-19T10:59:00Z">
              <w:r w:rsidR="00D34729">
                <w:rPr>
                  <w:spacing w:val="1"/>
                </w:rPr>
                <w:t>(</w:t>
              </w:r>
            </w:ins>
            <w:ins w:id="464" w:author="Jan Strohmandl" w:date="2018-11-17T06:19:00Z">
              <w:r w:rsidR="00C4396D" w:rsidRPr="00DA37F8">
                <w:rPr>
                  <w:spacing w:val="1"/>
                </w:rPr>
                <w:t>2010</w:t>
              </w:r>
            </w:ins>
            <w:ins w:id="465" w:author="Eva Batůšková" w:date="2018-11-19T10:59:00Z">
              <w:r w:rsidR="00D34729">
                <w:rPr>
                  <w:spacing w:val="1"/>
                </w:rPr>
                <w:t>)</w:t>
              </w:r>
            </w:ins>
            <w:ins w:id="466" w:author="Jan Strohmandl" w:date="2018-11-17T06:19:00Z">
              <w:r w:rsidR="00C4396D">
                <w:rPr>
                  <w:spacing w:val="1"/>
                </w:rPr>
                <w:t xml:space="preserve">. </w:t>
              </w:r>
            </w:ins>
            <w:r w:rsidRPr="00DA37F8">
              <w:rPr>
                <w:i/>
                <w:spacing w:val="1"/>
              </w:rPr>
              <w:t>Problematika ochrany osob a majetku z pohledu soukromého a veřejného práva.</w:t>
            </w:r>
            <w:r w:rsidRPr="00DA37F8">
              <w:rPr>
                <w:shd w:val="clear" w:color="auto" w:fill="FFFFFF"/>
              </w:rPr>
              <w:t xml:space="preserve"> </w:t>
            </w:r>
            <w:r w:rsidRPr="00DA37F8">
              <w:rPr>
                <w:spacing w:val="1"/>
              </w:rPr>
              <w:t xml:space="preserve">Plzeň: Aleš Čeněk, </w:t>
            </w:r>
            <w:del w:id="467" w:author="Jan Strohmandl" w:date="2018-11-17T06:19:00Z">
              <w:r w:rsidRPr="00DA37F8" w:rsidDel="00C4396D">
                <w:rPr>
                  <w:spacing w:val="1"/>
                </w:rPr>
                <w:delText xml:space="preserve">2010, </w:delText>
              </w:r>
            </w:del>
            <w:r w:rsidRPr="00DA37F8">
              <w:rPr>
                <w:spacing w:val="1"/>
              </w:rPr>
              <w:t>144 s. ISBN 978-80-7380-247-9.</w:t>
            </w:r>
          </w:p>
          <w:p w:rsidR="000D6DB9" w:rsidRPr="00DA37F8" w:rsidRDefault="000D6DB9" w:rsidP="00420BD2">
            <w:pPr>
              <w:ind w:left="66"/>
              <w:jc w:val="both"/>
              <w:rPr>
                <w:shd w:val="clear" w:color="auto" w:fill="FFFFFF"/>
              </w:rPr>
            </w:pPr>
            <w:r w:rsidRPr="00DA37F8">
              <w:rPr>
                <w:spacing w:val="1"/>
              </w:rPr>
              <w:t>KOTT</w:t>
            </w:r>
            <w:r w:rsidRPr="00DA37F8">
              <w:rPr>
                <w:shd w:val="clear" w:color="auto" w:fill="FFFFFF"/>
              </w:rPr>
              <w:t>, Josef</w:t>
            </w:r>
            <w:ins w:id="468" w:author="Eva Batůšková" w:date="2018-11-19T12:50:00Z">
              <w:r w:rsidR="00767C68">
                <w:rPr>
                  <w:shd w:val="clear" w:color="auto" w:fill="FFFFFF"/>
                </w:rPr>
                <w:t xml:space="preserve"> (2011) </w:t>
              </w:r>
            </w:ins>
            <w:del w:id="469" w:author="Eva Batůšková" w:date="2018-11-19T12:50:00Z">
              <w:r w:rsidRPr="00DA37F8" w:rsidDel="00767C68">
                <w:rPr>
                  <w:shd w:val="clear" w:color="auto" w:fill="FFFFFF"/>
                </w:rPr>
                <w:delText>. </w:delText>
              </w:r>
            </w:del>
            <w:r w:rsidRPr="00DA37F8">
              <w:rPr>
                <w:i/>
              </w:rPr>
              <w:t>Ochrana osob a majetku</w:t>
            </w:r>
            <w:r w:rsidRPr="00DA37F8">
              <w:rPr>
                <w:i/>
                <w:iCs/>
                <w:bdr w:val="none" w:sz="0" w:space="0" w:color="auto" w:frame="1"/>
                <w:shd w:val="clear" w:color="auto" w:fill="FFFFFF"/>
              </w:rPr>
              <w:t>.</w:t>
            </w:r>
            <w:del w:id="470" w:author="Eva Batůšková" w:date="2018-11-19T12:50:00Z">
              <w:r w:rsidRPr="00DA37F8" w:rsidDel="00767C68">
                <w:rPr>
                  <w:i/>
                  <w:iCs/>
                  <w:bdr w:val="none" w:sz="0" w:space="0" w:color="auto" w:frame="1"/>
                  <w:shd w:val="clear" w:color="auto" w:fill="FFFFFF"/>
                </w:rPr>
                <w:delText> </w:delText>
              </w:r>
            </w:del>
            <w:ins w:id="471" w:author="Jan Strohmandl" w:date="2018-11-17T06:20:00Z">
              <w:del w:id="472" w:author="Eva Batůšková" w:date="2018-11-19T12:50:00Z">
                <w:r w:rsidR="00C4396D" w:rsidRPr="00DA37F8" w:rsidDel="00767C68">
                  <w:rPr>
                    <w:shd w:val="clear" w:color="auto" w:fill="FFFFFF"/>
                  </w:rPr>
                  <w:delText>2011</w:delText>
                </w:r>
                <w:r w:rsidR="00C4396D" w:rsidDel="00767C68">
                  <w:rPr>
                    <w:shd w:val="clear" w:color="auto" w:fill="FFFFFF"/>
                  </w:rPr>
                  <w:delText>.</w:delText>
                </w:r>
              </w:del>
              <w:r w:rsidR="00C4396D" w:rsidRPr="00DA37F8">
                <w:rPr>
                  <w:shd w:val="clear" w:color="auto" w:fill="FFFFFF"/>
                </w:rPr>
                <w:t xml:space="preserve"> </w:t>
              </w:r>
            </w:ins>
            <w:r w:rsidRPr="00DA37F8">
              <w:rPr>
                <w:shd w:val="clear" w:color="auto" w:fill="FFFFFF"/>
              </w:rPr>
              <w:t xml:space="preserve">Praha: České vysoké učení technické, </w:t>
            </w:r>
            <w:del w:id="473" w:author="Jan Strohmandl" w:date="2018-11-17T06:20:00Z">
              <w:r w:rsidRPr="00DA37F8" w:rsidDel="00C4396D">
                <w:rPr>
                  <w:shd w:val="clear" w:color="auto" w:fill="FFFFFF"/>
                </w:rPr>
                <w:delText>2011</w:delText>
              </w:r>
            </w:del>
            <w:del w:id="474" w:author="Jan Strohmandl" w:date="2018-11-17T06:19:00Z">
              <w:r w:rsidRPr="00DA37F8" w:rsidDel="00C4396D">
                <w:rPr>
                  <w:shd w:val="clear" w:color="auto" w:fill="FFFFFF"/>
                </w:rPr>
                <w:delText>,</w:delText>
              </w:r>
            </w:del>
            <w:del w:id="475" w:author="Jan Strohmandl" w:date="2018-11-17T06:20:00Z">
              <w:r w:rsidRPr="00DA37F8" w:rsidDel="00C4396D">
                <w:rPr>
                  <w:shd w:val="clear" w:color="auto" w:fill="FFFFFF"/>
                </w:rPr>
                <w:delText xml:space="preserve"> </w:delText>
              </w:r>
            </w:del>
            <w:r w:rsidRPr="00DA37F8">
              <w:rPr>
                <w:shd w:val="clear" w:color="auto" w:fill="FFFFFF"/>
              </w:rPr>
              <w:t>120 s. ISBN 978-80-01-04843-</w:t>
            </w:r>
          </w:p>
          <w:p w:rsidR="000D6DB9" w:rsidRPr="00DA37F8" w:rsidRDefault="000D6DB9" w:rsidP="00420BD2">
            <w:pPr>
              <w:ind w:left="68"/>
              <w:jc w:val="both"/>
              <w:rPr>
                <w:shd w:val="clear" w:color="auto" w:fill="FFFFFF"/>
              </w:rPr>
            </w:pPr>
            <w:r w:rsidRPr="00DA37F8">
              <w:rPr>
                <w:shd w:val="clear" w:color="auto" w:fill="FFFFFF"/>
              </w:rPr>
              <w:t>ŠČUREK, Radomír a Daniel MARŠÁLEK</w:t>
            </w:r>
            <w:del w:id="476" w:author="Eva Batůšková" w:date="2018-11-19T10:59:00Z">
              <w:r w:rsidRPr="00DA37F8" w:rsidDel="00D34729">
                <w:rPr>
                  <w:shd w:val="clear" w:color="auto" w:fill="FFFFFF"/>
                </w:rPr>
                <w:delText>.</w:delText>
              </w:r>
            </w:del>
            <w:r w:rsidRPr="00DA37F8">
              <w:rPr>
                <w:shd w:val="clear" w:color="auto" w:fill="FFFFFF"/>
              </w:rPr>
              <w:t xml:space="preserve"> </w:t>
            </w:r>
            <w:ins w:id="477" w:author="Eva Batůšková" w:date="2018-11-19T10:59:00Z">
              <w:r w:rsidR="00D34729">
                <w:rPr>
                  <w:shd w:val="clear" w:color="auto" w:fill="FFFFFF"/>
                </w:rPr>
                <w:t>(</w:t>
              </w:r>
            </w:ins>
            <w:ins w:id="478" w:author="Jan Strohmandl" w:date="2018-11-17T06:20:00Z">
              <w:r w:rsidR="00C4396D" w:rsidRPr="00DA37F8">
                <w:rPr>
                  <w:color w:val="000000"/>
                </w:rPr>
                <w:t>2014</w:t>
              </w:r>
            </w:ins>
            <w:ins w:id="479" w:author="Eva Batůšková" w:date="2018-11-19T11:00:00Z">
              <w:r w:rsidR="00D34729">
                <w:rPr>
                  <w:color w:val="000000"/>
                </w:rPr>
                <w:t>)</w:t>
              </w:r>
            </w:ins>
            <w:ins w:id="480" w:author="Jan Strohmandl" w:date="2018-11-17T06:20:00Z">
              <w:r w:rsidR="00C4396D">
                <w:rPr>
                  <w:color w:val="000000"/>
                </w:rPr>
                <w:t xml:space="preserve">. </w:t>
              </w:r>
            </w:ins>
            <w:r w:rsidRPr="00DA37F8">
              <w:rPr>
                <w:i/>
              </w:rPr>
              <w:t>Režimová a administrativní ochrana civilního letiště</w:t>
            </w:r>
            <w:r w:rsidRPr="00DA37F8">
              <w:rPr>
                <w:color w:val="000000"/>
                <w:lang w:val="pt-BR"/>
              </w:rPr>
              <w:t xml:space="preserve">. </w:t>
            </w:r>
            <w:r w:rsidRPr="00DA37F8">
              <w:rPr>
                <w:shd w:val="clear" w:color="auto" w:fill="FFFFFF"/>
              </w:rPr>
              <w:t>Praha: Akademické</w:t>
            </w:r>
            <w:r w:rsidRPr="00DA37F8">
              <w:rPr>
                <w:color w:val="000000"/>
              </w:rPr>
              <w:t xml:space="preserve"> nakladatelství CERM, </w:t>
            </w:r>
            <w:del w:id="481" w:author="Jan Strohmandl" w:date="2018-11-17T06:20:00Z">
              <w:r w:rsidRPr="00DA37F8" w:rsidDel="00C4396D">
                <w:rPr>
                  <w:color w:val="000000"/>
                </w:rPr>
                <w:delText>2014,</w:delText>
              </w:r>
            </w:del>
            <w:r w:rsidRPr="00DA37F8">
              <w:rPr>
                <w:color w:val="000000"/>
              </w:rPr>
              <w:t xml:space="preserve"> 140 s. ISBN 978-80-7204-882-3.</w:t>
            </w:r>
          </w:p>
          <w:p w:rsidR="000D6DB9" w:rsidRPr="00DA37F8" w:rsidRDefault="000D6DB9" w:rsidP="00420BD2"/>
        </w:tc>
      </w:tr>
      <w:tr w:rsidR="000D6DB9" w:rsidTr="00420BD2">
        <w:trPr>
          <w:trHeight w:hRule="exact" w:val="244"/>
        </w:trPr>
        <w:tc>
          <w:tcPr>
            <w:tcW w:w="72" w:type="dxa"/>
            <w:tcBorders>
              <w:top w:val="nil"/>
              <w:left w:val="single" w:sz="28" w:space="0" w:color="F7C9AC"/>
              <w:bottom w:val="single" w:sz="2" w:space="0" w:color="000000"/>
              <w:right w:val="nil"/>
            </w:tcBorders>
          </w:tcPr>
          <w:p w:rsidR="000D6DB9" w:rsidRDefault="000D6DB9" w:rsidP="00420BD2"/>
        </w:tc>
        <w:tc>
          <w:tcPr>
            <w:tcW w:w="9779" w:type="dxa"/>
            <w:gridSpan w:val="11"/>
            <w:tcBorders>
              <w:top w:val="single" w:sz="12" w:space="0" w:color="000000"/>
              <w:left w:val="nil"/>
              <w:bottom w:val="nil"/>
              <w:right w:val="single" w:sz="28" w:space="0" w:color="F7C9AC"/>
            </w:tcBorders>
            <w:shd w:val="clear" w:color="auto" w:fill="F7C9AC"/>
          </w:tcPr>
          <w:p w:rsidR="000D6DB9" w:rsidRPr="00EB3FA0" w:rsidRDefault="000D6DB9" w:rsidP="00420BD2">
            <w:pPr>
              <w:spacing w:line="220" w:lineRule="exact"/>
              <w:ind w:left="2761"/>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6"/>
              </w:rPr>
              <w:t xml:space="preserve"> </w:t>
            </w:r>
            <w:r w:rsidRPr="00EB3FA0">
              <w:rPr>
                <w:b/>
                <w:spacing w:val="-3"/>
              </w:rPr>
              <w:t>k</w:t>
            </w:r>
            <w:r w:rsidRPr="00EB3FA0">
              <w:rPr>
                <w:b/>
              </w:rPr>
              <w:t>e</w:t>
            </w:r>
            <w:r w:rsidRPr="00EB3FA0">
              <w:rPr>
                <w:b/>
                <w:spacing w:val="1"/>
              </w:rPr>
              <w:t xml:space="preserve"> </w:t>
            </w:r>
            <w:r w:rsidRPr="00EB3FA0">
              <w:rPr>
                <w:b/>
                <w:spacing w:val="-3"/>
              </w:rPr>
              <w:t>k</w:t>
            </w:r>
            <w:r w:rsidRPr="00EB3FA0">
              <w:rPr>
                <w:b/>
                <w:spacing w:val="6"/>
              </w:rPr>
              <w:t>o</w:t>
            </w:r>
            <w:r w:rsidRPr="00EB3FA0">
              <w:rPr>
                <w:b/>
                <w:spacing w:val="-3"/>
              </w:rPr>
              <w:t>m</w:t>
            </w:r>
            <w:r w:rsidRPr="00EB3FA0">
              <w:rPr>
                <w:b/>
              </w:rPr>
              <w:t>b</w:t>
            </w:r>
            <w:r w:rsidRPr="00EB3FA0">
              <w:rPr>
                <w:b/>
                <w:spacing w:val="2"/>
              </w:rPr>
              <w:t>i</w:t>
            </w:r>
            <w:r w:rsidRPr="00EB3FA0">
              <w:rPr>
                <w:b/>
              </w:rPr>
              <w:t>n</w:t>
            </w:r>
            <w:r w:rsidRPr="00EB3FA0">
              <w:rPr>
                <w:b/>
                <w:spacing w:val="1"/>
              </w:rPr>
              <w:t>ova</w:t>
            </w:r>
            <w:r w:rsidRPr="00EB3FA0">
              <w:rPr>
                <w:b/>
              </w:rPr>
              <w:t>né</w:t>
            </w:r>
            <w:r w:rsidRPr="00EB3FA0">
              <w:rPr>
                <w:b/>
                <w:spacing w:val="-12"/>
              </w:rPr>
              <w:t xml:space="preserve"> </w:t>
            </w:r>
            <w:r w:rsidRPr="00EB3FA0">
              <w:rPr>
                <w:b/>
              </w:rPr>
              <w:t>nebo</w:t>
            </w:r>
            <w:r w:rsidRPr="00EB3FA0">
              <w:rPr>
                <w:b/>
                <w:spacing w:val="-3"/>
              </w:rPr>
              <w:t xml:space="preserve"> </w:t>
            </w:r>
            <w:r w:rsidRPr="00EB3FA0">
              <w:rPr>
                <w:b/>
              </w:rPr>
              <w:t>di</w:t>
            </w:r>
            <w:r w:rsidRPr="00EB3FA0">
              <w:rPr>
                <w:b/>
                <w:spacing w:val="-1"/>
              </w:rPr>
              <w:t>s</w:t>
            </w:r>
            <w:r w:rsidRPr="00EB3FA0">
              <w:rPr>
                <w:b/>
                <w:spacing w:val="1"/>
              </w:rPr>
              <w:t>ta</w:t>
            </w:r>
            <w:r w:rsidRPr="00EB3FA0">
              <w:rPr>
                <w:b/>
              </w:rPr>
              <w:t>nční</w:t>
            </w:r>
            <w:r w:rsidRPr="00EB3FA0">
              <w:rPr>
                <w:b/>
                <w:spacing w:val="-8"/>
              </w:rPr>
              <w:t xml:space="preserve"> </w:t>
            </w:r>
            <w:r w:rsidRPr="00EB3FA0">
              <w:rPr>
                <w:b/>
                <w:spacing w:val="1"/>
              </w:rPr>
              <w:t>fo</w:t>
            </w:r>
            <w:r w:rsidRPr="00EB3FA0">
              <w:rPr>
                <w:b/>
                <w:spacing w:val="3"/>
              </w:rPr>
              <w:t>r</w:t>
            </w:r>
            <w:r w:rsidRPr="00EB3FA0">
              <w:rPr>
                <w:b/>
                <w:spacing w:val="-3"/>
              </w:rPr>
              <w:t>m</w:t>
            </w:r>
            <w:r w:rsidRPr="00EB3FA0">
              <w:rPr>
                <w:b/>
              </w:rPr>
              <w:t>ě</w:t>
            </w:r>
          </w:p>
        </w:tc>
      </w:tr>
      <w:tr w:rsidR="000D6DB9" w:rsidTr="00420BD2">
        <w:trPr>
          <w:trHeight w:hRule="exact" w:val="245"/>
        </w:trPr>
        <w:tc>
          <w:tcPr>
            <w:tcW w:w="72" w:type="dxa"/>
            <w:tcBorders>
              <w:top w:val="single" w:sz="2" w:space="0" w:color="000000"/>
              <w:left w:val="single" w:sz="26" w:space="0" w:color="F7C9AC"/>
              <w:bottom w:val="single" w:sz="4" w:space="0" w:color="000000"/>
              <w:right w:val="nil"/>
            </w:tcBorders>
          </w:tcPr>
          <w:p w:rsidR="000D6DB9" w:rsidRDefault="000D6DB9" w:rsidP="00420BD2"/>
        </w:tc>
        <w:tc>
          <w:tcPr>
            <w:tcW w:w="4679" w:type="dxa"/>
            <w:gridSpan w:val="3"/>
            <w:tcBorders>
              <w:top w:val="single" w:sz="2" w:space="0" w:color="000000"/>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spacing w:val="-3"/>
              </w:rPr>
              <w:t>k</w:t>
            </w:r>
            <w:r w:rsidRPr="00EB3FA0">
              <w:rPr>
                <w:b/>
                <w:spacing w:val="3"/>
              </w:rPr>
              <w:t>o</w:t>
            </w:r>
            <w:r w:rsidRPr="00EB3FA0">
              <w:rPr>
                <w:b/>
              </w:rPr>
              <w:t>nzult</w:t>
            </w:r>
            <w:r w:rsidRPr="00EB3FA0">
              <w:rPr>
                <w:b/>
                <w:spacing w:val="1"/>
              </w:rPr>
              <w:t>a</w:t>
            </w:r>
            <w:r w:rsidRPr="00EB3FA0">
              <w:rPr>
                <w:b/>
              </w:rPr>
              <w:t>cí</w:t>
            </w:r>
            <w:r w:rsidRPr="00EB3FA0">
              <w:rPr>
                <w:b/>
                <w:spacing w:val="-9"/>
              </w:rPr>
              <w:t xml:space="preserve"> </w:t>
            </w:r>
            <w:r w:rsidRPr="00EB3FA0">
              <w:rPr>
                <w:b/>
                <w:spacing w:val="1"/>
              </w:rPr>
              <w:t>(</w:t>
            </w:r>
            <w:r w:rsidRPr="00EB3FA0">
              <w:rPr>
                <w:b/>
                <w:spacing w:val="-1"/>
              </w:rPr>
              <w:t>s</w:t>
            </w:r>
            <w:r w:rsidRPr="00EB3FA0">
              <w:rPr>
                <w:b/>
                <w:spacing w:val="1"/>
              </w:rPr>
              <w:t>o</w:t>
            </w:r>
            <w:r w:rsidRPr="00EB3FA0">
              <w:rPr>
                <w:b/>
              </w:rPr>
              <w:t>u</w:t>
            </w:r>
            <w:r w:rsidRPr="00EB3FA0">
              <w:rPr>
                <w:b/>
                <w:spacing w:val="-1"/>
              </w:rPr>
              <w:t>s</w:t>
            </w:r>
            <w:r w:rsidRPr="00EB3FA0">
              <w:rPr>
                <w:b/>
                <w:spacing w:val="1"/>
              </w:rPr>
              <w:t>t</w:t>
            </w:r>
            <w:r w:rsidRPr="00EB3FA0">
              <w:rPr>
                <w:b/>
              </w:rPr>
              <w:t>ř</w:t>
            </w:r>
            <w:r w:rsidRPr="00EB3FA0">
              <w:rPr>
                <w:b/>
                <w:spacing w:val="1"/>
              </w:rPr>
              <w:t>e</w:t>
            </w:r>
            <w:r w:rsidRPr="00EB3FA0">
              <w:rPr>
                <w:b/>
                <w:spacing w:val="2"/>
              </w:rPr>
              <w:t>d</w:t>
            </w:r>
            <w:r w:rsidRPr="00EB3FA0">
              <w:rPr>
                <w:b/>
              </w:rPr>
              <w:t>ění)</w:t>
            </w:r>
          </w:p>
        </w:tc>
        <w:tc>
          <w:tcPr>
            <w:tcW w:w="71" w:type="dxa"/>
            <w:tcBorders>
              <w:top w:val="single" w:sz="2" w:space="0" w:color="000000"/>
              <w:left w:val="single" w:sz="26" w:space="0" w:color="F7C9AC"/>
              <w:bottom w:val="single" w:sz="4" w:space="0" w:color="000000"/>
              <w:right w:val="single" w:sz="4" w:space="0" w:color="000000"/>
            </w:tcBorders>
            <w:shd w:val="clear" w:color="auto" w:fill="E5B8B7" w:themeFill="accent2" w:themeFillTint="66"/>
          </w:tcPr>
          <w:p w:rsidR="000D6DB9" w:rsidRPr="00EB3FA0" w:rsidRDefault="000D6DB9" w:rsidP="00420BD2"/>
        </w:tc>
        <w:tc>
          <w:tcPr>
            <w:tcW w:w="923" w:type="dxa"/>
            <w:gridSpan w:val="2"/>
            <w:tcBorders>
              <w:top w:val="single" w:sz="2" w:space="0" w:color="000000"/>
              <w:left w:val="single" w:sz="4" w:space="0" w:color="000000"/>
              <w:bottom w:val="single" w:sz="4" w:space="0" w:color="000000"/>
              <w:right w:val="single" w:sz="26" w:space="0" w:color="F7C9AC"/>
            </w:tcBorders>
          </w:tcPr>
          <w:p w:rsidR="000D6DB9" w:rsidRPr="00EB3FA0" w:rsidRDefault="000D6DB9" w:rsidP="00420BD2">
            <w:pPr>
              <w:jc w:val="center"/>
            </w:pPr>
            <w:r>
              <w:t>16</w:t>
            </w:r>
          </w:p>
        </w:tc>
        <w:tc>
          <w:tcPr>
            <w:tcW w:w="4106" w:type="dxa"/>
            <w:gridSpan w:val="5"/>
            <w:tcBorders>
              <w:top w:val="single" w:sz="2" w:space="0" w:color="000000"/>
              <w:left w:val="single" w:sz="26" w:space="0" w:color="F7C9AC"/>
              <w:bottom w:val="single" w:sz="4" w:space="0" w:color="000000"/>
              <w:right w:val="single" w:sz="26" w:space="0" w:color="F7C9AC"/>
            </w:tcBorders>
            <w:shd w:val="clear" w:color="auto" w:fill="F7C9AC"/>
          </w:tcPr>
          <w:p w:rsidR="000D6DB9" w:rsidRPr="00EB3FA0" w:rsidRDefault="000D6DB9" w:rsidP="00420BD2">
            <w:pPr>
              <w:spacing w:line="220" w:lineRule="exact"/>
              <w:ind w:left="4"/>
            </w:pPr>
            <w:r w:rsidRPr="00EB3FA0">
              <w:rPr>
                <w:b/>
              </w:rPr>
              <w:t>h</w:t>
            </w:r>
            <w:r w:rsidRPr="00EB3FA0">
              <w:rPr>
                <w:b/>
                <w:spacing w:val="1"/>
              </w:rPr>
              <w:t>o</w:t>
            </w:r>
            <w:r w:rsidRPr="00EB3FA0">
              <w:rPr>
                <w:b/>
              </w:rPr>
              <w:t>din</w:t>
            </w:r>
          </w:p>
        </w:tc>
      </w:tr>
      <w:tr w:rsidR="000D6DB9" w:rsidRPr="00A15433" w:rsidTr="00420BD2">
        <w:trPr>
          <w:trHeight w:hRule="exact" w:val="235"/>
        </w:trPr>
        <w:tc>
          <w:tcPr>
            <w:tcW w:w="72" w:type="dxa"/>
            <w:tcBorders>
              <w:top w:val="single" w:sz="4" w:space="0" w:color="000000"/>
              <w:left w:val="single" w:sz="26" w:space="0" w:color="F7C9AC"/>
              <w:bottom w:val="single" w:sz="4" w:space="0" w:color="000000"/>
              <w:right w:val="nil"/>
            </w:tcBorders>
          </w:tcPr>
          <w:p w:rsidR="000D6DB9" w:rsidRDefault="000D6DB9" w:rsidP="00420BD2"/>
        </w:tc>
        <w:tc>
          <w:tcPr>
            <w:tcW w:w="9779" w:type="dxa"/>
            <w:gridSpan w:val="11"/>
            <w:tcBorders>
              <w:top w:val="nil"/>
              <w:left w:val="nil"/>
              <w:bottom w:val="single" w:sz="4" w:space="0" w:color="000000"/>
              <w:right w:val="single" w:sz="26" w:space="0" w:color="F7C9AC"/>
            </w:tcBorders>
            <w:shd w:val="clear" w:color="auto" w:fill="F7C9AC"/>
          </w:tcPr>
          <w:p w:rsidR="000D6DB9" w:rsidRPr="00EB3FA0" w:rsidRDefault="000D6DB9" w:rsidP="00420BD2">
            <w:pPr>
              <w:spacing w:line="220" w:lineRule="exact"/>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8"/>
              </w:rPr>
              <w:t xml:space="preserve"> </w:t>
            </w:r>
            <w:r w:rsidRPr="00EB3FA0">
              <w:rPr>
                <w:b/>
              </w:rPr>
              <w:t>o zp</w:t>
            </w:r>
            <w:r w:rsidRPr="00EB3FA0">
              <w:rPr>
                <w:b/>
                <w:spacing w:val="2"/>
              </w:rPr>
              <w:t>ů</w:t>
            </w:r>
            <w:r w:rsidRPr="00EB3FA0">
              <w:rPr>
                <w:b/>
                <w:spacing w:val="-1"/>
              </w:rPr>
              <w:t>s</w:t>
            </w:r>
            <w:r w:rsidRPr="00EB3FA0">
              <w:rPr>
                <w:b/>
                <w:spacing w:val="1"/>
              </w:rPr>
              <w:t>o</w:t>
            </w:r>
            <w:r w:rsidRPr="00EB3FA0">
              <w:rPr>
                <w:b/>
              </w:rPr>
              <w:t>bu</w:t>
            </w:r>
            <w:r w:rsidRPr="00EB3FA0">
              <w:rPr>
                <w:b/>
                <w:spacing w:val="-5"/>
              </w:rPr>
              <w:t xml:space="preserve"> </w:t>
            </w:r>
            <w:r w:rsidRPr="00EB3FA0">
              <w:rPr>
                <w:b/>
                <w:spacing w:val="-3"/>
              </w:rPr>
              <w:t>k</w:t>
            </w:r>
            <w:r w:rsidRPr="00EB3FA0">
              <w:rPr>
                <w:b/>
                <w:spacing w:val="1"/>
              </w:rPr>
              <w:t>o</w:t>
            </w:r>
            <w:r w:rsidRPr="00EB3FA0">
              <w:rPr>
                <w:b/>
              </w:rPr>
              <w:t>nt</w:t>
            </w:r>
            <w:r w:rsidRPr="00EB3FA0">
              <w:rPr>
                <w:b/>
                <w:spacing w:val="4"/>
              </w:rPr>
              <w:t>a</w:t>
            </w:r>
            <w:r w:rsidRPr="00EB3FA0">
              <w:rPr>
                <w:b/>
              </w:rPr>
              <w:t>ktu</w:t>
            </w:r>
            <w:r w:rsidRPr="00EB3FA0">
              <w:rPr>
                <w:b/>
                <w:spacing w:val="-8"/>
              </w:rPr>
              <w:t xml:space="preserve"> </w:t>
            </w:r>
            <w:r w:rsidRPr="00EB3FA0">
              <w:rPr>
                <w:b/>
              </w:rPr>
              <w:t>s</w:t>
            </w:r>
            <w:r w:rsidRPr="00EB3FA0">
              <w:rPr>
                <w:b/>
                <w:spacing w:val="-1"/>
              </w:rPr>
              <w:t xml:space="preserve"> </w:t>
            </w:r>
            <w:r w:rsidRPr="00EB3FA0">
              <w:rPr>
                <w:b/>
                <w:spacing w:val="1"/>
              </w:rPr>
              <w:t>vy</w:t>
            </w:r>
            <w:r w:rsidRPr="00EB3FA0">
              <w:rPr>
                <w:b/>
              </w:rPr>
              <w:t>učujíc</w:t>
            </w:r>
            <w:r w:rsidRPr="00EB3FA0">
              <w:rPr>
                <w:b/>
                <w:spacing w:val="2"/>
              </w:rPr>
              <w:t>í</w:t>
            </w:r>
            <w:r w:rsidRPr="00EB3FA0">
              <w:rPr>
                <w:b/>
              </w:rPr>
              <w:t>m</w:t>
            </w:r>
          </w:p>
        </w:tc>
      </w:tr>
      <w:tr w:rsidR="000D6DB9" w:rsidRPr="00A15433" w:rsidTr="00420BD2">
        <w:trPr>
          <w:trHeight w:hRule="exact" w:val="1364"/>
        </w:trPr>
        <w:tc>
          <w:tcPr>
            <w:tcW w:w="9851" w:type="dxa"/>
            <w:gridSpan w:val="12"/>
            <w:tcBorders>
              <w:top w:val="single" w:sz="4" w:space="0" w:color="000000"/>
              <w:left w:val="single" w:sz="4" w:space="0" w:color="000000"/>
              <w:bottom w:val="single" w:sz="4" w:space="0" w:color="000000"/>
              <w:right w:val="single" w:sz="4" w:space="0" w:color="000000"/>
            </w:tcBorders>
          </w:tcPr>
          <w:p w:rsidR="000D69B4" w:rsidRDefault="000D6DB9" w:rsidP="00420BD2">
            <w:pPr>
              <w:jc w:val="both"/>
              <w:rPr>
                <w:ins w:id="482" w:author="Strohmandl Jan" w:date="2018-11-13T09:14: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DB9" w:rsidRDefault="000D69B4" w:rsidP="00420BD2">
            <w:pPr>
              <w:jc w:val="both"/>
            </w:pPr>
            <w:ins w:id="483" w:author="Strohmandl Jan" w:date="2018-11-13T09:14:00Z">
              <w:r>
                <w:t xml:space="preserve"> Studenti v rámci výuky absolvují 1 průběžn</w:t>
              </w:r>
            </w:ins>
            <w:ins w:id="484" w:author="Strohmandl Jan" w:date="2018-11-13T09:15:00Z">
              <w:r>
                <w:t>ý</w:t>
              </w:r>
            </w:ins>
            <w:ins w:id="485" w:author="Strohmandl Jan" w:date="2018-11-13T09:14:00Z">
              <w:r>
                <w:t xml:space="preserve"> test za účelem prověření znalostí a odevzdají seminární práci.</w:t>
              </w:r>
            </w:ins>
          </w:p>
          <w:p w:rsidR="000D6DB9" w:rsidRDefault="000D6DB9" w:rsidP="00420BD2">
            <w:pPr>
              <w:ind w:left="68"/>
            </w:pPr>
            <w:r>
              <w:t xml:space="preserve">Možnosti komunikace s vyučujícím: </w:t>
            </w:r>
            <w:hyperlink r:id="rId18" w:history="1">
              <w:r w:rsidRPr="00EB1132">
                <w:rPr>
                  <w:rStyle w:val="Hypertextovodkaz"/>
                </w:rPr>
                <w:t>tomek@utb.cz</w:t>
              </w:r>
            </w:hyperlink>
            <w:r>
              <w:t xml:space="preserve">; </w:t>
            </w:r>
            <w:hyperlink r:id="rId19" w:history="1">
              <w:r w:rsidRPr="00EB1132">
                <w:rPr>
                  <w:rStyle w:val="Hypertextovodkaz"/>
                </w:rPr>
                <w:t>strohmandl@utb.cz</w:t>
              </w:r>
            </w:hyperlink>
          </w:p>
          <w:p w:rsidR="000D6DB9" w:rsidRPr="000233F7" w:rsidRDefault="000D6DB9" w:rsidP="00420BD2">
            <w:pPr>
              <w:ind w:left="68"/>
            </w:pPr>
          </w:p>
        </w:tc>
      </w:tr>
    </w:tbl>
    <w:p w:rsidR="000D6DB9" w:rsidRPr="00A15433" w:rsidRDefault="000D6DB9" w:rsidP="000D6DB9">
      <w:pPr>
        <w:spacing w:before="6" w:line="120" w:lineRule="exact"/>
        <w:rPr>
          <w:lang w:val="pl-PL"/>
        </w:rPr>
      </w:pPr>
    </w:p>
    <w:p w:rsidR="000D6DB9" w:rsidRDefault="000D6DB9" w:rsidP="000D6DB9">
      <w:pPr>
        <w:rPr>
          <w:lang w:val="pl-PL"/>
        </w:rPr>
      </w:pPr>
    </w:p>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832893" w:rsidRDefault="000D6DB9" w:rsidP="00420BD2">
            <w:pPr>
              <w:jc w:val="both"/>
              <w:rPr>
                <w:b/>
              </w:rPr>
            </w:pPr>
            <w:r w:rsidRPr="00832893">
              <w:rPr>
                <w:b/>
              </w:rPr>
              <w:t>Bezpečnostní politika a obrana státu</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Pr="00A505E1" w:rsidRDefault="000D6DB9" w:rsidP="00420BD2">
            <w:pPr>
              <w:jc w:val="both"/>
            </w:pPr>
            <w:r>
              <w:t>povinný –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1/ZS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Pr="00A505E1" w:rsidRDefault="000D6DB9" w:rsidP="00420BD2">
            <w:pPr>
              <w:jc w:val="both"/>
            </w:pPr>
            <w:r w:rsidRPr="00A505E1">
              <w:t>28 p – 28 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Pr="00A505E1" w:rsidRDefault="000D6DB9" w:rsidP="00420BD2">
            <w:pPr>
              <w:jc w:val="both"/>
            </w:pPr>
            <w:r w:rsidRPr="00A505E1">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Pr="00A505E1" w:rsidRDefault="000D6DB9" w:rsidP="00420BD2">
            <w:pPr>
              <w:jc w:val="both"/>
            </w:pPr>
            <w:r w:rsidRPr="00A505E1">
              <w:t>5</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Pr="00A505E1" w:rsidRDefault="000D6DB9" w:rsidP="00420BD2">
            <w:pPr>
              <w:jc w:val="both"/>
            </w:pPr>
            <w:r>
              <w:t>z</w:t>
            </w:r>
            <w:r w:rsidRPr="00A505E1">
              <w:t>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Pr="00A505E1" w:rsidRDefault="000D6DB9" w:rsidP="00420BD2">
            <w:pPr>
              <w:jc w:val="both"/>
            </w:pPr>
            <w:r w:rsidRPr="00A505E1">
              <w:t xml:space="preserve">Respektování a dodržování povinností stanovených interními dokumenty </w:t>
            </w:r>
            <w:r>
              <w:br/>
            </w:r>
            <w:r w:rsidRPr="00A505E1">
              <w:t>a předpisy FLKŘ. Průběžné plnění zadaných úkolů, 80% aktivní účast na seminářích, vypracování a prezentace semestrální práce.</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doc. RSDr. Václav Lošek,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rsidRPr="000233F7">
              <w:rPr>
                <w:spacing w:val="2"/>
              </w:rPr>
              <w:t>Garant</w:t>
            </w:r>
            <w:r>
              <w:rPr>
                <w:spacing w:val="2"/>
              </w:rPr>
              <w:t xml:space="preserve"> stanovuje koncepci předmětu a</w:t>
            </w:r>
            <w:r w:rsidRPr="000233F7">
              <w:rPr>
                <w:spacing w:val="2"/>
              </w:rPr>
              <w:t xml:space="preserve"> </w:t>
            </w:r>
            <w:r>
              <w:rPr>
                <w:spacing w:val="2"/>
              </w:rPr>
              <w:t xml:space="preserve">podílí se na přednáškách v rozsahu </w:t>
            </w:r>
            <w:r>
              <w:rPr>
                <w:spacing w:val="2"/>
              </w:rPr>
              <w:br/>
              <w:t>100 %, 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doc. RSDr. Václav Lošek, CSc. – přednášky</w:t>
            </w:r>
            <w:ins w:id="486" w:author="Strohmandl Jan" w:date="2018-11-13T09:42:00Z">
              <w:r w:rsidR="00BA6E1F">
                <w:t>, seminář</w:t>
              </w:r>
            </w:ins>
            <w:r>
              <w:t xml:space="preserve">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Pr="00890306" w:rsidRDefault="000D6DB9" w:rsidP="00420BD2">
            <w:pPr>
              <w:pStyle w:val="Normlnweb"/>
              <w:spacing w:before="0" w:beforeAutospacing="0" w:after="0" w:afterAutospacing="0"/>
              <w:jc w:val="both"/>
              <w:rPr>
                <w:rFonts w:ascii="Times New Roman" w:hAnsi="Times New Roman" w:cs="Times New Roman"/>
                <w:color w:val="000000"/>
                <w:sz w:val="20"/>
                <w:szCs w:val="20"/>
              </w:rPr>
            </w:pPr>
            <w:r>
              <w:rPr>
                <w:rFonts w:ascii="Times New Roman" w:hAnsi="Times New Roman" w:cs="Times New Roman"/>
                <w:color w:val="000000"/>
                <w:sz w:val="20"/>
                <w:szCs w:val="20"/>
              </w:rPr>
              <w:t>Předmět je zaměřen na vstupní problematiku bezpečnostní politiky a obrany státu. Student se seznámí se základy ochrany a obrany státu, podstatou ochrany demokracie a vazby v rámci uzavřených spojenectví a smluv. Současně se seznámí s přístupem ČR k ochraně obyvatelstva a celistvosti území republiky.</w:t>
            </w:r>
          </w:p>
          <w:p w:rsidR="000D6DB9" w:rsidRPr="00DA37F8" w:rsidRDefault="000D6DB9" w:rsidP="00420BD2">
            <w:pPr>
              <w:pStyle w:val="Normlnweb"/>
              <w:spacing w:before="0" w:beforeAutospacing="0" w:after="0" w:afterAutospacing="0"/>
              <w:jc w:val="both"/>
              <w:rPr>
                <w:rFonts w:ascii="Times New Roman" w:hAnsi="Times New Roman" w:cs="Times New Roman"/>
                <w:color w:val="000000"/>
                <w:sz w:val="20"/>
                <w:szCs w:val="20"/>
              </w:rPr>
            </w:pPr>
            <w:r w:rsidRPr="005877CA">
              <w:rPr>
                <w:rFonts w:ascii="Times New Roman" w:hAnsi="Times New Roman" w:cs="Times New Roman"/>
                <w:color w:val="000000"/>
                <w:sz w:val="20"/>
                <w:szCs w:val="20"/>
                <w:u w:val="single"/>
              </w:rPr>
              <w:t>Hlavní témata</w:t>
            </w:r>
            <w:r>
              <w:rPr>
                <w:rFonts w:ascii="Times New Roman" w:hAnsi="Times New Roman" w:cs="Times New Roman"/>
                <w:color w:val="000000"/>
                <w:sz w:val="20"/>
                <w:szCs w:val="20"/>
              </w:rPr>
              <w:t>:</w:t>
            </w:r>
          </w:p>
          <w:p w:rsidR="000D6DB9" w:rsidRDefault="000D6DB9" w:rsidP="00D81E97">
            <w:pPr>
              <w:pStyle w:val="Odstavecseseznamem1"/>
              <w:numPr>
                <w:ilvl w:val="0"/>
                <w:numId w:val="17"/>
              </w:numPr>
            </w:pPr>
            <w:r>
              <w:t>Úvod do studia předmětu, vazby a souvislosti.</w:t>
            </w:r>
          </w:p>
          <w:p w:rsidR="000D6DB9" w:rsidRDefault="000D6DB9" w:rsidP="00D81E97">
            <w:pPr>
              <w:pStyle w:val="Odstavecseseznamem1"/>
              <w:numPr>
                <w:ilvl w:val="0"/>
                <w:numId w:val="17"/>
              </w:numPr>
            </w:pPr>
            <w:r>
              <w:t>Problematika bezpečnostní politiky jako teorie a součást bezpečnostní vědy.</w:t>
            </w:r>
          </w:p>
          <w:p w:rsidR="000D6DB9" w:rsidRDefault="000D6DB9" w:rsidP="00D81E97">
            <w:pPr>
              <w:pStyle w:val="Odstavecseseznamem1"/>
              <w:numPr>
                <w:ilvl w:val="0"/>
                <w:numId w:val="17"/>
              </w:numPr>
            </w:pPr>
            <w:r>
              <w:t>Historické aspekty bezpečnostní a obranné politiky státu.</w:t>
            </w:r>
          </w:p>
          <w:p w:rsidR="000D6DB9" w:rsidRDefault="000D6DB9" w:rsidP="00D81E97">
            <w:pPr>
              <w:pStyle w:val="Odstavecseseznamem1"/>
              <w:numPr>
                <w:ilvl w:val="0"/>
                <w:numId w:val="17"/>
              </w:numPr>
            </w:pPr>
            <w:r>
              <w:t>Vnější bezpečnostní prostředí.</w:t>
            </w:r>
          </w:p>
          <w:p w:rsidR="000D6DB9" w:rsidRDefault="000D6DB9" w:rsidP="00D81E97">
            <w:pPr>
              <w:pStyle w:val="Odstavecseseznamem1"/>
              <w:numPr>
                <w:ilvl w:val="0"/>
                <w:numId w:val="17"/>
              </w:numPr>
            </w:pPr>
            <w:r>
              <w:t>Vnitřní bezpečnostní prostředí.</w:t>
            </w:r>
          </w:p>
          <w:p w:rsidR="000D6DB9" w:rsidRDefault="000D6DB9" w:rsidP="00D81E97">
            <w:pPr>
              <w:pStyle w:val="Odstavecseseznamem1"/>
              <w:numPr>
                <w:ilvl w:val="0"/>
                <w:numId w:val="17"/>
              </w:numPr>
            </w:pPr>
            <w:r>
              <w:t>Aktuální otázky globálního bezpečnostního prostředí, hrozby a rizika jeho dalšího vývoje.</w:t>
            </w:r>
          </w:p>
          <w:p w:rsidR="000D6DB9" w:rsidRDefault="000D6DB9" w:rsidP="00D81E97">
            <w:pPr>
              <w:pStyle w:val="Odstavecseseznamem1"/>
              <w:numPr>
                <w:ilvl w:val="0"/>
                <w:numId w:val="17"/>
              </w:numPr>
            </w:pPr>
            <w:r>
              <w:t>Evropská bezpečnostní a obranná politika.</w:t>
            </w:r>
          </w:p>
          <w:p w:rsidR="000D6DB9" w:rsidRDefault="000D6DB9" w:rsidP="00D81E97">
            <w:pPr>
              <w:pStyle w:val="Odstavecseseznamem1"/>
              <w:numPr>
                <w:ilvl w:val="0"/>
                <w:numId w:val="17"/>
              </w:numPr>
            </w:pPr>
            <w:r>
              <w:t>Severoatlantická aliance v dokumentech a organizační struktuře.</w:t>
            </w:r>
          </w:p>
          <w:p w:rsidR="000D6DB9" w:rsidRDefault="000D6DB9" w:rsidP="00D81E97">
            <w:pPr>
              <w:pStyle w:val="Odstavecseseznamem1"/>
              <w:numPr>
                <w:ilvl w:val="0"/>
                <w:numId w:val="17"/>
              </w:numPr>
            </w:pPr>
            <w:r>
              <w:t>Česká republika a NATO.</w:t>
            </w:r>
          </w:p>
          <w:p w:rsidR="000D6DB9" w:rsidRDefault="000D6DB9" w:rsidP="00D81E97">
            <w:pPr>
              <w:pStyle w:val="Odstavecseseznamem1"/>
              <w:numPr>
                <w:ilvl w:val="0"/>
                <w:numId w:val="17"/>
              </w:numPr>
            </w:pPr>
            <w:r>
              <w:t>Genese bezpečnostní strategie a bezpečnostní politiky České republiky I.</w:t>
            </w:r>
          </w:p>
          <w:p w:rsidR="000D6DB9" w:rsidRDefault="000D6DB9" w:rsidP="00D81E97">
            <w:pPr>
              <w:pStyle w:val="Odstavecseseznamem1"/>
              <w:numPr>
                <w:ilvl w:val="0"/>
                <w:numId w:val="17"/>
              </w:numPr>
            </w:pPr>
            <w:r>
              <w:t>Genese bezpečnostní strategie a bezpečnostní politiky České republiky II.</w:t>
            </w:r>
          </w:p>
          <w:p w:rsidR="000D6DB9" w:rsidRDefault="000D6DB9" w:rsidP="00D81E97">
            <w:pPr>
              <w:pStyle w:val="Odstavecseseznamem1"/>
              <w:numPr>
                <w:ilvl w:val="0"/>
                <w:numId w:val="17"/>
              </w:numPr>
            </w:pPr>
            <w:r>
              <w:t>Obrana státu, předpoklady a souvislosti.</w:t>
            </w:r>
          </w:p>
          <w:p w:rsidR="000D6DB9" w:rsidRDefault="000D6DB9" w:rsidP="00D81E97">
            <w:pPr>
              <w:pStyle w:val="Odstavecseseznamem1"/>
              <w:numPr>
                <w:ilvl w:val="0"/>
                <w:numId w:val="17"/>
              </w:numPr>
            </w:pPr>
            <w:r>
              <w:t>Obranná strategie ČR.</w:t>
            </w:r>
          </w:p>
          <w:p w:rsidR="000D6DB9" w:rsidRDefault="000D6DB9" w:rsidP="00D81E97">
            <w:pPr>
              <w:pStyle w:val="Odstavecseseznamem1"/>
              <w:numPr>
                <w:ilvl w:val="0"/>
                <w:numId w:val="17"/>
              </w:numPr>
            </w:pPr>
            <w:r>
              <w:t>Ozbrojené síly České republiky.</w:t>
            </w:r>
          </w:p>
          <w:p w:rsidR="000D6DB9" w:rsidRDefault="000D6DB9" w:rsidP="00420BD2">
            <w:pPr>
              <w:jc w:val="both"/>
            </w:pP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832893" w:rsidRDefault="000D6DB9" w:rsidP="00420BD2">
            <w:pPr>
              <w:rPr>
                <w:b/>
              </w:rPr>
            </w:pPr>
            <w:r w:rsidRPr="00DA37F8">
              <w:rPr>
                <w:b/>
                <w:spacing w:val="-2"/>
              </w:rPr>
              <w:t>Povinná literatura:</w:t>
            </w:r>
          </w:p>
          <w:p w:rsidR="000D6DB9" w:rsidRPr="00CB34BF" w:rsidRDefault="000D6DB9" w:rsidP="00420BD2">
            <w:pPr>
              <w:ind w:right="409"/>
              <w:jc w:val="both"/>
            </w:pPr>
            <w:r w:rsidRPr="00CB34BF">
              <w:t xml:space="preserve">POTÚČEK Martin a kol. </w:t>
            </w:r>
            <w:ins w:id="487" w:author="Eva Batůšková" w:date="2018-11-19T11:00:00Z">
              <w:r w:rsidR="00D34729">
                <w:t>(</w:t>
              </w:r>
            </w:ins>
            <w:ins w:id="488" w:author="Jan Strohmandl" w:date="2018-11-17T06:20:00Z">
              <w:r w:rsidR="00C4396D" w:rsidRPr="00CB34BF">
                <w:t>2011</w:t>
              </w:r>
            </w:ins>
            <w:ins w:id="489" w:author="Eva Batůšková" w:date="2018-11-19T11:00:00Z">
              <w:r w:rsidR="00D34729">
                <w:t>)</w:t>
              </w:r>
            </w:ins>
            <w:ins w:id="490" w:author="Jan Strohmandl" w:date="2018-11-17T06:20:00Z">
              <w:r w:rsidR="00C4396D" w:rsidRPr="00CB34BF">
                <w:t xml:space="preserve">. </w:t>
              </w:r>
            </w:ins>
            <w:r w:rsidRPr="00D1318A">
              <w:rPr>
                <w:i/>
              </w:rPr>
              <w:t>Klíčová ohrožení a příležitosti rozvoje České republiky do roku 2025</w:t>
            </w:r>
            <w:r w:rsidRPr="00CB34BF">
              <w:t>. Praha</w:t>
            </w:r>
            <w:ins w:id="491" w:author="Jan Strohmandl" w:date="2018-11-17T06:20:00Z">
              <w:r w:rsidR="00C4396D">
                <w:t>.</w:t>
              </w:r>
            </w:ins>
            <w:r w:rsidRPr="00CB34BF">
              <w:t xml:space="preserve"> </w:t>
            </w:r>
            <w:del w:id="492" w:author="Jan Strohmandl" w:date="2018-11-17T06:20:00Z">
              <w:r w:rsidRPr="00CB34BF" w:rsidDel="00C4396D">
                <w:delText xml:space="preserve">2011. </w:delText>
              </w:r>
            </w:del>
            <w:r w:rsidRPr="00CB34BF">
              <w:t xml:space="preserve">Dostupné z: </w:t>
            </w:r>
            <w:r w:rsidRPr="00811230">
              <w:rPr>
                <w:i/>
                <w:iCs/>
              </w:rPr>
              <w:t>www.vyzkum.cz/UserFiles/.../Ohrozeni%20a%20p</w:t>
            </w:r>
            <w:r>
              <w:rPr>
                <w:i/>
                <w:iCs/>
              </w:rPr>
              <w:t>rilezitosti%20CR%20do%202025.p</w:t>
            </w:r>
            <w:r w:rsidRPr="00811230">
              <w:rPr>
                <w:i/>
                <w:iCs/>
              </w:rPr>
              <w:t>.</w:t>
            </w:r>
          </w:p>
          <w:p w:rsidR="000D6DB9" w:rsidRDefault="000D6DB9" w:rsidP="00420BD2">
            <w:pPr>
              <w:ind w:right="409"/>
              <w:jc w:val="both"/>
            </w:pPr>
            <w:r w:rsidRPr="008454F3">
              <w:t>MV GŘHZS</w:t>
            </w:r>
            <w:del w:id="493" w:author="Eva Batůšková" w:date="2018-11-19T11:00:00Z">
              <w:r w:rsidRPr="008454F3" w:rsidDel="00D34729">
                <w:delText>.</w:delText>
              </w:r>
            </w:del>
            <w:ins w:id="494" w:author="Eva Batůšková" w:date="2018-11-19T11:00:00Z">
              <w:r w:rsidR="00D34729">
                <w:t xml:space="preserve"> </w:t>
              </w:r>
            </w:ins>
            <w:del w:id="495" w:author="Eva Batůšková" w:date="2018-11-19T11:00:00Z">
              <w:r w:rsidRPr="008454F3" w:rsidDel="00D34729">
                <w:delText xml:space="preserve"> </w:delText>
              </w:r>
            </w:del>
            <w:ins w:id="496" w:author="Jan Strohmandl" w:date="2018-11-17T06:20:00Z">
              <w:r w:rsidR="00C4396D" w:rsidRPr="008454F3">
                <w:t>2015</w:t>
              </w:r>
              <w:r w:rsidR="00C4396D">
                <w:t xml:space="preserve">. </w:t>
              </w:r>
            </w:ins>
            <w:r w:rsidRPr="00E7102A">
              <w:rPr>
                <w:i/>
              </w:rPr>
              <w:t>Analýza hrozeb pro Českou republiku</w:t>
            </w:r>
            <w:r w:rsidRPr="00811230">
              <w:t xml:space="preserve"> (závěrečná zpráva)</w:t>
            </w:r>
            <w:r w:rsidRPr="008454F3">
              <w:t xml:space="preserve">. Praha, </w:t>
            </w:r>
            <w:del w:id="497" w:author="Jan Strohmandl" w:date="2018-11-17T06:20:00Z">
              <w:r w:rsidRPr="008454F3" w:rsidDel="00C4396D">
                <w:delText>2015</w:delText>
              </w:r>
              <w:r w:rsidDel="00C4396D">
                <w:delText>.</w:delText>
              </w:r>
            </w:del>
          </w:p>
          <w:p w:rsidR="000D6DB9" w:rsidRDefault="000D6DB9" w:rsidP="00420BD2">
            <w:pPr>
              <w:ind w:right="409"/>
              <w:jc w:val="both"/>
            </w:pPr>
            <w:r w:rsidRPr="00E7102A">
              <w:rPr>
                <w:i/>
              </w:rPr>
              <w:t>Zpráva o stavu ochrany obyvatelstva v České republice</w:t>
            </w:r>
            <w:r>
              <w:t>, Praha 2015. Dostupné z:</w:t>
            </w:r>
            <w:r w:rsidRPr="005F259A">
              <w:t xml:space="preserve"> www.hzscr.cz/soubor/zprava-oob-2015-pdf.aspx</w:t>
            </w:r>
            <w:r>
              <w:t>.</w:t>
            </w:r>
          </w:p>
          <w:p w:rsidR="000D6DB9" w:rsidRDefault="000D6DB9" w:rsidP="00420BD2">
            <w:pPr>
              <w:ind w:right="409"/>
              <w:jc w:val="both"/>
            </w:pPr>
            <w:r w:rsidRPr="00E7102A">
              <w:rPr>
                <w:i/>
              </w:rPr>
              <w:t xml:space="preserve">Bezpečnostní strategie České </w:t>
            </w:r>
            <w:del w:id="498" w:author="Eva Batůšková" w:date="2018-11-19T11:01:00Z">
              <w:r w:rsidRPr="00E7102A" w:rsidDel="00D34729">
                <w:rPr>
                  <w:i/>
                </w:rPr>
                <w:delText xml:space="preserve">republiky </w:delText>
              </w:r>
            </w:del>
            <w:ins w:id="499" w:author="Eva Batůšková" w:date="2018-11-19T11:01:00Z">
              <w:r w:rsidR="00D34729" w:rsidRPr="00E7102A">
                <w:rPr>
                  <w:i/>
                </w:rPr>
                <w:t>republiky</w:t>
              </w:r>
              <w:r w:rsidR="00D34729">
                <w:rPr>
                  <w:i/>
                </w:rPr>
                <w:t xml:space="preserve"> </w:t>
              </w:r>
            </w:ins>
            <w:r w:rsidRPr="00E7102A">
              <w:rPr>
                <w:i/>
              </w:rPr>
              <w:t>2015</w:t>
            </w:r>
            <w:r>
              <w:t>. Praha 2015</w:t>
            </w:r>
            <w:r w:rsidRPr="005F259A">
              <w:t>. ISBN 978-80-7441-005-5</w:t>
            </w:r>
            <w:r>
              <w:t>.</w:t>
            </w:r>
          </w:p>
          <w:p w:rsidR="000D6DB9" w:rsidRDefault="000D6DB9" w:rsidP="00420BD2">
            <w:pPr>
              <w:ind w:right="409"/>
              <w:jc w:val="both"/>
            </w:pPr>
            <w:r w:rsidRPr="00E7102A">
              <w:rPr>
                <w:i/>
              </w:rPr>
              <w:t>Obranná strategie České republiky</w:t>
            </w:r>
            <w:del w:id="500" w:author="Eva Batůšková" w:date="2018-11-19T11:01:00Z">
              <w:r w:rsidRPr="00C07051" w:rsidDel="00D34729">
                <w:delText>.</w:delText>
              </w:r>
            </w:del>
            <w:r w:rsidRPr="00C07051">
              <w:t xml:space="preserve"> </w:t>
            </w:r>
            <w:ins w:id="501" w:author="Jan Strohmandl" w:date="2018-11-17T06:21:00Z">
              <w:r w:rsidR="00C4396D" w:rsidRPr="00C07051">
                <w:t>2017.</w:t>
              </w:r>
              <w:r w:rsidR="00C4396D">
                <w:t xml:space="preserve"> </w:t>
              </w:r>
            </w:ins>
            <w:r w:rsidRPr="00C07051">
              <w:t>Ministerstvo obrany České republiky – VHÚ Praha</w:t>
            </w:r>
            <w:ins w:id="502" w:author="Jan Strohmandl" w:date="2018-11-17T06:21:00Z">
              <w:r w:rsidR="00C4396D">
                <w:t>,</w:t>
              </w:r>
            </w:ins>
            <w:r w:rsidRPr="00C07051">
              <w:t xml:space="preserve"> </w:t>
            </w:r>
            <w:del w:id="503" w:author="Jan Strohmandl" w:date="2018-11-17T06:21:00Z">
              <w:r w:rsidRPr="00C07051" w:rsidDel="00C4396D">
                <w:delText>2017.</w:delText>
              </w:r>
              <w:r w:rsidDel="00C4396D">
                <w:delText xml:space="preserve"> </w:delText>
              </w:r>
            </w:del>
            <w:r w:rsidRPr="00811230">
              <w:t>ISBN 978-80-7278-702-9</w:t>
            </w:r>
            <w:r>
              <w:t>.</w:t>
            </w:r>
          </w:p>
          <w:p w:rsidR="000D6DB9" w:rsidRPr="009D6268" w:rsidRDefault="000D6DB9" w:rsidP="00420BD2">
            <w:pPr>
              <w:ind w:right="409"/>
              <w:jc w:val="both"/>
            </w:pPr>
            <w:r w:rsidRPr="009D6268">
              <w:t xml:space="preserve">SMOLÍK Josef, Tomáš ŠMÍD a kol. </w:t>
            </w:r>
            <w:ins w:id="504" w:author="Eva Batůšková" w:date="2018-11-19T11:02:00Z">
              <w:r w:rsidR="00D34729">
                <w:t>(</w:t>
              </w:r>
            </w:ins>
            <w:ins w:id="505" w:author="Jan Strohmandl" w:date="2018-11-17T06:21:00Z">
              <w:r w:rsidR="00C4396D" w:rsidRPr="00811230">
                <w:t>2011</w:t>
              </w:r>
            </w:ins>
            <w:ins w:id="506" w:author="Eva Batůšková" w:date="2018-11-19T11:02:00Z">
              <w:r w:rsidR="00D34729">
                <w:t>)</w:t>
              </w:r>
            </w:ins>
            <w:ins w:id="507" w:author="Jan Strohmandl" w:date="2018-11-17T06:21:00Z">
              <w:r w:rsidR="00C4396D" w:rsidRPr="00811230">
                <w:t xml:space="preserve">. </w:t>
              </w:r>
            </w:ins>
            <w:r w:rsidRPr="00E7102A">
              <w:rPr>
                <w:i/>
              </w:rPr>
              <w:t>Vybrané bezpečnostní hrozby a rizika 21. století.</w:t>
            </w:r>
            <w:r w:rsidRPr="00811230">
              <w:t xml:space="preserve"> </w:t>
            </w:r>
            <w:ins w:id="508" w:author="Jan Strohmandl" w:date="2018-11-17T06:21:00Z">
              <w:r w:rsidR="00C4396D" w:rsidRPr="00811230">
                <w:t xml:space="preserve">Brno </w:t>
              </w:r>
              <w:r w:rsidR="00C4396D">
                <w:t xml:space="preserve">: </w:t>
              </w:r>
            </w:ins>
            <w:r w:rsidRPr="00811230">
              <w:t>muniPRESS,</w:t>
            </w:r>
            <w:del w:id="509" w:author="Jan Strohmandl" w:date="2018-11-17T06:21:00Z">
              <w:r w:rsidRPr="00811230" w:rsidDel="00C4396D">
                <w:delText xml:space="preserve"> Brno</w:delText>
              </w:r>
            </w:del>
            <w:ins w:id="510" w:author="Jan Strohmandl" w:date="2018-11-17T06:21:00Z">
              <w:r w:rsidR="00C4396D">
                <w:t>,</w:t>
              </w:r>
            </w:ins>
            <w:r w:rsidRPr="00811230">
              <w:t xml:space="preserve"> </w:t>
            </w:r>
            <w:del w:id="511" w:author="Jan Strohmandl" w:date="2018-11-17T06:21:00Z">
              <w:r w:rsidRPr="00811230" w:rsidDel="00C4396D">
                <w:delText xml:space="preserve">2011. </w:delText>
              </w:r>
            </w:del>
            <w:r w:rsidRPr="00811230">
              <w:t>ISBN: 978-80-210-5288-8</w:t>
            </w:r>
            <w:r>
              <w:t>.</w:t>
            </w:r>
          </w:p>
          <w:p w:rsidR="000D6DB9" w:rsidRDefault="000D6DB9" w:rsidP="00420BD2">
            <w:pPr>
              <w:ind w:right="409"/>
              <w:jc w:val="both"/>
            </w:pPr>
            <w:r w:rsidRPr="009D6268">
              <w:t>VIČAR, Dušan, Radim VIČAR</w:t>
            </w:r>
            <w:del w:id="512" w:author="Eva Batůšková" w:date="2018-11-19T11:02:00Z">
              <w:r w:rsidRPr="009D6268" w:rsidDel="00D34729">
                <w:delText>.</w:delText>
              </w:r>
            </w:del>
            <w:r w:rsidRPr="009D6268">
              <w:t xml:space="preserve"> </w:t>
            </w:r>
            <w:ins w:id="513" w:author="Eva Batůšková" w:date="2018-11-19T11:02:00Z">
              <w:r w:rsidR="00D34729">
                <w:t>(</w:t>
              </w:r>
            </w:ins>
            <w:ins w:id="514" w:author="Jan Strohmandl" w:date="2018-11-17T06:21:00Z">
              <w:r w:rsidR="00C4396D" w:rsidRPr="009D6268">
                <w:t>2013</w:t>
              </w:r>
            </w:ins>
            <w:ins w:id="515" w:author="Eva Batůšková" w:date="2018-11-19T11:02:00Z">
              <w:r w:rsidR="00D34729">
                <w:t>)</w:t>
              </w:r>
            </w:ins>
            <w:ins w:id="516" w:author="Jan Strohmandl" w:date="2018-11-17T06:21:00Z">
              <w:r w:rsidR="00C4396D" w:rsidRPr="009D6268">
                <w:t xml:space="preserve">. </w:t>
              </w:r>
            </w:ins>
            <w:r w:rsidRPr="00E7102A">
              <w:rPr>
                <w:i/>
              </w:rPr>
              <w:t>Vybrané aspekty práva bezpečnosti a obrany České republiky</w:t>
            </w:r>
            <w:r w:rsidRPr="009D6268">
              <w:t xml:space="preserve">. Zlín: UTB, </w:t>
            </w:r>
            <w:del w:id="517" w:author="Jan Strohmandl" w:date="2018-11-17T06:21:00Z">
              <w:r w:rsidRPr="009D6268" w:rsidDel="00C4396D">
                <w:delText xml:space="preserve">2013. </w:delText>
              </w:r>
            </w:del>
            <w:r w:rsidRPr="009D6268">
              <w:t>ISBN 978-80-7454-279-4.</w:t>
            </w:r>
          </w:p>
          <w:p w:rsidR="000D6DB9" w:rsidRPr="00D1318A" w:rsidRDefault="000D6DB9" w:rsidP="00420BD2">
            <w:pPr>
              <w:spacing w:before="60"/>
              <w:jc w:val="both"/>
            </w:pPr>
            <w:r w:rsidRPr="009E561B">
              <w:rPr>
                <w:b/>
                <w:spacing w:val="1"/>
              </w:rPr>
              <w:t>Doporučená</w:t>
            </w:r>
            <w:r w:rsidRPr="00DA37F8">
              <w:rPr>
                <w:b/>
              </w:rPr>
              <w:t xml:space="preserve"> literatura:</w:t>
            </w:r>
          </w:p>
          <w:p w:rsidR="000D6DB9" w:rsidRDefault="000D6DB9" w:rsidP="00420BD2">
            <w:pPr>
              <w:ind w:right="408"/>
            </w:pPr>
            <w:r>
              <w:t xml:space="preserve">Washingtonská smlouva. Dostupné z: </w:t>
            </w:r>
            <w:r w:rsidRPr="000751BA">
              <w:t>http://www.natoaktual.cz/na_zpravy.aspx?y=na_summit/washingtonskasmlouva.htm</w:t>
            </w:r>
            <w:r>
              <w:t>.</w:t>
            </w:r>
          </w:p>
          <w:p w:rsidR="000D6DB9" w:rsidRDefault="000D6DB9" w:rsidP="00420BD2">
            <w:pPr>
              <w:ind w:right="408"/>
              <w:jc w:val="both"/>
            </w:pPr>
            <w:r>
              <w:t>NATO 2020: Assured Security; Dynamic Engagement. Dostupné z:</w:t>
            </w:r>
          </w:p>
          <w:p w:rsidR="000D6DB9" w:rsidRDefault="000D6DB9" w:rsidP="00420BD2">
            <w:pPr>
              <w:ind w:right="408"/>
              <w:jc w:val="both"/>
            </w:pPr>
            <w:r w:rsidRPr="006144DE">
              <w:lastRenderedPageBreak/>
              <w:t>http://www.mocr.army.cz/images/Bilakniha/ZSD/NATO2020.pdf</w:t>
            </w:r>
          </w:p>
          <w:p w:rsidR="000D6DB9" w:rsidRDefault="000D6DB9" w:rsidP="00420BD2">
            <w:pPr>
              <w:ind w:right="408"/>
              <w:jc w:val="both"/>
            </w:pPr>
            <w:r w:rsidRPr="008454F3">
              <w:t>DISKUSNÍ DOKUMENT O BUDOUCNOSTI EVROPSKÉ OBRANY. Evropská komise COM (2017) 315 ze dne 7. června 2017. Dostupné z:</w:t>
            </w:r>
            <w:r>
              <w:t xml:space="preserve"> </w:t>
            </w:r>
            <w:hyperlink r:id="rId20" w:history="1">
              <w:r w:rsidRPr="00811230">
                <w:t>https://ec.europa.eu/czechrepublic/news/diskuze_o_budoucnosti_evropske_obrany_cs</w:t>
              </w:r>
            </w:hyperlink>
          </w:p>
          <w:p w:rsidR="000D6DB9" w:rsidRDefault="000D6DB9" w:rsidP="00420BD2">
            <w:pPr>
              <w:ind w:right="408"/>
              <w:jc w:val="both"/>
            </w:pPr>
            <w:r>
              <w:t xml:space="preserve">Společná zahraniční bezpečnostní politika Evropské unie. </w:t>
            </w:r>
            <w:hyperlink r:id="rId21" w:history="1">
              <w:r w:rsidRPr="00811230">
                <w:t>https://www.euroskop.cz/8916/sekce/zahranicni-a-bezpecnostni-politika/</w:t>
              </w:r>
            </w:hyperlink>
            <w:r>
              <w:t xml:space="preserve"> </w:t>
            </w:r>
          </w:p>
          <w:p w:rsidR="000D6DB9" w:rsidRPr="00C07051" w:rsidRDefault="00645B1D" w:rsidP="00420BD2">
            <w:pPr>
              <w:ind w:right="408"/>
              <w:jc w:val="both"/>
            </w:pPr>
            <w:hyperlink r:id="rId22" w:tooltip="Historie do roku 2016" w:history="1">
              <w:r w:rsidR="000D6DB9" w:rsidRPr="00E7102A">
                <w:rPr>
                  <w:i/>
                </w:rPr>
                <w:t>Historie mezinárodních bezpečnostních smluv a odzbrojování</w:t>
              </w:r>
            </w:hyperlink>
            <w:r w:rsidR="000D6DB9" w:rsidRPr="00E7102A">
              <w:rPr>
                <w:i/>
              </w:rPr>
              <w:t xml:space="preserve">. </w:t>
            </w:r>
            <w:r w:rsidR="000D6DB9">
              <w:t xml:space="preserve">Dostupné z: </w:t>
            </w:r>
            <w:hyperlink r:id="rId23" w:history="1">
              <w:r w:rsidR="000D6DB9" w:rsidRPr="00811230">
                <w:t>http://www.mocr.army.cz/dokumenty-a-legislativa/dokumenty-a-legislativa-138923/</w:t>
              </w:r>
            </w:hyperlink>
          </w:p>
          <w:p w:rsidR="000D6DB9" w:rsidRPr="00CB34BF" w:rsidRDefault="000D6DB9" w:rsidP="00420BD2">
            <w:pPr>
              <w:ind w:right="408"/>
              <w:jc w:val="both"/>
            </w:pPr>
            <w:r>
              <w:t>MAŘÍK Kamil</w:t>
            </w:r>
            <w:del w:id="518" w:author="Eva Batůšková" w:date="2018-11-19T11:02:00Z">
              <w:r w:rsidRPr="00E7102A" w:rsidDel="00D34729">
                <w:rPr>
                  <w:i/>
                </w:rPr>
                <w:delText>.</w:delText>
              </w:r>
            </w:del>
            <w:r w:rsidRPr="00E7102A">
              <w:rPr>
                <w:i/>
              </w:rPr>
              <w:t xml:space="preserve"> </w:t>
            </w:r>
            <w:ins w:id="519" w:author="Eva Batůšková" w:date="2018-11-19T11:03:00Z">
              <w:r w:rsidR="00D34729">
                <w:t>(</w:t>
              </w:r>
            </w:ins>
            <w:ins w:id="520" w:author="Jan Strohmandl" w:date="2018-11-17T06:22:00Z">
              <w:r w:rsidR="00C4396D" w:rsidRPr="000751BA">
                <w:t>2013</w:t>
              </w:r>
            </w:ins>
            <w:ins w:id="521" w:author="Eva Batůšková" w:date="2018-11-19T11:03:00Z">
              <w:r w:rsidR="00D34729">
                <w:t>)</w:t>
              </w:r>
            </w:ins>
            <w:ins w:id="522" w:author="Jan Strohmandl" w:date="2018-11-17T06:22:00Z">
              <w:r w:rsidR="00C4396D" w:rsidRPr="000751BA">
                <w:t>.</w:t>
              </w:r>
            </w:ins>
            <w:ins w:id="523" w:author="Jan Strohmandl" w:date="2018-11-17T06:23:00Z">
              <w:r w:rsidR="00C4396D">
                <w:t xml:space="preserve"> </w:t>
              </w:r>
            </w:ins>
            <w:r w:rsidRPr="00E7102A">
              <w:rPr>
                <w:i/>
              </w:rPr>
              <w:t>Zahraniční a bezpečnostní politika Evropské unie</w:t>
            </w:r>
            <w:r w:rsidRPr="00811230">
              <w:t xml:space="preserve">. </w:t>
            </w:r>
            <w:ins w:id="524" w:author="Jan Strohmandl" w:date="2018-11-17T06:23:00Z">
              <w:r w:rsidR="00C4396D">
                <w:t xml:space="preserve">Praha : </w:t>
              </w:r>
            </w:ins>
            <w:r w:rsidRPr="000751BA">
              <w:t>Professional Publishing</w:t>
            </w:r>
            <w:del w:id="525" w:author="Jan Strohmandl" w:date="2018-11-17T06:23:00Z">
              <w:r w:rsidRPr="000751BA" w:rsidDel="00C4396D">
                <w:delText xml:space="preserve"> </w:delText>
              </w:r>
            </w:del>
            <w:ins w:id="526" w:author="Jan Strohmandl" w:date="2018-11-17T06:23:00Z">
              <w:r w:rsidR="00C4396D">
                <w:t>,</w:t>
              </w:r>
            </w:ins>
            <w:del w:id="527" w:author="Jan Strohmandl" w:date="2018-11-17T06:22:00Z">
              <w:r w:rsidRPr="000751BA" w:rsidDel="00C4396D">
                <w:delText>2013.</w:delText>
              </w:r>
            </w:del>
            <w:r w:rsidRPr="000751BA">
              <w:t xml:space="preserve"> ISBN</w:t>
            </w:r>
            <w:r>
              <w:t xml:space="preserve"> 978-80-7431-128-4</w:t>
            </w:r>
            <w:ins w:id="528" w:author="Jan Strohmandl" w:date="2018-11-17T06:23:00Z">
              <w:r w:rsidR="00C4396D">
                <w:t>.</w:t>
              </w:r>
            </w:ins>
          </w:p>
          <w:p w:rsidR="000D6DB9" w:rsidRDefault="000D6DB9" w:rsidP="00420BD2">
            <w:pPr>
              <w:ind w:right="408"/>
            </w:pPr>
            <w:r w:rsidRPr="00E7102A">
              <w:rPr>
                <w:i/>
              </w:rPr>
              <w:t>Vojenská strategie České republiky</w:t>
            </w:r>
            <w:r>
              <w:t xml:space="preserve">. Dostupné z: </w:t>
            </w:r>
            <w:r w:rsidRPr="00811230">
              <w:t>www.mocr.army.cz/images/Bilakniha/.../2008%20Vojenska%20strategie%20CR.pdf</w:t>
            </w:r>
          </w:p>
          <w:p w:rsidR="000D6DB9" w:rsidRPr="005F259A" w:rsidRDefault="000D6DB9" w:rsidP="00420BD2">
            <w:pPr>
              <w:ind w:right="408"/>
              <w:jc w:val="both"/>
            </w:pPr>
            <w:r w:rsidRPr="005F259A">
              <w:t xml:space="preserve">MVČR. </w:t>
            </w:r>
            <w:r w:rsidRPr="00E7102A">
              <w:rPr>
                <w:i/>
              </w:rPr>
              <w:t>Audit národní bezpečnosti 2016</w:t>
            </w:r>
            <w:r w:rsidRPr="005F259A">
              <w:t xml:space="preserve">. </w:t>
            </w:r>
            <w:ins w:id="529" w:author="Jan Strohmandl" w:date="2018-11-17T06:23:00Z">
              <w:r w:rsidR="00C4396D" w:rsidRPr="005F259A">
                <w:t>2016.</w:t>
              </w:r>
              <w:r w:rsidR="00C4396D">
                <w:t xml:space="preserve"> </w:t>
              </w:r>
            </w:ins>
            <w:r w:rsidRPr="005F259A">
              <w:t xml:space="preserve">Praha, </w:t>
            </w:r>
            <w:del w:id="530" w:author="Jan Strohmandl" w:date="2018-11-17T06:23:00Z">
              <w:r w:rsidRPr="005F259A" w:rsidDel="00C4396D">
                <w:delText>2016.</w:delText>
              </w:r>
            </w:del>
          </w:p>
          <w:p w:rsidR="000D6DB9" w:rsidRPr="00811230" w:rsidRDefault="000D6DB9" w:rsidP="00420BD2">
            <w:pPr>
              <w:ind w:right="408"/>
              <w:rPr>
                <w:i/>
                <w:iCs/>
              </w:rPr>
            </w:pPr>
            <w:r w:rsidRPr="005F259A">
              <w:t>Koncepce výstavby Armády České republiky 2025. Dostupné z:</w:t>
            </w:r>
            <w:r>
              <w:t xml:space="preserve"> </w:t>
            </w:r>
            <w:hyperlink r:id="rId24" w:history="1">
              <w:r w:rsidRPr="00811230">
                <w:t>www.mocr.army.cz/images/id_40001_50000/.../KVA__R_ve__ejn___verze.pdf</w:t>
              </w:r>
            </w:hyperlink>
          </w:p>
          <w:p w:rsidR="000D6DB9" w:rsidRPr="00811230" w:rsidRDefault="000D6DB9" w:rsidP="00420BD2">
            <w:pPr>
              <w:ind w:right="408"/>
              <w:jc w:val="both"/>
            </w:pPr>
            <w:r w:rsidRPr="00E7102A">
              <w:rPr>
                <w:i/>
              </w:rPr>
              <w:t>Dlouhodobý výhled pro obranu 2030</w:t>
            </w:r>
            <w:r w:rsidRPr="00CB34BF">
              <w:t xml:space="preserve">. Dostupné z: </w:t>
            </w:r>
            <w:hyperlink r:id="rId25" w:history="1">
              <w:r w:rsidRPr="00811230">
                <w:t>http://www.mocr.army.cz/dokumenty-a-legislativa/ceske-dokumenty-46088/</w:t>
              </w:r>
            </w:hyperlink>
          </w:p>
          <w:p w:rsidR="000D6DB9" w:rsidRPr="00811230" w:rsidRDefault="000D6DB9" w:rsidP="00420BD2">
            <w:pPr>
              <w:ind w:right="408"/>
              <w:jc w:val="both"/>
              <w:rPr>
                <w:iCs/>
              </w:rPr>
            </w:pPr>
            <w:r w:rsidRPr="00811230">
              <w:rPr>
                <w:i/>
                <w:iCs/>
              </w:rPr>
              <w:t>Ministerstvo vnitra – generální ředitelství hasičského záchranného sboru České republiky. Koncepce ochrany obyvatelstva do roku 2020 s výhledem do roku 2030. Praha 2013.</w:t>
            </w:r>
          </w:p>
          <w:p w:rsidR="000D6DB9" w:rsidRDefault="000D6DB9" w:rsidP="00420BD2">
            <w:pPr>
              <w:ind w:right="408"/>
              <w:jc w:val="both"/>
            </w:pPr>
            <w:r>
              <w:t>K předmětné problematice vztahující se právní normy.</w:t>
            </w:r>
          </w:p>
          <w:p w:rsidR="000D6DB9" w:rsidRPr="009D6268" w:rsidRDefault="000D6DB9" w:rsidP="00420BD2">
            <w:pPr>
              <w:spacing w:before="100" w:beforeAutospacing="1" w:after="100" w:afterAutospacing="1"/>
            </w:pPr>
          </w:p>
          <w:p w:rsidR="000D6DB9" w:rsidRPr="008454F3" w:rsidRDefault="000D6DB9" w:rsidP="00420BD2">
            <w:pPr>
              <w:pStyle w:val="Default"/>
              <w:rPr>
                <w:rStyle w:val="CittHTML"/>
                <w:i w:val="0"/>
                <w:sz w:val="20"/>
                <w:szCs w:val="20"/>
              </w:rPr>
            </w:pPr>
          </w:p>
          <w:p w:rsidR="000D6DB9" w:rsidRPr="008454F3" w:rsidRDefault="000D6DB9" w:rsidP="00420BD2">
            <w:pPr>
              <w:pStyle w:val="Default"/>
              <w:rPr>
                <w:rStyle w:val="CittHTML"/>
                <w:i w:val="0"/>
                <w:sz w:val="20"/>
                <w:szCs w:val="20"/>
              </w:rPr>
            </w:pPr>
          </w:p>
          <w:p w:rsidR="000D6DB9" w:rsidRPr="008454F3" w:rsidRDefault="000D6DB9" w:rsidP="00420BD2">
            <w:pPr>
              <w:pStyle w:val="Default"/>
              <w:rPr>
                <w:rStyle w:val="CittHTML"/>
                <w:i w:val="0"/>
                <w:sz w:val="20"/>
                <w:szCs w:val="20"/>
              </w:rPr>
            </w:pPr>
          </w:p>
          <w:p w:rsidR="000D6DB9" w:rsidRPr="00EB3465" w:rsidRDefault="000D6DB9" w:rsidP="00420BD2">
            <w:pPr>
              <w:pStyle w:val="Default"/>
              <w:rPr>
                <w:sz w:val="20"/>
                <w:szCs w:val="20"/>
              </w:rPr>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531" w:author="Strohmandl Jan" w:date="2018-11-13T09:14: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9B4" w:rsidRDefault="000D69B4" w:rsidP="00420BD2">
            <w:pPr>
              <w:jc w:val="both"/>
            </w:pPr>
            <w:ins w:id="532" w:author="Strohmandl Jan" w:date="2018-11-13T09:14: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26" w:history="1">
              <w:r w:rsidRPr="00EB1132">
                <w:rPr>
                  <w:rStyle w:val="Hypertextovodkaz"/>
                </w:rPr>
                <w:t>losek@utb.cz</w:t>
              </w:r>
            </w:hyperlink>
          </w:p>
        </w:tc>
      </w:tr>
    </w:tbl>
    <w:p w:rsidR="000D6DB9" w:rsidRDefault="000D6DB9" w:rsidP="000D6DB9"/>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891ADB" w:rsidRDefault="000D6DB9" w:rsidP="00420BD2">
            <w:pPr>
              <w:jc w:val="both"/>
              <w:rPr>
                <w:b/>
              </w:rPr>
            </w:pPr>
            <w:r w:rsidRPr="00891ADB">
              <w:rPr>
                <w:b/>
              </w:rPr>
              <w:t>Bezpečnost strojů a zařízení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povinně –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2/ZS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2</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přednášky, 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rsidRPr="00526CB5">
              <w:t xml:space="preserve">Způsob zakončení </w:t>
            </w:r>
            <w:r>
              <w:t xml:space="preserve">předmětu - kombinovaná zkouška </w:t>
            </w:r>
            <w:r w:rsidRPr="00526CB5">
              <w:t>Pro udělení zápočtu je aktivní účast na seminářích (účast minimálně 80 procent), průběžné plnění zadaných úkolů do seminářů, obhájení zpracované prezentace a napsání zápočtového testu (minimálně se správností odpovědí 70 procent). Ke zkoušce postupují pouze studenti, kteří mají udělený zápočet.</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Pr="00526CB5" w:rsidRDefault="000D6DB9" w:rsidP="00420BD2">
            <w:pPr>
              <w:jc w:val="both"/>
            </w:pPr>
            <w:r w:rsidRPr="00526CB5">
              <w:rPr>
                <w:bCs/>
              </w:rPr>
              <w:t>In</w:t>
            </w:r>
            <w:r>
              <w:rPr>
                <w:bCs/>
              </w:rPr>
              <w:t>g. Miroslav Musil,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w:t>
            </w:r>
            <w:r>
              <w:br/>
              <w:t xml:space="preserve">100 % a </w:t>
            </w:r>
            <w:r>
              <w:rPr>
                <w:spacing w:val="2"/>
              </w:rPr>
              <w:t>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Pr="00526CB5" w:rsidRDefault="000D6DB9" w:rsidP="00420BD2">
            <w:pPr>
              <w:jc w:val="both"/>
            </w:pPr>
            <w:r w:rsidRPr="00526CB5">
              <w:rPr>
                <w:bCs/>
              </w:rPr>
              <w:t xml:space="preserve">Ing. Miroslav Musil, Ph.D. </w:t>
            </w:r>
            <w:r>
              <w:rPr>
                <w:bCs/>
              </w:rPr>
              <w:t xml:space="preserve">– přednášky, seminář </w:t>
            </w:r>
            <w:r w:rsidRPr="00526CB5">
              <w:rPr>
                <w:bCs/>
              </w:rPr>
              <w:t>(100 %)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rsidRPr="00526CB5">
              <w:t xml:space="preserve">Náplní předmětu je seznámení s bezpečnostními hledisky, jež nutno vzít v úvahu při projektování, konstruování </w:t>
            </w:r>
            <w:r>
              <w:br/>
            </w:r>
            <w:r w:rsidRPr="00526CB5">
              <w:t xml:space="preserve">a provozu strojů a zařízení. Významnou součástí předmětu je strategie snižování rizika. Předmět seznamuje studenta </w:t>
            </w:r>
            <w:r>
              <w:br/>
            </w:r>
            <w:r w:rsidRPr="00526CB5">
              <w:t>s ochrannými opatřeními, jež mohou přispět ke snížení rizika.</w:t>
            </w:r>
          </w:p>
          <w:p w:rsidR="000D6DB9" w:rsidRDefault="000D6DB9" w:rsidP="00420BD2">
            <w:pPr>
              <w:jc w:val="both"/>
            </w:pPr>
            <w:r w:rsidRPr="00526CB5">
              <w:t>Studenti se seznámí s principy souvisejícími s konstrukcí strojního zařízení ve vztahu k bezpečnostním prvkům zabraňujícím možnému úrazu mechanickými, elektrickými, tepelnými a jinými prvky, způsoby ochrany před nadměrným hlukem, zářením, vibracemi a zanedbáním ergonomických zásad. Součástí výuky jsou opatření zabudo</w:t>
            </w:r>
            <w:r>
              <w:t>vaná v konstrukci a využití řídi</w:t>
            </w:r>
            <w:r w:rsidRPr="00526CB5">
              <w:t xml:space="preserve">cích systémů s minimalizací nebezpečí od pneumatického a hydraulického zařízení. Studenti se naučí využívat doplňková ochranná zařízení a používat bezpečnostní prvky včetně uspořádání pracoviště v souladu </w:t>
            </w:r>
            <w:r>
              <w:br/>
            </w:r>
            <w:r w:rsidRPr="00526CB5">
              <w:t>s požadavky ergonomie.</w:t>
            </w:r>
          </w:p>
          <w:p w:rsidR="000D6DB9" w:rsidRPr="00891ADB" w:rsidRDefault="000D6DB9" w:rsidP="00420BD2">
            <w:pPr>
              <w:pStyle w:val="Normlnweb"/>
              <w:spacing w:before="0" w:beforeAutospacing="0" w:after="0" w:afterAutospacing="0"/>
              <w:jc w:val="both"/>
              <w:rPr>
                <w:rFonts w:ascii="Times New Roman" w:hAnsi="Times New Roman" w:cs="Times New Roman"/>
                <w:color w:val="000000"/>
                <w:sz w:val="20"/>
                <w:szCs w:val="20"/>
              </w:rPr>
            </w:pPr>
            <w:r w:rsidRPr="005877CA">
              <w:rPr>
                <w:rFonts w:ascii="Times New Roman" w:hAnsi="Times New Roman" w:cs="Times New Roman"/>
                <w:color w:val="000000"/>
                <w:sz w:val="20"/>
                <w:szCs w:val="20"/>
                <w:u w:val="single"/>
              </w:rPr>
              <w:t>Hlavní témata</w:t>
            </w:r>
            <w:r>
              <w:rPr>
                <w:rFonts w:ascii="Times New Roman" w:hAnsi="Times New Roman" w:cs="Times New Roman"/>
                <w:color w:val="000000"/>
                <w:sz w:val="20"/>
                <w:szCs w:val="20"/>
              </w:rPr>
              <w:t>:</w:t>
            </w:r>
            <w:r w:rsidRPr="00DA37F8">
              <w:rPr>
                <w:rFonts w:ascii="Times New Roman" w:hAnsi="Times New Roman" w:cs="Times New Roman"/>
                <w:color w:val="000000"/>
                <w:sz w:val="20"/>
                <w:szCs w:val="20"/>
              </w:rPr>
              <w:t xml:space="preserve"> </w:t>
            </w:r>
          </w:p>
          <w:p w:rsidR="000D6DB9" w:rsidRDefault="000D6DB9" w:rsidP="00D81E97">
            <w:pPr>
              <w:pStyle w:val="Odstavecseseznamem1"/>
              <w:numPr>
                <w:ilvl w:val="0"/>
                <w:numId w:val="17"/>
              </w:numPr>
              <w:jc w:val="both"/>
            </w:pPr>
            <w:r>
              <w:t>Cíl, místo, význam a poslání problematiky bezpečnosti strojů a zařízení, základní pojmy.</w:t>
            </w:r>
          </w:p>
          <w:p w:rsidR="000D6DB9" w:rsidRDefault="000D6DB9" w:rsidP="00D81E97">
            <w:pPr>
              <w:pStyle w:val="Odstavecseseznamem1"/>
              <w:numPr>
                <w:ilvl w:val="0"/>
                <w:numId w:val="17"/>
              </w:numPr>
              <w:jc w:val="both"/>
            </w:pPr>
            <w:r w:rsidRPr="00526CB5">
              <w:t>Principy souvisejícími s konstrukcí strojního zařízení ve vztahu k bezpečnostním prvkům zabraňujícím možnému úrazu mechanickými prvky.</w:t>
            </w:r>
          </w:p>
          <w:p w:rsidR="000D6DB9" w:rsidRDefault="000D6DB9" w:rsidP="00D81E97">
            <w:pPr>
              <w:pStyle w:val="Odstavecseseznamem1"/>
              <w:numPr>
                <w:ilvl w:val="0"/>
                <w:numId w:val="17"/>
              </w:numPr>
              <w:jc w:val="both"/>
            </w:pPr>
            <w:r w:rsidRPr="00526CB5">
              <w:t>Ochrana strojů před nebezpečím související s možností úrazu elektrickými prvky.</w:t>
            </w:r>
          </w:p>
          <w:p w:rsidR="000D6DB9" w:rsidRDefault="000D6DB9" w:rsidP="00D81E97">
            <w:pPr>
              <w:pStyle w:val="Odstavecseseznamem1"/>
              <w:numPr>
                <w:ilvl w:val="0"/>
                <w:numId w:val="17"/>
              </w:numPr>
              <w:jc w:val="both"/>
            </w:pPr>
            <w:r w:rsidRPr="00526CB5">
              <w:t>Ochrana strojů před nebezpečím související s aplikací pneumatických a hydraulických prvků.</w:t>
            </w:r>
          </w:p>
          <w:p w:rsidR="000D6DB9" w:rsidRDefault="000D6DB9" w:rsidP="00D81E97">
            <w:pPr>
              <w:pStyle w:val="Odstavecseseznamem1"/>
              <w:numPr>
                <w:ilvl w:val="0"/>
                <w:numId w:val="17"/>
              </w:numPr>
              <w:jc w:val="both"/>
            </w:pPr>
            <w:r w:rsidRPr="00526CB5">
              <w:t>Ochrana před úrazem tepelnými a jinými prvky.</w:t>
            </w:r>
          </w:p>
          <w:p w:rsidR="000D6DB9" w:rsidRDefault="000D6DB9" w:rsidP="00D81E97">
            <w:pPr>
              <w:pStyle w:val="Odstavecseseznamem1"/>
              <w:numPr>
                <w:ilvl w:val="0"/>
                <w:numId w:val="17"/>
              </w:numPr>
              <w:jc w:val="both"/>
            </w:pPr>
            <w:r w:rsidRPr="00526CB5">
              <w:t>Způsoby ochrany strojů a zařízení před nadměrným hlukem, zářením, vibracemi a zanedbáním ergonomických zásad.</w:t>
            </w:r>
          </w:p>
          <w:p w:rsidR="000D6DB9" w:rsidRDefault="000D6DB9" w:rsidP="00D81E97">
            <w:pPr>
              <w:pStyle w:val="Odstavecseseznamem1"/>
              <w:numPr>
                <w:ilvl w:val="0"/>
                <w:numId w:val="17"/>
              </w:numPr>
              <w:jc w:val="both"/>
            </w:pPr>
            <w:r w:rsidRPr="00526CB5">
              <w:t>Opatření zabudovaná v konstrukci vybraných strojů a zřízení před možností úrazu.</w:t>
            </w:r>
          </w:p>
          <w:p w:rsidR="000D6DB9" w:rsidRDefault="000D6DB9" w:rsidP="00D81E97">
            <w:pPr>
              <w:pStyle w:val="Odstavecseseznamem1"/>
              <w:numPr>
                <w:ilvl w:val="0"/>
                <w:numId w:val="17"/>
              </w:numPr>
              <w:jc w:val="both"/>
            </w:pPr>
            <w:r>
              <w:t>Využití řídi</w:t>
            </w:r>
            <w:r w:rsidRPr="00526CB5">
              <w:t>cích systémů strojů pro minimalizací nebezpečí ohrožující zdraví a bezpečnost obsluhy.</w:t>
            </w:r>
          </w:p>
          <w:p w:rsidR="000D6DB9" w:rsidRDefault="000D6DB9" w:rsidP="00D81E97">
            <w:pPr>
              <w:pStyle w:val="Odstavecseseznamem1"/>
              <w:numPr>
                <w:ilvl w:val="0"/>
                <w:numId w:val="17"/>
              </w:numPr>
              <w:jc w:val="both"/>
            </w:pPr>
            <w:r w:rsidRPr="00526CB5">
              <w:t>Využití doplňkových ochranných zařízení u stojů a zařízení.</w:t>
            </w:r>
          </w:p>
          <w:p w:rsidR="000D6DB9" w:rsidRDefault="000D6DB9" w:rsidP="00D81E97">
            <w:pPr>
              <w:pStyle w:val="Odstavecseseznamem1"/>
              <w:numPr>
                <w:ilvl w:val="0"/>
                <w:numId w:val="17"/>
              </w:numPr>
              <w:jc w:val="both"/>
            </w:pPr>
            <w:r w:rsidRPr="00526CB5">
              <w:t>Použití ochranných bezpečnostní</w:t>
            </w:r>
            <w:r>
              <w:t>ch</w:t>
            </w:r>
            <w:r w:rsidRPr="00526CB5">
              <w:t xml:space="preserve"> pomůcek a bezpečnostní prvky ochranu zdraví.</w:t>
            </w:r>
          </w:p>
          <w:p w:rsidR="000D6DB9" w:rsidRDefault="000D6DB9" w:rsidP="00D81E97">
            <w:pPr>
              <w:pStyle w:val="Odstavecseseznamem1"/>
              <w:numPr>
                <w:ilvl w:val="0"/>
                <w:numId w:val="17"/>
              </w:numPr>
              <w:jc w:val="both"/>
            </w:pPr>
            <w:r w:rsidRPr="00526CB5">
              <w:t>Uspořádání pracoviště v souladu s požadavky ergonomie.</w:t>
            </w:r>
          </w:p>
          <w:p w:rsidR="000D6DB9" w:rsidRDefault="000D6DB9" w:rsidP="00D81E97">
            <w:pPr>
              <w:pStyle w:val="Odstavecseseznamem1"/>
              <w:numPr>
                <w:ilvl w:val="0"/>
                <w:numId w:val="17"/>
              </w:numPr>
              <w:jc w:val="both"/>
            </w:pPr>
            <w:r w:rsidRPr="00526CB5">
              <w:t>Seznámení s normou ČSN EN ISO 12100 - 1,2 a souvisejícími dokumenty.</w:t>
            </w:r>
          </w:p>
          <w:p w:rsidR="000D6DB9" w:rsidRDefault="000D6DB9" w:rsidP="00D81E97">
            <w:pPr>
              <w:pStyle w:val="Odstavecseseznamem1"/>
              <w:numPr>
                <w:ilvl w:val="0"/>
                <w:numId w:val="17"/>
              </w:numPr>
              <w:jc w:val="both"/>
            </w:pPr>
            <w:r>
              <w:t>BOZP v oblasti strojů a zařízení.</w:t>
            </w:r>
          </w:p>
          <w:p w:rsidR="000D6DB9" w:rsidRDefault="000D6DB9" w:rsidP="00D81E97">
            <w:pPr>
              <w:pStyle w:val="Odstavecseseznamem1"/>
              <w:numPr>
                <w:ilvl w:val="0"/>
                <w:numId w:val="17"/>
              </w:numPr>
              <w:jc w:val="both"/>
            </w:pPr>
            <w:r w:rsidRPr="00526CB5">
              <w:t>Případové studie.</w:t>
            </w:r>
          </w:p>
          <w:p w:rsidR="000D6DB9" w:rsidRDefault="000D6DB9" w:rsidP="00420BD2">
            <w:pPr>
              <w:jc w:val="both"/>
            </w:pPr>
          </w:p>
          <w:p w:rsidR="000D6DB9" w:rsidRPr="00D02573" w:rsidRDefault="000D6DB9" w:rsidP="00420BD2">
            <w:pPr>
              <w:jc w:val="both"/>
              <w:rPr>
                <w:b/>
              </w:rPr>
            </w:pPr>
            <w:r w:rsidRPr="00D02573">
              <w:rPr>
                <w:b/>
              </w:rPr>
              <w:t>Výstupní kompetence:</w:t>
            </w:r>
          </w:p>
          <w:p w:rsidR="000D6DB9" w:rsidRDefault="000D6DB9" w:rsidP="00420BD2">
            <w:pPr>
              <w:jc w:val="both"/>
            </w:pPr>
            <w:r w:rsidRPr="00526CB5">
              <w:t xml:space="preserve">Studenti budou znát bezpečnostní hlediska, jež nutno vzít v úvahu při projektování, konstruování a provozu strojů </w:t>
            </w:r>
            <w:r>
              <w:br/>
            </w:r>
            <w:r w:rsidRPr="00526CB5">
              <w:t xml:space="preserve">a zařízení. Budou schopni aplikovat strategii snižování rizika. Studenti budou umět aplikovat ochranná opatření, jež mohou přispět ke snížení rizika. Studenti se seznámí s principy souvisejícími s konstrukcí strojního zařízení ve vztahu </w:t>
            </w:r>
            <w:r>
              <w:br/>
            </w:r>
            <w:r w:rsidRPr="00526CB5">
              <w:t>k bezpečnostním prvkům zabraňujícím možnému úrazu mechanickými, elektrickými, tepelnými a jinými prvky, způsoby ochrany před nadměrným hlukem, zářením, vibracemi a zanedbáním ergonomických zásad. Studenti se naučí využívat doplňková ochranná zařízení a používat bezpečnostní prvky včetně uspořádání pracoviště v souladu s požadavky ergonomie.</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lastRenderedPageBreak/>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93685D" w:rsidRDefault="000D6DB9" w:rsidP="00420BD2">
            <w:pPr>
              <w:rPr>
                <w:b/>
              </w:rPr>
            </w:pPr>
            <w:r w:rsidRPr="00DA37F8">
              <w:rPr>
                <w:b/>
                <w:spacing w:val="-2"/>
              </w:rPr>
              <w:t>Povinná literatura:</w:t>
            </w:r>
          </w:p>
          <w:p w:rsidR="000D6DB9" w:rsidRDefault="000D6DB9" w:rsidP="00420BD2">
            <w:pPr>
              <w:ind w:right="409"/>
              <w:jc w:val="both"/>
            </w:pPr>
            <w:r>
              <w:t>Nařízení vlády pro strojní zařízení dle NV č. 176/2008 Sb., ve znění NV č. 170/2011 Sb. a NV č. 229/2012 Sb. /EU směrnice (ME) 2006/42/ES, 2009/127/ES a 2012/32/EU/.</w:t>
            </w:r>
          </w:p>
          <w:p w:rsidR="000D6DB9" w:rsidRDefault="000D6DB9" w:rsidP="00420BD2">
            <w:pPr>
              <w:ind w:right="409"/>
              <w:jc w:val="both"/>
            </w:pPr>
            <w:r>
              <w:t>ČSN EN ISO 13849-1 – Bezpečnost strojních zařízení. Bezpečnostní části ovládacích systémů. Část 1: Všeobecné zásady pro konstrukci.</w:t>
            </w:r>
          </w:p>
          <w:p w:rsidR="000D6DB9" w:rsidRPr="00D1318A" w:rsidRDefault="000D6DB9" w:rsidP="00420BD2">
            <w:pPr>
              <w:ind w:right="409"/>
              <w:jc w:val="both"/>
              <w:rPr>
                <w:i/>
              </w:rPr>
            </w:pPr>
            <w:r>
              <w:t xml:space="preserve">ČSN EN 62061 – </w:t>
            </w:r>
            <w:r w:rsidRPr="00D1318A">
              <w:rPr>
                <w:i/>
              </w:rPr>
              <w:t xml:space="preserve">Bezpečnost strojních zařízení. Funkční bezpečnost elektrických, elektronických </w:t>
            </w:r>
            <w:r w:rsidRPr="00D1318A">
              <w:rPr>
                <w:i/>
              </w:rPr>
              <w:br/>
              <w:t>a programovatelných elektronických, řídicích systémů souvisejících s bezpečností.</w:t>
            </w:r>
          </w:p>
          <w:p w:rsidR="000D6DB9" w:rsidRDefault="000D6DB9" w:rsidP="00420BD2">
            <w:pPr>
              <w:ind w:right="409"/>
              <w:jc w:val="both"/>
            </w:pPr>
            <w:r>
              <w:t xml:space="preserve">Zákon č. 90/2016 Sb., </w:t>
            </w:r>
            <w:r w:rsidRPr="00D1318A">
              <w:rPr>
                <w:i/>
              </w:rPr>
              <w:t>o posuzování shody stanovených výrobků při jejich dodávání na trh.</w:t>
            </w:r>
          </w:p>
          <w:p w:rsidR="000D6DB9" w:rsidRPr="00D1318A" w:rsidRDefault="000D6DB9" w:rsidP="00420BD2">
            <w:pPr>
              <w:ind w:right="409"/>
              <w:jc w:val="both"/>
              <w:rPr>
                <w:i/>
              </w:rPr>
            </w:pPr>
            <w:r>
              <w:t xml:space="preserve">Zákon č. 91/2016 Sb., </w:t>
            </w:r>
            <w:r w:rsidRPr="00D1318A">
              <w:rPr>
                <w:i/>
              </w:rPr>
              <w:t xml:space="preserve">kterým se mění zák. č. 22/1997 Sb., o technických požadavcích na výrobky a o změně </w:t>
            </w:r>
            <w:r w:rsidRPr="00D1318A">
              <w:rPr>
                <w:i/>
              </w:rPr>
              <w:br/>
              <w:t>a doplnění některých zákonů, ve znění pozdějších předpisů a některé další zákony.</w:t>
            </w:r>
          </w:p>
          <w:p w:rsidR="000D6DB9" w:rsidRPr="00D1318A" w:rsidRDefault="000D6DB9" w:rsidP="00420BD2">
            <w:pPr>
              <w:ind w:right="409"/>
              <w:jc w:val="both"/>
              <w:rPr>
                <w:i/>
              </w:rPr>
            </w:pPr>
            <w:r w:rsidRPr="009C148B">
              <w:t>Zákon č. 309/2006 Sb.</w:t>
            </w:r>
            <w:r>
              <w:t xml:space="preserve">, </w:t>
            </w:r>
            <w:r w:rsidRPr="00D1318A">
              <w:rPr>
                <w:i/>
              </w:rPr>
              <w:t>o zajištění dalších podmínek bezpečnosti a ochrany zdraví při práci.</w:t>
            </w:r>
          </w:p>
          <w:p w:rsidR="000D6DB9" w:rsidRPr="00D1318A" w:rsidRDefault="000D6DB9" w:rsidP="00420BD2">
            <w:pPr>
              <w:ind w:right="409"/>
              <w:jc w:val="both"/>
              <w:rPr>
                <w:i/>
              </w:rPr>
            </w:pPr>
            <w:r w:rsidRPr="007646F0">
              <w:t xml:space="preserve">Zákon č. 22/1997 </w:t>
            </w:r>
            <w:r w:rsidRPr="00D1318A">
              <w:rPr>
                <w:i/>
              </w:rPr>
              <w:t>o technických požadavcích na výrobky.</w:t>
            </w:r>
          </w:p>
          <w:p w:rsidR="000D6DB9" w:rsidRPr="00D1318A" w:rsidRDefault="000D6DB9" w:rsidP="00420BD2">
            <w:pPr>
              <w:ind w:right="409"/>
              <w:jc w:val="both"/>
              <w:rPr>
                <w:i/>
              </w:rPr>
            </w:pPr>
            <w:r>
              <w:t xml:space="preserve">Nařízení vlády č. 378/2001 Sb., </w:t>
            </w:r>
            <w:r w:rsidRPr="00D1318A">
              <w:rPr>
                <w:i/>
              </w:rPr>
              <w:t>kterým se stanoví bližší požadavky na bezpečný provoz a používání strojů, technických zařízení, přístrojů a nářadí.</w:t>
            </w:r>
          </w:p>
          <w:p w:rsidR="000D6DB9" w:rsidRPr="00D1318A" w:rsidRDefault="000D6DB9" w:rsidP="00420BD2">
            <w:pPr>
              <w:ind w:right="409"/>
              <w:jc w:val="both"/>
              <w:rPr>
                <w:i/>
              </w:rPr>
            </w:pPr>
            <w:r>
              <w:t xml:space="preserve">Nařízení vlády č. 117/2016 Sb., (2014/30/EU), </w:t>
            </w:r>
            <w:r w:rsidRPr="00D1318A">
              <w:rPr>
                <w:i/>
              </w:rPr>
              <w:t>o posuzování shody výrobků z hlediska elektromagnetické kompatibility při jejich dodávání na trh.</w:t>
            </w:r>
          </w:p>
          <w:p w:rsidR="000D6DB9" w:rsidRDefault="000D6DB9" w:rsidP="00420BD2">
            <w:pPr>
              <w:ind w:right="409"/>
              <w:jc w:val="both"/>
            </w:pPr>
            <w:r>
              <w:t xml:space="preserve">Nařízení vlády č. 118/2016 Sb., (2014/35/EU), </w:t>
            </w:r>
            <w:r w:rsidRPr="00D1318A">
              <w:rPr>
                <w:i/>
              </w:rPr>
              <w:t>o posuzování shody elektrických zařízení určených pro používání v určitých mezích napětí při jejich dodávání na trh.</w:t>
            </w:r>
          </w:p>
          <w:p w:rsidR="000D6DB9" w:rsidRDefault="000D6DB9" w:rsidP="00420BD2">
            <w:pPr>
              <w:ind w:right="409"/>
              <w:jc w:val="both"/>
            </w:pPr>
            <w:r w:rsidRPr="007646F0">
              <w:t xml:space="preserve">ČSN EN 60204-1 </w:t>
            </w:r>
            <w:r w:rsidRPr="00D1318A">
              <w:rPr>
                <w:i/>
              </w:rPr>
              <w:t>Bezpečnost strojních zařízení</w:t>
            </w:r>
            <w:r w:rsidRPr="007646F0">
              <w:t xml:space="preserve"> – </w:t>
            </w:r>
            <w:r w:rsidRPr="00D1318A">
              <w:rPr>
                <w:i/>
              </w:rPr>
              <w:t>Elektrická zařízení strojů</w:t>
            </w:r>
            <w:r w:rsidRPr="007646F0">
              <w:t xml:space="preserve"> Část 1: Všeobecné požadavky včetně norem souvisejících.</w:t>
            </w:r>
          </w:p>
          <w:p w:rsidR="000D6DB9" w:rsidRDefault="000D6DB9" w:rsidP="00420BD2">
            <w:pPr>
              <w:ind w:right="409"/>
              <w:jc w:val="both"/>
            </w:pPr>
            <w:r w:rsidRPr="009C148B">
              <w:t xml:space="preserve">ISO/TR 14121-2:2012 </w:t>
            </w:r>
            <w:r w:rsidRPr="00D1318A">
              <w:rPr>
                <w:i/>
              </w:rPr>
              <w:t>Bezpečnost strojních zařízení – Vyhodnocení rizik</w:t>
            </w:r>
            <w:r w:rsidRPr="009C148B">
              <w:t xml:space="preserve"> – Část 2: Praktický průvodce </w:t>
            </w:r>
            <w:r>
              <w:br/>
            </w:r>
            <w:r w:rsidRPr="009C148B">
              <w:t>a s příklady jednotlivých metod.</w:t>
            </w:r>
          </w:p>
          <w:p w:rsidR="000D6DB9" w:rsidRDefault="000D6DB9" w:rsidP="00420BD2">
            <w:pPr>
              <w:ind w:right="409"/>
              <w:jc w:val="both"/>
            </w:pPr>
            <w:r w:rsidRPr="00D1318A">
              <w:rPr>
                <w:i/>
              </w:rPr>
              <w:t>Technické normy.</w:t>
            </w:r>
            <w:r>
              <w:t xml:space="preserve"> </w:t>
            </w:r>
            <w:r w:rsidRPr="004D5A87">
              <w:t>[online] 2018 [cit. 2018-04-30].  Dostupné na</w:t>
            </w:r>
            <w:r>
              <w:t xml:space="preserve">: </w:t>
            </w:r>
            <w:r w:rsidRPr="00C31124">
              <w:t>https://www.technickenormy.cz/tridy-norem-csn/83-ochrana-zivotniho-prostredi-pracovni-a-osobni-ochrana-bezpecnost-strojnich-zarizeni-a-ergonomie/8330-bezpecnost-strojnich-zarizeni/</w:t>
            </w:r>
            <w:r>
              <w:t>.</w:t>
            </w:r>
          </w:p>
          <w:p w:rsidR="000D6DB9" w:rsidRDefault="000D6DB9" w:rsidP="00420BD2">
            <w:pPr>
              <w:spacing w:before="60"/>
              <w:jc w:val="both"/>
            </w:pPr>
            <w:r w:rsidRPr="009E561B">
              <w:rPr>
                <w:b/>
                <w:spacing w:val="1"/>
              </w:rPr>
              <w:t>Doporučená</w:t>
            </w:r>
            <w:r>
              <w:rPr>
                <w:b/>
                <w:bCs/>
              </w:rPr>
              <w:t xml:space="preserve"> literatura</w:t>
            </w:r>
            <w:r w:rsidRPr="00C31124">
              <w:rPr>
                <w:b/>
                <w:bCs/>
              </w:rPr>
              <w:t>:</w:t>
            </w:r>
          </w:p>
          <w:p w:rsidR="000D6DB9" w:rsidRDefault="000D6DB9" w:rsidP="00420BD2">
            <w:pPr>
              <w:ind w:right="409"/>
              <w:jc w:val="both"/>
            </w:pPr>
            <w:r>
              <w:t xml:space="preserve">TNI CLC/TR 62061-1 – </w:t>
            </w:r>
            <w:r w:rsidRPr="005B661A">
              <w:rPr>
                <w:i/>
              </w:rPr>
              <w:t>Návod na použití ISO 13849-1 a IEC 62061 při návrhu řídicích systémů souvisejících s bezpečností pro strojní zařízení</w:t>
            </w:r>
            <w:r>
              <w:t>.</w:t>
            </w:r>
          </w:p>
          <w:p w:rsidR="000D6DB9" w:rsidRPr="005B661A" w:rsidRDefault="000D6DB9" w:rsidP="00420BD2">
            <w:pPr>
              <w:ind w:right="409"/>
              <w:jc w:val="both"/>
              <w:rPr>
                <w:i/>
              </w:rPr>
            </w:pPr>
            <w:r>
              <w:t xml:space="preserve">ČSN EN ISO 12100 – </w:t>
            </w:r>
            <w:r w:rsidRPr="005B661A">
              <w:rPr>
                <w:i/>
              </w:rPr>
              <w:t xml:space="preserve">Bezpečnost strojních zařízení. Všeobecné zásady pro konstrukci. Posouzení rizika </w:t>
            </w:r>
            <w:r w:rsidRPr="005B661A">
              <w:rPr>
                <w:i/>
              </w:rPr>
              <w:br/>
              <w:t>a snižování rizika.</w:t>
            </w:r>
          </w:p>
          <w:p w:rsidR="000D6DB9" w:rsidRDefault="000D6DB9" w:rsidP="00420BD2">
            <w:pPr>
              <w:ind w:right="409"/>
              <w:jc w:val="both"/>
            </w:pPr>
            <w:r w:rsidRPr="008A151D">
              <w:t xml:space="preserve">ČSN EN 60204-1 – </w:t>
            </w:r>
            <w:r w:rsidRPr="005B661A">
              <w:rPr>
                <w:i/>
              </w:rPr>
              <w:t>Bezpečnost strojních zařízení. Elektrická zařízení strojů. Část 1: Všeobecné požadavky</w:t>
            </w:r>
            <w:r w:rsidRPr="008A151D">
              <w:t>.</w:t>
            </w:r>
          </w:p>
          <w:p w:rsidR="000D6DB9" w:rsidRDefault="000D6DB9" w:rsidP="00420BD2">
            <w:pPr>
              <w:ind w:right="409"/>
              <w:jc w:val="both"/>
            </w:pPr>
            <w:r w:rsidRPr="008A151D">
              <w:t xml:space="preserve">ČSN EN 692 – </w:t>
            </w:r>
            <w:r w:rsidRPr="005B661A">
              <w:rPr>
                <w:i/>
              </w:rPr>
              <w:t>Obráběcí a tvářecí stroje. Mechanické lisy. Bezpečnost</w:t>
            </w:r>
            <w:r w:rsidRPr="008A151D">
              <w:t>.</w:t>
            </w:r>
          </w:p>
          <w:p w:rsidR="000D6DB9" w:rsidRPr="005B661A" w:rsidRDefault="000D6DB9" w:rsidP="00420BD2">
            <w:pPr>
              <w:ind w:right="409"/>
              <w:jc w:val="both"/>
              <w:rPr>
                <w:i/>
              </w:rPr>
            </w:pPr>
            <w:r>
              <w:t xml:space="preserve">ČSN EN 12100 – </w:t>
            </w:r>
            <w:r w:rsidRPr="005B661A">
              <w:rPr>
                <w:i/>
              </w:rPr>
              <w:t xml:space="preserve">Bezpečnost strojních zařízení – Všeobecné zásady pro konstrukci. Posouzení rizika </w:t>
            </w:r>
            <w:r w:rsidRPr="005B661A">
              <w:rPr>
                <w:i/>
              </w:rPr>
              <w:br/>
              <w:t>a snižování rizika.</w:t>
            </w:r>
          </w:p>
          <w:p w:rsidR="000D6DB9" w:rsidRDefault="000D6DB9" w:rsidP="00420BD2">
            <w:pPr>
              <w:ind w:right="409"/>
              <w:jc w:val="both"/>
            </w:pPr>
            <w:r>
              <w:t xml:space="preserve">ČSN EN ISO 14120 – </w:t>
            </w:r>
            <w:r w:rsidRPr="005B661A">
              <w:rPr>
                <w:i/>
              </w:rPr>
              <w:t xml:space="preserve">Bezpečnost strojních zařízení. Ochranné kryty. Všeobecné požadavky pro konstrukci </w:t>
            </w:r>
            <w:r w:rsidRPr="005B661A">
              <w:rPr>
                <w:i/>
              </w:rPr>
              <w:br/>
              <w:t>a výrobu pevných a pohyblivých ochranných krytů</w:t>
            </w:r>
            <w:r>
              <w:t>.</w:t>
            </w:r>
          </w:p>
          <w:p w:rsidR="000D6DB9" w:rsidRDefault="000D6DB9" w:rsidP="00420BD2">
            <w:pPr>
              <w:ind w:right="409"/>
              <w:jc w:val="both"/>
            </w:pPr>
            <w:r w:rsidRPr="008A151D">
              <w:t xml:space="preserve">ČSN EN ISO 13849-1 – </w:t>
            </w:r>
            <w:r w:rsidRPr="005B661A">
              <w:rPr>
                <w:i/>
              </w:rPr>
              <w:t>Bezpečnost strojních zařízení. Bezpečnostní části ovládacích systémů. Část 1: Všeobecné zásady pro konstrukci.</w:t>
            </w:r>
          </w:p>
          <w:p w:rsidR="000D6DB9" w:rsidRDefault="000D6DB9" w:rsidP="00420BD2">
            <w:pPr>
              <w:ind w:right="409"/>
              <w:jc w:val="both"/>
            </w:pPr>
            <w:r w:rsidRPr="009B0E8A">
              <w:t xml:space="preserve">ČSN EN ISO 11161 – </w:t>
            </w:r>
            <w:r w:rsidRPr="005B661A">
              <w:rPr>
                <w:i/>
              </w:rPr>
              <w:t>Bezpečnost strojních zařízení. Integrované výrobní systémy. Základní požadavky.</w:t>
            </w:r>
          </w:p>
          <w:p w:rsidR="000D6DB9" w:rsidRPr="005B661A" w:rsidRDefault="000D6DB9" w:rsidP="00420BD2">
            <w:pPr>
              <w:ind w:right="409"/>
              <w:jc w:val="both"/>
              <w:rPr>
                <w:i/>
              </w:rPr>
            </w:pPr>
            <w:r>
              <w:t xml:space="preserve">ČSN EN ISO 19353 – </w:t>
            </w:r>
            <w:r w:rsidRPr="005B661A">
              <w:rPr>
                <w:i/>
              </w:rPr>
              <w:t>Bezpečnost strojních zařízení. Požární prevence a požární ochrana.</w:t>
            </w:r>
          </w:p>
          <w:p w:rsidR="000D6DB9" w:rsidRDefault="000D6DB9" w:rsidP="00420BD2">
            <w:pPr>
              <w:ind w:right="409"/>
              <w:jc w:val="both"/>
            </w:pPr>
            <w:r>
              <w:t xml:space="preserve">ČSN EN ISO 14159 – </w:t>
            </w:r>
            <w:r w:rsidRPr="005B661A">
              <w:rPr>
                <w:i/>
              </w:rPr>
              <w:t>Bezpečnost strojních zařízení. Hygienické požadavky pro konstrukci strojních zařízení.</w:t>
            </w:r>
          </w:p>
          <w:p w:rsidR="000D6DB9" w:rsidRPr="005B661A" w:rsidRDefault="000D6DB9" w:rsidP="00420BD2">
            <w:pPr>
              <w:ind w:right="409"/>
              <w:jc w:val="both"/>
              <w:rPr>
                <w:i/>
              </w:rPr>
            </w:pPr>
            <w:r>
              <w:t xml:space="preserve">ČSN EN ISO 14119 – </w:t>
            </w:r>
            <w:r w:rsidRPr="005B661A">
              <w:rPr>
                <w:i/>
              </w:rPr>
              <w:t>Bezpečnost strojních zařízení. Blokovací zařízení spojená s ochrannými kryty. Zásady pro konstrukci a volbu.</w:t>
            </w:r>
          </w:p>
          <w:p w:rsidR="000D6DB9" w:rsidRPr="005B661A" w:rsidRDefault="000D6DB9" w:rsidP="00420BD2">
            <w:pPr>
              <w:ind w:right="409"/>
              <w:jc w:val="both"/>
              <w:rPr>
                <w:i/>
              </w:rPr>
            </w:pPr>
            <w:r>
              <w:t xml:space="preserve">ČSN EN 614-1+A1 – </w:t>
            </w:r>
            <w:r w:rsidRPr="005B661A">
              <w:rPr>
                <w:i/>
              </w:rPr>
              <w:t xml:space="preserve">Bezpečnost strojních zařízení. Ergonomické zásady navrhování. Část 1: terminologie </w:t>
            </w:r>
            <w:r w:rsidRPr="005B661A">
              <w:rPr>
                <w:i/>
              </w:rPr>
              <w:br/>
              <w:t>a všeobecné zásady.</w:t>
            </w:r>
          </w:p>
          <w:p w:rsidR="000D6DB9" w:rsidRDefault="000D6DB9" w:rsidP="00420BD2">
            <w:pPr>
              <w:ind w:right="409"/>
              <w:jc w:val="both"/>
            </w:pPr>
            <w:r>
              <w:t xml:space="preserve">ČSN EN ISO 14738 – </w:t>
            </w:r>
            <w:r w:rsidRPr="005B661A">
              <w:rPr>
                <w:i/>
              </w:rPr>
              <w:t>Bezpečnost strojních zařízení. Antropometrické požadavky na uspořádání pracovního místa u strojního zařízení.</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533" w:author="Strohmandl Jan" w:date="2018-11-13T09:14: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9B4" w:rsidRDefault="000D69B4" w:rsidP="00420BD2">
            <w:pPr>
              <w:jc w:val="both"/>
            </w:pPr>
            <w:ins w:id="534" w:author="Strohmandl Jan" w:date="2018-11-13T09:14: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27" w:history="1">
              <w:r w:rsidRPr="00B43143">
                <w:rPr>
                  <w:rStyle w:val="Hypertextovodkaz"/>
                </w:rPr>
                <w:t>musil@utb.cz</w:t>
              </w:r>
            </w:hyperlink>
          </w:p>
        </w:tc>
      </w:tr>
    </w:tbl>
    <w:p w:rsidR="000D6DB9" w:rsidRDefault="000D6DB9" w:rsidP="000D6DB9">
      <w:pPr>
        <w:spacing w:after="160" w:line="256" w:lineRule="auto"/>
      </w:pPr>
    </w:p>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D52267" w:rsidRDefault="000D6DB9" w:rsidP="00420BD2">
            <w:pPr>
              <w:jc w:val="both"/>
              <w:rPr>
                <w:b/>
              </w:rPr>
            </w:pPr>
            <w:r w:rsidRPr="00D52267">
              <w:rPr>
                <w:b/>
              </w:rPr>
              <w:t>Detekce a dekontaminace</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 – PZ</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2/LS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 xml:space="preserve">28p – 28s </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přednáška,</w:t>
            </w:r>
          </w:p>
          <w:p w:rsidR="000D6DB9" w:rsidRDefault="000D6DB9" w:rsidP="00420BD2">
            <w:pPr>
              <w:jc w:val="both"/>
            </w:pPr>
            <w:r>
              <w:t>seminář</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Požadavkem pro úspěšné ukončení předmětu</w:t>
            </w:r>
            <w:r w:rsidRPr="00B82667">
              <w:t xml:space="preserve"> je aktivní účast a vystoupení na sem</w:t>
            </w:r>
            <w:r>
              <w:t>inářích (přítomnost minimálně 8</w:t>
            </w:r>
            <w:r w:rsidRPr="00B82667">
              <w:t>0%</w:t>
            </w:r>
            <w:r>
              <w:t>, 2 – 3 prezentace</w:t>
            </w:r>
            <w:r w:rsidRPr="00B82667">
              <w:t>), průběžné plnění za</w:t>
            </w:r>
            <w:r>
              <w:t>daných úkolů (2x absolvování písemného testu s minimálně 60% úspěšností), odevzdání písemné zápočtové práce. Po splnění zápočtu se může student přihlásit k ústní zkoušce.</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prof. Ing. Dušan Vičar, CSc.</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w:t>
            </w:r>
            <w:r>
              <w:br/>
              <w:t xml:space="preserve">100 % a </w:t>
            </w:r>
            <w:r>
              <w:rPr>
                <w:spacing w:val="2"/>
              </w:rPr>
              <w:t>dále stanovuje koncepci seminářů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t>prof</w:t>
            </w:r>
            <w:r w:rsidRPr="00F9450B">
              <w:t xml:space="preserve">. Ing. </w:t>
            </w:r>
            <w:r>
              <w:t>Dušan Vičar</w:t>
            </w:r>
            <w:r w:rsidRPr="00F9450B">
              <w:t xml:space="preserve">, </w:t>
            </w:r>
            <w:r>
              <w:t>CSc</w:t>
            </w:r>
            <w:r w:rsidRPr="00F9450B">
              <w:t>.</w:t>
            </w:r>
            <w:r>
              <w:t xml:space="preserve"> – přednášky (100 %)</w:t>
            </w:r>
          </w:p>
          <w:p w:rsidR="000D6DB9" w:rsidRDefault="000D6DB9" w:rsidP="00420BD2">
            <w:pPr>
              <w:jc w:val="both"/>
            </w:pPr>
            <w:r>
              <w:t>Ing. Ivan Princ – seminář</w:t>
            </w:r>
            <w:ins w:id="535" w:author="Strohmandl Jan" w:date="2018-11-13T09:42:00Z">
              <w:r w:rsidR="00BA6E1F">
                <w:t xml:space="preserve"> (100 %)</w:t>
              </w:r>
            </w:ins>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rsidRPr="00E956F4">
              <w:t xml:space="preserve">Cílem předmětu je seznámit studenty s potenciálními zdroji a způsoby kontaminace složek životního prostředí. Obsahem předmětu je charakteristika hlavních vybraných zdrojů kontaminace, seznámení s principy a prostředky detekce, příp. </w:t>
            </w:r>
            <w:r>
              <w:br/>
            </w:r>
            <w:r w:rsidRPr="00E956F4">
              <w:t xml:space="preserve">i identifikace jednotlivých druhů kontaminace, metodami a technickými prostředky pro jejich sledování, jakož </w:t>
            </w:r>
            <w:r>
              <w:br/>
            </w:r>
            <w:r w:rsidRPr="00E956F4">
              <w:t>i metodami, způsoby a prostředky k provádění dekontaminace jednotlivých složek životního prostředí. Studenti se seznámí s organizací těchto opatření jak po použití ZHN, tak i při likvidaci závažných ekologických havárií.</w:t>
            </w:r>
          </w:p>
          <w:p w:rsidR="000D6DB9" w:rsidRPr="00D52267" w:rsidRDefault="000D6DB9" w:rsidP="00420BD2">
            <w:pPr>
              <w:pStyle w:val="Normlnweb"/>
              <w:spacing w:before="0" w:beforeAutospacing="0" w:after="0" w:afterAutospacing="0"/>
              <w:jc w:val="both"/>
              <w:rPr>
                <w:rFonts w:ascii="Times New Roman" w:hAnsi="Times New Roman" w:cs="Times New Roman"/>
                <w:color w:val="000000"/>
                <w:sz w:val="20"/>
                <w:szCs w:val="20"/>
              </w:rPr>
            </w:pPr>
            <w:r w:rsidRPr="005877CA">
              <w:rPr>
                <w:rFonts w:ascii="Times New Roman" w:hAnsi="Times New Roman" w:cs="Times New Roman"/>
                <w:color w:val="000000"/>
                <w:sz w:val="20"/>
                <w:szCs w:val="20"/>
                <w:u w:val="single"/>
              </w:rPr>
              <w:t>Hlavní témata</w:t>
            </w:r>
            <w:r>
              <w:rPr>
                <w:rFonts w:ascii="Times New Roman" w:hAnsi="Times New Roman" w:cs="Times New Roman"/>
                <w:color w:val="000000"/>
                <w:sz w:val="20"/>
                <w:szCs w:val="20"/>
              </w:rPr>
              <w:t>:</w:t>
            </w:r>
          </w:p>
          <w:p w:rsidR="000D6DB9" w:rsidRDefault="000D6DB9" w:rsidP="00D81E97">
            <w:pPr>
              <w:pStyle w:val="Odstavecseseznamem1"/>
              <w:numPr>
                <w:ilvl w:val="0"/>
                <w:numId w:val="17"/>
              </w:numPr>
              <w:jc w:val="both"/>
            </w:pPr>
            <w:r w:rsidRPr="00E956F4">
              <w:t>Úvod do předmětu, potenciální zdroje a způsoby kontaminace složek životního prostř</w:t>
            </w:r>
            <w:r>
              <w:t>edí, definice, základní pojmy.</w:t>
            </w:r>
          </w:p>
          <w:p w:rsidR="000D6DB9" w:rsidRDefault="000D6DB9" w:rsidP="00D81E97">
            <w:pPr>
              <w:pStyle w:val="Odstavecseseznamem1"/>
              <w:numPr>
                <w:ilvl w:val="0"/>
                <w:numId w:val="17"/>
              </w:numPr>
              <w:jc w:val="both"/>
            </w:pPr>
            <w:r w:rsidRPr="00E956F4">
              <w:t>Zdroje kontaminace chemickými látkami, nebezpečnými průmyslovými škodlivinami, bakteriologickými (biolo</w:t>
            </w:r>
            <w:r>
              <w:t>gickými) prostředky a toxiny.</w:t>
            </w:r>
          </w:p>
          <w:p w:rsidR="000D6DB9" w:rsidRDefault="000D6DB9" w:rsidP="00D81E97">
            <w:pPr>
              <w:pStyle w:val="Odstavecseseznamem1"/>
              <w:numPr>
                <w:ilvl w:val="0"/>
                <w:numId w:val="17"/>
              </w:numPr>
              <w:jc w:val="both"/>
            </w:pPr>
            <w:r w:rsidRPr="00E956F4">
              <w:t>Zd</w:t>
            </w:r>
            <w:r>
              <w:t>roje radioaktivní kontaminace.</w:t>
            </w:r>
          </w:p>
          <w:p w:rsidR="000D6DB9" w:rsidRDefault="000D6DB9" w:rsidP="00D81E97">
            <w:pPr>
              <w:pStyle w:val="Odstavecseseznamem1"/>
              <w:numPr>
                <w:ilvl w:val="0"/>
                <w:numId w:val="17"/>
              </w:numPr>
              <w:jc w:val="both"/>
            </w:pPr>
            <w:r w:rsidRPr="00E956F4">
              <w:t>Principy detekce kontamina</w:t>
            </w:r>
            <w:r>
              <w:t>ce složek životního prostředí.</w:t>
            </w:r>
          </w:p>
          <w:p w:rsidR="000D6DB9" w:rsidRDefault="000D6DB9" w:rsidP="00D81E97">
            <w:pPr>
              <w:pStyle w:val="Odstavecseseznamem1"/>
              <w:numPr>
                <w:ilvl w:val="0"/>
                <w:numId w:val="17"/>
              </w:numPr>
              <w:jc w:val="both"/>
            </w:pPr>
            <w:r w:rsidRPr="00E956F4">
              <w:t xml:space="preserve">Metody a technické prostředky pro detekci a identifikace chemické kontaminace. Přístroje chemického průzkumu a </w:t>
            </w:r>
            <w:r>
              <w:t>kontroly. Zásady odběru vzorků.</w:t>
            </w:r>
          </w:p>
          <w:p w:rsidR="000D6DB9" w:rsidRDefault="000D6DB9" w:rsidP="00D81E97">
            <w:pPr>
              <w:pStyle w:val="Odstavecseseznamem1"/>
              <w:numPr>
                <w:ilvl w:val="0"/>
                <w:numId w:val="17"/>
              </w:numPr>
              <w:jc w:val="both"/>
            </w:pPr>
            <w:r w:rsidRPr="00E956F4">
              <w:t>Metody a technické prostředky pro zjišťování a sledování radioaktivní kontaminace. Přístroje radi</w:t>
            </w:r>
            <w:r>
              <w:t>ačního průzkumu a kontroly. Prostředky identifikace B-agens.</w:t>
            </w:r>
          </w:p>
          <w:p w:rsidR="000D6DB9" w:rsidRDefault="000D6DB9" w:rsidP="00D81E97">
            <w:pPr>
              <w:pStyle w:val="Odstavecseseznamem1"/>
              <w:numPr>
                <w:ilvl w:val="0"/>
                <w:numId w:val="17"/>
              </w:numPr>
              <w:jc w:val="both"/>
            </w:pPr>
            <w:r w:rsidRPr="00E956F4">
              <w:t>Organizace průzkumu a dlouhodobého monitorování životního prostřed</w:t>
            </w:r>
            <w:r>
              <w:t>í z hlediska jeho kontaminace. Zjišťování prvků meteorologické situace.</w:t>
            </w:r>
          </w:p>
          <w:p w:rsidR="000D6DB9" w:rsidRDefault="000D6DB9" w:rsidP="00D81E97">
            <w:pPr>
              <w:pStyle w:val="Odstavecseseznamem1"/>
              <w:numPr>
                <w:ilvl w:val="0"/>
                <w:numId w:val="17"/>
              </w:numPr>
              <w:jc w:val="both"/>
            </w:pPr>
            <w:r w:rsidRPr="00E956F4">
              <w:t>Dekontaminace složek životního prostř</w:t>
            </w:r>
            <w:r>
              <w:t>edí, definice, základní pojmy.</w:t>
            </w:r>
          </w:p>
          <w:p w:rsidR="000D6DB9" w:rsidRDefault="000D6DB9" w:rsidP="00D81E97">
            <w:pPr>
              <w:pStyle w:val="Odstavecseseznamem1"/>
              <w:numPr>
                <w:ilvl w:val="0"/>
                <w:numId w:val="17"/>
              </w:numPr>
              <w:jc w:val="both"/>
            </w:pPr>
            <w:r w:rsidRPr="00E956F4">
              <w:t>Metody a postupy dekontaminace, zásady provádění, používa</w:t>
            </w:r>
            <w:r>
              <w:t>né látky a směsi.</w:t>
            </w:r>
          </w:p>
          <w:p w:rsidR="000D6DB9" w:rsidRDefault="000D6DB9" w:rsidP="00D81E97">
            <w:pPr>
              <w:pStyle w:val="Odstavecseseznamem1"/>
              <w:numPr>
                <w:ilvl w:val="0"/>
                <w:numId w:val="17"/>
              </w:numPr>
              <w:jc w:val="both"/>
            </w:pPr>
            <w:r w:rsidRPr="00E956F4">
              <w:t xml:space="preserve">Dekontaminace </w:t>
            </w:r>
            <w:r>
              <w:t>objektů, techniky a materiálu.</w:t>
            </w:r>
          </w:p>
          <w:p w:rsidR="000D6DB9" w:rsidRDefault="000D6DB9" w:rsidP="00D81E97">
            <w:pPr>
              <w:pStyle w:val="Odstavecseseznamem1"/>
              <w:numPr>
                <w:ilvl w:val="0"/>
                <w:numId w:val="17"/>
              </w:numPr>
              <w:jc w:val="both"/>
            </w:pPr>
            <w:r>
              <w:t>Dekontaminace osob.</w:t>
            </w:r>
          </w:p>
          <w:p w:rsidR="000D6DB9" w:rsidRDefault="000D6DB9" w:rsidP="00D81E97">
            <w:pPr>
              <w:pStyle w:val="Odstavecseseznamem1"/>
              <w:numPr>
                <w:ilvl w:val="0"/>
                <w:numId w:val="17"/>
              </w:numPr>
              <w:jc w:val="both"/>
            </w:pPr>
            <w:r w:rsidRPr="00E956F4">
              <w:t>Organizace</w:t>
            </w:r>
            <w:r>
              <w:t xml:space="preserve"> dekontaminace po použití ZHN.</w:t>
            </w:r>
          </w:p>
          <w:p w:rsidR="000D6DB9" w:rsidRDefault="000D6DB9" w:rsidP="00D81E97">
            <w:pPr>
              <w:pStyle w:val="Odstavecseseznamem1"/>
              <w:numPr>
                <w:ilvl w:val="0"/>
                <w:numId w:val="17"/>
              </w:numPr>
              <w:jc w:val="both"/>
            </w:pPr>
            <w:r w:rsidRPr="00E956F4">
              <w:t>Speciální technika</w:t>
            </w:r>
            <w:r>
              <w:t xml:space="preserve"> a zařízení pro dekontaminaci HZS ČR.</w:t>
            </w:r>
          </w:p>
          <w:p w:rsidR="000D6DB9" w:rsidRDefault="000D6DB9" w:rsidP="00D81E97">
            <w:pPr>
              <w:pStyle w:val="Odstavecseseznamem1"/>
              <w:numPr>
                <w:ilvl w:val="0"/>
                <w:numId w:val="17"/>
              </w:numPr>
              <w:jc w:val="both"/>
            </w:pPr>
            <w:r w:rsidRPr="00E956F4">
              <w:t>Organizace dekontaminace a sanace při závažných ekologických haváriích.</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832893" w:rsidRDefault="000D6DB9" w:rsidP="00420BD2">
            <w:pPr>
              <w:spacing w:before="16"/>
              <w:rPr>
                <w:b/>
              </w:rPr>
            </w:pPr>
            <w:r w:rsidRPr="00DA37F8">
              <w:rPr>
                <w:b/>
                <w:spacing w:val="-2"/>
              </w:rPr>
              <w:t>Povinná literatura:</w:t>
            </w:r>
          </w:p>
          <w:p w:rsidR="000D6DB9" w:rsidRPr="00403B9E" w:rsidRDefault="000D6DB9" w:rsidP="00420BD2">
            <w:pPr>
              <w:jc w:val="both"/>
            </w:pPr>
            <w:r w:rsidRPr="00403B9E">
              <w:t>KOTINSKÝ, Petr a Jaroslava HEJDOVÁ</w:t>
            </w:r>
            <w:ins w:id="536" w:author="Jan Strohmandl" w:date="2018-11-17T06:24:00Z">
              <w:del w:id="537" w:author="Eva Batůšková" w:date="2018-11-19T11:04:00Z">
                <w:r w:rsidR="00283942" w:rsidDel="00D34729">
                  <w:delText>.</w:delText>
                </w:r>
              </w:del>
            </w:ins>
            <w:ins w:id="538" w:author="Eva Batůšková" w:date="2018-11-19T11:04:00Z">
              <w:r w:rsidR="00D34729">
                <w:t xml:space="preserve"> (</w:t>
              </w:r>
            </w:ins>
            <w:del w:id="539" w:author="Eva Batůšková" w:date="2018-11-19T11:04:00Z">
              <w:r w:rsidRPr="00403B9E" w:rsidDel="00D34729">
                <w:rPr>
                  <w:i/>
                  <w:iCs/>
                </w:rPr>
                <w:delText xml:space="preserve"> </w:delText>
              </w:r>
            </w:del>
            <w:ins w:id="540" w:author="Jan Strohmandl" w:date="2018-11-17T06:24:00Z">
              <w:r w:rsidR="00C4396D" w:rsidRPr="00403B9E">
                <w:t>2003</w:t>
              </w:r>
            </w:ins>
            <w:ins w:id="541" w:author="Eva Batůšková" w:date="2018-11-19T11:04:00Z">
              <w:r w:rsidR="00D34729">
                <w:t>)</w:t>
              </w:r>
            </w:ins>
            <w:ins w:id="542" w:author="Jan Strohmandl" w:date="2018-11-17T06:24:00Z">
              <w:r w:rsidR="00C4396D" w:rsidRPr="00403B9E">
                <w:t>.</w:t>
              </w:r>
              <w:r w:rsidR="00C4396D">
                <w:t xml:space="preserve"> </w:t>
              </w:r>
            </w:ins>
            <w:r w:rsidRPr="00403B9E">
              <w:rPr>
                <w:i/>
                <w:iCs/>
              </w:rPr>
              <w:t>Dekontaminace v požární ochraně</w:t>
            </w:r>
            <w:r w:rsidRPr="00403B9E">
              <w:t xml:space="preserve">. Ostrava: SPBI, </w:t>
            </w:r>
            <w:del w:id="543" w:author="Jan Strohmandl" w:date="2018-11-17T06:24:00Z">
              <w:r w:rsidRPr="00403B9E" w:rsidDel="00C4396D">
                <w:delText xml:space="preserve">2003. </w:delText>
              </w:r>
            </w:del>
            <w:r w:rsidRPr="00403B9E">
              <w:t>ISBN 80-86634-31-0.</w:t>
            </w:r>
          </w:p>
          <w:p w:rsidR="000D6DB9" w:rsidRPr="00403B9E" w:rsidRDefault="000D6DB9" w:rsidP="00420BD2">
            <w:pPr>
              <w:jc w:val="both"/>
            </w:pPr>
            <w:r w:rsidRPr="00403B9E">
              <w:t>VIČAR, Dušan a Pavel ŽUJA</w:t>
            </w:r>
            <w:del w:id="544" w:author="Eva Batůšková" w:date="2018-11-19T11:04:00Z">
              <w:r w:rsidRPr="00403B9E" w:rsidDel="00D34729">
                <w:delText>.</w:delText>
              </w:r>
            </w:del>
            <w:r w:rsidRPr="00403B9E">
              <w:t xml:space="preserve"> </w:t>
            </w:r>
            <w:ins w:id="545" w:author="Eva Batůšková" w:date="2018-11-19T11:04:00Z">
              <w:r w:rsidR="00D34729">
                <w:t>(</w:t>
              </w:r>
            </w:ins>
            <w:ins w:id="546" w:author="Jan Strohmandl" w:date="2018-11-17T06:24:00Z">
              <w:r w:rsidR="00283942" w:rsidRPr="00403B9E">
                <w:t>2007</w:t>
              </w:r>
            </w:ins>
            <w:ins w:id="547" w:author="Eva Batůšková" w:date="2018-11-19T11:04:00Z">
              <w:r w:rsidR="00D34729">
                <w:t>)</w:t>
              </w:r>
            </w:ins>
            <w:ins w:id="548" w:author="Jan Strohmandl" w:date="2018-11-17T06:24:00Z">
              <w:r w:rsidR="00283942" w:rsidRPr="00403B9E">
                <w:t>.</w:t>
              </w:r>
              <w:r w:rsidR="00283942">
                <w:t xml:space="preserve"> </w:t>
              </w:r>
            </w:ins>
            <w:r w:rsidRPr="00403B9E">
              <w:rPr>
                <w:i/>
                <w:iCs/>
              </w:rPr>
              <w:t>Historie, současnost a vize hromadné dekontaminace osob. In Sborník II. ročníku mezinárodní konference DEKONTAM 2007</w:t>
            </w:r>
            <w:r w:rsidRPr="00403B9E">
              <w:t xml:space="preserve">. Ostrava: VŠB-Technická univerzita, </w:t>
            </w:r>
            <w:del w:id="549" w:author="Jan Strohmandl" w:date="2018-11-17T06:24:00Z">
              <w:r w:rsidRPr="00403B9E" w:rsidDel="00283942">
                <w:delText xml:space="preserve">2007. </w:delText>
              </w:r>
            </w:del>
            <w:r w:rsidRPr="00403B9E">
              <w:t>ISBN 978-80-7385-003-6.</w:t>
            </w:r>
          </w:p>
          <w:p w:rsidR="000D6DB9" w:rsidRPr="00403B9E" w:rsidRDefault="000D6DB9" w:rsidP="00420BD2">
            <w:pPr>
              <w:jc w:val="both"/>
            </w:pPr>
            <w:r w:rsidRPr="00403B9E">
              <w:t>VIČAR, Dušan a Zdeněk SKALIČAN</w:t>
            </w:r>
            <w:del w:id="550" w:author="Eva Batůšková" w:date="2018-11-19T11:04:00Z">
              <w:r w:rsidRPr="00403B9E" w:rsidDel="00D34729">
                <w:delText>.</w:delText>
              </w:r>
            </w:del>
            <w:r w:rsidRPr="00403B9E">
              <w:t xml:space="preserve"> </w:t>
            </w:r>
            <w:ins w:id="551" w:author="Eva Batůšková" w:date="2018-11-19T11:04:00Z">
              <w:r w:rsidR="00D34729">
                <w:t>(</w:t>
              </w:r>
            </w:ins>
            <w:ins w:id="552" w:author="Jan Strohmandl" w:date="2018-11-17T06:24:00Z">
              <w:r w:rsidR="00283942" w:rsidRPr="00403B9E">
                <w:t>2007</w:t>
              </w:r>
            </w:ins>
            <w:ins w:id="553" w:author="Eva Batůšková" w:date="2018-11-19T11:04:00Z">
              <w:r w:rsidR="00D34729">
                <w:t>)</w:t>
              </w:r>
            </w:ins>
            <w:ins w:id="554" w:author="Jan Strohmandl" w:date="2018-11-17T06:24:00Z">
              <w:r w:rsidR="00283942" w:rsidRPr="00403B9E">
                <w:t>.</w:t>
              </w:r>
              <w:r w:rsidR="00283942">
                <w:t xml:space="preserve"> </w:t>
              </w:r>
            </w:ins>
            <w:r w:rsidRPr="00403B9E">
              <w:rPr>
                <w:i/>
                <w:iCs/>
              </w:rPr>
              <w:t>Possible methods of decontamination. In Sborník z konference s mezinárodní účastí. Nové trendy v dekontaminaci nebezpečných chemických látek</w:t>
            </w:r>
            <w:r w:rsidRPr="00403B9E">
              <w:t xml:space="preserve">. Ružomberok: Pedagogická fakulta Katolické univerzity, </w:t>
            </w:r>
            <w:del w:id="555" w:author="Jan Strohmandl" w:date="2018-11-17T06:24:00Z">
              <w:r w:rsidRPr="00403B9E" w:rsidDel="00283942">
                <w:delText>2007.</w:delText>
              </w:r>
            </w:del>
          </w:p>
          <w:p w:rsidR="000D6DB9" w:rsidRPr="00403B9E" w:rsidRDefault="000D6DB9" w:rsidP="00420BD2">
            <w:pPr>
              <w:jc w:val="both"/>
            </w:pPr>
            <w:r w:rsidRPr="00403B9E">
              <w:lastRenderedPageBreak/>
              <w:t>VIČAR, Dušan a Pavel ŽUJA</w:t>
            </w:r>
            <w:ins w:id="556" w:author="Eva Batůšková" w:date="2018-11-19T11:04:00Z">
              <w:r w:rsidR="00D34729">
                <w:t xml:space="preserve"> (</w:t>
              </w:r>
            </w:ins>
            <w:del w:id="557" w:author="Eva Batůšková" w:date="2018-11-19T11:04:00Z">
              <w:r w:rsidRPr="00403B9E" w:rsidDel="00D34729">
                <w:delText xml:space="preserve">. </w:delText>
              </w:r>
            </w:del>
            <w:ins w:id="558" w:author="Jan Strohmandl" w:date="2018-11-17T06:25:00Z">
              <w:r w:rsidR="00283942" w:rsidRPr="00403B9E">
                <w:t>2007</w:t>
              </w:r>
            </w:ins>
            <w:ins w:id="559" w:author="Eva Batůšková" w:date="2018-11-19T11:04:00Z">
              <w:r w:rsidR="00D34729">
                <w:t>)</w:t>
              </w:r>
            </w:ins>
            <w:ins w:id="560" w:author="Jan Strohmandl" w:date="2018-11-17T06:25:00Z">
              <w:r w:rsidR="00283942" w:rsidRPr="00403B9E">
                <w:t xml:space="preserve">. </w:t>
              </w:r>
            </w:ins>
            <w:r w:rsidRPr="00403B9E">
              <w:rPr>
                <w:i/>
                <w:iCs/>
              </w:rPr>
              <w:t>Tendence rozvoje dekontaminace v Armádě České republiky</w:t>
            </w:r>
            <w:r w:rsidRPr="00403B9E">
              <w:t xml:space="preserve">. Časopis 112, 2/2007, </w:t>
            </w:r>
            <w:del w:id="561" w:author="Jan Strohmandl" w:date="2018-11-17T06:25:00Z">
              <w:r w:rsidRPr="00403B9E" w:rsidDel="00283942">
                <w:delText xml:space="preserve">2007. </w:delText>
              </w:r>
            </w:del>
            <w:r w:rsidRPr="00403B9E">
              <w:t>ISBN Praha: GŘHZS.</w:t>
            </w:r>
          </w:p>
          <w:p w:rsidR="000D6DB9" w:rsidRPr="00403B9E" w:rsidRDefault="000D6DB9" w:rsidP="00420BD2">
            <w:pPr>
              <w:jc w:val="both"/>
            </w:pPr>
            <w:r w:rsidRPr="00403B9E">
              <w:t>MAŠEK I., MIKA O. J., VIČAR D</w:t>
            </w:r>
            <w:ins w:id="562" w:author="Eva Batůšková" w:date="2018-11-19T11:05:00Z">
              <w:r w:rsidR="00D34729">
                <w:t>.</w:t>
              </w:r>
            </w:ins>
            <w:del w:id="563" w:author="Eva Batůšková" w:date="2018-11-19T11:04:00Z">
              <w:r w:rsidRPr="00403B9E" w:rsidDel="00D34729">
                <w:delText>.</w:delText>
              </w:r>
            </w:del>
            <w:del w:id="564" w:author="Jan Strohmandl" w:date="2018-11-17T06:25:00Z">
              <w:r w:rsidRPr="00403B9E" w:rsidDel="00283942">
                <w:delText>:</w:delText>
              </w:r>
            </w:del>
            <w:ins w:id="565" w:author="Jan Strohmandl" w:date="2018-11-17T06:25:00Z">
              <w:r w:rsidR="00283942">
                <w:t xml:space="preserve"> </w:t>
              </w:r>
            </w:ins>
            <w:ins w:id="566" w:author="Eva Batůšková" w:date="2018-11-19T11:05:00Z">
              <w:r w:rsidR="00D34729">
                <w:t>(</w:t>
              </w:r>
            </w:ins>
            <w:ins w:id="567" w:author="Jan Strohmandl" w:date="2018-11-17T06:25:00Z">
              <w:r w:rsidR="00283942">
                <w:t>2015</w:t>
              </w:r>
            </w:ins>
            <w:ins w:id="568" w:author="Eva Batůšková" w:date="2018-11-19T11:05:00Z">
              <w:r w:rsidR="00D34729">
                <w:t>)</w:t>
              </w:r>
            </w:ins>
            <w:ins w:id="569" w:author="Jan Strohmandl" w:date="2018-11-17T06:25:00Z">
              <w:r w:rsidR="00283942">
                <w:t xml:space="preserve">. </w:t>
              </w:r>
            </w:ins>
            <w:del w:id="570" w:author="Jan Strohmandl" w:date="2018-11-17T06:25:00Z">
              <w:r w:rsidRPr="00403B9E" w:rsidDel="00283942">
                <w:delText xml:space="preserve"> </w:delText>
              </w:r>
            </w:del>
            <w:r w:rsidRPr="00403B9E">
              <w:rPr>
                <w:rStyle w:val="Zdraznn"/>
              </w:rPr>
              <w:t>Dekontaminační látky, roztoky a směsi v České republice,</w:t>
            </w:r>
            <w:r w:rsidRPr="00403B9E">
              <w:t xml:space="preserve"> Sborník příspěvků z konference Ochrana obyvatelstva – Nebezpečné látky 2015, 4. a 5. února 2015, Sdružení požárního a bezpečnostního inženýrství Ostrava, ISBN 978-80-7385-158-3, str. 103-107.</w:t>
            </w:r>
          </w:p>
          <w:p w:rsidR="000D6DB9" w:rsidRPr="00403B9E" w:rsidRDefault="000D6DB9" w:rsidP="00420BD2">
            <w:pPr>
              <w:spacing w:before="60"/>
              <w:jc w:val="both"/>
              <w:rPr>
                <w:b/>
              </w:rPr>
            </w:pPr>
            <w:r w:rsidRPr="00403B9E">
              <w:rPr>
                <w:b/>
              </w:rPr>
              <w:t>Doporučená literatura:</w:t>
            </w:r>
          </w:p>
          <w:p w:rsidR="000D6DB9" w:rsidRPr="00403B9E" w:rsidRDefault="000D6DB9" w:rsidP="00420BD2">
            <w:pPr>
              <w:jc w:val="both"/>
            </w:pPr>
            <w:r w:rsidRPr="00403B9E">
              <w:t>MATOUŠEK, Jiří</w:t>
            </w:r>
            <w:del w:id="571" w:author="Eva Batůšková" w:date="2018-11-19T11:05:00Z">
              <w:r w:rsidRPr="00403B9E" w:rsidDel="00D34729">
                <w:delText>.</w:delText>
              </w:r>
            </w:del>
            <w:r w:rsidRPr="00403B9E">
              <w:t xml:space="preserve"> </w:t>
            </w:r>
            <w:ins w:id="572" w:author="Eva Batůšková" w:date="2018-11-19T11:05:00Z">
              <w:r w:rsidR="00D34729">
                <w:t>(</w:t>
              </w:r>
            </w:ins>
            <w:ins w:id="573" w:author="Jan Strohmandl" w:date="2018-11-17T06:25:00Z">
              <w:r w:rsidR="00283942">
                <w:t>2006</w:t>
              </w:r>
            </w:ins>
            <w:ins w:id="574" w:author="Eva Batůšková" w:date="2018-11-19T11:05:00Z">
              <w:r w:rsidR="00D34729">
                <w:t>)</w:t>
              </w:r>
            </w:ins>
            <w:ins w:id="575" w:author="Jan Strohmandl" w:date="2018-11-17T06:25:00Z">
              <w:r w:rsidR="00283942">
                <w:t xml:space="preserve">. </w:t>
              </w:r>
            </w:ins>
            <w:r w:rsidRPr="00403B9E">
              <w:rPr>
                <w:i/>
                <w:iCs/>
              </w:rPr>
              <w:t>Health and environmental threats associated with the destruction of chemical weapons</w:t>
            </w:r>
            <w:r w:rsidRPr="00403B9E">
              <w:t xml:space="preserve">. In: Annals </w:t>
            </w:r>
            <w:del w:id="576" w:author="Jan Strohmandl" w:date="2018-11-17T06:25:00Z">
              <w:r w:rsidRPr="00403B9E" w:rsidDel="00283942">
                <w:br/>
              </w:r>
            </w:del>
            <w:r w:rsidRPr="00403B9E">
              <w:t xml:space="preserve">of the New York Academy of Sciences, vol. 1076, </w:t>
            </w:r>
            <w:del w:id="577" w:author="Jan Strohmandl" w:date="2018-11-17T06:25:00Z">
              <w:r w:rsidRPr="00403B9E" w:rsidDel="00283942">
                <w:delText xml:space="preserve">2006, </w:delText>
              </w:r>
            </w:del>
            <w:r w:rsidRPr="00403B9E">
              <w:t>pp 549 – 558.</w:t>
            </w:r>
          </w:p>
          <w:p w:rsidR="000D6DB9" w:rsidRPr="00403B9E" w:rsidRDefault="000D6DB9" w:rsidP="00420BD2">
            <w:pPr>
              <w:jc w:val="both"/>
            </w:pPr>
            <w:r w:rsidRPr="00403B9E">
              <w:t>MATOUŠEK, Jiří</w:t>
            </w:r>
            <w:del w:id="578" w:author="Eva Batůšková" w:date="2018-11-19T11:05:00Z">
              <w:r w:rsidRPr="00403B9E" w:rsidDel="00D34729">
                <w:delText>.</w:delText>
              </w:r>
            </w:del>
            <w:r w:rsidRPr="00403B9E">
              <w:t xml:space="preserve"> </w:t>
            </w:r>
            <w:ins w:id="579" w:author="Eva Batůšková" w:date="2018-11-19T11:05:00Z">
              <w:r w:rsidR="00D34729">
                <w:t>(</w:t>
              </w:r>
            </w:ins>
            <w:moveToRangeStart w:id="580" w:author="Jan Strohmandl" w:date="2018-11-17T06:26:00Z" w:name="move530199288"/>
            <w:moveTo w:id="581" w:author="Jan Strohmandl" w:date="2018-11-17T06:26:00Z">
              <w:r w:rsidR="00283942" w:rsidRPr="00403B9E">
                <w:t>2003</w:t>
              </w:r>
            </w:moveTo>
            <w:ins w:id="582" w:author="Eva Batůšková" w:date="2018-11-19T11:05:00Z">
              <w:r w:rsidR="00D34729">
                <w:t>)</w:t>
              </w:r>
            </w:ins>
            <w:moveTo w:id="583" w:author="Jan Strohmandl" w:date="2018-11-17T06:26:00Z">
              <w:r w:rsidR="00283942" w:rsidRPr="00403B9E">
                <w:t>.</w:t>
              </w:r>
            </w:moveTo>
            <w:moveToRangeEnd w:id="580"/>
            <w:ins w:id="584" w:author="Jan Strohmandl" w:date="2018-11-17T06:26:00Z">
              <w:r w:rsidR="00283942">
                <w:t xml:space="preserve"> </w:t>
              </w:r>
            </w:ins>
            <w:r w:rsidRPr="00403B9E">
              <w:rPr>
                <w:i/>
                <w:iCs/>
              </w:rPr>
              <w:t>Ochrana proti válečným a mírovým škodlivinám X. Ochranné oděvy pro nejtěžší podmínky</w:t>
            </w:r>
            <w:r w:rsidRPr="00403B9E">
              <w:t xml:space="preserve">. Rescue Report, 6, 4s. 11-11. ISSN 1212-0456. </w:t>
            </w:r>
            <w:moveFromRangeStart w:id="585" w:author="Jan Strohmandl" w:date="2018-11-17T06:26:00Z" w:name="move530199288"/>
            <w:moveFrom w:id="586" w:author="Jan Strohmandl" w:date="2018-11-17T06:26:00Z">
              <w:r w:rsidRPr="00403B9E" w:rsidDel="00283942">
                <w:t>2003.</w:t>
              </w:r>
            </w:moveFrom>
            <w:moveFromRangeEnd w:id="585"/>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rPr>
                <w:ins w:id="587" w:author="Strohmandl Jan" w:date="2018-11-13T09:15:00Z"/>
              </w:rPr>
            </w:pPr>
            <w:r>
              <w:t>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588" w:author="Strohmandl Jan" w:date="2018-11-13T09:15: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28" w:history="1">
              <w:r w:rsidRPr="00654F8E">
                <w:rPr>
                  <w:rStyle w:val="Hypertextovodkaz"/>
                </w:rPr>
                <w:t>vicar@utb.cz</w:t>
              </w:r>
            </w:hyperlink>
          </w:p>
        </w:tc>
      </w:tr>
    </w:tbl>
    <w:p w:rsidR="000D6DB9" w:rsidRDefault="000D6DB9" w:rsidP="000D6DB9"/>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0" w:type="auto"/>
        <w:tblInd w:w="-43" w:type="dxa"/>
        <w:tblLayout w:type="fixed"/>
        <w:tblCellMar>
          <w:left w:w="70" w:type="dxa"/>
          <w:right w:w="70" w:type="dxa"/>
        </w:tblCellMar>
        <w:tblLook w:val="0000" w:firstRow="0" w:lastRow="0" w:firstColumn="0" w:lastColumn="0" w:noHBand="0" w:noVBand="0"/>
      </w:tblPr>
      <w:tblGrid>
        <w:gridCol w:w="3086"/>
        <w:gridCol w:w="567"/>
        <w:gridCol w:w="1134"/>
        <w:gridCol w:w="889"/>
        <w:gridCol w:w="816"/>
        <w:gridCol w:w="2156"/>
        <w:gridCol w:w="539"/>
        <w:gridCol w:w="678"/>
      </w:tblGrid>
      <w:tr w:rsidR="000D6DB9" w:rsidTr="00420BD2">
        <w:tc>
          <w:tcPr>
            <w:tcW w:w="9865" w:type="dxa"/>
            <w:gridSpan w:val="8"/>
            <w:tcBorders>
              <w:top w:val="single" w:sz="4" w:space="0" w:color="000000"/>
              <w:left w:val="single" w:sz="4" w:space="0" w:color="000000"/>
              <w:bottom w:val="double" w:sz="4" w:space="0" w:color="000000"/>
              <w:right w:val="single" w:sz="4" w:space="0" w:color="000000"/>
            </w:tcBorders>
            <w:shd w:val="clear" w:color="auto" w:fill="BDD6EE"/>
          </w:tcPr>
          <w:p w:rsidR="000D6DB9" w:rsidRDefault="000D6DB9" w:rsidP="00420BD2">
            <w:pPr>
              <w:jc w:val="both"/>
            </w:pPr>
            <w:r>
              <w:rPr>
                <w:b/>
                <w:sz w:val="28"/>
              </w:rPr>
              <w:lastRenderedPageBreak/>
              <w:t>B-III – Charakteristika studijního předmětu</w:t>
            </w:r>
          </w:p>
        </w:tc>
      </w:tr>
      <w:tr w:rsidR="000D6DB9" w:rsidTr="00420BD2">
        <w:tc>
          <w:tcPr>
            <w:tcW w:w="3086" w:type="dxa"/>
            <w:tcBorders>
              <w:top w:val="double" w:sz="4" w:space="0" w:color="000000"/>
              <w:left w:val="single" w:sz="4" w:space="0" w:color="000000"/>
              <w:bottom w:val="single" w:sz="4" w:space="0" w:color="000000"/>
            </w:tcBorders>
            <w:shd w:val="clear" w:color="auto" w:fill="F7CAAC"/>
          </w:tcPr>
          <w:p w:rsidR="000D6DB9" w:rsidRDefault="000D6DB9" w:rsidP="00420BD2">
            <w:pPr>
              <w:jc w:val="both"/>
            </w:pPr>
            <w:r>
              <w:rPr>
                <w:b/>
              </w:rPr>
              <w:t>Název studijního předmětu</w:t>
            </w:r>
          </w:p>
        </w:tc>
        <w:tc>
          <w:tcPr>
            <w:tcW w:w="6779" w:type="dxa"/>
            <w:gridSpan w:val="7"/>
            <w:tcBorders>
              <w:top w:val="double" w:sz="4" w:space="0" w:color="000000"/>
              <w:left w:val="single" w:sz="4" w:space="0" w:color="000000"/>
              <w:bottom w:val="single" w:sz="4" w:space="0" w:color="000000"/>
              <w:right w:val="single" w:sz="4" w:space="0" w:color="000000"/>
            </w:tcBorders>
            <w:shd w:val="clear" w:color="auto" w:fill="auto"/>
          </w:tcPr>
          <w:p w:rsidR="000D6DB9" w:rsidRPr="009C4269" w:rsidRDefault="000D6DB9" w:rsidP="00420BD2">
            <w:pPr>
              <w:jc w:val="both"/>
              <w:rPr>
                <w:b/>
              </w:rPr>
            </w:pPr>
            <w:r w:rsidRPr="009C4269">
              <w:rPr>
                <w:b/>
              </w:rPr>
              <w:t>Ekonomie</w:t>
            </w:r>
          </w:p>
        </w:tc>
      </w:tr>
      <w:tr w:rsidR="000D6DB9" w:rsidTr="00420BD2">
        <w:tc>
          <w:tcPr>
            <w:tcW w:w="3086" w:type="dxa"/>
            <w:tcBorders>
              <w:top w:val="single" w:sz="4" w:space="0" w:color="000000"/>
              <w:left w:val="single" w:sz="4" w:space="0" w:color="000000"/>
              <w:bottom w:val="single" w:sz="4" w:space="0" w:color="000000"/>
            </w:tcBorders>
            <w:shd w:val="clear" w:color="auto" w:fill="F7CAAC"/>
          </w:tcPr>
          <w:p w:rsidR="000D6DB9" w:rsidRDefault="000D6DB9" w:rsidP="00420BD2">
            <w:pPr>
              <w:jc w:val="both"/>
            </w:pPr>
            <w:r>
              <w:rPr>
                <w:b/>
              </w:rPr>
              <w:t>Typ předmětu</w:t>
            </w:r>
          </w:p>
        </w:tc>
        <w:tc>
          <w:tcPr>
            <w:tcW w:w="3406" w:type="dxa"/>
            <w:gridSpan w:val="4"/>
            <w:tcBorders>
              <w:top w:val="single" w:sz="4" w:space="0" w:color="000000"/>
              <w:left w:val="single" w:sz="4" w:space="0" w:color="000000"/>
              <w:bottom w:val="single" w:sz="4" w:space="0" w:color="000000"/>
            </w:tcBorders>
            <w:shd w:val="clear" w:color="auto" w:fill="auto"/>
          </w:tcPr>
          <w:p w:rsidR="000D6DB9" w:rsidRDefault="000D6DB9" w:rsidP="00420BD2">
            <w:pPr>
              <w:jc w:val="both"/>
            </w:pPr>
            <w:r>
              <w:t>povinně – volitelný</w:t>
            </w:r>
          </w:p>
        </w:tc>
        <w:tc>
          <w:tcPr>
            <w:tcW w:w="2695" w:type="dxa"/>
            <w:gridSpan w:val="2"/>
            <w:tcBorders>
              <w:top w:val="single" w:sz="4" w:space="0" w:color="000000"/>
              <w:left w:val="single" w:sz="4" w:space="0" w:color="000000"/>
              <w:bottom w:val="single" w:sz="4" w:space="0" w:color="000000"/>
            </w:tcBorders>
            <w:shd w:val="clear" w:color="auto" w:fill="F7CAAC"/>
          </w:tcPr>
          <w:p w:rsidR="000D6DB9" w:rsidRDefault="000D6DB9" w:rsidP="00420BD2">
            <w:pPr>
              <w:jc w:val="both"/>
            </w:pPr>
            <w:r>
              <w:rPr>
                <w:b/>
              </w:rPr>
              <w:t>doporučený ročník / semestr</w:t>
            </w:r>
          </w:p>
        </w:tc>
        <w:tc>
          <w:tcPr>
            <w:tcW w:w="678" w:type="dxa"/>
            <w:tcBorders>
              <w:top w:val="single" w:sz="4" w:space="0" w:color="000000"/>
              <w:left w:val="single" w:sz="4" w:space="0" w:color="000000"/>
              <w:bottom w:val="single" w:sz="4" w:space="0" w:color="000000"/>
              <w:right w:val="single" w:sz="4" w:space="0" w:color="000000"/>
            </w:tcBorders>
            <w:shd w:val="clear" w:color="auto" w:fill="auto"/>
          </w:tcPr>
          <w:p w:rsidR="000D6DB9" w:rsidRPr="001401BB" w:rsidRDefault="000D6DB9" w:rsidP="00420BD2">
            <w:r>
              <w:t>2/LS</w:t>
            </w:r>
          </w:p>
        </w:tc>
      </w:tr>
      <w:tr w:rsidR="000D6DB9" w:rsidTr="00420BD2">
        <w:tc>
          <w:tcPr>
            <w:tcW w:w="3086" w:type="dxa"/>
            <w:tcBorders>
              <w:top w:val="single" w:sz="4" w:space="0" w:color="000000"/>
              <w:left w:val="single" w:sz="4" w:space="0" w:color="000000"/>
              <w:bottom w:val="single" w:sz="4" w:space="0" w:color="000000"/>
            </w:tcBorders>
            <w:shd w:val="clear" w:color="auto" w:fill="F7CAAC"/>
          </w:tcPr>
          <w:p w:rsidR="000D6DB9" w:rsidRDefault="000D6DB9" w:rsidP="00420BD2">
            <w:pPr>
              <w:jc w:val="both"/>
            </w:pPr>
            <w:r>
              <w:rPr>
                <w:b/>
              </w:rPr>
              <w:t>Rozsah studijního předmětu</w:t>
            </w:r>
          </w:p>
        </w:tc>
        <w:tc>
          <w:tcPr>
            <w:tcW w:w="1701" w:type="dxa"/>
            <w:gridSpan w:val="2"/>
            <w:tcBorders>
              <w:top w:val="single" w:sz="4" w:space="0" w:color="000000"/>
              <w:left w:val="single" w:sz="4" w:space="0" w:color="000000"/>
              <w:bottom w:val="single" w:sz="4" w:space="0" w:color="000000"/>
            </w:tcBorders>
            <w:shd w:val="clear" w:color="auto" w:fill="auto"/>
          </w:tcPr>
          <w:p w:rsidR="000D6DB9" w:rsidRDefault="000D6DB9" w:rsidP="008449C0">
            <w:r>
              <w:t xml:space="preserve">28p – 14s </w:t>
            </w:r>
          </w:p>
        </w:tc>
        <w:tc>
          <w:tcPr>
            <w:tcW w:w="889" w:type="dxa"/>
            <w:tcBorders>
              <w:top w:val="single" w:sz="4" w:space="0" w:color="000000"/>
              <w:left w:val="single" w:sz="4" w:space="0" w:color="000000"/>
              <w:bottom w:val="single" w:sz="4" w:space="0" w:color="000000"/>
            </w:tcBorders>
            <w:shd w:val="clear" w:color="auto" w:fill="F7CAAC"/>
          </w:tcPr>
          <w:p w:rsidR="000D6DB9" w:rsidRDefault="000D6DB9" w:rsidP="00420BD2">
            <w:pPr>
              <w:jc w:val="both"/>
            </w:pPr>
            <w:r>
              <w:rPr>
                <w:b/>
              </w:rPr>
              <w:t xml:space="preserve">hod. </w:t>
            </w:r>
          </w:p>
        </w:tc>
        <w:tc>
          <w:tcPr>
            <w:tcW w:w="816" w:type="dxa"/>
            <w:tcBorders>
              <w:top w:val="single" w:sz="4" w:space="0" w:color="000000"/>
              <w:left w:val="single" w:sz="4" w:space="0" w:color="000000"/>
              <w:bottom w:val="single" w:sz="4" w:space="0" w:color="000000"/>
            </w:tcBorders>
            <w:shd w:val="clear" w:color="auto" w:fill="auto"/>
          </w:tcPr>
          <w:p w:rsidR="000D6DB9" w:rsidRPr="003F4D7C" w:rsidRDefault="000D6DB9" w:rsidP="00420BD2">
            <w:pPr>
              <w:snapToGrid w:val="0"/>
              <w:jc w:val="both"/>
            </w:pPr>
            <w:r w:rsidRPr="003F4D7C">
              <w:t>42</w:t>
            </w:r>
          </w:p>
        </w:tc>
        <w:tc>
          <w:tcPr>
            <w:tcW w:w="2156" w:type="dxa"/>
            <w:tcBorders>
              <w:top w:val="single" w:sz="4" w:space="0" w:color="000000"/>
              <w:left w:val="single" w:sz="4" w:space="0" w:color="000000"/>
              <w:bottom w:val="single" w:sz="4" w:space="0" w:color="000000"/>
            </w:tcBorders>
            <w:shd w:val="clear" w:color="auto" w:fill="F7CAAC"/>
          </w:tcPr>
          <w:p w:rsidR="000D6DB9" w:rsidRDefault="000D6DB9" w:rsidP="00420BD2">
            <w:pPr>
              <w:jc w:val="both"/>
            </w:pPr>
            <w:r>
              <w:rPr>
                <w:b/>
              </w:rPr>
              <w:t>kreditů</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tcPr>
          <w:p w:rsidR="000D6DB9" w:rsidRPr="001401BB" w:rsidRDefault="000D6DB9" w:rsidP="00420BD2">
            <w:pPr>
              <w:snapToGrid w:val="0"/>
            </w:pPr>
            <w:r>
              <w:t>2</w:t>
            </w:r>
          </w:p>
        </w:tc>
      </w:tr>
      <w:tr w:rsidR="000D6DB9" w:rsidTr="00420BD2">
        <w:tc>
          <w:tcPr>
            <w:tcW w:w="3086" w:type="dxa"/>
            <w:tcBorders>
              <w:top w:val="single" w:sz="4" w:space="0" w:color="000000"/>
              <w:left w:val="single" w:sz="4" w:space="0" w:color="000000"/>
              <w:bottom w:val="single" w:sz="4" w:space="0" w:color="000000"/>
            </w:tcBorders>
            <w:shd w:val="clear" w:color="auto" w:fill="F7CAAC"/>
          </w:tcPr>
          <w:p w:rsidR="000D6DB9" w:rsidRDefault="000D6DB9" w:rsidP="00420BD2">
            <w:r>
              <w:rPr>
                <w:b/>
              </w:rPr>
              <w:t>Prerekvizity, korekvizity, ekvivalence</w:t>
            </w:r>
          </w:p>
        </w:tc>
        <w:tc>
          <w:tcPr>
            <w:tcW w:w="6779" w:type="dxa"/>
            <w:gridSpan w:val="7"/>
            <w:tcBorders>
              <w:top w:val="single" w:sz="4" w:space="0" w:color="000000"/>
              <w:left w:val="single" w:sz="4" w:space="0" w:color="000000"/>
              <w:bottom w:val="single" w:sz="4" w:space="0" w:color="000000"/>
              <w:right w:val="single" w:sz="4" w:space="0" w:color="000000"/>
            </w:tcBorders>
            <w:shd w:val="clear" w:color="auto" w:fill="auto"/>
          </w:tcPr>
          <w:p w:rsidR="000D6DB9" w:rsidRDefault="000D6DB9" w:rsidP="00420BD2">
            <w:pPr>
              <w:snapToGrid w:val="0"/>
              <w:jc w:val="both"/>
              <w:rPr>
                <w:b/>
                <w:sz w:val="22"/>
              </w:rPr>
            </w:pPr>
          </w:p>
        </w:tc>
      </w:tr>
      <w:tr w:rsidR="000D6DB9" w:rsidTr="00420BD2">
        <w:tc>
          <w:tcPr>
            <w:tcW w:w="3086" w:type="dxa"/>
            <w:tcBorders>
              <w:top w:val="single" w:sz="4" w:space="0" w:color="000000"/>
              <w:left w:val="single" w:sz="4" w:space="0" w:color="000000"/>
              <w:bottom w:val="single" w:sz="4" w:space="0" w:color="000000"/>
            </w:tcBorders>
            <w:shd w:val="clear" w:color="auto" w:fill="F7CAAC"/>
          </w:tcPr>
          <w:p w:rsidR="000D6DB9" w:rsidRDefault="000D6DB9" w:rsidP="00420BD2">
            <w:r>
              <w:rPr>
                <w:b/>
              </w:rPr>
              <w:t>Způsob ověření studijních výsledků</w:t>
            </w:r>
          </w:p>
        </w:tc>
        <w:tc>
          <w:tcPr>
            <w:tcW w:w="3406" w:type="dxa"/>
            <w:gridSpan w:val="4"/>
            <w:tcBorders>
              <w:top w:val="single" w:sz="4" w:space="0" w:color="000000"/>
              <w:left w:val="single" w:sz="4" w:space="0" w:color="000000"/>
              <w:bottom w:val="single" w:sz="4" w:space="0" w:color="000000"/>
            </w:tcBorders>
            <w:shd w:val="clear" w:color="auto" w:fill="auto"/>
            <w:vAlign w:val="center"/>
          </w:tcPr>
          <w:p w:rsidR="000D6DB9" w:rsidRDefault="000D6DB9" w:rsidP="00420BD2">
            <w:r>
              <w:t>zápočet</w:t>
            </w:r>
          </w:p>
        </w:tc>
        <w:tc>
          <w:tcPr>
            <w:tcW w:w="2156" w:type="dxa"/>
            <w:tcBorders>
              <w:top w:val="single" w:sz="4" w:space="0" w:color="000000"/>
              <w:left w:val="single" w:sz="4" w:space="0" w:color="000000"/>
              <w:bottom w:val="single" w:sz="4" w:space="0" w:color="000000"/>
            </w:tcBorders>
            <w:shd w:val="clear" w:color="auto" w:fill="F7CAAC"/>
          </w:tcPr>
          <w:p w:rsidR="000D6DB9" w:rsidRDefault="000D6DB9" w:rsidP="00420BD2">
            <w:pPr>
              <w:jc w:val="both"/>
            </w:pPr>
            <w:r>
              <w:rPr>
                <w:b/>
              </w:rPr>
              <w:t>Forma výuky</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tcPr>
          <w:p w:rsidR="000D6DB9" w:rsidRDefault="000D6DB9" w:rsidP="00420BD2">
            <w:pPr>
              <w:jc w:val="both"/>
            </w:pPr>
            <w:r>
              <w:t>přednášky, semináře</w:t>
            </w:r>
          </w:p>
        </w:tc>
      </w:tr>
      <w:tr w:rsidR="000D6DB9" w:rsidTr="00420BD2">
        <w:tc>
          <w:tcPr>
            <w:tcW w:w="3086" w:type="dxa"/>
            <w:tcBorders>
              <w:top w:val="single" w:sz="4" w:space="0" w:color="000000"/>
              <w:left w:val="single" w:sz="4" w:space="0" w:color="000000"/>
              <w:bottom w:val="single" w:sz="4" w:space="0" w:color="000000"/>
            </w:tcBorders>
            <w:shd w:val="clear" w:color="auto" w:fill="F7CAAC"/>
          </w:tcPr>
          <w:p w:rsidR="000D6DB9" w:rsidRDefault="000D6DB9" w:rsidP="00420BD2">
            <w:r>
              <w:rPr>
                <w:b/>
              </w:rPr>
              <w:t>Forma způsobu ověření studijních výsledků a další požadavky na studenta</w:t>
            </w:r>
          </w:p>
        </w:tc>
        <w:tc>
          <w:tcPr>
            <w:tcW w:w="6779" w:type="dxa"/>
            <w:gridSpan w:val="7"/>
            <w:tcBorders>
              <w:top w:val="single" w:sz="4" w:space="0" w:color="000000"/>
              <w:left w:val="single" w:sz="4" w:space="0" w:color="000000"/>
              <w:right w:val="single" w:sz="4" w:space="0" w:color="000000"/>
            </w:tcBorders>
            <w:shd w:val="clear" w:color="auto" w:fill="auto"/>
          </w:tcPr>
          <w:p w:rsidR="000D6DB9" w:rsidRDefault="000D6DB9" w:rsidP="00420BD2">
            <w:pPr>
              <w:jc w:val="both"/>
            </w:pPr>
            <w:r>
              <w:t>Způsob zakončení předmětu – zápočet.</w:t>
            </w:r>
          </w:p>
          <w:p w:rsidR="000D6DB9" w:rsidRDefault="000D6DB9" w:rsidP="00420BD2">
            <w:pPr>
              <w:jc w:val="both"/>
            </w:pPr>
            <w:r>
              <w:t>Požadavky na zápočet – 80% aktivní účast na seminářích, úspěšné absolvování zápočtového testu.</w:t>
            </w:r>
          </w:p>
          <w:p w:rsidR="000D6DB9" w:rsidRDefault="000D6DB9" w:rsidP="00420BD2">
            <w:pPr>
              <w:jc w:val="both"/>
            </w:pPr>
          </w:p>
        </w:tc>
      </w:tr>
      <w:tr w:rsidR="000D6DB9" w:rsidTr="00420BD2">
        <w:trPr>
          <w:trHeight w:val="554"/>
        </w:trPr>
        <w:tc>
          <w:tcPr>
            <w:tcW w:w="9865" w:type="dxa"/>
            <w:gridSpan w:val="8"/>
            <w:tcBorders>
              <w:left w:val="single" w:sz="4" w:space="0" w:color="000000"/>
              <w:bottom w:val="single" w:sz="4" w:space="0" w:color="000000"/>
              <w:right w:val="single" w:sz="4" w:space="0" w:color="000000"/>
            </w:tcBorders>
            <w:shd w:val="clear" w:color="auto" w:fill="auto"/>
          </w:tcPr>
          <w:p w:rsidR="000D6DB9" w:rsidRDefault="000D6DB9" w:rsidP="00420BD2">
            <w:pPr>
              <w:snapToGrid w:val="0"/>
              <w:jc w:val="both"/>
            </w:pPr>
          </w:p>
        </w:tc>
      </w:tr>
      <w:tr w:rsidR="000D6DB9" w:rsidTr="00420BD2">
        <w:trPr>
          <w:trHeight w:val="197"/>
        </w:trPr>
        <w:tc>
          <w:tcPr>
            <w:tcW w:w="3086" w:type="dxa"/>
            <w:tcBorders>
              <w:left w:val="single" w:sz="4" w:space="0" w:color="000000"/>
              <w:bottom w:val="single" w:sz="4" w:space="0" w:color="000000"/>
            </w:tcBorders>
            <w:shd w:val="clear" w:color="auto" w:fill="F7CAAC"/>
          </w:tcPr>
          <w:p w:rsidR="000D6DB9" w:rsidRDefault="000D6DB9" w:rsidP="00420BD2">
            <w:pPr>
              <w:jc w:val="both"/>
            </w:pPr>
            <w:r>
              <w:rPr>
                <w:b/>
              </w:rPr>
              <w:t>Garant předmětu</w:t>
            </w:r>
          </w:p>
        </w:tc>
        <w:tc>
          <w:tcPr>
            <w:tcW w:w="6779" w:type="dxa"/>
            <w:gridSpan w:val="7"/>
            <w:tcBorders>
              <w:left w:val="single" w:sz="4" w:space="0" w:color="000000"/>
              <w:bottom w:val="single" w:sz="4" w:space="0" w:color="000000"/>
              <w:right w:val="single" w:sz="4" w:space="0" w:color="000000"/>
            </w:tcBorders>
            <w:shd w:val="clear" w:color="auto" w:fill="auto"/>
          </w:tcPr>
          <w:p w:rsidR="000D6DB9" w:rsidRPr="00634967" w:rsidRDefault="000D6DB9" w:rsidP="00420BD2">
            <w:pPr>
              <w:jc w:val="both"/>
            </w:pPr>
            <w:r w:rsidRPr="00634967">
              <w:t>Ing. Bc. Eva Lukášková, Ph.D.</w:t>
            </w:r>
          </w:p>
        </w:tc>
      </w:tr>
      <w:tr w:rsidR="000D6DB9" w:rsidTr="00420BD2">
        <w:trPr>
          <w:trHeight w:val="243"/>
        </w:trPr>
        <w:tc>
          <w:tcPr>
            <w:tcW w:w="3086" w:type="dxa"/>
            <w:tcBorders>
              <w:left w:val="single" w:sz="4" w:space="0" w:color="000000"/>
              <w:bottom w:val="single" w:sz="4" w:space="0" w:color="000000"/>
            </w:tcBorders>
            <w:shd w:val="clear" w:color="auto" w:fill="F7CAAC"/>
          </w:tcPr>
          <w:p w:rsidR="000D6DB9" w:rsidRDefault="000D6DB9" w:rsidP="00420BD2">
            <w:r>
              <w:rPr>
                <w:b/>
              </w:rPr>
              <w:t>Zapojení garanta do výuky předmětu</w:t>
            </w:r>
          </w:p>
        </w:tc>
        <w:tc>
          <w:tcPr>
            <w:tcW w:w="6779" w:type="dxa"/>
            <w:gridSpan w:val="7"/>
            <w:tcBorders>
              <w:left w:val="single" w:sz="4" w:space="0" w:color="000000"/>
              <w:bottom w:val="single" w:sz="4" w:space="0" w:color="000000"/>
              <w:right w:val="single" w:sz="4" w:space="0" w:color="000000"/>
            </w:tcBorders>
            <w:shd w:val="clear" w:color="auto" w:fill="auto"/>
          </w:tcPr>
          <w:p w:rsidR="000D6DB9" w:rsidRDefault="000D6DB9" w:rsidP="00420BD2">
            <w:pPr>
              <w:jc w:val="both"/>
            </w:pPr>
            <w:r w:rsidRPr="000233F7">
              <w:rPr>
                <w:spacing w:val="2"/>
              </w:rPr>
              <w:t>Garant</w:t>
            </w:r>
            <w:r>
              <w:rPr>
                <w:spacing w:val="2"/>
              </w:rPr>
              <w:t xml:space="preserve"> stanovuje koncepci předmětu a</w:t>
            </w:r>
            <w:r w:rsidRPr="000233F7">
              <w:rPr>
                <w:spacing w:val="2"/>
              </w:rPr>
              <w:t xml:space="preserve"> </w:t>
            </w:r>
            <w:r>
              <w:rPr>
                <w:spacing w:val="2"/>
              </w:rPr>
              <w:t xml:space="preserve">podílí se na přednáškách v rozsahu </w:t>
            </w:r>
            <w:r>
              <w:rPr>
                <w:spacing w:val="2"/>
              </w:rPr>
              <w:br/>
              <w:t>100 %, dále stanovuje koncepci seminářů a dohlíží na jejich jednotném vedení.</w:t>
            </w:r>
          </w:p>
        </w:tc>
      </w:tr>
      <w:tr w:rsidR="000D6DB9" w:rsidTr="00420BD2">
        <w:tc>
          <w:tcPr>
            <w:tcW w:w="3086" w:type="dxa"/>
            <w:tcBorders>
              <w:top w:val="single" w:sz="4" w:space="0" w:color="000000"/>
              <w:left w:val="single" w:sz="4" w:space="0" w:color="000000"/>
              <w:bottom w:val="single" w:sz="4" w:space="0" w:color="000000"/>
            </w:tcBorders>
            <w:shd w:val="clear" w:color="auto" w:fill="F7CAAC"/>
          </w:tcPr>
          <w:p w:rsidR="000D6DB9" w:rsidRDefault="000D6DB9" w:rsidP="00420BD2">
            <w:pPr>
              <w:jc w:val="both"/>
            </w:pPr>
            <w:r>
              <w:rPr>
                <w:b/>
              </w:rPr>
              <w:t>Vyučující</w:t>
            </w:r>
          </w:p>
        </w:tc>
        <w:tc>
          <w:tcPr>
            <w:tcW w:w="6779" w:type="dxa"/>
            <w:gridSpan w:val="7"/>
            <w:tcBorders>
              <w:top w:val="single" w:sz="4" w:space="0" w:color="000000"/>
              <w:left w:val="single" w:sz="4" w:space="0" w:color="000000"/>
              <w:right w:val="single" w:sz="4" w:space="0" w:color="000000"/>
            </w:tcBorders>
            <w:shd w:val="clear" w:color="auto" w:fill="auto"/>
          </w:tcPr>
          <w:p w:rsidR="000D6DB9" w:rsidRPr="00634967" w:rsidRDefault="000D6DB9" w:rsidP="00420BD2">
            <w:pPr>
              <w:jc w:val="both"/>
            </w:pPr>
            <w:r w:rsidRPr="00634967">
              <w:t>Ing. Bc. Eva Lukášková, Ph.D. – přednášky</w:t>
            </w:r>
            <w:ins w:id="589" w:author="Strohmandl Jan" w:date="2018-11-13T09:42:00Z">
              <w:r w:rsidR="00BA6E1F">
                <w:t>, seminář</w:t>
              </w:r>
            </w:ins>
            <w:r w:rsidRPr="00634967">
              <w:t xml:space="preserve"> (100 %)</w:t>
            </w:r>
          </w:p>
        </w:tc>
      </w:tr>
      <w:tr w:rsidR="000D6DB9" w:rsidTr="00420BD2">
        <w:trPr>
          <w:trHeight w:val="554"/>
        </w:trPr>
        <w:tc>
          <w:tcPr>
            <w:tcW w:w="9865" w:type="dxa"/>
            <w:gridSpan w:val="8"/>
            <w:tcBorders>
              <w:left w:val="single" w:sz="4" w:space="0" w:color="000000"/>
              <w:bottom w:val="single" w:sz="4" w:space="0" w:color="000000"/>
              <w:right w:val="single" w:sz="4" w:space="0" w:color="000000"/>
            </w:tcBorders>
            <w:shd w:val="clear" w:color="auto" w:fill="auto"/>
          </w:tcPr>
          <w:p w:rsidR="000D6DB9" w:rsidRDefault="000D6DB9" w:rsidP="00420BD2">
            <w:pPr>
              <w:snapToGrid w:val="0"/>
              <w:jc w:val="both"/>
            </w:pPr>
          </w:p>
        </w:tc>
      </w:tr>
      <w:tr w:rsidR="000D6DB9" w:rsidTr="00420BD2">
        <w:tc>
          <w:tcPr>
            <w:tcW w:w="3086" w:type="dxa"/>
            <w:tcBorders>
              <w:top w:val="single" w:sz="4" w:space="0" w:color="000000"/>
              <w:left w:val="single" w:sz="4" w:space="0" w:color="000000"/>
              <w:bottom w:val="single" w:sz="4" w:space="0" w:color="000000"/>
            </w:tcBorders>
            <w:shd w:val="clear" w:color="auto" w:fill="F7CAAC"/>
          </w:tcPr>
          <w:p w:rsidR="000D6DB9" w:rsidRDefault="000D6DB9" w:rsidP="00420BD2">
            <w:pPr>
              <w:jc w:val="both"/>
            </w:pPr>
            <w:r>
              <w:rPr>
                <w:b/>
              </w:rPr>
              <w:t>Stručná anotace předmětu</w:t>
            </w:r>
          </w:p>
        </w:tc>
        <w:tc>
          <w:tcPr>
            <w:tcW w:w="6779" w:type="dxa"/>
            <w:gridSpan w:val="7"/>
            <w:tcBorders>
              <w:top w:val="single" w:sz="4" w:space="0" w:color="000000"/>
              <w:left w:val="single" w:sz="4" w:space="0" w:color="000000"/>
              <w:right w:val="single" w:sz="4" w:space="0" w:color="000000"/>
            </w:tcBorders>
            <w:shd w:val="clear" w:color="auto" w:fill="auto"/>
          </w:tcPr>
          <w:p w:rsidR="000D6DB9" w:rsidRDefault="000D6DB9" w:rsidP="00420BD2">
            <w:pPr>
              <w:snapToGrid w:val="0"/>
              <w:jc w:val="both"/>
              <w:rPr>
                <w:b/>
              </w:rPr>
            </w:pPr>
          </w:p>
        </w:tc>
      </w:tr>
      <w:tr w:rsidR="000D6DB9" w:rsidTr="00420BD2">
        <w:trPr>
          <w:trHeight w:val="3938"/>
        </w:trPr>
        <w:tc>
          <w:tcPr>
            <w:tcW w:w="9865" w:type="dxa"/>
            <w:gridSpan w:val="8"/>
            <w:tcBorders>
              <w:left w:val="single" w:sz="4" w:space="0" w:color="000000"/>
              <w:bottom w:val="single" w:sz="12" w:space="0" w:color="000000"/>
              <w:right w:val="single" w:sz="4" w:space="0" w:color="000000"/>
            </w:tcBorders>
            <w:shd w:val="clear" w:color="auto" w:fill="auto"/>
          </w:tcPr>
          <w:p w:rsidR="000D6DB9" w:rsidRDefault="000D6DB9" w:rsidP="00420BD2">
            <w:pPr>
              <w:jc w:val="both"/>
            </w:pPr>
            <w:r w:rsidRPr="007519DE">
              <w:t>Cílem předmětu je obeznámit posluchače se základy mikroekonomie a makroekonomie tak, aby posluchač získal základní znalosti z oblasti teorie tržní ekonomiky. Posluchač bude seznámen postupně s fungováním trhu a tržních mechanismů</w:t>
            </w:r>
            <w:r>
              <w:t>,</w:t>
            </w:r>
            <w:r w:rsidRPr="007519DE">
              <w:t xml:space="preserve"> a to jak na úrovni mikroekonomické, oddělených trzích, tak na úrovni makroekonomické, na trzích agregátní poptávky a nabídky. Důraz je kladen na aktuální makroekonomický vývoj a na mezinárodní souvislosti hospodářského vývoje, jehož znalost je důležitá pro orientaci studenta v současném ekonomickém prostředí</w:t>
            </w:r>
            <w:r>
              <w:t>.</w:t>
            </w:r>
          </w:p>
          <w:p w:rsidR="000D6DB9" w:rsidRPr="00DA37F8" w:rsidRDefault="000D6DB9" w:rsidP="00420BD2">
            <w:pPr>
              <w:pStyle w:val="Normlnweb"/>
              <w:spacing w:before="0" w:beforeAutospacing="0" w:after="0" w:afterAutospacing="0"/>
              <w:jc w:val="both"/>
              <w:rPr>
                <w:rFonts w:ascii="Times New Roman" w:hAnsi="Times New Roman" w:cs="Times New Roman"/>
                <w:color w:val="000000"/>
                <w:sz w:val="20"/>
                <w:szCs w:val="20"/>
              </w:rPr>
            </w:pPr>
            <w:r w:rsidRPr="005877CA">
              <w:rPr>
                <w:rFonts w:ascii="Times New Roman" w:hAnsi="Times New Roman" w:cs="Times New Roman"/>
                <w:color w:val="000000"/>
                <w:sz w:val="20"/>
                <w:szCs w:val="20"/>
                <w:u w:val="single"/>
              </w:rPr>
              <w:t>Hlavní témata</w:t>
            </w:r>
            <w:r>
              <w:rPr>
                <w:rFonts w:ascii="Times New Roman" w:hAnsi="Times New Roman" w:cs="Times New Roman"/>
                <w:color w:val="000000"/>
                <w:sz w:val="20"/>
                <w:szCs w:val="20"/>
              </w:rPr>
              <w:t>:</w:t>
            </w:r>
            <w:r w:rsidRPr="00DA37F8">
              <w:rPr>
                <w:rFonts w:ascii="Times New Roman" w:hAnsi="Times New Roman" w:cs="Times New Roman"/>
                <w:color w:val="000000"/>
                <w:sz w:val="20"/>
                <w:szCs w:val="20"/>
              </w:rPr>
              <w:t xml:space="preserve"> </w:t>
            </w:r>
          </w:p>
          <w:p w:rsidR="000D6DB9" w:rsidRDefault="000D6DB9" w:rsidP="00D81E97">
            <w:pPr>
              <w:pStyle w:val="Odstavecseseznamem1"/>
              <w:numPr>
                <w:ilvl w:val="0"/>
                <w:numId w:val="17"/>
              </w:numPr>
            </w:pPr>
            <w:r>
              <w:t>Úvod do ekonomie.</w:t>
            </w:r>
          </w:p>
          <w:p w:rsidR="000D6DB9" w:rsidRDefault="000D6DB9" w:rsidP="00D81E97">
            <w:pPr>
              <w:pStyle w:val="Odstavecseseznamem1"/>
              <w:numPr>
                <w:ilvl w:val="0"/>
                <w:numId w:val="17"/>
              </w:numPr>
            </w:pPr>
            <w:r>
              <w:t>Základní problémy organizace ekonomiky.</w:t>
            </w:r>
          </w:p>
          <w:p w:rsidR="000D6DB9" w:rsidRDefault="000D6DB9" w:rsidP="00D81E97">
            <w:pPr>
              <w:pStyle w:val="Odstavecseseznamem1"/>
              <w:numPr>
                <w:ilvl w:val="0"/>
                <w:numId w:val="17"/>
              </w:numPr>
            </w:pPr>
            <w:r>
              <w:t>Chování spotřebitele a formování poptávky.</w:t>
            </w:r>
          </w:p>
          <w:p w:rsidR="000D6DB9" w:rsidRDefault="000D6DB9" w:rsidP="00D81E97">
            <w:pPr>
              <w:pStyle w:val="Odstavecseseznamem1"/>
              <w:numPr>
                <w:ilvl w:val="0"/>
                <w:numId w:val="17"/>
              </w:numPr>
            </w:pPr>
            <w:r>
              <w:t>Chování firmy a formování nabídky.</w:t>
            </w:r>
          </w:p>
          <w:p w:rsidR="000D6DB9" w:rsidRDefault="000D6DB9" w:rsidP="00D81E97">
            <w:pPr>
              <w:pStyle w:val="Odstavecseseznamem1"/>
              <w:numPr>
                <w:ilvl w:val="0"/>
                <w:numId w:val="17"/>
              </w:numPr>
            </w:pPr>
            <w:r>
              <w:t>Rovnováha na dokonale konkurenčním trhu.</w:t>
            </w:r>
          </w:p>
          <w:p w:rsidR="000D6DB9" w:rsidRDefault="000D6DB9" w:rsidP="00D81E97">
            <w:pPr>
              <w:pStyle w:val="Odstavecseseznamem1"/>
              <w:numPr>
                <w:ilvl w:val="0"/>
                <w:numId w:val="17"/>
              </w:numPr>
            </w:pPr>
            <w:r>
              <w:t>Nedokonalá konkurence.</w:t>
            </w:r>
          </w:p>
          <w:p w:rsidR="000D6DB9" w:rsidRDefault="000D6DB9" w:rsidP="00D81E97">
            <w:pPr>
              <w:pStyle w:val="Odstavecseseznamem1"/>
              <w:numPr>
                <w:ilvl w:val="0"/>
                <w:numId w:val="17"/>
              </w:numPr>
            </w:pPr>
            <w:r>
              <w:t>Trh výrobních faktorů.</w:t>
            </w:r>
          </w:p>
          <w:p w:rsidR="000D6DB9" w:rsidRDefault="000D6DB9" w:rsidP="00D81E97">
            <w:pPr>
              <w:pStyle w:val="Odstavecseseznamem1"/>
              <w:numPr>
                <w:ilvl w:val="0"/>
                <w:numId w:val="17"/>
              </w:numPr>
            </w:pPr>
            <w:r>
              <w:t>Rozdělování důchodů.</w:t>
            </w:r>
          </w:p>
          <w:p w:rsidR="000D6DB9" w:rsidRDefault="000D6DB9" w:rsidP="00D81E97">
            <w:pPr>
              <w:pStyle w:val="Odstavecseseznamem1"/>
              <w:numPr>
                <w:ilvl w:val="0"/>
                <w:numId w:val="17"/>
              </w:numPr>
            </w:pPr>
            <w:r>
              <w:t>Celková rovnováha a tržní selhání.</w:t>
            </w:r>
          </w:p>
          <w:p w:rsidR="000D6DB9" w:rsidRDefault="000D6DB9" w:rsidP="00D81E97">
            <w:pPr>
              <w:pStyle w:val="Odstavecseseznamem1"/>
              <w:numPr>
                <w:ilvl w:val="0"/>
                <w:numId w:val="17"/>
              </w:numPr>
            </w:pPr>
            <w:r>
              <w:t>Domácí produkt a jeho měření.</w:t>
            </w:r>
          </w:p>
          <w:p w:rsidR="000D6DB9" w:rsidRDefault="000D6DB9" w:rsidP="00D81E97">
            <w:pPr>
              <w:pStyle w:val="Odstavecseseznamem1"/>
              <w:numPr>
                <w:ilvl w:val="0"/>
                <w:numId w:val="17"/>
              </w:numPr>
            </w:pPr>
            <w:r>
              <w:t>Peníze a poptávka po penězích.</w:t>
            </w:r>
          </w:p>
          <w:p w:rsidR="000D6DB9" w:rsidRDefault="000D6DB9" w:rsidP="00D81E97">
            <w:pPr>
              <w:pStyle w:val="Odstavecseseznamem1"/>
              <w:numPr>
                <w:ilvl w:val="0"/>
                <w:numId w:val="17"/>
              </w:numPr>
            </w:pPr>
            <w:r>
              <w:t>Agregátní poptávka. Agregátní nabídka.</w:t>
            </w:r>
          </w:p>
          <w:p w:rsidR="000D6DB9" w:rsidRDefault="000D6DB9" w:rsidP="00D81E97">
            <w:pPr>
              <w:pStyle w:val="Odstavecseseznamem1"/>
              <w:numPr>
                <w:ilvl w:val="0"/>
                <w:numId w:val="17"/>
              </w:numPr>
            </w:pPr>
            <w:r>
              <w:t>Měnová politika.</w:t>
            </w:r>
          </w:p>
          <w:p w:rsidR="000D6DB9" w:rsidRDefault="000D6DB9" w:rsidP="00D81E97">
            <w:pPr>
              <w:pStyle w:val="Odstavecseseznamem1"/>
              <w:numPr>
                <w:ilvl w:val="0"/>
                <w:numId w:val="17"/>
              </w:numPr>
            </w:pPr>
            <w:r>
              <w:t>Fiskální politika.</w:t>
            </w:r>
          </w:p>
        </w:tc>
      </w:tr>
      <w:tr w:rsidR="000D6DB9" w:rsidTr="00420BD2">
        <w:trPr>
          <w:trHeight w:val="265"/>
        </w:trPr>
        <w:tc>
          <w:tcPr>
            <w:tcW w:w="3653" w:type="dxa"/>
            <w:gridSpan w:val="2"/>
            <w:tcBorders>
              <w:left w:val="single" w:sz="4" w:space="0" w:color="000000"/>
              <w:bottom w:val="single" w:sz="4" w:space="0" w:color="000000"/>
            </w:tcBorders>
            <w:shd w:val="clear" w:color="auto" w:fill="F7CAAC"/>
          </w:tcPr>
          <w:p w:rsidR="000D6DB9" w:rsidRDefault="000D6DB9" w:rsidP="00420BD2">
            <w:pPr>
              <w:jc w:val="both"/>
            </w:pPr>
            <w:r>
              <w:rPr>
                <w:b/>
              </w:rPr>
              <w:t>Studijní literatura a studijní pomůcky</w:t>
            </w:r>
          </w:p>
        </w:tc>
        <w:tc>
          <w:tcPr>
            <w:tcW w:w="6212" w:type="dxa"/>
            <w:gridSpan w:val="6"/>
            <w:tcBorders>
              <w:left w:val="single" w:sz="4" w:space="0" w:color="000000"/>
              <w:right w:val="single" w:sz="4" w:space="0" w:color="000000"/>
            </w:tcBorders>
            <w:shd w:val="clear" w:color="auto" w:fill="auto"/>
          </w:tcPr>
          <w:p w:rsidR="000D6DB9" w:rsidRDefault="000D6DB9" w:rsidP="00420BD2">
            <w:pPr>
              <w:snapToGrid w:val="0"/>
              <w:jc w:val="both"/>
            </w:pPr>
          </w:p>
        </w:tc>
      </w:tr>
      <w:tr w:rsidR="000D6DB9" w:rsidTr="00420BD2">
        <w:trPr>
          <w:trHeight w:val="1497"/>
        </w:trPr>
        <w:tc>
          <w:tcPr>
            <w:tcW w:w="9865" w:type="dxa"/>
            <w:gridSpan w:val="8"/>
            <w:tcBorders>
              <w:left w:val="single" w:sz="4" w:space="0" w:color="000000"/>
              <w:bottom w:val="single" w:sz="4" w:space="0" w:color="000000"/>
              <w:right w:val="single" w:sz="4" w:space="0" w:color="000000"/>
            </w:tcBorders>
            <w:shd w:val="clear" w:color="auto" w:fill="auto"/>
          </w:tcPr>
          <w:p w:rsidR="000D6DB9" w:rsidRPr="00832893" w:rsidRDefault="000D6DB9" w:rsidP="00420BD2">
            <w:pPr>
              <w:spacing w:before="16"/>
              <w:rPr>
                <w:b/>
              </w:rPr>
            </w:pPr>
            <w:r w:rsidRPr="00DA37F8">
              <w:rPr>
                <w:b/>
                <w:spacing w:val="-2"/>
              </w:rPr>
              <w:t>Povinná literatura:</w:t>
            </w:r>
          </w:p>
          <w:p w:rsidR="000D6DB9" w:rsidRDefault="000D6DB9" w:rsidP="00420BD2">
            <w:r>
              <w:t>HOLMAN, Robert</w:t>
            </w:r>
            <w:del w:id="590" w:author="Eva Batůšková" w:date="2018-11-19T11:05:00Z">
              <w:r w:rsidDel="00D34729">
                <w:delText>.</w:delText>
              </w:r>
            </w:del>
            <w:r>
              <w:t xml:space="preserve"> </w:t>
            </w:r>
            <w:ins w:id="591" w:author="Eva Batůšková" w:date="2018-11-19T11:05:00Z">
              <w:r w:rsidR="00D34729">
                <w:t>(</w:t>
              </w:r>
            </w:ins>
            <w:ins w:id="592" w:author="Jan Strohmandl" w:date="2018-11-17T06:14:00Z">
              <w:r w:rsidR="00BE2707">
                <w:t>2016</w:t>
              </w:r>
            </w:ins>
            <w:ins w:id="593" w:author="Eva Batůšková" w:date="2018-11-19T11:05:00Z">
              <w:r w:rsidR="00D34729">
                <w:t>)</w:t>
              </w:r>
            </w:ins>
            <w:ins w:id="594" w:author="Jan Strohmandl" w:date="2018-11-17T06:14:00Z">
              <w:r w:rsidR="00BE2707">
                <w:t xml:space="preserve">. </w:t>
              </w:r>
            </w:ins>
            <w:r w:rsidRPr="00056FF4">
              <w:rPr>
                <w:i/>
              </w:rPr>
              <w:t>Ekonomie.</w:t>
            </w:r>
            <w:r>
              <w:t xml:space="preserve"> 6. vydání. V Praze: C. H. Beck, </w:t>
            </w:r>
            <w:del w:id="595" w:author="Jan Strohmandl" w:date="2018-11-17T06:14:00Z">
              <w:r w:rsidDel="00BE2707">
                <w:delText xml:space="preserve">2016. </w:delText>
              </w:r>
            </w:del>
            <w:r>
              <w:t>xxii, 696 stran. Beckovy ekonomické učebnice. ISBN 978-80-7400-278-6.</w:t>
            </w:r>
          </w:p>
          <w:p w:rsidR="000D6DB9" w:rsidRDefault="000D6DB9" w:rsidP="00420BD2">
            <w:r>
              <w:t>HOLMAN, Robert</w:t>
            </w:r>
            <w:del w:id="596" w:author="Eva Batůšková" w:date="2018-11-19T11:05:00Z">
              <w:r w:rsidDel="00D34729">
                <w:delText>.</w:delText>
              </w:r>
            </w:del>
            <w:r>
              <w:t xml:space="preserve"> </w:t>
            </w:r>
            <w:ins w:id="597" w:author="Eva Batůšková" w:date="2018-11-19T11:05:00Z">
              <w:r w:rsidR="00D34729">
                <w:t>(</w:t>
              </w:r>
            </w:ins>
            <w:ins w:id="598" w:author="Jan Strohmandl" w:date="2018-11-17T06:15:00Z">
              <w:r w:rsidR="00C4396D">
                <w:t>2016</w:t>
              </w:r>
            </w:ins>
            <w:ins w:id="599" w:author="Eva Batůšková" w:date="2018-11-19T11:05:00Z">
              <w:r w:rsidR="00D34729">
                <w:t>)</w:t>
              </w:r>
            </w:ins>
            <w:ins w:id="600" w:author="Jan Strohmandl" w:date="2018-11-17T06:15:00Z">
              <w:r w:rsidR="00C4396D">
                <w:t xml:space="preserve">. </w:t>
              </w:r>
            </w:ins>
            <w:r w:rsidRPr="00056FF4">
              <w:rPr>
                <w:i/>
              </w:rPr>
              <w:t>Ekonomie: sbírka řešených otázek a příkladů</w:t>
            </w:r>
            <w:r>
              <w:t xml:space="preserve">. Vydání první. V Praze: C. H. Beck, </w:t>
            </w:r>
            <w:del w:id="601" w:author="Jan Strohmandl" w:date="2018-11-17T06:15:00Z">
              <w:r w:rsidDel="00C4396D">
                <w:delText xml:space="preserve">2016. </w:delText>
              </w:r>
            </w:del>
            <w:r>
              <w:t>xi, 155 stran. Beckovy ekonomické učebnice. ISBN 978-80-7400-615-9.</w:t>
            </w:r>
          </w:p>
          <w:p w:rsidR="000D6DB9" w:rsidRDefault="000D6DB9" w:rsidP="00420BD2">
            <w:r>
              <w:t xml:space="preserve">ŠVARCOVÁ, Jena a kol. </w:t>
            </w:r>
            <w:ins w:id="602" w:author="Eva Batůšková" w:date="2018-11-19T11:05:00Z">
              <w:r w:rsidR="00D34729">
                <w:t>(</w:t>
              </w:r>
            </w:ins>
            <w:ins w:id="603" w:author="Jan Strohmandl" w:date="2018-11-17T06:15:00Z">
              <w:r w:rsidR="00C4396D">
                <w:t>2017</w:t>
              </w:r>
            </w:ins>
            <w:ins w:id="604" w:author="Eva Batůšková" w:date="2018-11-19T11:05:00Z">
              <w:r w:rsidR="00D34729">
                <w:t>)</w:t>
              </w:r>
            </w:ins>
            <w:ins w:id="605" w:author="Jan Strohmandl" w:date="2018-11-17T06:15:00Z">
              <w:r w:rsidR="00C4396D">
                <w:t xml:space="preserve">. </w:t>
              </w:r>
            </w:ins>
            <w:r w:rsidRPr="00056FF4">
              <w:rPr>
                <w:i/>
              </w:rPr>
              <w:t>Ekonomie: stručný přehled: teorie a praxe aktuálně a v souvislostech: učebnice</w:t>
            </w:r>
            <w:r>
              <w:t xml:space="preserve">. Zlín: CEED, </w:t>
            </w:r>
            <w:del w:id="606" w:author="Jan Strohmandl" w:date="2018-11-17T06:15:00Z">
              <w:r w:rsidDel="00C4396D">
                <w:delText xml:space="preserve">2017. </w:delText>
              </w:r>
            </w:del>
            <w:r>
              <w:t>303 stran. ISBN 978-80-87301-22-7.</w:t>
            </w:r>
          </w:p>
          <w:p w:rsidR="000D6DB9" w:rsidRDefault="000D6DB9" w:rsidP="00420BD2">
            <w:pPr>
              <w:spacing w:before="60"/>
              <w:jc w:val="both"/>
            </w:pPr>
            <w:r>
              <w:rPr>
                <w:b/>
              </w:rPr>
              <w:t>Doporučená literatura:</w:t>
            </w:r>
          </w:p>
          <w:p w:rsidR="000D6DB9" w:rsidRDefault="000D6DB9" w:rsidP="00420BD2">
            <w:pPr>
              <w:jc w:val="both"/>
            </w:pPr>
            <w:r>
              <w:t xml:space="preserve">SAMUELSON, Paul Anthony a NORDHAUS, William D. </w:t>
            </w:r>
            <w:ins w:id="607" w:author="Eva Batůšková" w:date="2018-11-19T11:06:00Z">
              <w:r w:rsidR="00D34729">
                <w:t>(</w:t>
              </w:r>
            </w:ins>
            <w:ins w:id="608" w:author="Jan Strohmandl" w:date="2018-11-17T06:13:00Z">
              <w:r w:rsidR="00F5494E">
                <w:t>2013</w:t>
              </w:r>
            </w:ins>
            <w:ins w:id="609" w:author="Eva Batůšková" w:date="2018-11-19T11:06:00Z">
              <w:r w:rsidR="00D34729">
                <w:t>)</w:t>
              </w:r>
            </w:ins>
            <w:ins w:id="610" w:author="Jan Strohmandl" w:date="2018-11-17T06:13:00Z">
              <w:r w:rsidR="00F5494E">
                <w:t xml:space="preserve">. </w:t>
              </w:r>
            </w:ins>
            <w:r w:rsidRPr="00056FF4">
              <w:rPr>
                <w:i/>
              </w:rPr>
              <w:t>Ekonomie: 19. vydání</w:t>
            </w:r>
            <w:r>
              <w:t xml:space="preserve">. Vyd. 1. Praha: NS Svoboda, </w:t>
            </w:r>
            <w:del w:id="611" w:author="Jan Strohmandl" w:date="2018-11-17T06:13:00Z">
              <w:r w:rsidDel="00F5494E">
                <w:delText xml:space="preserve">2013. </w:delText>
              </w:r>
            </w:del>
            <w:r>
              <w:t>xxiv, 715 s., [4] s. obr. příl. ISBN 978-80-205-0629-0.</w:t>
            </w:r>
          </w:p>
          <w:p w:rsidR="000D6DB9" w:rsidRDefault="000D6DB9" w:rsidP="00420BD2">
            <w:pPr>
              <w:jc w:val="both"/>
            </w:pPr>
            <w:r>
              <w:t>LIPOVSKÁ, Hana</w:t>
            </w:r>
            <w:del w:id="612" w:author="Eva Batůšková" w:date="2018-11-19T11:06:00Z">
              <w:r w:rsidDel="00D34729">
                <w:delText>.</w:delText>
              </w:r>
            </w:del>
            <w:r>
              <w:t xml:space="preserve"> </w:t>
            </w:r>
            <w:ins w:id="613" w:author="Eva Batůšková" w:date="2018-11-19T11:06:00Z">
              <w:r w:rsidR="00D34729">
                <w:t>(</w:t>
              </w:r>
            </w:ins>
            <w:ins w:id="614" w:author="Jan Strohmandl" w:date="2018-11-17T06:13:00Z">
              <w:r w:rsidR="00F5494E">
                <w:t>2017</w:t>
              </w:r>
            </w:ins>
            <w:ins w:id="615" w:author="Eva Batůšková" w:date="2018-11-19T11:06:00Z">
              <w:r w:rsidR="00D34729">
                <w:t>)</w:t>
              </w:r>
            </w:ins>
            <w:ins w:id="616" w:author="Jan Strohmandl" w:date="2018-11-17T06:13:00Z">
              <w:r w:rsidR="00F5494E">
                <w:t xml:space="preserve">. </w:t>
              </w:r>
            </w:ins>
            <w:r w:rsidRPr="00056FF4">
              <w:rPr>
                <w:i/>
              </w:rPr>
              <w:t>Moderní ekonomie: jednoduše o všem, co byste měli vědět</w:t>
            </w:r>
            <w:r>
              <w:t xml:space="preserve">. První vydání. Praha: Grada, </w:t>
            </w:r>
            <w:del w:id="617" w:author="Jan Strohmandl" w:date="2018-11-17T06:13:00Z">
              <w:r w:rsidDel="00F5494E">
                <w:delText xml:space="preserve">2017. </w:delText>
              </w:r>
            </w:del>
            <w:r>
              <w:t>252 stran. ISBN 978-80-271-0120-7.</w:t>
            </w:r>
          </w:p>
          <w:p w:rsidR="000D6DB9" w:rsidRDefault="000D6DB9" w:rsidP="00420BD2">
            <w:pPr>
              <w:jc w:val="both"/>
            </w:pPr>
            <w:r>
              <w:t>SEDLÁČEK, Tomáš</w:t>
            </w:r>
            <w:del w:id="618" w:author="Eva Batůšková" w:date="2018-11-19T11:06:00Z">
              <w:r w:rsidDel="00D34729">
                <w:delText>.</w:delText>
              </w:r>
            </w:del>
            <w:r>
              <w:t xml:space="preserve"> </w:t>
            </w:r>
            <w:ins w:id="619" w:author="Eva Batůšková" w:date="2018-11-19T11:06:00Z">
              <w:r w:rsidR="00D34729">
                <w:t>(</w:t>
              </w:r>
            </w:ins>
            <w:ins w:id="620" w:author="Jan Strohmandl" w:date="2018-11-17T06:14:00Z">
              <w:r w:rsidR="00F5494E">
                <w:t>2017</w:t>
              </w:r>
            </w:ins>
            <w:ins w:id="621" w:author="Eva Batůšková" w:date="2018-11-19T11:06:00Z">
              <w:r w:rsidR="00D34729">
                <w:t>)</w:t>
              </w:r>
            </w:ins>
            <w:ins w:id="622" w:author="Jan Strohmandl" w:date="2018-11-17T06:14:00Z">
              <w:r w:rsidR="00F5494E">
                <w:t xml:space="preserve">. </w:t>
              </w:r>
            </w:ins>
            <w:r w:rsidRPr="00056FF4">
              <w:rPr>
                <w:i/>
              </w:rPr>
              <w:t>Ekonomie dobra a zla: po stopách lidského tázání od Gilgameše po finanční krizi</w:t>
            </w:r>
            <w:r>
              <w:t xml:space="preserve">. 3. vydání. Praha: 65. pole, </w:t>
            </w:r>
            <w:del w:id="623" w:author="Jan Strohmandl" w:date="2018-11-17T06:14:00Z">
              <w:r w:rsidDel="00F5494E">
                <w:delText xml:space="preserve">2017. </w:delText>
              </w:r>
            </w:del>
            <w:r>
              <w:t>388 stran. ISBN 978-80-87506-94-3.</w:t>
            </w:r>
          </w:p>
          <w:p w:rsidR="000D6DB9" w:rsidRDefault="000D6DB9" w:rsidP="00420BD2">
            <w:pPr>
              <w:jc w:val="both"/>
            </w:pPr>
          </w:p>
        </w:tc>
      </w:tr>
      <w:tr w:rsidR="000D6DB9" w:rsidTr="00420BD2">
        <w:tc>
          <w:tcPr>
            <w:tcW w:w="9860" w:type="dxa"/>
            <w:gridSpan w:val="8"/>
            <w:tcBorders>
              <w:top w:val="single" w:sz="12" w:space="0" w:color="000000"/>
              <w:left w:val="single" w:sz="2" w:space="0" w:color="000000"/>
              <w:bottom w:val="single" w:sz="2" w:space="0" w:color="000000"/>
              <w:right w:val="single" w:sz="2" w:space="0" w:color="000000"/>
            </w:tcBorders>
            <w:shd w:val="clear" w:color="auto" w:fill="F7CAAC"/>
          </w:tcPr>
          <w:p w:rsidR="000D6DB9" w:rsidRDefault="000D6DB9" w:rsidP="00420BD2">
            <w:pPr>
              <w:jc w:val="center"/>
            </w:pPr>
            <w:r>
              <w:rPr>
                <w:b/>
              </w:rPr>
              <w:lastRenderedPageBreak/>
              <w:t>Informace ke kombinované nebo distanční formě</w:t>
            </w:r>
          </w:p>
        </w:tc>
      </w:tr>
      <w:tr w:rsidR="000D6DB9" w:rsidTr="00420BD2">
        <w:tc>
          <w:tcPr>
            <w:tcW w:w="4787" w:type="dxa"/>
            <w:gridSpan w:val="3"/>
            <w:tcBorders>
              <w:top w:val="single" w:sz="2" w:space="0" w:color="000000"/>
              <w:left w:val="single" w:sz="4" w:space="0" w:color="000000"/>
              <w:bottom w:val="single" w:sz="4" w:space="0" w:color="000000"/>
            </w:tcBorders>
            <w:shd w:val="clear" w:color="auto" w:fill="F7CAAC"/>
          </w:tcPr>
          <w:p w:rsidR="000D6DB9" w:rsidRDefault="000D6DB9" w:rsidP="00420BD2">
            <w:pPr>
              <w:jc w:val="both"/>
            </w:pPr>
            <w:r>
              <w:rPr>
                <w:b/>
              </w:rPr>
              <w:t>Rozsah konzultací (soustředění)</w:t>
            </w:r>
          </w:p>
        </w:tc>
        <w:tc>
          <w:tcPr>
            <w:tcW w:w="889" w:type="dxa"/>
            <w:tcBorders>
              <w:top w:val="single" w:sz="2" w:space="0" w:color="000000"/>
              <w:left w:val="single" w:sz="4" w:space="0" w:color="000000"/>
              <w:bottom w:val="single" w:sz="4" w:space="0" w:color="000000"/>
            </w:tcBorders>
            <w:shd w:val="clear" w:color="auto" w:fill="auto"/>
          </w:tcPr>
          <w:p w:rsidR="000D6DB9" w:rsidRDefault="000D6DB9" w:rsidP="00420BD2">
            <w:pPr>
              <w:snapToGrid w:val="0"/>
              <w:jc w:val="center"/>
            </w:pPr>
            <w:r>
              <w:t>12</w:t>
            </w:r>
          </w:p>
        </w:tc>
        <w:tc>
          <w:tcPr>
            <w:tcW w:w="4189" w:type="dxa"/>
            <w:gridSpan w:val="4"/>
            <w:tcBorders>
              <w:top w:val="single" w:sz="2" w:space="0" w:color="000000"/>
              <w:left w:val="single" w:sz="4" w:space="0" w:color="000000"/>
              <w:bottom w:val="single" w:sz="4" w:space="0" w:color="000000"/>
              <w:right w:val="single" w:sz="4" w:space="0" w:color="000000"/>
            </w:tcBorders>
            <w:shd w:val="clear" w:color="auto" w:fill="F7CAAC"/>
          </w:tcPr>
          <w:p w:rsidR="000D6DB9" w:rsidRDefault="000D6DB9" w:rsidP="00420BD2">
            <w:pPr>
              <w:jc w:val="both"/>
            </w:pPr>
            <w:r>
              <w:rPr>
                <w:b/>
              </w:rPr>
              <w:t xml:space="preserve">hodin </w:t>
            </w:r>
          </w:p>
        </w:tc>
      </w:tr>
      <w:tr w:rsidR="000D6DB9" w:rsidTr="00420BD2">
        <w:tc>
          <w:tcPr>
            <w:tcW w:w="9865" w:type="dxa"/>
            <w:gridSpan w:val="8"/>
            <w:tcBorders>
              <w:top w:val="single" w:sz="4" w:space="0" w:color="000000"/>
              <w:left w:val="single" w:sz="4" w:space="0" w:color="000000"/>
              <w:bottom w:val="single" w:sz="4" w:space="0" w:color="000000"/>
              <w:right w:val="single" w:sz="4" w:space="0" w:color="000000"/>
            </w:tcBorders>
            <w:shd w:val="clear" w:color="auto" w:fill="F7CAAC"/>
          </w:tcPr>
          <w:p w:rsidR="000D6DB9" w:rsidRDefault="000D6DB9" w:rsidP="00420BD2">
            <w:pPr>
              <w:jc w:val="both"/>
            </w:pPr>
            <w:r>
              <w:rPr>
                <w:b/>
              </w:rPr>
              <w:t>Informace o způsobu kontaktu s vyučujícím</w:t>
            </w:r>
          </w:p>
        </w:tc>
      </w:tr>
      <w:tr w:rsidR="000D6DB9" w:rsidTr="00420BD2">
        <w:trPr>
          <w:trHeight w:val="1373"/>
        </w:trPr>
        <w:tc>
          <w:tcPr>
            <w:tcW w:w="9865" w:type="dxa"/>
            <w:gridSpan w:val="8"/>
            <w:tcBorders>
              <w:top w:val="single" w:sz="4" w:space="0" w:color="000000"/>
              <w:left w:val="single" w:sz="4" w:space="0" w:color="000000"/>
              <w:bottom w:val="single" w:sz="4" w:space="0" w:color="000000"/>
              <w:right w:val="single" w:sz="4" w:space="0" w:color="000000"/>
            </w:tcBorders>
            <w:shd w:val="clear" w:color="auto" w:fill="auto"/>
          </w:tcPr>
          <w:p w:rsidR="000D6DB9" w:rsidRPr="001401BB" w:rsidRDefault="000D6DB9" w:rsidP="00420BD2">
            <w:pPr>
              <w:snapToGrid w:val="0"/>
              <w:jc w:val="both"/>
            </w:pPr>
            <w:r w:rsidRPr="001401BB">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DB9" w:rsidRDefault="000D6DB9" w:rsidP="00420BD2">
            <w:pPr>
              <w:snapToGrid w:val="0"/>
              <w:jc w:val="both"/>
              <w:rPr>
                <w:b/>
              </w:rPr>
            </w:pPr>
            <w:r w:rsidRPr="001401BB">
              <w:t xml:space="preserve">Možnosti komunikace s vyučujícím: </w:t>
            </w:r>
            <w:hyperlink r:id="rId29" w:history="1">
              <w:r w:rsidRPr="00C3315A">
                <w:rPr>
                  <w:rStyle w:val="Hypertextovodkaz"/>
                </w:rPr>
                <w:t>konecny@utb.cz</w:t>
              </w:r>
            </w:hyperlink>
            <w:r>
              <w:t xml:space="preserve"> </w:t>
            </w:r>
          </w:p>
        </w:tc>
      </w:tr>
    </w:tbl>
    <w:p w:rsidR="000D6DB9" w:rsidRDefault="000D6DB9" w:rsidP="000D6DB9"/>
    <w:p w:rsidR="000D6DB9" w:rsidRDefault="000D6DB9" w:rsidP="000D6DB9">
      <w:pPr>
        <w:spacing w:after="160" w:line="256"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8B3E7C" w:rsidRDefault="000D6DB9" w:rsidP="00420BD2">
            <w:pPr>
              <w:jc w:val="both"/>
              <w:rPr>
                <w:b/>
              </w:rPr>
            </w:pPr>
            <w:r w:rsidRPr="008B3E7C">
              <w:rPr>
                <w:b/>
              </w:rPr>
              <w:t>Ekonomika krizových situací</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8449C0">
            <w:pPr>
              <w:jc w:val="both"/>
            </w:pPr>
            <w:r>
              <w:t xml:space="preserve">povinný </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3/ZS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rsidRPr="00A75AC9">
              <w:t xml:space="preserve">28p – 14s </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42</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přednáška, seminář</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Požadavkem pro získání zápočtu je zpracování a obhájení seminární práce. Zkouška se skládá z písemné a ústní části.</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8449C0">
            <w:pPr>
              <w:jc w:val="both"/>
            </w:pPr>
            <w:r>
              <w:t xml:space="preserve">Ing. Eva Hoke, Ph.D. </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rsidRPr="000233F7">
              <w:rPr>
                <w:spacing w:val="2"/>
              </w:rPr>
              <w:t>Garant</w:t>
            </w:r>
            <w:r>
              <w:rPr>
                <w:spacing w:val="2"/>
              </w:rPr>
              <w:t xml:space="preserve"> stanovuje koncepci předmětu a</w:t>
            </w:r>
            <w:r w:rsidRPr="000233F7">
              <w:rPr>
                <w:spacing w:val="2"/>
              </w:rPr>
              <w:t xml:space="preserve"> </w:t>
            </w:r>
            <w:r>
              <w:rPr>
                <w:spacing w:val="2"/>
              </w:rPr>
              <w:t xml:space="preserve">podílí se na přednáškách v rozsahu </w:t>
            </w:r>
            <w:r>
              <w:rPr>
                <w:spacing w:val="2"/>
              </w:rPr>
              <w:br/>
              <w:t>100 %, dále stanovuje koncepci seminářů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8449C0">
            <w:pPr>
              <w:jc w:val="both"/>
            </w:pPr>
            <w:r>
              <w:t>Ing. Eva Hoke, Ph.D. – přednášky (</w:t>
            </w:r>
            <w:r w:rsidR="00A41C5A">
              <w:t xml:space="preserve">90 </w:t>
            </w:r>
            <w:r>
              <w:t>%)</w:t>
            </w:r>
          </w:p>
          <w:p w:rsidR="00A41C5A" w:rsidRDefault="00A41C5A" w:rsidP="008449C0">
            <w:pPr>
              <w:jc w:val="both"/>
            </w:pPr>
            <w:r>
              <w:t>Ing. Jiří Dokulil – přednášky (10 %)</w:t>
            </w:r>
            <w:ins w:id="624" w:author="Strohmandl Jan" w:date="2018-11-13T09:43:00Z">
              <w:r w:rsidR="00BA6E1F">
                <w:t>, seminář (100 %)</w:t>
              </w:r>
            </w:ins>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rsidRPr="001D4578">
              <w:t xml:space="preserve">Cílem předmětu je rozšířit znalosti studentů v oblasti ekonomického zabezpečení </w:t>
            </w:r>
            <w:r>
              <w:t xml:space="preserve">potřeb </w:t>
            </w:r>
            <w:r w:rsidRPr="001D4578">
              <w:t>krizových situací. Studenti se zorientují v bezpečnost</w:t>
            </w:r>
            <w:r>
              <w:t>n</w:t>
            </w:r>
            <w:r w:rsidRPr="001D4578">
              <w:t xml:space="preserve">í politice ČR i zahraničí, osvojí si principy </w:t>
            </w:r>
            <w:r>
              <w:t xml:space="preserve">veřejných rozpočtů a proniknou do </w:t>
            </w:r>
            <w:r w:rsidRPr="001D4578">
              <w:t xml:space="preserve">rozpočtového procesu, jako platformy pro financování celého krizového řízení. </w:t>
            </w:r>
            <w:r w:rsidRPr="00C340E7">
              <w:t>Pozornost bude proto zaměřena na krizové situace na globální úrovni, vycházející z Bezpečnostní strategie ČR, jako např.</w:t>
            </w:r>
            <w:r>
              <w:t xml:space="preserve"> ekonomické aspekty</w:t>
            </w:r>
            <w:r w:rsidRPr="00C340E7">
              <w:t xml:space="preserve"> zajištění surovinové, energetické bezpečnosti, </w:t>
            </w:r>
            <w:r>
              <w:t>kritické infrastruktury, humanitární a rozvojové pomoci</w:t>
            </w:r>
            <w:r w:rsidRPr="00C340E7">
              <w:t>, apod.</w:t>
            </w:r>
          </w:p>
          <w:p w:rsidR="000D6DB9" w:rsidRPr="00DA37F8" w:rsidRDefault="000D6DB9" w:rsidP="00420BD2">
            <w:pPr>
              <w:pStyle w:val="Normlnweb"/>
              <w:spacing w:before="0" w:beforeAutospacing="0" w:after="0" w:afterAutospacing="0"/>
              <w:jc w:val="both"/>
              <w:rPr>
                <w:rFonts w:ascii="Times New Roman" w:hAnsi="Times New Roman" w:cs="Times New Roman"/>
                <w:color w:val="000000"/>
                <w:sz w:val="20"/>
                <w:szCs w:val="20"/>
              </w:rPr>
            </w:pPr>
            <w:r w:rsidRPr="005877CA">
              <w:rPr>
                <w:rFonts w:ascii="Times New Roman" w:hAnsi="Times New Roman" w:cs="Times New Roman"/>
                <w:color w:val="000000"/>
                <w:sz w:val="20"/>
                <w:szCs w:val="20"/>
                <w:u w:val="single"/>
              </w:rPr>
              <w:t>Hlavní témata</w:t>
            </w:r>
            <w:r>
              <w:rPr>
                <w:rFonts w:ascii="Times New Roman" w:hAnsi="Times New Roman" w:cs="Times New Roman"/>
                <w:color w:val="000000"/>
                <w:sz w:val="20"/>
                <w:szCs w:val="20"/>
              </w:rPr>
              <w:t>:</w:t>
            </w:r>
            <w:r w:rsidRPr="00DA37F8">
              <w:rPr>
                <w:rFonts w:ascii="Times New Roman" w:hAnsi="Times New Roman" w:cs="Times New Roman"/>
                <w:color w:val="000000"/>
                <w:sz w:val="20"/>
                <w:szCs w:val="20"/>
              </w:rPr>
              <w:t xml:space="preserve"> </w:t>
            </w:r>
          </w:p>
          <w:p w:rsidR="000D6DB9" w:rsidRDefault="000D6DB9" w:rsidP="00D81E97">
            <w:pPr>
              <w:pStyle w:val="Odstavecseseznamem1"/>
              <w:numPr>
                <w:ilvl w:val="0"/>
                <w:numId w:val="17"/>
              </w:numPr>
            </w:pPr>
            <w:r>
              <w:t>Ekonomické zabezpečení potřeb krizových situací.</w:t>
            </w:r>
          </w:p>
          <w:p w:rsidR="000D6DB9" w:rsidRDefault="000D6DB9" w:rsidP="00D81E97">
            <w:pPr>
              <w:pStyle w:val="Odstavecseseznamem1"/>
              <w:numPr>
                <w:ilvl w:val="0"/>
                <w:numId w:val="17"/>
              </w:numPr>
            </w:pPr>
            <w:r>
              <w:t>Ekonomická bezpečnost v rámci bezpečnostní politiky.</w:t>
            </w:r>
          </w:p>
          <w:p w:rsidR="000D6DB9" w:rsidRDefault="000D6DB9" w:rsidP="00D81E97">
            <w:pPr>
              <w:pStyle w:val="Odstavecseseznamem1"/>
              <w:numPr>
                <w:ilvl w:val="0"/>
                <w:numId w:val="17"/>
              </w:numPr>
            </w:pPr>
            <w:r>
              <w:t>O</w:t>
            </w:r>
            <w:r w:rsidRPr="00EA27E5">
              <w:t>branná politika</w:t>
            </w:r>
            <w:r>
              <w:t xml:space="preserve"> jako veřejný statek.</w:t>
            </w:r>
          </w:p>
          <w:p w:rsidR="000D6DB9" w:rsidRPr="00EA27E5" w:rsidRDefault="000D6DB9" w:rsidP="00D81E97">
            <w:pPr>
              <w:pStyle w:val="Odstavecseseznamem1"/>
              <w:numPr>
                <w:ilvl w:val="0"/>
                <w:numId w:val="17"/>
              </w:numPr>
            </w:pPr>
            <w:r w:rsidRPr="00F8319B">
              <w:t>Veřejné rozpočty</w:t>
            </w:r>
            <w:r>
              <w:t xml:space="preserve"> jako</w:t>
            </w:r>
            <w:r w:rsidRPr="00F8319B">
              <w:t xml:space="preserve"> základní prvek v procesu financování krizového řízení</w:t>
            </w:r>
            <w:r>
              <w:t>.</w:t>
            </w:r>
          </w:p>
          <w:p w:rsidR="000D6DB9" w:rsidRPr="00EA27E5" w:rsidRDefault="000D6DB9" w:rsidP="00D81E97">
            <w:pPr>
              <w:pStyle w:val="Odstavecseseznamem1"/>
              <w:numPr>
                <w:ilvl w:val="0"/>
                <w:numId w:val="17"/>
              </w:numPr>
            </w:pPr>
            <w:r>
              <w:t xml:space="preserve">Financování </w:t>
            </w:r>
            <w:r w:rsidRPr="00EA27E5">
              <w:t>krizových situací</w:t>
            </w:r>
            <w:r>
              <w:t>, postup a metodika.</w:t>
            </w:r>
          </w:p>
          <w:p w:rsidR="000D6DB9" w:rsidRPr="00EA27E5" w:rsidRDefault="000D6DB9" w:rsidP="00D81E97">
            <w:pPr>
              <w:pStyle w:val="Odstavecseseznamem1"/>
              <w:numPr>
                <w:ilvl w:val="0"/>
                <w:numId w:val="17"/>
              </w:numPr>
            </w:pPr>
            <w:r w:rsidRPr="00EA27E5">
              <w:t>Hospodářská opatření pro krizové stavy, systém nouzového hospodaření, obranné a civilní nouzové plánování.</w:t>
            </w:r>
          </w:p>
          <w:p w:rsidR="000D6DB9" w:rsidRDefault="000D6DB9" w:rsidP="00D81E97">
            <w:pPr>
              <w:pStyle w:val="Odstavecseseznamem1"/>
              <w:numPr>
                <w:ilvl w:val="0"/>
                <w:numId w:val="17"/>
              </w:numPr>
            </w:pPr>
            <w:r w:rsidRPr="00EA27E5">
              <w:t>Systém tvorby nezbytných dodávek a systém vytváření státních hmotných rezerv</w:t>
            </w:r>
            <w:r>
              <w:t>.</w:t>
            </w:r>
          </w:p>
          <w:p w:rsidR="000D6DB9" w:rsidRPr="00EA27E5" w:rsidRDefault="000D6DB9" w:rsidP="00D81E97">
            <w:pPr>
              <w:pStyle w:val="Odstavecseseznamem1"/>
              <w:numPr>
                <w:ilvl w:val="0"/>
                <w:numId w:val="17"/>
              </w:numPr>
            </w:pPr>
            <w:r>
              <w:t>Informační podpora zajišťování věcných zdrojů (Argis, Kiskan – IS Krizkom).</w:t>
            </w:r>
          </w:p>
          <w:p w:rsidR="000D6DB9" w:rsidRPr="00EA27E5" w:rsidRDefault="000D6DB9" w:rsidP="00D81E97">
            <w:pPr>
              <w:pStyle w:val="Odstavecseseznamem1"/>
              <w:numPr>
                <w:ilvl w:val="0"/>
                <w:numId w:val="17"/>
              </w:numPr>
            </w:pPr>
            <w:r>
              <w:t>Globální bezpečnost a rozvoj.</w:t>
            </w:r>
          </w:p>
          <w:p w:rsidR="000D6DB9" w:rsidRPr="00EA27E5" w:rsidRDefault="000D6DB9" w:rsidP="00D81E97">
            <w:pPr>
              <w:pStyle w:val="Odstavecseseznamem1"/>
              <w:numPr>
                <w:ilvl w:val="0"/>
                <w:numId w:val="17"/>
              </w:numPr>
            </w:pPr>
            <w:r w:rsidRPr="00EA27E5">
              <w:t>Humanitární pomoc na národní i mezinárodní úrovni</w:t>
            </w:r>
            <w:r>
              <w:t>.</w:t>
            </w:r>
          </w:p>
          <w:p w:rsidR="000D6DB9" w:rsidRDefault="000D6DB9" w:rsidP="00D81E97">
            <w:pPr>
              <w:pStyle w:val="Odstavecseseznamem1"/>
              <w:numPr>
                <w:ilvl w:val="0"/>
                <w:numId w:val="17"/>
              </w:numPr>
            </w:pPr>
            <w:r>
              <w:t>Ekonomické aspekty s</w:t>
            </w:r>
            <w:r w:rsidRPr="00EA27E5">
              <w:t>urovinov</w:t>
            </w:r>
            <w:r>
              <w:t>é</w:t>
            </w:r>
            <w:r w:rsidRPr="00EA27E5">
              <w:t xml:space="preserve"> a energetick</w:t>
            </w:r>
            <w:r>
              <w:t>é</w:t>
            </w:r>
            <w:r w:rsidRPr="00EA27E5">
              <w:t xml:space="preserve"> bezpečnost</w:t>
            </w:r>
            <w:r>
              <w:t>i.</w:t>
            </w:r>
          </w:p>
          <w:p w:rsidR="000D6DB9" w:rsidRPr="00EA27E5" w:rsidRDefault="000D6DB9" w:rsidP="00D81E97">
            <w:pPr>
              <w:pStyle w:val="Odstavecseseznamem1"/>
              <w:numPr>
                <w:ilvl w:val="0"/>
                <w:numId w:val="17"/>
              </w:numPr>
            </w:pPr>
            <w:r>
              <w:t>Kritická infrastruktura národního hospodářství a ekonomická připravenost státu.</w:t>
            </w:r>
          </w:p>
          <w:p w:rsidR="000D6DB9" w:rsidRPr="00EA27E5" w:rsidRDefault="000D6DB9" w:rsidP="00D81E97">
            <w:pPr>
              <w:pStyle w:val="Odstavecseseznamem1"/>
              <w:numPr>
                <w:ilvl w:val="0"/>
                <w:numId w:val="17"/>
              </w:numPr>
            </w:pPr>
            <w:r w:rsidRPr="00EA27E5">
              <w:t>Přírodně-sociální problémy (populační a potravinový problém</w:t>
            </w:r>
            <w:ins w:id="625" w:author="Jan Strohmandl" w:date="2018-11-17T06:26:00Z">
              <w:r w:rsidR="00283942">
                <w:t>, pitná voda</w:t>
              </w:r>
            </w:ins>
            <w:r w:rsidRPr="00EA27E5">
              <w:t>)</w:t>
            </w:r>
            <w:r>
              <w:t>.</w:t>
            </w:r>
          </w:p>
          <w:p w:rsidR="000D6DB9" w:rsidRPr="00EA27E5" w:rsidRDefault="000D6DB9" w:rsidP="00D81E97">
            <w:pPr>
              <w:pStyle w:val="Odstavecseseznamem1"/>
              <w:numPr>
                <w:ilvl w:val="0"/>
                <w:numId w:val="17"/>
              </w:numPr>
            </w:pPr>
            <w:r w:rsidRPr="00EA27E5">
              <w:t>Antroposociální problémy (chudoba, šíření epidemii, terorismus)</w:t>
            </w:r>
            <w:r>
              <w:t>.</w:t>
            </w:r>
          </w:p>
          <w:p w:rsidR="000D6DB9" w:rsidRDefault="000D6DB9" w:rsidP="00420BD2">
            <w:pPr>
              <w:jc w:val="both"/>
            </w:pP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306925" w:rsidRDefault="000D6DB9" w:rsidP="00420BD2">
            <w:pPr>
              <w:jc w:val="both"/>
              <w:rPr>
                <w:b/>
              </w:rPr>
            </w:pPr>
            <w:r w:rsidRPr="00306925">
              <w:rPr>
                <w:b/>
              </w:rPr>
              <w:t>Povinná literatura:</w:t>
            </w:r>
          </w:p>
          <w:p w:rsidR="000D6DB9" w:rsidRDefault="000D6DB9" w:rsidP="00420BD2">
            <w:pPr>
              <w:jc w:val="both"/>
            </w:pPr>
            <w:r>
              <w:t>SVOBODA, František a kol.</w:t>
            </w:r>
            <w:del w:id="626" w:author="Eva Batůšková" w:date="2018-11-19T11:06:00Z">
              <w:r w:rsidDel="00D34729">
                <w:delText>,</w:delText>
              </w:r>
            </w:del>
            <w:r>
              <w:t xml:space="preserve"> </w:t>
            </w:r>
            <w:ins w:id="627" w:author="Eva Batůšková" w:date="2018-11-19T11:06:00Z">
              <w:r w:rsidR="00D34729">
                <w:t>(</w:t>
              </w:r>
            </w:ins>
            <w:r>
              <w:t>2017</w:t>
            </w:r>
            <w:ins w:id="628" w:author="Eva Batůšková" w:date="2018-11-19T11:06:00Z">
              <w:r w:rsidR="00D34729">
                <w:t>)</w:t>
              </w:r>
            </w:ins>
            <w:r>
              <w:t xml:space="preserve">. </w:t>
            </w:r>
            <w:r w:rsidRPr="000E002B">
              <w:rPr>
                <w:i/>
              </w:rPr>
              <w:t>Ekonomika veřejného sektoru</w:t>
            </w:r>
            <w:r>
              <w:t xml:space="preserve">. Praha: Ekopress. </w:t>
            </w:r>
            <w:r w:rsidRPr="00E51C0C">
              <w:t>ISBN 978-80-87865-35-4</w:t>
            </w:r>
            <w:r>
              <w:t>.</w:t>
            </w:r>
          </w:p>
          <w:p w:rsidR="000D6DB9" w:rsidRPr="001D4578" w:rsidRDefault="000D6DB9" w:rsidP="00420BD2">
            <w:pPr>
              <w:jc w:val="both"/>
            </w:pPr>
            <w:r w:rsidRPr="001D4578">
              <w:t>HARAZIN, Lukáš a LUŽA Oldřich</w:t>
            </w:r>
            <w:del w:id="629" w:author="Eva Batůšková" w:date="2018-11-19T11:06:00Z">
              <w:r w:rsidDel="00D34729">
                <w:delText>,</w:delText>
              </w:r>
            </w:del>
            <w:r>
              <w:t xml:space="preserve"> </w:t>
            </w:r>
            <w:ins w:id="630" w:author="Eva Batůšková" w:date="2018-11-19T11:06:00Z">
              <w:r w:rsidR="00D34729">
                <w:t>(</w:t>
              </w:r>
            </w:ins>
            <w:r>
              <w:t>2012</w:t>
            </w:r>
            <w:ins w:id="631" w:author="Eva Batůšková" w:date="2018-11-19T11:06:00Z">
              <w:r w:rsidR="00D34729">
                <w:t>)</w:t>
              </w:r>
            </w:ins>
            <w:r w:rsidRPr="001D4578">
              <w:t xml:space="preserve">. </w:t>
            </w:r>
            <w:r w:rsidRPr="006D3FD7">
              <w:rPr>
                <w:i/>
              </w:rPr>
              <w:t>Ekonomika</w:t>
            </w:r>
            <w:r w:rsidRPr="001D4578">
              <w:t xml:space="preserve"> </w:t>
            </w:r>
            <w:r w:rsidRPr="006A49D8">
              <w:rPr>
                <w:i/>
              </w:rPr>
              <w:t>při řešení krizových situací: vybrané kapitoly</w:t>
            </w:r>
            <w:r>
              <w:t>.</w:t>
            </w:r>
            <w:r w:rsidRPr="001D4578">
              <w:t xml:space="preserve"> II. Vyd. 1. Praha: Policejní akademie České republiky v</w:t>
            </w:r>
            <w:r>
              <w:t> </w:t>
            </w:r>
            <w:r w:rsidRPr="001D4578">
              <w:t>Praze</w:t>
            </w:r>
            <w:r>
              <w:t>.</w:t>
            </w:r>
            <w:r w:rsidRPr="001D4578">
              <w:t xml:space="preserve"> 80 s. ISBN 978-80-7251-368-0.</w:t>
            </w:r>
          </w:p>
          <w:p w:rsidR="000D6DB9" w:rsidRPr="001D4578" w:rsidRDefault="000D6DB9" w:rsidP="00420BD2">
            <w:pPr>
              <w:jc w:val="both"/>
            </w:pPr>
            <w:r w:rsidRPr="001D4578">
              <w:t xml:space="preserve">BALABÁN, M., </w:t>
            </w:r>
            <w:proofErr w:type="gramStart"/>
            <w:r w:rsidRPr="001D4578">
              <w:t>PERNIC</w:t>
            </w:r>
            <w:r>
              <w:t>A,</w:t>
            </w:r>
            <w:r w:rsidRPr="001D4578">
              <w:t xml:space="preserve"> B. a</w:t>
            </w:r>
            <w:ins w:id="632" w:author="Eva Batůšková" w:date="2018-11-19T11:07:00Z">
              <w:r w:rsidR="00D34729">
                <w:t xml:space="preserve"> </w:t>
              </w:r>
            </w:ins>
            <w:del w:id="633" w:author="Eva Batůšková" w:date="2018-11-19T11:07:00Z">
              <w:r w:rsidRPr="001D4578" w:rsidDel="00D34729">
                <w:delText xml:space="preserve"> </w:delText>
              </w:r>
            </w:del>
            <w:r w:rsidRPr="001D4578">
              <w:t>kol</w:t>
            </w:r>
            <w:proofErr w:type="gramEnd"/>
            <w:r w:rsidRPr="001D4578">
              <w:t>.</w:t>
            </w:r>
            <w:del w:id="634" w:author="Eva Batůšková" w:date="2018-11-19T11:06:00Z">
              <w:r w:rsidDel="00D34729">
                <w:delText>,</w:delText>
              </w:r>
            </w:del>
            <w:r>
              <w:t xml:space="preserve"> </w:t>
            </w:r>
            <w:ins w:id="635" w:author="Eva Batůšková" w:date="2018-11-19T11:06:00Z">
              <w:r w:rsidR="00D34729">
                <w:t>(</w:t>
              </w:r>
            </w:ins>
            <w:r>
              <w:t>2015</w:t>
            </w:r>
            <w:ins w:id="636" w:author="Eva Batůšková" w:date="2018-11-19T11:07:00Z">
              <w:r w:rsidR="00D34729">
                <w:t>)</w:t>
              </w:r>
            </w:ins>
            <w:r>
              <w:t>.</w:t>
            </w:r>
            <w:r w:rsidRPr="001D4578">
              <w:t xml:space="preserve"> </w:t>
            </w:r>
            <w:r w:rsidRPr="006A49D8">
              <w:rPr>
                <w:i/>
              </w:rPr>
              <w:t>Bezpečnostní systém ČR: problémy a výzvy</w:t>
            </w:r>
            <w:r w:rsidRPr="001D4578">
              <w:t>. Praha: Karolinum. 310 s. ISBN 978-80-246-3150-9.</w:t>
            </w:r>
          </w:p>
          <w:p w:rsidR="000D6DB9" w:rsidRPr="00306925" w:rsidRDefault="000D6DB9" w:rsidP="00420BD2">
            <w:pPr>
              <w:spacing w:before="60"/>
              <w:jc w:val="both"/>
              <w:rPr>
                <w:b/>
              </w:rPr>
            </w:pPr>
            <w:r w:rsidRPr="00306925">
              <w:rPr>
                <w:b/>
              </w:rPr>
              <w:t>Doporučená literatura:</w:t>
            </w:r>
          </w:p>
          <w:p w:rsidR="000D6DB9" w:rsidRPr="001D4578" w:rsidRDefault="000D6DB9" w:rsidP="00420BD2">
            <w:pPr>
              <w:jc w:val="both"/>
            </w:pPr>
            <w:r w:rsidRPr="001D4578">
              <w:t>ŠEFČÍK, Vladimír</w:t>
            </w:r>
            <w:del w:id="637" w:author="Eva Batůšková" w:date="2018-11-19T11:07:00Z">
              <w:r w:rsidDel="00D34729">
                <w:delText>,</w:delText>
              </w:r>
            </w:del>
            <w:r>
              <w:t xml:space="preserve"> </w:t>
            </w:r>
            <w:ins w:id="638" w:author="Eva Batůšková" w:date="2018-11-19T11:07:00Z">
              <w:r w:rsidR="00D34729">
                <w:t>(</w:t>
              </w:r>
            </w:ins>
            <w:r>
              <w:t>2013</w:t>
            </w:r>
            <w:ins w:id="639" w:author="Eva Batůšková" w:date="2018-11-19T11:07:00Z">
              <w:r w:rsidR="00D34729">
                <w:t>)</w:t>
              </w:r>
            </w:ins>
            <w:r w:rsidRPr="001D4578">
              <w:t xml:space="preserve">. </w:t>
            </w:r>
            <w:r w:rsidRPr="006A49D8">
              <w:rPr>
                <w:i/>
              </w:rPr>
              <w:t>Ekonomika při řešení krizových situací.</w:t>
            </w:r>
            <w:r w:rsidRPr="001D4578">
              <w:t xml:space="preserve"> Vyd. 1. Uherské Hradiště: Univerzita Tomáše Bati</w:t>
            </w:r>
            <w:r>
              <w:t xml:space="preserve">. </w:t>
            </w:r>
            <w:r w:rsidRPr="001D4578">
              <w:t>114 s. ISBN 978-80-7454-286-2.</w:t>
            </w:r>
          </w:p>
          <w:p w:rsidR="000D6DB9" w:rsidRDefault="000D6DB9" w:rsidP="00420BD2">
            <w:pPr>
              <w:jc w:val="both"/>
            </w:pPr>
            <w:r>
              <w:t>VODÁKOVÁ, Jana</w:t>
            </w:r>
            <w:del w:id="640" w:author="Eva Batůšková" w:date="2018-11-19T11:07:00Z">
              <w:r w:rsidDel="00D34729">
                <w:delText>,</w:delText>
              </w:r>
            </w:del>
            <w:r>
              <w:t xml:space="preserve"> </w:t>
            </w:r>
            <w:ins w:id="641" w:author="Eva Batůšková" w:date="2018-11-19T11:07:00Z">
              <w:r w:rsidR="00D34729">
                <w:t>(</w:t>
              </w:r>
            </w:ins>
            <w:r>
              <w:t>2016</w:t>
            </w:r>
            <w:ins w:id="642" w:author="Eva Batůšková" w:date="2018-11-19T11:07:00Z">
              <w:r w:rsidR="00D34729">
                <w:t>)</w:t>
              </w:r>
            </w:ins>
            <w:r>
              <w:t xml:space="preserve">. </w:t>
            </w:r>
            <w:r w:rsidRPr="000E002B">
              <w:rPr>
                <w:i/>
              </w:rPr>
              <w:t>Výkonnost a její měření ve veřejném sektoru</w:t>
            </w:r>
            <w:r>
              <w:t xml:space="preserve">. Praha: Wolters Kluver. ISBN </w:t>
            </w:r>
            <w:r w:rsidRPr="000E002B">
              <w:t>978-80-7552-013-5</w:t>
            </w:r>
            <w:r>
              <w:t>.</w:t>
            </w:r>
          </w:p>
          <w:p w:rsidR="000D6DB9" w:rsidRDefault="000D6DB9" w:rsidP="00420BD2">
            <w:pPr>
              <w:jc w:val="both"/>
            </w:pPr>
          </w:p>
          <w:p w:rsidR="000D6DB9" w:rsidRDefault="000D6DB9" w:rsidP="00420BD2">
            <w:pPr>
              <w:jc w:val="both"/>
            </w:pPr>
          </w:p>
          <w:p w:rsidR="000D6DB9" w:rsidDel="009A2997" w:rsidRDefault="000D6DB9" w:rsidP="00420BD2">
            <w:pPr>
              <w:jc w:val="both"/>
              <w:rPr>
                <w:del w:id="643" w:author="Jan Strohmandl" w:date="2018-11-18T13:46:00Z"/>
              </w:rPr>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12</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rPr>
                <w:ins w:id="644" w:author="Strohmandl Jan" w:date="2018-11-13T09:16: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645" w:author="Strohmandl Jan" w:date="2018-11-13T09:16: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30" w:history="1">
              <w:r w:rsidRPr="00EB1132">
                <w:rPr>
                  <w:rStyle w:val="Hypertextovodkaz"/>
                </w:rPr>
                <w:t>hoke@utb.cz</w:t>
              </w:r>
            </w:hyperlink>
          </w:p>
        </w:tc>
      </w:tr>
    </w:tbl>
    <w:p w:rsidR="000D6DB9" w:rsidRDefault="000D6DB9" w:rsidP="000D6DB9"/>
    <w:p w:rsidR="000D6DB9" w:rsidRDefault="000D6DB9" w:rsidP="000D6DB9">
      <w:pPr>
        <w:spacing w:after="160" w:line="259" w:lineRule="auto"/>
      </w:pPr>
      <w:r>
        <w:br w:type="page"/>
      </w:r>
    </w:p>
    <w:tbl>
      <w:tblPr>
        <w:tblW w:w="0" w:type="auto"/>
        <w:tblInd w:w="82" w:type="dxa"/>
        <w:tblLayout w:type="fixed"/>
        <w:tblCellMar>
          <w:left w:w="0" w:type="dxa"/>
          <w:right w:w="0" w:type="dxa"/>
        </w:tblCellMar>
        <w:tblLook w:val="01E0" w:firstRow="1" w:lastRow="1" w:firstColumn="1" w:lastColumn="1" w:noHBand="0" w:noVBand="0"/>
      </w:tblPr>
      <w:tblGrid>
        <w:gridCol w:w="72"/>
        <w:gridCol w:w="2984"/>
        <w:gridCol w:w="567"/>
        <w:gridCol w:w="1128"/>
        <w:gridCol w:w="71"/>
        <w:gridCol w:w="858"/>
        <w:gridCol w:w="65"/>
        <w:gridCol w:w="817"/>
        <w:gridCol w:w="70"/>
        <w:gridCol w:w="2054"/>
        <w:gridCol w:w="506"/>
        <w:gridCol w:w="701"/>
      </w:tblGrid>
      <w:tr w:rsidR="000D6DB9" w:rsidTr="00420BD2">
        <w:trPr>
          <w:trHeight w:hRule="exact" w:val="343"/>
        </w:trPr>
        <w:tc>
          <w:tcPr>
            <w:tcW w:w="72" w:type="dxa"/>
            <w:tcBorders>
              <w:top w:val="single" w:sz="5" w:space="0" w:color="000000"/>
              <w:left w:val="single" w:sz="27" w:space="0" w:color="BCD5ED"/>
              <w:bottom w:val="single" w:sz="5" w:space="0" w:color="000000"/>
              <w:right w:val="nil"/>
            </w:tcBorders>
          </w:tcPr>
          <w:p w:rsidR="000D6DB9" w:rsidRDefault="000D6DB9" w:rsidP="00420BD2"/>
        </w:tc>
        <w:tc>
          <w:tcPr>
            <w:tcW w:w="9820" w:type="dxa"/>
            <w:gridSpan w:val="11"/>
            <w:tcBorders>
              <w:top w:val="single" w:sz="5" w:space="0" w:color="000000"/>
              <w:left w:val="nil"/>
              <w:bottom w:val="nil"/>
              <w:right w:val="single" w:sz="27" w:space="0" w:color="BCD5ED"/>
            </w:tcBorders>
            <w:shd w:val="clear" w:color="auto" w:fill="BCD5ED"/>
          </w:tcPr>
          <w:p w:rsidR="000D6DB9" w:rsidRPr="00EB3FA0" w:rsidRDefault="000D6DB9" w:rsidP="00420BD2">
            <w:pPr>
              <w:spacing w:line="320" w:lineRule="exact"/>
              <w:rPr>
                <w:sz w:val="28"/>
                <w:szCs w:val="28"/>
              </w:rPr>
            </w:pPr>
            <w:r w:rsidRPr="00EB3FA0">
              <w:rPr>
                <w:b/>
                <w:sz w:val="28"/>
                <w:szCs w:val="28"/>
              </w:rPr>
              <w:t>B-</w:t>
            </w:r>
            <w:r w:rsidRPr="00EB3FA0">
              <w:rPr>
                <w:b/>
                <w:spacing w:val="-1"/>
                <w:sz w:val="28"/>
                <w:szCs w:val="28"/>
              </w:rPr>
              <w:t>I</w:t>
            </w:r>
            <w:r w:rsidRPr="00EB3FA0">
              <w:rPr>
                <w:b/>
                <w:spacing w:val="1"/>
                <w:sz w:val="28"/>
                <w:szCs w:val="28"/>
              </w:rPr>
              <w:t>I</w:t>
            </w:r>
            <w:r w:rsidRPr="00EB3FA0">
              <w:rPr>
                <w:b/>
                <w:sz w:val="28"/>
                <w:szCs w:val="28"/>
              </w:rPr>
              <w:t>I</w:t>
            </w:r>
            <w:r w:rsidRPr="00EB3FA0">
              <w:rPr>
                <w:b/>
                <w:spacing w:val="-1"/>
                <w:sz w:val="28"/>
                <w:szCs w:val="28"/>
              </w:rPr>
              <w:t xml:space="preserve"> </w:t>
            </w:r>
            <w:r w:rsidRPr="00EB3FA0">
              <w:rPr>
                <w:b/>
                <w:sz w:val="28"/>
                <w:szCs w:val="28"/>
              </w:rPr>
              <w:t>–</w:t>
            </w:r>
            <w:r w:rsidRPr="00EB3FA0">
              <w:rPr>
                <w:b/>
                <w:spacing w:val="1"/>
                <w:sz w:val="28"/>
                <w:szCs w:val="28"/>
              </w:rPr>
              <w:t xml:space="preserve"> </w:t>
            </w:r>
            <w:r w:rsidRPr="00EB3FA0">
              <w:rPr>
                <w:b/>
                <w:spacing w:val="-1"/>
                <w:sz w:val="28"/>
                <w:szCs w:val="28"/>
              </w:rPr>
              <w:t>C</w:t>
            </w:r>
            <w:r w:rsidRPr="00EB3FA0">
              <w:rPr>
                <w:b/>
                <w:sz w:val="28"/>
                <w:szCs w:val="28"/>
              </w:rPr>
              <w:t>h</w:t>
            </w:r>
            <w:r w:rsidRPr="00EB3FA0">
              <w:rPr>
                <w:b/>
                <w:spacing w:val="1"/>
                <w:sz w:val="28"/>
                <w:szCs w:val="28"/>
              </w:rPr>
              <w:t>a</w:t>
            </w:r>
            <w:r w:rsidRPr="00EB3FA0">
              <w:rPr>
                <w:b/>
                <w:spacing w:val="-2"/>
                <w:sz w:val="28"/>
                <w:szCs w:val="28"/>
              </w:rPr>
              <w:t>r</w:t>
            </w:r>
            <w:r w:rsidRPr="00EB3FA0">
              <w:rPr>
                <w:b/>
                <w:spacing w:val="1"/>
                <w:sz w:val="28"/>
                <w:szCs w:val="28"/>
              </w:rPr>
              <w:t>a</w:t>
            </w:r>
            <w:r w:rsidRPr="00EB3FA0">
              <w:rPr>
                <w:b/>
                <w:spacing w:val="-5"/>
                <w:sz w:val="28"/>
                <w:szCs w:val="28"/>
              </w:rPr>
              <w:t>k</w:t>
            </w:r>
            <w:r w:rsidRPr="00EB3FA0">
              <w:rPr>
                <w:b/>
                <w:sz w:val="28"/>
                <w:szCs w:val="28"/>
              </w:rPr>
              <w:t>ter</w:t>
            </w:r>
            <w:r w:rsidRPr="00EB3FA0">
              <w:rPr>
                <w:b/>
                <w:spacing w:val="1"/>
                <w:sz w:val="28"/>
                <w:szCs w:val="28"/>
              </w:rPr>
              <w:t>is</w:t>
            </w:r>
            <w:r w:rsidRPr="00EB3FA0">
              <w:rPr>
                <w:b/>
                <w:spacing w:val="-2"/>
                <w:sz w:val="28"/>
                <w:szCs w:val="28"/>
              </w:rPr>
              <w:t>t</w:t>
            </w:r>
            <w:r w:rsidRPr="00EB3FA0">
              <w:rPr>
                <w:b/>
                <w:spacing w:val="1"/>
                <w:sz w:val="28"/>
                <w:szCs w:val="28"/>
              </w:rPr>
              <w:t>i</w:t>
            </w:r>
            <w:r w:rsidRPr="00EB3FA0">
              <w:rPr>
                <w:b/>
                <w:spacing w:val="-5"/>
                <w:sz w:val="28"/>
                <w:szCs w:val="28"/>
              </w:rPr>
              <w:t>k</w:t>
            </w:r>
            <w:r w:rsidRPr="00EB3FA0">
              <w:rPr>
                <w:b/>
                <w:sz w:val="28"/>
                <w:szCs w:val="28"/>
              </w:rPr>
              <w:t>a</w:t>
            </w:r>
            <w:r w:rsidRPr="00EB3FA0">
              <w:rPr>
                <w:b/>
                <w:spacing w:val="1"/>
                <w:sz w:val="28"/>
                <w:szCs w:val="28"/>
              </w:rPr>
              <w:t xml:space="preserve"> </w:t>
            </w:r>
            <w:r w:rsidRPr="00EB3FA0">
              <w:rPr>
                <w:b/>
                <w:sz w:val="28"/>
                <w:szCs w:val="28"/>
              </w:rPr>
              <w:t>stud</w:t>
            </w:r>
            <w:r w:rsidRPr="00EB3FA0">
              <w:rPr>
                <w:b/>
                <w:spacing w:val="1"/>
                <w:sz w:val="28"/>
                <w:szCs w:val="28"/>
              </w:rPr>
              <w:t>i</w:t>
            </w:r>
            <w:r w:rsidRPr="00EB3FA0">
              <w:rPr>
                <w:b/>
                <w:sz w:val="28"/>
                <w:szCs w:val="28"/>
              </w:rPr>
              <w:t>j</w:t>
            </w:r>
            <w:r w:rsidRPr="00EB3FA0">
              <w:rPr>
                <w:b/>
                <w:spacing w:val="-3"/>
                <w:sz w:val="28"/>
                <w:szCs w:val="28"/>
              </w:rPr>
              <w:t>n</w:t>
            </w:r>
            <w:r w:rsidRPr="00EB3FA0">
              <w:rPr>
                <w:b/>
                <w:spacing w:val="1"/>
                <w:sz w:val="28"/>
                <w:szCs w:val="28"/>
              </w:rPr>
              <w:t>í</w:t>
            </w:r>
            <w:r w:rsidRPr="00EB3FA0">
              <w:rPr>
                <w:b/>
                <w:sz w:val="28"/>
                <w:szCs w:val="28"/>
              </w:rPr>
              <w:t>ho</w:t>
            </w:r>
            <w:r w:rsidRPr="00EB3FA0">
              <w:rPr>
                <w:b/>
                <w:spacing w:val="1"/>
                <w:sz w:val="28"/>
                <w:szCs w:val="28"/>
              </w:rPr>
              <w:t xml:space="preserve"> </w:t>
            </w:r>
            <w:r w:rsidRPr="00EB3FA0">
              <w:rPr>
                <w:b/>
                <w:spacing w:val="-3"/>
                <w:sz w:val="28"/>
                <w:szCs w:val="28"/>
              </w:rPr>
              <w:t>p</w:t>
            </w:r>
            <w:r w:rsidRPr="00EB3FA0">
              <w:rPr>
                <w:b/>
                <w:sz w:val="28"/>
                <w:szCs w:val="28"/>
              </w:rPr>
              <w:t>ře</w:t>
            </w:r>
            <w:r w:rsidRPr="00EB3FA0">
              <w:rPr>
                <w:b/>
                <w:spacing w:val="-2"/>
                <w:sz w:val="28"/>
                <w:szCs w:val="28"/>
              </w:rPr>
              <w:t>d</w:t>
            </w:r>
            <w:r w:rsidRPr="00EB3FA0">
              <w:rPr>
                <w:b/>
                <w:spacing w:val="-3"/>
                <w:sz w:val="28"/>
                <w:szCs w:val="28"/>
              </w:rPr>
              <w:t>m</w:t>
            </w:r>
            <w:r w:rsidRPr="00EB3FA0">
              <w:rPr>
                <w:b/>
                <w:sz w:val="28"/>
                <w:szCs w:val="28"/>
              </w:rPr>
              <w:t>ětu</w:t>
            </w:r>
          </w:p>
        </w:tc>
      </w:tr>
      <w:tr w:rsidR="000D6DB9" w:rsidTr="00420BD2">
        <w:trPr>
          <w:trHeight w:hRule="exact" w:val="25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before="7"/>
            </w:pPr>
            <w:r w:rsidRPr="00EB3FA0">
              <w:rPr>
                <w:b/>
              </w:rPr>
              <w:t>N</w:t>
            </w:r>
            <w:r w:rsidRPr="00EB3FA0">
              <w:rPr>
                <w:b/>
                <w:spacing w:val="1"/>
              </w:rPr>
              <w:t>á</w:t>
            </w:r>
            <w:r w:rsidRPr="00EB3FA0">
              <w:rPr>
                <w:b/>
              </w:rPr>
              <w:t>z</w:t>
            </w:r>
            <w:r w:rsidRPr="00EB3FA0">
              <w:rPr>
                <w:b/>
                <w:spacing w:val="1"/>
              </w:rPr>
              <w:t>e</w:t>
            </w:r>
            <w:r w:rsidRPr="00EB3FA0">
              <w:rPr>
                <w:b/>
              </w:rPr>
              <w:t>v</w:t>
            </w:r>
            <w:r w:rsidRPr="00EB3FA0">
              <w:rPr>
                <w:b/>
                <w:spacing w:val="-4"/>
              </w:rPr>
              <w:t xml:space="preserve">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1"/>
              </w:rPr>
              <w:t>h</w:t>
            </w:r>
            <w:r w:rsidRPr="00EB3FA0">
              <w:rPr>
                <w:b/>
              </w:rPr>
              <w:t>o</w:t>
            </w:r>
            <w:r w:rsidRPr="00EB3FA0">
              <w:rPr>
                <w:b/>
                <w:spacing w:val="-8"/>
              </w:rPr>
              <w:t xml:space="preserve"> </w:t>
            </w:r>
            <w:r w:rsidRPr="00EB3FA0">
              <w:rPr>
                <w:b/>
              </w:rPr>
              <w:t>pře</w:t>
            </w:r>
            <w:r w:rsidRPr="00EB3FA0">
              <w:rPr>
                <w:b/>
                <w:spacing w:val="5"/>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nil"/>
              <w:right w:val="single" w:sz="5" w:space="0" w:color="000000"/>
            </w:tcBorders>
          </w:tcPr>
          <w:p w:rsidR="000D6DB9" w:rsidRPr="003B2464" w:rsidRDefault="000D6DB9" w:rsidP="00420BD2">
            <w:pPr>
              <w:spacing w:line="220" w:lineRule="exact"/>
              <w:ind w:left="70"/>
              <w:rPr>
                <w:b/>
              </w:rPr>
            </w:pPr>
            <w:r w:rsidRPr="003B2464">
              <w:rPr>
                <w:b/>
                <w:spacing w:val="2"/>
              </w:rPr>
              <w:t>Evakuace osob, zvířat a věcí</w:t>
            </w:r>
          </w:p>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T</w:t>
            </w:r>
            <w:r w:rsidRPr="00EB3FA0">
              <w:rPr>
                <w:b/>
                <w:spacing w:val="1"/>
              </w:rPr>
              <w:t>y</w:t>
            </w:r>
            <w:r w:rsidRPr="00EB3FA0">
              <w:rPr>
                <w:b/>
              </w:rPr>
              <w:t>p</w:t>
            </w:r>
            <w:r w:rsidRPr="00EB3FA0">
              <w:rPr>
                <w:b/>
                <w:spacing w:val="-3"/>
              </w:rPr>
              <w:t xml:space="preserve"> </w:t>
            </w:r>
            <w:r w:rsidRPr="00EB3FA0">
              <w:rPr>
                <w:b/>
              </w:rPr>
              <w:t>pře</w:t>
            </w:r>
            <w:r w:rsidRPr="00EB3FA0">
              <w:rPr>
                <w:b/>
                <w:spacing w:val="4"/>
              </w:rPr>
              <w:t>d</w:t>
            </w:r>
            <w:r w:rsidRPr="00EB3FA0">
              <w:rPr>
                <w:b/>
                <w:spacing w:val="-3"/>
              </w:rPr>
              <w:t>m</w:t>
            </w:r>
            <w:r w:rsidRPr="00EB3FA0">
              <w:rPr>
                <w:b/>
              </w:rPr>
              <w:t>ě</w:t>
            </w:r>
            <w:r w:rsidRPr="00EB3FA0">
              <w:rPr>
                <w:b/>
                <w:spacing w:val="1"/>
              </w:rPr>
              <w:t>t</w:t>
            </w:r>
            <w:r w:rsidRPr="00EB3FA0">
              <w:rPr>
                <w:b/>
              </w:rPr>
              <w:t>u</w:t>
            </w:r>
          </w:p>
        </w:tc>
        <w:tc>
          <w:tcPr>
            <w:tcW w:w="3506" w:type="dxa"/>
            <w:gridSpan w:val="6"/>
            <w:tcBorders>
              <w:top w:val="single" w:sz="5" w:space="0" w:color="000000"/>
              <w:left w:val="single" w:sz="27" w:space="0" w:color="F7C9AC"/>
              <w:bottom w:val="nil"/>
              <w:right w:val="single" w:sz="27" w:space="0" w:color="F7C9AC"/>
            </w:tcBorders>
          </w:tcPr>
          <w:p w:rsidR="000D6DB9" w:rsidRPr="003B2464" w:rsidRDefault="000D6DB9" w:rsidP="00420BD2">
            <w:pPr>
              <w:spacing w:line="220" w:lineRule="exact"/>
              <w:ind w:left="70"/>
            </w:pPr>
            <w:r>
              <w:t>povinně – v</w:t>
            </w:r>
            <w:r w:rsidRPr="003B2464">
              <w:t>olitelný</w:t>
            </w:r>
          </w:p>
        </w:tc>
        <w:tc>
          <w:tcPr>
            <w:tcW w:w="2630" w:type="dxa"/>
            <w:gridSpan w:val="3"/>
            <w:tcBorders>
              <w:top w:val="single" w:sz="5" w:space="0" w:color="000000"/>
              <w:left w:val="single" w:sz="27" w:space="0" w:color="F7C9AC"/>
              <w:bottom w:val="single" w:sz="5" w:space="0" w:color="000000"/>
              <w:right w:val="single" w:sz="27" w:space="0" w:color="F7C9AC"/>
            </w:tcBorders>
            <w:shd w:val="clear" w:color="auto" w:fill="F7C9AC"/>
          </w:tcPr>
          <w:p w:rsidR="000D6DB9" w:rsidRPr="003B2464" w:rsidRDefault="000D6DB9" w:rsidP="00420BD2">
            <w:pPr>
              <w:spacing w:line="220" w:lineRule="exact"/>
              <w:ind w:left="4"/>
            </w:pPr>
            <w:r w:rsidRPr="003B2464">
              <w:rPr>
                <w:b/>
              </w:rPr>
              <w:t>d</w:t>
            </w:r>
            <w:r w:rsidRPr="003B2464">
              <w:rPr>
                <w:b/>
                <w:spacing w:val="1"/>
              </w:rPr>
              <w:t>o</w:t>
            </w:r>
            <w:r w:rsidRPr="003B2464">
              <w:rPr>
                <w:b/>
              </w:rPr>
              <w:t>p</w:t>
            </w:r>
            <w:r w:rsidRPr="003B2464">
              <w:rPr>
                <w:b/>
                <w:spacing w:val="1"/>
              </w:rPr>
              <w:t>o</w:t>
            </w:r>
            <w:r w:rsidRPr="003B2464">
              <w:rPr>
                <w:b/>
              </w:rPr>
              <w:t>ruč</w:t>
            </w:r>
            <w:r w:rsidRPr="003B2464">
              <w:rPr>
                <w:b/>
                <w:spacing w:val="1"/>
              </w:rPr>
              <w:t>e</w:t>
            </w:r>
            <w:r w:rsidRPr="003B2464">
              <w:rPr>
                <w:b/>
              </w:rPr>
              <w:t>ný</w:t>
            </w:r>
            <w:r w:rsidRPr="003B2464">
              <w:rPr>
                <w:b/>
                <w:spacing w:val="-9"/>
              </w:rPr>
              <w:t xml:space="preserve"> </w:t>
            </w:r>
            <w:r w:rsidRPr="003B2464">
              <w:rPr>
                <w:b/>
              </w:rPr>
              <w:t>r</w:t>
            </w:r>
            <w:r w:rsidRPr="003B2464">
              <w:rPr>
                <w:b/>
                <w:spacing w:val="1"/>
              </w:rPr>
              <w:t>o</w:t>
            </w:r>
            <w:r w:rsidRPr="003B2464">
              <w:rPr>
                <w:b/>
              </w:rPr>
              <w:t>čn</w:t>
            </w:r>
            <w:r w:rsidRPr="003B2464">
              <w:rPr>
                <w:b/>
                <w:spacing w:val="2"/>
              </w:rPr>
              <w:t>í</w:t>
            </w:r>
            <w:r w:rsidRPr="003B2464">
              <w:rPr>
                <w:b/>
              </w:rPr>
              <w:t>k</w:t>
            </w:r>
            <w:r w:rsidRPr="003B2464">
              <w:rPr>
                <w:b/>
                <w:spacing w:val="-9"/>
              </w:rPr>
              <w:t xml:space="preserve"> </w:t>
            </w:r>
            <w:r w:rsidRPr="003B2464">
              <w:rPr>
                <w:b/>
              </w:rPr>
              <w:t>/</w:t>
            </w:r>
            <w:r w:rsidRPr="003B2464">
              <w:rPr>
                <w:b/>
                <w:spacing w:val="-1"/>
              </w:rPr>
              <w:t xml:space="preserve"> </w:t>
            </w:r>
            <w:r w:rsidRPr="003B2464">
              <w:rPr>
                <w:b/>
              </w:rPr>
              <w:t>s</w:t>
            </w:r>
            <w:r w:rsidRPr="003B2464">
              <w:rPr>
                <w:b/>
                <w:spacing w:val="2"/>
              </w:rPr>
              <w:t>e</w:t>
            </w:r>
            <w:r w:rsidRPr="003B2464">
              <w:rPr>
                <w:b/>
                <w:spacing w:val="-3"/>
              </w:rPr>
              <w:t>m</w:t>
            </w:r>
            <w:r w:rsidRPr="003B2464">
              <w:rPr>
                <w:b/>
                <w:spacing w:val="3"/>
              </w:rPr>
              <w:t>e</w:t>
            </w:r>
            <w:r w:rsidRPr="003B2464">
              <w:rPr>
                <w:b/>
                <w:spacing w:val="-1"/>
              </w:rPr>
              <w:t>s</w:t>
            </w:r>
            <w:r w:rsidRPr="003B2464">
              <w:rPr>
                <w:b/>
                <w:spacing w:val="1"/>
              </w:rPr>
              <w:t>t</w:t>
            </w:r>
            <w:r w:rsidRPr="003B2464">
              <w:rPr>
                <w:b/>
              </w:rPr>
              <w:t>r</w:t>
            </w:r>
          </w:p>
        </w:tc>
        <w:tc>
          <w:tcPr>
            <w:tcW w:w="701" w:type="dxa"/>
            <w:tcBorders>
              <w:top w:val="single" w:sz="5" w:space="0" w:color="000000"/>
              <w:left w:val="single" w:sz="27" w:space="0" w:color="F7C9AC"/>
              <w:bottom w:val="single" w:sz="5" w:space="0" w:color="000000"/>
              <w:right w:val="single" w:sz="5" w:space="0" w:color="000000"/>
            </w:tcBorders>
          </w:tcPr>
          <w:p w:rsidR="000D6DB9" w:rsidRPr="003B2464" w:rsidRDefault="000D6DB9" w:rsidP="00420BD2">
            <w:pPr>
              <w:spacing w:line="220" w:lineRule="exact"/>
              <w:jc w:val="both"/>
            </w:pPr>
            <w:r w:rsidRPr="003B2464">
              <w:rPr>
                <w:spacing w:val="1"/>
              </w:rPr>
              <w:t>2</w:t>
            </w:r>
            <w:r w:rsidRPr="003B2464">
              <w:t>/ZS</w:t>
            </w:r>
          </w:p>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rPr>
              <w:t>studijn</w:t>
            </w:r>
            <w:r w:rsidRPr="00EB3FA0">
              <w:rPr>
                <w:b/>
                <w:spacing w:val="2"/>
              </w:rPr>
              <w:t>í</w:t>
            </w:r>
            <w:r w:rsidRPr="00EB3FA0">
              <w:rPr>
                <w:b/>
              </w:rPr>
              <w:t>ho</w:t>
            </w:r>
            <w:r w:rsidRPr="00EB3FA0">
              <w:rPr>
                <w:b/>
                <w:spacing w:val="-8"/>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1766" w:type="dxa"/>
            <w:gridSpan w:val="3"/>
            <w:tcBorders>
              <w:top w:val="single" w:sz="5" w:space="0" w:color="000000"/>
              <w:left w:val="single" w:sz="27" w:space="0" w:color="F7C9AC"/>
              <w:bottom w:val="single" w:sz="5" w:space="0" w:color="000000"/>
              <w:right w:val="single" w:sz="27" w:space="0" w:color="F7C9AC"/>
            </w:tcBorders>
          </w:tcPr>
          <w:p w:rsidR="000D6DB9" w:rsidRPr="003B2464" w:rsidRDefault="000D6DB9" w:rsidP="008449C0">
            <w:pPr>
              <w:spacing w:line="220" w:lineRule="exact"/>
              <w:ind w:left="70"/>
            </w:pPr>
            <w:r w:rsidRPr="003B2464">
              <w:rPr>
                <w:spacing w:val="1"/>
              </w:rPr>
              <w:t>28</w:t>
            </w:r>
            <w:r w:rsidRPr="003B2464">
              <w:t>p</w:t>
            </w:r>
            <w:r w:rsidRPr="003B2464">
              <w:rPr>
                <w:spacing w:val="-2"/>
              </w:rPr>
              <w:t xml:space="preserve"> </w:t>
            </w:r>
            <w:r>
              <w:t>–</w:t>
            </w:r>
            <w:r w:rsidRPr="003B2464">
              <w:rPr>
                <w:spacing w:val="-3"/>
              </w:rPr>
              <w:t xml:space="preserve"> </w:t>
            </w:r>
            <w:r w:rsidRPr="003B2464">
              <w:rPr>
                <w:spacing w:val="1"/>
              </w:rPr>
              <w:t>1</w:t>
            </w:r>
            <w:r>
              <w:rPr>
                <w:spacing w:val="1"/>
              </w:rPr>
              <w:t>4</w:t>
            </w:r>
            <w:r w:rsidRPr="003B2464">
              <w:t>s</w:t>
            </w:r>
            <w:r w:rsidRPr="003B2464">
              <w:rPr>
                <w:spacing w:val="-3"/>
              </w:rPr>
              <w:t xml:space="preserve"> </w:t>
            </w:r>
          </w:p>
        </w:tc>
        <w:tc>
          <w:tcPr>
            <w:tcW w:w="858" w:type="dxa"/>
            <w:tcBorders>
              <w:top w:val="single" w:sz="5" w:space="0" w:color="000000"/>
              <w:left w:val="single" w:sz="27" w:space="0" w:color="F7C9AC"/>
              <w:bottom w:val="single" w:sz="5" w:space="0" w:color="000000"/>
              <w:right w:val="single" w:sz="27" w:space="0" w:color="F7C9AC"/>
            </w:tcBorders>
            <w:shd w:val="clear" w:color="auto" w:fill="F7C9AC"/>
          </w:tcPr>
          <w:p w:rsidR="000D6DB9" w:rsidRPr="003B2464" w:rsidRDefault="000D6DB9" w:rsidP="00420BD2">
            <w:pPr>
              <w:spacing w:line="220" w:lineRule="exact"/>
              <w:ind w:left="5"/>
            </w:pPr>
            <w:r w:rsidRPr="003B2464">
              <w:rPr>
                <w:b/>
              </w:rPr>
              <w:t>h</w:t>
            </w:r>
            <w:r w:rsidRPr="003B2464">
              <w:rPr>
                <w:b/>
                <w:spacing w:val="1"/>
              </w:rPr>
              <w:t>o</w:t>
            </w:r>
            <w:r w:rsidRPr="003B2464">
              <w:rPr>
                <w:b/>
              </w:rPr>
              <w:t>d.</w:t>
            </w:r>
          </w:p>
        </w:tc>
        <w:tc>
          <w:tcPr>
            <w:tcW w:w="881" w:type="dxa"/>
            <w:gridSpan w:val="2"/>
            <w:tcBorders>
              <w:top w:val="single" w:sz="5" w:space="0" w:color="000000"/>
              <w:left w:val="single" w:sz="27" w:space="0" w:color="F7C9AC"/>
              <w:bottom w:val="single" w:sz="5" w:space="0" w:color="000000"/>
              <w:right w:val="single" w:sz="27" w:space="0" w:color="F7C9AC"/>
            </w:tcBorders>
          </w:tcPr>
          <w:p w:rsidR="000D6DB9" w:rsidRPr="003B2464" w:rsidRDefault="000D6DB9" w:rsidP="00420BD2">
            <w:pPr>
              <w:spacing w:line="220" w:lineRule="exact"/>
              <w:ind w:left="69"/>
            </w:pPr>
            <w:r w:rsidRPr="003B2464">
              <w:rPr>
                <w:spacing w:val="1"/>
              </w:rPr>
              <w:t>42</w:t>
            </w:r>
          </w:p>
        </w:tc>
        <w:tc>
          <w:tcPr>
            <w:tcW w:w="2123" w:type="dxa"/>
            <w:gridSpan w:val="2"/>
            <w:tcBorders>
              <w:top w:val="single" w:sz="5" w:space="0" w:color="000000"/>
              <w:left w:val="single" w:sz="27" w:space="0" w:color="F7C9AC"/>
              <w:bottom w:val="single" w:sz="5" w:space="0" w:color="000000"/>
              <w:right w:val="single" w:sz="27" w:space="0" w:color="F7C9AC"/>
            </w:tcBorders>
            <w:shd w:val="clear" w:color="auto" w:fill="F7C9AC"/>
          </w:tcPr>
          <w:p w:rsidR="000D6DB9" w:rsidRPr="003B2464" w:rsidRDefault="000D6DB9" w:rsidP="00420BD2">
            <w:pPr>
              <w:spacing w:line="220" w:lineRule="exact"/>
              <w:ind w:left="4"/>
            </w:pPr>
            <w:r w:rsidRPr="003B2464">
              <w:rPr>
                <w:b/>
                <w:spacing w:val="-3"/>
              </w:rPr>
              <w:t>k</w:t>
            </w:r>
            <w:r w:rsidRPr="003B2464">
              <w:rPr>
                <w:b/>
              </w:rPr>
              <w:t>r</w:t>
            </w:r>
            <w:r w:rsidRPr="003B2464">
              <w:rPr>
                <w:b/>
                <w:spacing w:val="3"/>
              </w:rPr>
              <w:t>e</w:t>
            </w:r>
            <w:r w:rsidRPr="003B2464">
              <w:rPr>
                <w:b/>
              </w:rPr>
              <w:t>ditů</w:t>
            </w:r>
          </w:p>
        </w:tc>
        <w:tc>
          <w:tcPr>
            <w:tcW w:w="1207" w:type="dxa"/>
            <w:gridSpan w:val="2"/>
            <w:tcBorders>
              <w:top w:val="nil"/>
              <w:left w:val="single" w:sz="27" w:space="0" w:color="F7C9AC"/>
              <w:bottom w:val="single" w:sz="5" w:space="0" w:color="000000"/>
              <w:right w:val="single" w:sz="5" w:space="0" w:color="000000"/>
            </w:tcBorders>
          </w:tcPr>
          <w:p w:rsidR="000D6DB9" w:rsidRPr="003B2464" w:rsidRDefault="000D6DB9" w:rsidP="00420BD2">
            <w:r>
              <w:t xml:space="preserve"> </w:t>
            </w:r>
            <w:r w:rsidRPr="003B2464">
              <w:t>2</w:t>
            </w:r>
          </w:p>
        </w:tc>
      </w:tr>
      <w:tr w:rsidR="000D6DB9" w:rsidTr="00420BD2">
        <w:trPr>
          <w:trHeight w:hRule="exact" w:val="47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Pr</w:t>
            </w:r>
            <w:r w:rsidRPr="00EB3FA0">
              <w:rPr>
                <w:b/>
                <w:spacing w:val="1"/>
              </w:rPr>
              <w:t>e</w:t>
            </w:r>
            <w:r w:rsidRPr="00EB3FA0">
              <w:rPr>
                <w:b/>
              </w:rPr>
              <w:t>r</w:t>
            </w:r>
            <w:r w:rsidRPr="00EB3FA0">
              <w:rPr>
                <w:b/>
                <w:spacing w:val="1"/>
              </w:rPr>
              <w:t>e</w:t>
            </w:r>
            <w:r w:rsidRPr="00EB3FA0">
              <w:rPr>
                <w:b/>
                <w:spacing w:val="-3"/>
              </w:rPr>
              <w:t>k</w:t>
            </w:r>
            <w:r w:rsidRPr="00EB3FA0">
              <w:rPr>
                <w:b/>
                <w:spacing w:val="1"/>
              </w:rPr>
              <w:t>v</w:t>
            </w:r>
            <w:r w:rsidRPr="00EB3FA0">
              <w:rPr>
                <w:b/>
              </w:rPr>
              <w:t>izi</w:t>
            </w:r>
            <w:r w:rsidRPr="00EB3FA0">
              <w:rPr>
                <w:b/>
                <w:spacing w:val="1"/>
              </w:rPr>
              <w:t>ty</w:t>
            </w:r>
            <w:r w:rsidRPr="00EB3FA0">
              <w:rPr>
                <w:b/>
              </w:rPr>
              <w:t>,</w:t>
            </w:r>
            <w:r w:rsidRPr="00EB3FA0">
              <w:rPr>
                <w:b/>
                <w:spacing w:val="-8"/>
              </w:rPr>
              <w:t xml:space="preserve"> </w:t>
            </w:r>
            <w:r w:rsidRPr="00EB3FA0">
              <w:rPr>
                <w:b/>
                <w:spacing w:val="-3"/>
              </w:rPr>
              <w:t>k</w:t>
            </w:r>
            <w:r w:rsidRPr="00EB3FA0">
              <w:rPr>
                <w:b/>
                <w:spacing w:val="1"/>
              </w:rPr>
              <w:t>o</w:t>
            </w:r>
            <w:r w:rsidRPr="00EB3FA0">
              <w:rPr>
                <w:b/>
              </w:rPr>
              <w:t>r</w:t>
            </w:r>
            <w:r w:rsidRPr="00EB3FA0">
              <w:rPr>
                <w:b/>
                <w:spacing w:val="3"/>
              </w:rPr>
              <w:t>e</w:t>
            </w:r>
            <w:r w:rsidRPr="00EB3FA0">
              <w:rPr>
                <w:b/>
                <w:spacing w:val="-3"/>
              </w:rPr>
              <w:t>k</w:t>
            </w:r>
            <w:r w:rsidRPr="00EB3FA0">
              <w:rPr>
                <w:b/>
                <w:spacing w:val="1"/>
              </w:rPr>
              <w:t>v</w:t>
            </w:r>
            <w:r w:rsidRPr="00EB3FA0">
              <w:rPr>
                <w:b/>
              </w:rPr>
              <w:t>izi</w:t>
            </w:r>
            <w:r w:rsidRPr="00EB3FA0">
              <w:rPr>
                <w:b/>
                <w:spacing w:val="1"/>
              </w:rPr>
              <w:t>ty</w:t>
            </w:r>
            <w:r w:rsidRPr="00EB3FA0">
              <w:rPr>
                <w:b/>
              </w:rPr>
              <w:t>,</w:t>
            </w:r>
          </w:p>
          <w:p w:rsidR="000D6DB9" w:rsidRPr="00EB3FA0" w:rsidRDefault="000D6DB9" w:rsidP="00420BD2">
            <w:r w:rsidRPr="00EB3FA0">
              <w:rPr>
                <w:b/>
              </w:rPr>
              <w:t>e</w:t>
            </w:r>
            <w:r w:rsidRPr="00EB3FA0">
              <w:rPr>
                <w:b/>
                <w:spacing w:val="-2"/>
              </w:rPr>
              <w:t>k</w:t>
            </w:r>
            <w:r w:rsidRPr="00EB3FA0">
              <w:rPr>
                <w:b/>
                <w:spacing w:val="1"/>
              </w:rPr>
              <w:t>v</w:t>
            </w:r>
            <w:r w:rsidRPr="00EB3FA0">
              <w:rPr>
                <w:b/>
              </w:rPr>
              <w:t>i</w:t>
            </w:r>
            <w:r w:rsidRPr="00EB3FA0">
              <w:rPr>
                <w:b/>
                <w:spacing w:val="1"/>
              </w:rPr>
              <w:t>va</w:t>
            </w:r>
            <w:r w:rsidRPr="00EB3FA0">
              <w:rPr>
                <w:b/>
              </w:rPr>
              <w:t>lence</w:t>
            </w:r>
          </w:p>
        </w:tc>
        <w:tc>
          <w:tcPr>
            <w:tcW w:w="6836" w:type="dxa"/>
            <w:gridSpan w:val="10"/>
            <w:tcBorders>
              <w:top w:val="nil"/>
              <w:left w:val="single" w:sz="27" w:space="0" w:color="F7C9AC"/>
              <w:bottom w:val="nil"/>
              <w:right w:val="single" w:sz="5" w:space="0" w:color="000000"/>
            </w:tcBorders>
          </w:tcPr>
          <w:p w:rsidR="000D6DB9" w:rsidRPr="003B2464" w:rsidRDefault="000D6DB9" w:rsidP="00420BD2">
            <w:pPr>
              <w:spacing w:line="220" w:lineRule="exact"/>
              <w:ind w:left="70"/>
            </w:pPr>
          </w:p>
        </w:tc>
      </w:tr>
      <w:tr w:rsidR="000D6DB9" w:rsidTr="00420BD2">
        <w:trPr>
          <w:trHeight w:hRule="exact" w:val="235"/>
        </w:trPr>
        <w:tc>
          <w:tcPr>
            <w:tcW w:w="72" w:type="dxa"/>
            <w:vMerge w:val="restart"/>
            <w:tcBorders>
              <w:top w:val="single" w:sz="5" w:space="0" w:color="000000"/>
              <w:left w:val="single" w:sz="27" w:space="0" w:color="F7C9AC"/>
              <w:right w:val="nil"/>
            </w:tcBorders>
          </w:tcPr>
          <w:p w:rsidR="000D6DB9" w:rsidRDefault="000D6DB9" w:rsidP="00420BD2"/>
        </w:tc>
        <w:tc>
          <w:tcPr>
            <w:tcW w:w="2984" w:type="dxa"/>
            <w:vMerge w:val="restart"/>
            <w:tcBorders>
              <w:top w:val="single" w:sz="5" w:space="0" w:color="000000"/>
              <w:left w:val="nil"/>
              <w:right w:val="single" w:sz="27" w:space="0" w:color="F7C9AC"/>
            </w:tcBorders>
            <w:shd w:val="clear" w:color="auto" w:fill="F7C9AC"/>
          </w:tcPr>
          <w:p w:rsidR="000D6DB9" w:rsidRPr="00EB3FA0" w:rsidRDefault="000D6DB9" w:rsidP="00420BD2">
            <w:pPr>
              <w:spacing w:line="220" w:lineRule="exact"/>
            </w:pPr>
            <w:r w:rsidRPr="00EB3FA0">
              <w:rPr>
                <w:b/>
                <w:spacing w:val="-3"/>
              </w:rPr>
              <w:t>Z</w:t>
            </w:r>
            <w:r w:rsidRPr="00EB3FA0">
              <w:rPr>
                <w:b/>
                <w:spacing w:val="2"/>
              </w:rPr>
              <w:t>pů</w:t>
            </w:r>
            <w:r w:rsidRPr="00EB3FA0">
              <w:rPr>
                <w:b/>
                <w:spacing w:val="-1"/>
              </w:rPr>
              <w:t>s</w:t>
            </w:r>
            <w:r w:rsidRPr="00EB3FA0">
              <w:rPr>
                <w:b/>
                <w:spacing w:val="1"/>
              </w:rPr>
              <w:t>o</w:t>
            </w:r>
            <w:r w:rsidRPr="00EB3FA0">
              <w:rPr>
                <w:b/>
              </w:rPr>
              <w:t>b</w:t>
            </w:r>
            <w:r w:rsidRPr="00EB3FA0">
              <w:rPr>
                <w:b/>
                <w:spacing w:val="-6"/>
              </w:rPr>
              <w:t xml:space="preserve"> </w:t>
            </w:r>
            <w:r w:rsidRPr="00EB3FA0">
              <w:rPr>
                <w:b/>
                <w:spacing w:val="1"/>
              </w:rPr>
              <w:t>ov</w:t>
            </w:r>
            <w:r w:rsidRPr="00EB3FA0">
              <w:rPr>
                <w:b/>
              </w:rPr>
              <w:t>ě</w:t>
            </w:r>
            <w:r w:rsidRPr="00EB3FA0">
              <w:rPr>
                <w:b/>
                <w:spacing w:val="1"/>
              </w:rPr>
              <w:t>ř</w:t>
            </w:r>
            <w:r w:rsidRPr="00EB3FA0">
              <w:rPr>
                <w:b/>
              </w:rPr>
              <w:t>ení</w:t>
            </w:r>
            <w:r w:rsidRPr="00EB3FA0">
              <w:rPr>
                <w:b/>
                <w:spacing w:val="-6"/>
              </w:rPr>
              <w:t xml:space="preserve"> </w:t>
            </w:r>
            <w:r w:rsidRPr="00EB3FA0">
              <w:rPr>
                <w:b/>
              </w:rPr>
              <w:t>stu</w:t>
            </w:r>
            <w:r w:rsidRPr="00EB3FA0">
              <w:rPr>
                <w:b/>
                <w:spacing w:val="-1"/>
              </w:rPr>
              <w:t>d</w:t>
            </w:r>
            <w:r w:rsidRPr="00EB3FA0">
              <w:rPr>
                <w:b/>
              </w:rPr>
              <w:t>ij</w:t>
            </w:r>
            <w:r w:rsidRPr="00EB3FA0">
              <w:rPr>
                <w:b/>
                <w:spacing w:val="2"/>
              </w:rPr>
              <w:t>n</w:t>
            </w:r>
            <w:r w:rsidRPr="00EB3FA0">
              <w:rPr>
                <w:b/>
              </w:rPr>
              <w:t>ích</w:t>
            </w:r>
          </w:p>
          <w:p w:rsidR="000D6DB9" w:rsidRPr="00EB3FA0" w:rsidRDefault="000D6DB9" w:rsidP="00420BD2">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ů</w:t>
            </w:r>
          </w:p>
        </w:tc>
        <w:tc>
          <w:tcPr>
            <w:tcW w:w="3506" w:type="dxa"/>
            <w:gridSpan w:val="6"/>
            <w:vMerge w:val="restart"/>
            <w:tcBorders>
              <w:top w:val="single" w:sz="5" w:space="0" w:color="000000"/>
              <w:left w:val="single" w:sz="27" w:space="0" w:color="F7C9AC"/>
              <w:right w:val="single" w:sz="5" w:space="0" w:color="000000"/>
            </w:tcBorders>
          </w:tcPr>
          <w:p w:rsidR="000D6DB9" w:rsidRPr="003B2464" w:rsidRDefault="000D6DB9" w:rsidP="00420BD2">
            <w:pPr>
              <w:spacing w:line="220" w:lineRule="exact"/>
              <w:ind w:left="70"/>
            </w:pPr>
            <w:r w:rsidRPr="003B2464">
              <w:rPr>
                <w:spacing w:val="-2"/>
              </w:rPr>
              <w:t>klasifikovaný zápočet</w:t>
            </w:r>
          </w:p>
        </w:tc>
        <w:tc>
          <w:tcPr>
            <w:tcW w:w="70" w:type="dxa"/>
            <w:tcBorders>
              <w:top w:val="single" w:sz="5" w:space="0" w:color="000000"/>
              <w:left w:val="single" w:sz="27" w:space="0" w:color="F7C9AC"/>
              <w:bottom w:val="nil"/>
              <w:right w:val="nil"/>
            </w:tcBorders>
          </w:tcPr>
          <w:p w:rsidR="000D6DB9" w:rsidRPr="003B2464" w:rsidRDefault="000D6DB9" w:rsidP="00420BD2"/>
        </w:tc>
        <w:tc>
          <w:tcPr>
            <w:tcW w:w="2054" w:type="dxa"/>
            <w:tcBorders>
              <w:top w:val="single" w:sz="5" w:space="0" w:color="000000"/>
              <w:left w:val="nil"/>
              <w:bottom w:val="nil"/>
              <w:right w:val="single" w:sz="27" w:space="0" w:color="F7C9AC"/>
            </w:tcBorders>
            <w:shd w:val="clear" w:color="auto" w:fill="F7C9AC"/>
          </w:tcPr>
          <w:p w:rsidR="000D6DB9" w:rsidRPr="003B2464" w:rsidRDefault="000D6DB9" w:rsidP="00420BD2">
            <w:pPr>
              <w:spacing w:line="220" w:lineRule="exact"/>
            </w:pPr>
            <w:r w:rsidRPr="003B2464">
              <w:rPr>
                <w:b/>
              </w:rPr>
              <w:t>F</w:t>
            </w:r>
            <w:r w:rsidRPr="003B2464">
              <w:rPr>
                <w:b/>
                <w:spacing w:val="1"/>
              </w:rPr>
              <w:t>o</w:t>
            </w:r>
            <w:r w:rsidRPr="003B2464">
              <w:rPr>
                <w:b/>
                <w:spacing w:val="3"/>
              </w:rPr>
              <w:t>r</w:t>
            </w:r>
            <w:r w:rsidRPr="003B2464">
              <w:rPr>
                <w:b/>
                <w:spacing w:val="-5"/>
              </w:rPr>
              <w:t>m</w:t>
            </w:r>
            <w:r w:rsidRPr="003B2464">
              <w:rPr>
                <w:b/>
              </w:rPr>
              <w:t>a</w:t>
            </w:r>
            <w:r w:rsidRPr="003B2464">
              <w:rPr>
                <w:b/>
                <w:spacing w:val="-5"/>
              </w:rPr>
              <w:t xml:space="preserve"> </w:t>
            </w:r>
            <w:r w:rsidRPr="003B2464">
              <w:rPr>
                <w:b/>
                <w:spacing w:val="1"/>
              </w:rPr>
              <w:t>vý</w:t>
            </w:r>
            <w:r w:rsidRPr="003B2464">
              <w:rPr>
                <w:b/>
                <w:spacing w:val="2"/>
              </w:rPr>
              <w:t>u</w:t>
            </w:r>
            <w:r w:rsidRPr="003B2464">
              <w:rPr>
                <w:b/>
                <w:spacing w:val="-3"/>
              </w:rPr>
              <w:t>k</w:t>
            </w:r>
            <w:r w:rsidRPr="003B2464">
              <w:rPr>
                <w:b/>
              </w:rPr>
              <w:t>y</w:t>
            </w:r>
          </w:p>
        </w:tc>
        <w:tc>
          <w:tcPr>
            <w:tcW w:w="1207" w:type="dxa"/>
            <w:gridSpan w:val="2"/>
            <w:vMerge w:val="restart"/>
            <w:tcBorders>
              <w:top w:val="single" w:sz="5" w:space="0" w:color="000000"/>
              <w:left w:val="single" w:sz="5" w:space="0" w:color="000000"/>
              <w:right w:val="single" w:sz="5" w:space="0" w:color="000000"/>
            </w:tcBorders>
          </w:tcPr>
          <w:p w:rsidR="000D6DB9" w:rsidRPr="003B2464" w:rsidRDefault="000D6DB9" w:rsidP="00420BD2">
            <w:pPr>
              <w:spacing w:line="220" w:lineRule="exact"/>
              <w:ind w:left="64"/>
            </w:pPr>
            <w:r>
              <w:rPr>
                <w:spacing w:val="2"/>
              </w:rPr>
              <w:t>p</w:t>
            </w:r>
            <w:r w:rsidRPr="003B2464">
              <w:rPr>
                <w:spacing w:val="1"/>
              </w:rPr>
              <w:t>ř</w:t>
            </w:r>
            <w:r w:rsidRPr="003B2464">
              <w:t>e</w:t>
            </w:r>
            <w:r w:rsidRPr="003B2464">
              <w:rPr>
                <w:spacing w:val="1"/>
              </w:rPr>
              <w:t>d</w:t>
            </w:r>
            <w:r w:rsidRPr="003B2464">
              <w:rPr>
                <w:spacing w:val="-1"/>
              </w:rPr>
              <w:t>n</w:t>
            </w:r>
            <w:r w:rsidRPr="003B2464">
              <w:t>áš</w:t>
            </w:r>
            <w:r w:rsidRPr="003B2464">
              <w:rPr>
                <w:spacing w:val="-2"/>
              </w:rPr>
              <w:t>k</w:t>
            </w:r>
            <w:r w:rsidRPr="003B2464">
              <w:t>a,</w:t>
            </w:r>
          </w:p>
          <w:p w:rsidR="000D6DB9" w:rsidRPr="003B2464" w:rsidRDefault="000D6DB9" w:rsidP="00420BD2">
            <w:pPr>
              <w:ind w:left="64"/>
            </w:pPr>
            <w:r w:rsidRPr="003B2464">
              <w:rPr>
                <w:spacing w:val="-1"/>
              </w:rPr>
              <w:t>s</w:t>
            </w:r>
            <w:r w:rsidRPr="003B2464">
              <w:rPr>
                <w:spacing w:val="3"/>
              </w:rPr>
              <w:t>e</w:t>
            </w:r>
            <w:r w:rsidRPr="003B2464">
              <w:rPr>
                <w:spacing w:val="-4"/>
              </w:rPr>
              <w:t>m</w:t>
            </w:r>
            <w:r w:rsidRPr="003B2464">
              <w:rPr>
                <w:spacing w:val="2"/>
              </w:rPr>
              <w:t>i</w:t>
            </w:r>
            <w:r w:rsidRPr="003B2464">
              <w:rPr>
                <w:spacing w:val="-1"/>
              </w:rPr>
              <w:t>n</w:t>
            </w:r>
            <w:r w:rsidRPr="003B2464">
              <w:t>ář</w:t>
            </w:r>
          </w:p>
        </w:tc>
      </w:tr>
      <w:tr w:rsidR="000D6DB9" w:rsidTr="00420BD2">
        <w:trPr>
          <w:trHeight w:hRule="exact" w:val="235"/>
        </w:trPr>
        <w:tc>
          <w:tcPr>
            <w:tcW w:w="72" w:type="dxa"/>
            <w:vMerge/>
            <w:tcBorders>
              <w:left w:val="single" w:sz="27" w:space="0" w:color="F7C9AC"/>
              <w:bottom w:val="single" w:sz="5" w:space="0" w:color="000000"/>
              <w:right w:val="nil"/>
            </w:tcBorders>
          </w:tcPr>
          <w:p w:rsidR="000D6DB9" w:rsidRDefault="000D6DB9" w:rsidP="00420BD2"/>
        </w:tc>
        <w:tc>
          <w:tcPr>
            <w:tcW w:w="2984" w:type="dxa"/>
            <w:vMerge/>
            <w:tcBorders>
              <w:left w:val="nil"/>
              <w:bottom w:val="single" w:sz="5" w:space="0" w:color="000000"/>
              <w:right w:val="single" w:sz="27" w:space="0" w:color="F7C9AC"/>
            </w:tcBorders>
            <w:shd w:val="clear" w:color="auto" w:fill="F7C9AC"/>
          </w:tcPr>
          <w:p w:rsidR="000D6DB9" w:rsidRPr="00EB3FA0" w:rsidRDefault="000D6DB9" w:rsidP="00420BD2"/>
        </w:tc>
        <w:tc>
          <w:tcPr>
            <w:tcW w:w="3506" w:type="dxa"/>
            <w:gridSpan w:val="6"/>
            <w:vMerge/>
            <w:tcBorders>
              <w:left w:val="single" w:sz="27" w:space="0" w:color="F7C9AC"/>
              <w:bottom w:val="single" w:sz="5" w:space="0" w:color="000000"/>
              <w:right w:val="single" w:sz="5" w:space="0" w:color="000000"/>
            </w:tcBorders>
          </w:tcPr>
          <w:p w:rsidR="000D6DB9" w:rsidRPr="00EB3FA0" w:rsidRDefault="000D6DB9" w:rsidP="00420BD2"/>
        </w:tc>
        <w:tc>
          <w:tcPr>
            <w:tcW w:w="2123" w:type="dxa"/>
            <w:gridSpan w:val="2"/>
            <w:tcBorders>
              <w:top w:val="nil"/>
              <w:left w:val="single" w:sz="5" w:space="0" w:color="000000"/>
              <w:bottom w:val="single" w:sz="5" w:space="0" w:color="000000"/>
              <w:right w:val="single" w:sz="5" w:space="0" w:color="000000"/>
            </w:tcBorders>
            <w:shd w:val="clear" w:color="auto" w:fill="F7C9AC"/>
          </w:tcPr>
          <w:p w:rsidR="000D6DB9" w:rsidRPr="00EB3FA0" w:rsidRDefault="000D6DB9" w:rsidP="00420BD2"/>
        </w:tc>
        <w:tc>
          <w:tcPr>
            <w:tcW w:w="1207" w:type="dxa"/>
            <w:gridSpan w:val="2"/>
            <w:vMerge/>
            <w:tcBorders>
              <w:left w:val="single" w:sz="5" w:space="0" w:color="000000"/>
              <w:bottom w:val="single" w:sz="5" w:space="0" w:color="000000"/>
              <w:right w:val="single" w:sz="5" w:space="0" w:color="000000"/>
            </w:tcBorders>
          </w:tcPr>
          <w:p w:rsidR="000D6DB9" w:rsidRPr="00EB3FA0" w:rsidRDefault="000D6DB9" w:rsidP="00420BD2"/>
        </w:tc>
      </w:tr>
      <w:tr w:rsidR="000D6DB9" w:rsidTr="00420BD2">
        <w:trPr>
          <w:trHeight w:hRule="exact" w:val="1304"/>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ind w:right="-41"/>
            </w:pPr>
            <w:r w:rsidRPr="00EB3FA0">
              <w:rPr>
                <w:b/>
              </w:rPr>
              <w:t>F</w:t>
            </w:r>
            <w:r w:rsidRPr="00EB3FA0">
              <w:rPr>
                <w:b/>
                <w:spacing w:val="1"/>
              </w:rPr>
              <w:t>o</w:t>
            </w:r>
            <w:r w:rsidRPr="00EB3FA0">
              <w:rPr>
                <w:b/>
                <w:spacing w:val="3"/>
              </w:rPr>
              <w:t>r</w:t>
            </w:r>
            <w:r w:rsidRPr="00EB3FA0">
              <w:rPr>
                <w:b/>
                <w:spacing w:val="-5"/>
              </w:rPr>
              <w:t>m</w:t>
            </w:r>
            <w:r w:rsidRPr="00EB3FA0">
              <w:rPr>
                <w:b/>
              </w:rPr>
              <w:t>a z</w:t>
            </w:r>
            <w:r w:rsidRPr="00EB3FA0">
              <w:rPr>
                <w:b/>
                <w:spacing w:val="2"/>
              </w:rPr>
              <w:t>p</w:t>
            </w:r>
            <w:r w:rsidRPr="00EB3FA0">
              <w:rPr>
                <w:b/>
              </w:rPr>
              <w:t>ů</w:t>
            </w:r>
            <w:r w:rsidRPr="00EB3FA0">
              <w:rPr>
                <w:b/>
                <w:spacing w:val="-1"/>
              </w:rPr>
              <w:t>s</w:t>
            </w:r>
            <w:r w:rsidRPr="00EB3FA0">
              <w:rPr>
                <w:b/>
                <w:spacing w:val="1"/>
              </w:rPr>
              <w:t>o</w:t>
            </w:r>
            <w:r w:rsidRPr="00EB3FA0">
              <w:rPr>
                <w:b/>
              </w:rPr>
              <w:t>bu</w:t>
            </w:r>
            <w:r w:rsidRPr="00EB3FA0">
              <w:rPr>
                <w:b/>
                <w:spacing w:val="-1"/>
              </w:rPr>
              <w:t xml:space="preserve"> </w:t>
            </w:r>
            <w:r w:rsidRPr="00EB3FA0">
              <w:rPr>
                <w:b/>
                <w:spacing w:val="1"/>
              </w:rPr>
              <w:t>ov</w:t>
            </w:r>
            <w:r w:rsidRPr="00EB3FA0">
              <w:rPr>
                <w:b/>
              </w:rPr>
              <w:t>ě</w:t>
            </w:r>
            <w:r w:rsidRPr="00EB3FA0">
              <w:rPr>
                <w:b/>
                <w:spacing w:val="1"/>
              </w:rPr>
              <w:t>ř</w:t>
            </w:r>
            <w:r w:rsidRPr="00EB3FA0">
              <w:rPr>
                <w:b/>
              </w:rPr>
              <w:t>ení</w:t>
            </w:r>
            <w:r w:rsidRPr="00EB3FA0">
              <w:rPr>
                <w:b/>
                <w:spacing w:val="-1"/>
              </w:rPr>
              <w:t xml:space="preserve"> s</w:t>
            </w:r>
            <w:r w:rsidRPr="00EB3FA0">
              <w:rPr>
                <w:b/>
                <w:spacing w:val="1"/>
              </w:rPr>
              <w:t>t</w:t>
            </w:r>
            <w:r w:rsidRPr="00EB3FA0">
              <w:rPr>
                <w:b/>
                <w:spacing w:val="2"/>
              </w:rPr>
              <w:t>u</w:t>
            </w:r>
            <w:r w:rsidRPr="00EB3FA0">
              <w:rPr>
                <w:b/>
              </w:rPr>
              <w:t>dijní</w:t>
            </w:r>
            <w:r w:rsidRPr="00EB3FA0">
              <w:rPr>
                <w:b/>
                <w:spacing w:val="2"/>
              </w:rPr>
              <w:t>c</w:t>
            </w:r>
            <w:r w:rsidRPr="00EB3FA0">
              <w:rPr>
                <w:b/>
              </w:rPr>
              <w:t>h</w:t>
            </w:r>
          </w:p>
          <w:p w:rsidR="000D6DB9" w:rsidRPr="00EB3FA0" w:rsidRDefault="000D6DB9" w:rsidP="00420BD2">
            <w:pPr>
              <w:ind w:right="-47"/>
            </w:pPr>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ů</w:t>
            </w:r>
            <w:r w:rsidRPr="00EB3FA0">
              <w:rPr>
                <w:b/>
                <w:spacing w:val="31"/>
              </w:rPr>
              <w:t xml:space="preserve"> </w:t>
            </w:r>
            <w:r w:rsidRPr="00EB3FA0">
              <w:rPr>
                <w:b/>
              </w:rPr>
              <w:t>a</w:t>
            </w:r>
            <w:r w:rsidRPr="00EB3FA0">
              <w:rPr>
                <w:b/>
                <w:spacing w:val="39"/>
              </w:rPr>
              <w:t xml:space="preserve"> </w:t>
            </w:r>
            <w:r w:rsidRPr="00EB3FA0">
              <w:rPr>
                <w:b/>
              </w:rPr>
              <w:t>d</w:t>
            </w:r>
            <w:r w:rsidRPr="00EB3FA0">
              <w:rPr>
                <w:b/>
                <w:spacing w:val="1"/>
              </w:rPr>
              <w:t>a</w:t>
            </w:r>
            <w:r w:rsidRPr="00EB3FA0">
              <w:rPr>
                <w:b/>
              </w:rPr>
              <w:t>l</w:t>
            </w:r>
            <w:r w:rsidRPr="00EB3FA0">
              <w:rPr>
                <w:b/>
                <w:spacing w:val="-1"/>
              </w:rPr>
              <w:t>š</w:t>
            </w:r>
            <w:r w:rsidRPr="00EB3FA0">
              <w:rPr>
                <w:b/>
              </w:rPr>
              <w:t>í</w:t>
            </w:r>
            <w:r w:rsidRPr="00EB3FA0">
              <w:rPr>
                <w:b/>
                <w:spacing w:val="39"/>
              </w:rPr>
              <w:t xml:space="preserve"> </w:t>
            </w:r>
            <w:r w:rsidRPr="00EB3FA0">
              <w:rPr>
                <w:b/>
              </w:rPr>
              <w:t>p</w:t>
            </w:r>
            <w:r w:rsidRPr="00EB3FA0">
              <w:rPr>
                <w:b/>
                <w:spacing w:val="1"/>
              </w:rPr>
              <w:t>o</w:t>
            </w:r>
            <w:r w:rsidRPr="00EB3FA0">
              <w:rPr>
                <w:b/>
              </w:rPr>
              <w:t>ž</w:t>
            </w:r>
            <w:r w:rsidRPr="00EB3FA0">
              <w:rPr>
                <w:b/>
                <w:spacing w:val="1"/>
              </w:rPr>
              <w:t>a</w:t>
            </w:r>
            <w:r w:rsidRPr="00EB3FA0">
              <w:rPr>
                <w:b/>
              </w:rPr>
              <w:t>d</w:t>
            </w:r>
            <w:r w:rsidRPr="00EB3FA0">
              <w:rPr>
                <w:b/>
                <w:spacing w:val="1"/>
              </w:rPr>
              <w:t>av</w:t>
            </w:r>
            <w:r w:rsidRPr="00EB3FA0">
              <w:rPr>
                <w:b/>
                <w:spacing w:val="-3"/>
              </w:rPr>
              <w:t>k</w:t>
            </w:r>
            <w:r w:rsidRPr="00EB3FA0">
              <w:rPr>
                <w:b/>
              </w:rPr>
              <w:t>y</w:t>
            </w:r>
            <w:r w:rsidRPr="00EB3FA0">
              <w:rPr>
                <w:b/>
                <w:spacing w:val="31"/>
              </w:rPr>
              <w:t xml:space="preserve"> </w:t>
            </w:r>
            <w:r w:rsidRPr="00EB3FA0">
              <w:rPr>
                <w:b/>
              </w:rPr>
              <w:t>na</w:t>
            </w:r>
          </w:p>
          <w:p w:rsidR="000D6DB9" w:rsidRPr="00EB3FA0" w:rsidRDefault="000D6DB9" w:rsidP="00420BD2">
            <w:pPr>
              <w:spacing w:line="220" w:lineRule="exact"/>
            </w:pPr>
            <w:r w:rsidRPr="00EB3FA0">
              <w:rPr>
                <w:b/>
                <w:spacing w:val="-1"/>
              </w:rPr>
              <w:t>s</w:t>
            </w:r>
            <w:r w:rsidRPr="00EB3FA0">
              <w:rPr>
                <w:b/>
                <w:spacing w:val="1"/>
              </w:rPr>
              <w:t>t</w:t>
            </w:r>
            <w:r w:rsidRPr="00EB3FA0">
              <w:rPr>
                <w:b/>
              </w:rPr>
              <w:t>u</w:t>
            </w:r>
            <w:r w:rsidRPr="00EB3FA0">
              <w:rPr>
                <w:b/>
                <w:spacing w:val="-1"/>
              </w:rPr>
              <w:t>d</w:t>
            </w:r>
            <w:r w:rsidRPr="00EB3FA0">
              <w:rPr>
                <w:b/>
              </w:rPr>
              <w:t>en</w:t>
            </w:r>
            <w:r w:rsidRPr="00EB3FA0">
              <w:rPr>
                <w:b/>
                <w:spacing w:val="1"/>
              </w:rPr>
              <w:t>t</w:t>
            </w:r>
            <w:r w:rsidRPr="00EB3FA0">
              <w:rPr>
                <w:b/>
              </w:rPr>
              <w:t>a</w:t>
            </w:r>
          </w:p>
        </w:tc>
        <w:tc>
          <w:tcPr>
            <w:tcW w:w="6836" w:type="dxa"/>
            <w:gridSpan w:val="10"/>
            <w:tcBorders>
              <w:top w:val="nil"/>
              <w:left w:val="single" w:sz="27" w:space="0" w:color="F7C9AC"/>
              <w:bottom w:val="nil"/>
              <w:right w:val="single" w:sz="5" w:space="0" w:color="000000"/>
            </w:tcBorders>
          </w:tcPr>
          <w:p w:rsidR="000D6DB9" w:rsidRPr="00A00631" w:rsidRDefault="000D6DB9" w:rsidP="00420BD2">
            <w:pPr>
              <w:spacing w:before="4" w:line="220" w:lineRule="exact"/>
              <w:ind w:left="70" w:right="71"/>
              <w:jc w:val="both"/>
            </w:pPr>
            <w:r w:rsidRPr="00A00631">
              <w:rPr>
                <w:spacing w:val="2"/>
              </w:rPr>
              <w:t>P</w:t>
            </w:r>
            <w:r w:rsidRPr="00A00631">
              <w:rPr>
                <w:spacing w:val="1"/>
              </w:rPr>
              <w:t>ř</w:t>
            </w:r>
            <w:r w:rsidRPr="00A00631">
              <w:t>e</w:t>
            </w:r>
            <w:r w:rsidRPr="00A00631">
              <w:rPr>
                <w:spacing w:val="-1"/>
              </w:rPr>
              <w:t>d</w:t>
            </w:r>
            <w:r w:rsidRPr="00A00631">
              <w:rPr>
                <w:spacing w:val="1"/>
              </w:rPr>
              <w:t>po</w:t>
            </w:r>
            <w:r w:rsidRPr="00A00631">
              <w:rPr>
                <w:spacing w:val="-1"/>
              </w:rPr>
              <w:t>k</w:t>
            </w:r>
            <w:r w:rsidRPr="00A00631">
              <w:t>la</w:t>
            </w:r>
            <w:r w:rsidRPr="00A00631">
              <w:rPr>
                <w:spacing w:val="1"/>
              </w:rPr>
              <w:t>d</w:t>
            </w:r>
            <w:r w:rsidRPr="00A00631">
              <w:t>em</w:t>
            </w:r>
            <w:r w:rsidRPr="00A00631">
              <w:rPr>
                <w:spacing w:val="28"/>
              </w:rPr>
              <w:t xml:space="preserve"> </w:t>
            </w:r>
            <w:r w:rsidRPr="00A00631">
              <w:rPr>
                <w:spacing w:val="1"/>
              </w:rPr>
              <w:t>pr</w:t>
            </w:r>
            <w:r w:rsidRPr="00A00631">
              <w:t>o</w:t>
            </w:r>
            <w:r w:rsidRPr="00A00631">
              <w:rPr>
                <w:spacing w:val="41"/>
              </w:rPr>
              <w:t xml:space="preserve"> </w:t>
            </w:r>
            <w:r w:rsidRPr="00A00631">
              <w:t>zís</w:t>
            </w:r>
            <w:r w:rsidRPr="00A00631">
              <w:rPr>
                <w:spacing w:val="-2"/>
              </w:rPr>
              <w:t>k</w:t>
            </w:r>
            <w:r w:rsidRPr="00A00631">
              <w:rPr>
                <w:spacing w:val="3"/>
              </w:rPr>
              <w:t>á</w:t>
            </w:r>
            <w:r w:rsidRPr="00A00631">
              <w:rPr>
                <w:spacing w:val="-1"/>
              </w:rPr>
              <w:t>n</w:t>
            </w:r>
            <w:r w:rsidRPr="00A00631">
              <w:t>í</w:t>
            </w:r>
            <w:r w:rsidRPr="00A00631">
              <w:rPr>
                <w:spacing w:val="37"/>
              </w:rPr>
              <w:t xml:space="preserve"> </w:t>
            </w:r>
            <w:r w:rsidRPr="003F18B6">
              <w:rPr>
                <w:spacing w:val="3"/>
              </w:rPr>
              <w:t>klasifikovaného</w:t>
            </w:r>
            <w:r>
              <w:rPr>
                <w:spacing w:val="37"/>
              </w:rPr>
              <w:t xml:space="preserve"> </w:t>
            </w:r>
            <w:r w:rsidRPr="00A00631">
              <w:t>z</w:t>
            </w:r>
            <w:r w:rsidRPr="00A00631">
              <w:rPr>
                <w:spacing w:val="3"/>
              </w:rPr>
              <w:t>á</w:t>
            </w:r>
            <w:r w:rsidRPr="00A00631">
              <w:rPr>
                <w:spacing w:val="1"/>
              </w:rPr>
              <w:t>po</w:t>
            </w:r>
            <w:r w:rsidRPr="00A00631">
              <w:t>čtu</w:t>
            </w:r>
            <w:r w:rsidRPr="00A00631">
              <w:rPr>
                <w:spacing w:val="36"/>
              </w:rPr>
              <w:t xml:space="preserve"> </w:t>
            </w:r>
            <w:r w:rsidRPr="00A00631">
              <w:rPr>
                <w:spacing w:val="2"/>
              </w:rPr>
              <w:t>j</w:t>
            </w:r>
            <w:r w:rsidRPr="00A00631">
              <w:t>e</w:t>
            </w:r>
            <w:r w:rsidRPr="00A00631">
              <w:rPr>
                <w:spacing w:val="43"/>
              </w:rPr>
              <w:t xml:space="preserve"> </w:t>
            </w:r>
            <w:r w:rsidRPr="00A00631">
              <w:t>a</w:t>
            </w:r>
            <w:r w:rsidRPr="00A00631">
              <w:rPr>
                <w:spacing w:val="-1"/>
              </w:rPr>
              <w:t>k</w:t>
            </w:r>
            <w:r w:rsidRPr="00A00631">
              <w:t>ti</w:t>
            </w:r>
            <w:r w:rsidRPr="00A00631">
              <w:rPr>
                <w:spacing w:val="-2"/>
              </w:rPr>
              <w:t>v</w:t>
            </w:r>
            <w:r w:rsidRPr="00A00631">
              <w:rPr>
                <w:spacing w:val="-1"/>
              </w:rPr>
              <w:t>n</w:t>
            </w:r>
            <w:r w:rsidRPr="00A00631">
              <w:t>í</w:t>
            </w:r>
            <w:r w:rsidRPr="00A00631">
              <w:rPr>
                <w:spacing w:val="40"/>
              </w:rPr>
              <w:t xml:space="preserve"> </w:t>
            </w:r>
            <w:r w:rsidRPr="00A00631">
              <w:rPr>
                <w:spacing w:val="-1"/>
              </w:rPr>
              <w:t>ú</w:t>
            </w:r>
            <w:r w:rsidRPr="00A00631">
              <w:t>č</w:t>
            </w:r>
            <w:r w:rsidRPr="00A00631">
              <w:rPr>
                <w:spacing w:val="1"/>
              </w:rPr>
              <w:t>a</w:t>
            </w:r>
            <w:r w:rsidRPr="00A00631">
              <w:rPr>
                <w:spacing w:val="-1"/>
              </w:rPr>
              <w:t>s</w:t>
            </w:r>
            <w:r w:rsidRPr="00A00631">
              <w:t>t</w:t>
            </w:r>
            <w:r w:rsidRPr="00A00631">
              <w:rPr>
                <w:spacing w:val="42"/>
              </w:rPr>
              <w:t xml:space="preserve"> </w:t>
            </w:r>
            <w:r w:rsidRPr="00A00631">
              <w:rPr>
                <w:spacing w:val="-1"/>
              </w:rPr>
              <w:t>n</w:t>
            </w:r>
            <w:r w:rsidRPr="00A00631">
              <w:t>a</w:t>
            </w:r>
            <w:r w:rsidRPr="00A00631">
              <w:rPr>
                <w:spacing w:val="42"/>
              </w:rPr>
              <w:t xml:space="preserve"> </w:t>
            </w:r>
            <w:r w:rsidRPr="00A00631">
              <w:rPr>
                <w:spacing w:val="-1"/>
              </w:rPr>
              <w:t>s</w:t>
            </w:r>
            <w:r w:rsidRPr="00A00631">
              <w:rPr>
                <w:spacing w:val="3"/>
              </w:rPr>
              <w:t>e</w:t>
            </w:r>
            <w:r w:rsidRPr="00A00631">
              <w:rPr>
                <w:spacing w:val="-1"/>
              </w:rPr>
              <w:t>m</w:t>
            </w:r>
            <w:r w:rsidRPr="00A00631">
              <w:rPr>
                <w:spacing w:val="2"/>
              </w:rPr>
              <w:t>i</w:t>
            </w:r>
            <w:r w:rsidRPr="00A00631">
              <w:rPr>
                <w:spacing w:val="-1"/>
              </w:rPr>
              <w:t>n</w:t>
            </w:r>
            <w:r w:rsidRPr="00A00631">
              <w:t>á</w:t>
            </w:r>
            <w:r w:rsidRPr="00A00631">
              <w:rPr>
                <w:spacing w:val="1"/>
              </w:rPr>
              <w:t>ř</w:t>
            </w:r>
            <w:r w:rsidRPr="00A00631">
              <w:t>ích</w:t>
            </w:r>
            <w:r w:rsidRPr="00A00631">
              <w:rPr>
                <w:spacing w:val="33"/>
              </w:rPr>
              <w:t xml:space="preserve"> </w:t>
            </w:r>
            <w:r w:rsidRPr="00A00631">
              <w:rPr>
                <w:spacing w:val="3"/>
              </w:rPr>
              <w:t>(</w:t>
            </w:r>
            <w:r w:rsidRPr="00A00631">
              <w:rPr>
                <w:spacing w:val="-1"/>
              </w:rPr>
              <w:t>m</w:t>
            </w:r>
            <w:r w:rsidRPr="00A00631">
              <w:t>i</w:t>
            </w:r>
            <w:r w:rsidRPr="00A00631">
              <w:rPr>
                <w:spacing w:val="-1"/>
              </w:rPr>
              <w:t>n</w:t>
            </w:r>
            <w:r w:rsidRPr="00A00631">
              <w:t>.</w:t>
            </w:r>
            <w:r w:rsidRPr="00A00631">
              <w:rPr>
                <w:spacing w:val="40"/>
              </w:rPr>
              <w:t xml:space="preserve"> </w:t>
            </w:r>
            <w:r w:rsidRPr="00A00631">
              <w:rPr>
                <w:spacing w:val="1"/>
              </w:rPr>
              <w:t>80</w:t>
            </w:r>
            <w:r w:rsidRPr="00A00631">
              <w:t>%), z</w:t>
            </w:r>
            <w:r w:rsidRPr="00A00631">
              <w:rPr>
                <w:spacing w:val="1"/>
              </w:rPr>
              <w:t>pr</w:t>
            </w:r>
            <w:r w:rsidRPr="00A00631">
              <w:t>a</w:t>
            </w:r>
            <w:r w:rsidRPr="00A00631">
              <w:rPr>
                <w:spacing w:val="1"/>
              </w:rPr>
              <w:t>co</w:t>
            </w:r>
            <w:r w:rsidRPr="00A00631">
              <w:rPr>
                <w:spacing w:val="-1"/>
              </w:rPr>
              <w:t>v</w:t>
            </w:r>
            <w:r w:rsidRPr="00A00631">
              <w:t>á</w:t>
            </w:r>
            <w:r w:rsidRPr="00A00631">
              <w:rPr>
                <w:spacing w:val="-1"/>
              </w:rPr>
              <w:t>n</w:t>
            </w:r>
            <w:r w:rsidRPr="00A00631">
              <w:t>í</w:t>
            </w:r>
            <w:r w:rsidRPr="00A00631">
              <w:rPr>
                <w:spacing w:val="-8"/>
              </w:rPr>
              <w:t xml:space="preserve"> </w:t>
            </w:r>
            <w:r w:rsidRPr="00A00631">
              <w:rPr>
                <w:spacing w:val="1"/>
              </w:rPr>
              <w:t>pr</w:t>
            </w:r>
            <w:r w:rsidRPr="00A00631">
              <w:t>e</w:t>
            </w:r>
            <w:r w:rsidRPr="00A00631">
              <w:rPr>
                <w:spacing w:val="1"/>
              </w:rPr>
              <w:t>z</w:t>
            </w:r>
            <w:r w:rsidRPr="00A00631">
              <w:t>e</w:t>
            </w:r>
            <w:r w:rsidRPr="00A00631">
              <w:rPr>
                <w:spacing w:val="-1"/>
              </w:rPr>
              <w:t>n</w:t>
            </w:r>
            <w:r w:rsidRPr="00A00631">
              <w:t>tace,</w:t>
            </w:r>
            <w:r w:rsidRPr="00A00631">
              <w:rPr>
                <w:color w:val="000000"/>
                <w:shd w:val="clear" w:color="auto" w:fill="FFFFFF"/>
              </w:rPr>
              <w:t xml:space="preserve"> </w:t>
            </w:r>
            <w:r>
              <w:rPr>
                <w:color w:val="000000"/>
                <w:shd w:val="clear" w:color="auto" w:fill="FFFFFF"/>
              </w:rPr>
              <w:t xml:space="preserve">znalost </w:t>
            </w:r>
            <w:r w:rsidRPr="00A00631">
              <w:rPr>
                <w:color w:val="000000"/>
                <w:shd w:val="clear" w:color="auto" w:fill="FFFFFF"/>
              </w:rPr>
              <w:t>kalkulace sil a prostředků na zabezpečení jednotlivých evakuačních činností</w:t>
            </w:r>
            <w:r w:rsidRPr="00A00631">
              <w:rPr>
                <w:spacing w:val="-8"/>
              </w:rPr>
              <w:t xml:space="preserve"> </w:t>
            </w:r>
            <w:r w:rsidRPr="00A00631">
              <w:t xml:space="preserve">a </w:t>
            </w:r>
            <w:r w:rsidRPr="00A00631">
              <w:rPr>
                <w:spacing w:val="1"/>
              </w:rPr>
              <w:t>ob</w:t>
            </w:r>
            <w:r w:rsidRPr="00A00631">
              <w:rPr>
                <w:spacing w:val="-1"/>
              </w:rPr>
              <w:t>h</w:t>
            </w:r>
            <w:r w:rsidRPr="00A00631">
              <w:t>a</w:t>
            </w:r>
            <w:r w:rsidRPr="00A00631">
              <w:rPr>
                <w:spacing w:val="2"/>
              </w:rPr>
              <w:t>j</w:t>
            </w:r>
            <w:r w:rsidRPr="00A00631">
              <w:rPr>
                <w:spacing w:val="-1"/>
              </w:rPr>
              <w:t>o</w:t>
            </w:r>
            <w:r w:rsidRPr="00A00631">
              <w:rPr>
                <w:spacing w:val="1"/>
              </w:rPr>
              <w:t>b</w:t>
            </w:r>
            <w:r w:rsidRPr="00A00631">
              <w:t>a</w:t>
            </w:r>
            <w:r w:rsidRPr="00A00631">
              <w:rPr>
                <w:spacing w:val="-6"/>
              </w:rPr>
              <w:t xml:space="preserve"> </w:t>
            </w:r>
            <w:r w:rsidRPr="00A00631">
              <w:rPr>
                <w:spacing w:val="-1"/>
              </w:rPr>
              <w:t>s</w:t>
            </w:r>
            <w:r w:rsidRPr="00A00631">
              <w:rPr>
                <w:spacing w:val="3"/>
              </w:rPr>
              <w:t>e</w:t>
            </w:r>
            <w:r w:rsidRPr="00A00631">
              <w:rPr>
                <w:spacing w:val="-4"/>
              </w:rPr>
              <w:t>m</w:t>
            </w:r>
            <w:r w:rsidRPr="00A00631">
              <w:t>i</w:t>
            </w:r>
            <w:r w:rsidRPr="00A00631">
              <w:rPr>
                <w:spacing w:val="-1"/>
              </w:rPr>
              <w:t>n</w:t>
            </w:r>
            <w:r w:rsidRPr="00A00631">
              <w:t>á</w:t>
            </w:r>
            <w:r w:rsidRPr="00A00631">
              <w:rPr>
                <w:spacing w:val="3"/>
              </w:rPr>
              <w:t>r</w:t>
            </w:r>
            <w:r w:rsidRPr="00A00631">
              <w:rPr>
                <w:spacing w:val="-1"/>
              </w:rPr>
              <w:t>n</w:t>
            </w:r>
            <w:r w:rsidRPr="00A00631">
              <w:t>í</w:t>
            </w:r>
            <w:r w:rsidRPr="00A00631">
              <w:rPr>
                <w:spacing w:val="-8"/>
              </w:rPr>
              <w:t xml:space="preserve"> </w:t>
            </w:r>
            <w:r w:rsidRPr="00A00631">
              <w:rPr>
                <w:spacing w:val="1"/>
              </w:rPr>
              <w:t>pr</w:t>
            </w:r>
            <w:r w:rsidRPr="00A00631">
              <w:t>á</w:t>
            </w:r>
            <w:r w:rsidRPr="00A00631">
              <w:rPr>
                <w:spacing w:val="1"/>
              </w:rPr>
              <w:t>c</w:t>
            </w:r>
            <w:r>
              <w:t>e. Ú</w:t>
            </w:r>
            <w:r w:rsidRPr="00A00631">
              <w:rPr>
                <w:spacing w:val="-4"/>
              </w:rPr>
              <w:t xml:space="preserve">spěšné </w:t>
            </w:r>
            <w:r w:rsidRPr="00A00631">
              <w:t>a</w:t>
            </w:r>
            <w:r w:rsidRPr="00A00631">
              <w:rPr>
                <w:spacing w:val="1"/>
              </w:rPr>
              <w:t>b</w:t>
            </w:r>
            <w:r w:rsidRPr="00A00631">
              <w:rPr>
                <w:spacing w:val="-1"/>
              </w:rPr>
              <w:t>s</w:t>
            </w:r>
            <w:r w:rsidRPr="00A00631">
              <w:rPr>
                <w:spacing w:val="1"/>
              </w:rPr>
              <w:t>o</w:t>
            </w:r>
            <w:r w:rsidRPr="00A00631">
              <w:t>l</w:t>
            </w:r>
            <w:r w:rsidRPr="00A00631">
              <w:rPr>
                <w:spacing w:val="-1"/>
              </w:rPr>
              <w:t>v</w:t>
            </w:r>
            <w:r w:rsidRPr="00A00631">
              <w:rPr>
                <w:spacing w:val="1"/>
              </w:rPr>
              <w:t>o</w:t>
            </w:r>
            <w:r w:rsidRPr="00A00631">
              <w:rPr>
                <w:spacing w:val="-1"/>
              </w:rPr>
              <w:t>v</w:t>
            </w:r>
            <w:r w:rsidRPr="00A00631">
              <w:t>á</w:t>
            </w:r>
            <w:r w:rsidRPr="00A00631">
              <w:rPr>
                <w:spacing w:val="-1"/>
              </w:rPr>
              <w:t>n</w:t>
            </w:r>
            <w:r w:rsidRPr="00A00631">
              <w:t>í</w:t>
            </w:r>
            <w:r w:rsidRPr="00A00631">
              <w:rPr>
                <w:spacing w:val="-10"/>
              </w:rPr>
              <w:t xml:space="preserve"> dvou </w:t>
            </w:r>
            <w:r w:rsidRPr="00A00631">
              <w:rPr>
                <w:spacing w:val="1"/>
              </w:rPr>
              <w:t>p</w:t>
            </w:r>
            <w:r w:rsidRPr="00A00631">
              <w:rPr>
                <w:spacing w:val="2"/>
              </w:rPr>
              <w:t>í</w:t>
            </w:r>
            <w:r w:rsidRPr="00A00631">
              <w:rPr>
                <w:spacing w:val="-1"/>
              </w:rPr>
              <w:t>s</w:t>
            </w:r>
            <w:r w:rsidRPr="00A00631">
              <w:rPr>
                <w:spacing w:val="3"/>
              </w:rPr>
              <w:t>e</w:t>
            </w:r>
            <w:r w:rsidRPr="00A00631">
              <w:rPr>
                <w:spacing w:val="-1"/>
              </w:rPr>
              <w:t>m</w:t>
            </w:r>
            <w:r w:rsidRPr="00A00631">
              <w:rPr>
                <w:spacing w:val="1"/>
              </w:rPr>
              <w:t>n</w:t>
            </w:r>
            <w:r w:rsidRPr="00A00631">
              <w:rPr>
                <w:spacing w:val="-1"/>
              </w:rPr>
              <w:t>ý</w:t>
            </w:r>
            <w:r w:rsidRPr="00A00631">
              <w:t>ch</w:t>
            </w:r>
            <w:r w:rsidRPr="00A00631">
              <w:rPr>
                <w:spacing w:val="-10"/>
              </w:rPr>
              <w:t xml:space="preserve"> testů (počet správných odpovědí min. 60 %).</w:t>
            </w:r>
          </w:p>
        </w:tc>
      </w:tr>
      <w:tr w:rsidR="000D6DB9" w:rsidTr="00420BD2">
        <w:trPr>
          <w:trHeight w:hRule="exact" w:val="429"/>
        </w:trPr>
        <w:tc>
          <w:tcPr>
            <w:tcW w:w="9892" w:type="dxa"/>
            <w:gridSpan w:val="12"/>
            <w:tcBorders>
              <w:top w:val="nil"/>
              <w:left w:val="single" w:sz="5" w:space="0" w:color="000000"/>
              <w:bottom w:val="nil"/>
              <w:right w:val="single" w:sz="5" w:space="0" w:color="000000"/>
            </w:tcBorders>
          </w:tcPr>
          <w:p w:rsidR="000D6DB9" w:rsidRDefault="000D6DB9" w:rsidP="00420BD2"/>
          <w:p w:rsidR="000D6DB9" w:rsidRDefault="000D6DB9" w:rsidP="00420BD2"/>
          <w:p w:rsidR="000D6DB9" w:rsidRPr="00EB3FA0" w:rsidRDefault="000D6DB9" w:rsidP="00420BD2"/>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G</w:t>
            </w:r>
            <w:r w:rsidRPr="00EB3FA0">
              <w:rPr>
                <w:b/>
                <w:spacing w:val="1"/>
              </w:rPr>
              <w:t>a</w:t>
            </w:r>
            <w:r w:rsidRPr="00EB3FA0">
              <w:rPr>
                <w:b/>
              </w:rPr>
              <w:t>r</w:t>
            </w:r>
            <w:r w:rsidRPr="00EB3FA0">
              <w:rPr>
                <w:b/>
                <w:spacing w:val="1"/>
              </w:rPr>
              <w:t>a</w:t>
            </w:r>
            <w:r w:rsidRPr="00EB3FA0">
              <w:rPr>
                <w:b/>
              </w:rPr>
              <w:t>nt</w:t>
            </w:r>
            <w:r w:rsidRPr="00EB3FA0">
              <w:rPr>
                <w:b/>
                <w:spacing w:val="-5"/>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single" w:sz="5" w:space="0" w:color="000000"/>
              <w:right w:val="single" w:sz="5" w:space="0" w:color="000000"/>
            </w:tcBorders>
          </w:tcPr>
          <w:p w:rsidR="000D6DB9" w:rsidRPr="00EB3FA0" w:rsidRDefault="000D6DB9" w:rsidP="00420BD2">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r w:rsidRPr="00EB3FA0">
              <w:t>,</w:t>
            </w:r>
            <w:r w:rsidRPr="00EB3FA0">
              <w:rPr>
                <w:spacing w:val="-5"/>
              </w:rPr>
              <w:t xml:space="preserve"> </w:t>
            </w:r>
            <w:r w:rsidRPr="00EB3FA0">
              <w:rPr>
                <w:spacing w:val="2"/>
              </w:rPr>
              <w:t>P</w:t>
            </w:r>
            <w:r w:rsidRPr="00EB3FA0">
              <w:rPr>
                <w:spacing w:val="-1"/>
              </w:rPr>
              <w:t>h</w:t>
            </w:r>
            <w:r w:rsidRPr="00EB3FA0">
              <w:t>D.</w:t>
            </w:r>
          </w:p>
        </w:tc>
      </w:tr>
      <w:tr w:rsidR="000D6DB9" w:rsidTr="00420BD2">
        <w:trPr>
          <w:trHeight w:hRule="exact" w:val="471"/>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3"/>
              </w:rPr>
              <w:t>Z</w:t>
            </w:r>
            <w:r w:rsidRPr="00EB3FA0">
              <w:rPr>
                <w:b/>
                <w:spacing w:val="3"/>
              </w:rPr>
              <w:t>a</w:t>
            </w:r>
            <w:r w:rsidRPr="00EB3FA0">
              <w:rPr>
                <w:b/>
              </w:rPr>
              <w:t>p</w:t>
            </w:r>
            <w:r w:rsidRPr="00EB3FA0">
              <w:rPr>
                <w:b/>
                <w:spacing w:val="1"/>
              </w:rPr>
              <w:t>oj</w:t>
            </w:r>
            <w:r w:rsidRPr="00EB3FA0">
              <w:rPr>
                <w:b/>
              </w:rPr>
              <w:t>ení</w:t>
            </w:r>
            <w:r w:rsidRPr="00EB3FA0">
              <w:rPr>
                <w:b/>
                <w:spacing w:val="-7"/>
              </w:rPr>
              <w:t xml:space="preserve"> </w:t>
            </w:r>
            <w:r w:rsidRPr="00EB3FA0">
              <w:rPr>
                <w:b/>
                <w:spacing w:val="1"/>
              </w:rPr>
              <w:t>ga</w:t>
            </w:r>
            <w:r w:rsidRPr="00EB3FA0">
              <w:rPr>
                <w:b/>
              </w:rPr>
              <w:t>r</w:t>
            </w:r>
            <w:r w:rsidRPr="00EB3FA0">
              <w:rPr>
                <w:b/>
                <w:spacing w:val="1"/>
              </w:rPr>
              <w:t>a</w:t>
            </w:r>
            <w:r w:rsidRPr="00EB3FA0">
              <w:rPr>
                <w:b/>
              </w:rPr>
              <w:t>nta</w:t>
            </w:r>
            <w:r w:rsidRPr="00EB3FA0">
              <w:rPr>
                <w:b/>
                <w:spacing w:val="-5"/>
              </w:rPr>
              <w:t xml:space="preserve"> </w:t>
            </w:r>
            <w:r w:rsidRPr="00EB3FA0">
              <w:rPr>
                <w:b/>
              </w:rPr>
              <w:t>do</w:t>
            </w:r>
            <w:r w:rsidRPr="00EB3FA0">
              <w:rPr>
                <w:b/>
                <w:spacing w:val="-3"/>
              </w:rPr>
              <w:t xml:space="preserve"> </w:t>
            </w:r>
            <w:r w:rsidRPr="00EB3FA0">
              <w:rPr>
                <w:b/>
                <w:spacing w:val="1"/>
              </w:rPr>
              <w:t>vý</w:t>
            </w:r>
            <w:r w:rsidRPr="00EB3FA0">
              <w:rPr>
                <w:b/>
              </w:rPr>
              <w:t>u</w:t>
            </w:r>
            <w:r w:rsidRPr="00EB3FA0">
              <w:rPr>
                <w:b/>
                <w:spacing w:val="-3"/>
              </w:rPr>
              <w:t>k</w:t>
            </w:r>
            <w:r w:rsidRPr="00EB3FA0">
              <w:rPr>
                <w:b/>
              </w:rPr>
              <w:t>y</w:t>
            </w:r>
          </w:p>
          <w:p w:rsidR="000D6DB9" w:rsidRPr="00EB3FA0" w:rsidRDefault="000D6DB9" w:rsidP="00420BD2">
            <w:pPr>
              <w:spacing w:before="1"/>
            </w:pP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single" w:sz="5" w:space="0" w:color="000000"/>
              <w:right w:val="single" w:sz="5" w:space="0" w:color="000000"/>
            </w:tcBorders>
          </w:tcPr>
          <w:p w:rsidR="000D6DB9" w:rsidRPr="00EB3FA0" w:rsidRDefault="000D6DB9" w:rsidP="00420BD2">
            <w:pPr>
              <w:spacing w:line="220" w:lineRule="exact"/>
              <w:ind w:left="70"/>
            </w:pPr>
            <w:r w:rsidRPr="000233F7">
              <w:rPr>
                <w:spacing w:val="2"/>
              </w:rPr>
              <w:t xml:space="preserve">Garant se </w:t>
            </w:r>
            <w:r>
              <w:rPr>
                <w:spacing w:val="2"/>
              </w:rPr>
              <w:t xml:space="preserve">podílí na přednášení v rozsahu 80 % a </w:t>
            </w:r>
            <w:r w:rsidRPr="000233F7">
              <w:rPr>
                <w:spacing w:val="2"/>
              </w:rPr>
              <w:t>stanovuje koncepci předmětu.</w:t>
            </w:r>
          </w:p>
        </w:tc>
      </w:tr>
      <w:tr w:rsidR="000D6DB9" w:rsidTr="00420BD2">
        <w:trPr>
          <w:trHeight w:hRule="exact" w:val="571"/>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V</w:t>
            </w:r>
            <w:r w:rsidRPr="00EB3FA0">
              <w:rPr>
                <w:b/>
                <w:spacing w:val="1"/>
              </w:rPr>
              <w:t>y</w:t>
            </w:r>
            <w:r w:rsidRPr="00EB3FA0">
              <w:rPr>
                <w:b/>
              </w:rPr>
              <w:t>učující</w:t>
            </w:r>
          </w:p>
        </w:tc>
        <w:tc>
          <w:tcPr>
            <w:tcW w:w="6836" w:type="dxa"/>
            <w:gridSpan w:val="10"/>
            <w:tcBorders>
              <w:top w:val="single" w:sz="5" w:space="0" w:color="000000"/>
              <w:left w:val="single" w:sz="27" w:space="0" w:color="F7C9AC"/>
              <w:bottom w:val="nil"/>
              <w:right w:val="single" w:sz="5" w:space="0" w:color="000000"/>
            </w:tcBorders>
          </w:tcPr>
          <w:p w:rsidR="000D6DB9" w:rsidRDefault="000D6DB9" w:rsidP="00420BD2">
            <w:pPr>
              <w:spacing w:line="220" w:lineRule="exact"/>
              <w:ind w:left="70"/>
            </w:pPr>
            <w:r>
              <w:rPr>
                <w:spacing w:val="1"/>
              </w:rPr>
              <w:t xml:space="preserve">Přednášející: </w:t>
            </w: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r w:rsidRPr="00EB3FA0">
              <w:t>,</w:t>
            </w:r>
            <w:r w:rsidRPr="00EB3FA0">
              <w:rPr>
                <w:spacing w:val="-5"/>
              </w:rPr>
              <w:t xml:space="preserve"> </w:t>
            </w:r>
            <w:r w:rsidRPr="00EB3FA0">
              <w:rPr>
                <w:spacing w:val="2"/>
              </w:rPr>
              <w:t>P</w:t>
            </w:r>
            <w:r w:rsidRPr="00EB3FA0">
              <w:rPr>
                <w:spacing w:val="-1"/>
              </w:rPr>
              <w:t>h</w:t>
            </w:r>
            <w:r w:rsidRPr="00EB3FA0">
              <w:t>D.</w:t>
            </w:r>
            <w:r>
              <w:t xml:space="preserve"> – přednášky (80 %)</w:t>
            </w:r>
            <w:r>
              <w:br/>
              <w:t>Ing. Jan Strohmandl, Ph.D. – přednášky (20 %)</w:t>
            </w:r>
            <w:ins w:id="646" w:author="Strohmandl Jan" w:date="2018-11-13T09:43:00Z">
              <w:r w:rsidR="00BA6E1F">
                <w:t>, seminář (100 %)</w:t>
              </w:r>
            </w:ins>
          </w:p>
          <w:p w:rsidR="000D6DB9" w:rsidRPr="00EB3FA0" w:rsidRDefault="000D6DB9" w:rsidP="00420BD2">
            <w:pPr>
              <w:spacing w:line="220" w:lineRule="exact"/>
              <w:ind w:left="70"/>
            </w:pPr>
          </w:p>
        </w:tc>
      </w:tr>
      <w:tr w:rsidR="000D6DB9" w:rsidTr="00420BD2">
        <w:trPr>
          <w:trHeight w:hRule="exact" w:val="564"/>
        </w:trPr>
        <w:tc>
          <w:tcPr>
            <w:tcW w:w="9892" w:type="dxa"/>
            <w:gridSpan w:val="12"/>
            <w:tcBorders>
              <w:top w:val="nil"/>
              <w:left w:val="single" w:sz="5" w:space="0" w:color="000000"/>
              <w:bottom w:val="nil"/>
              <w:right w:val="single" w:sz="5" w:space="0" w:color="000000"/>
            </w:tcBorders>
          </w:tcPr>
          <w:p w:rsidR="000D6DB9" w:rsidRPr="00EB3FA0" w:rsidRDefault="000D6DB9" w:rsidP="00420BD2"/>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St</w:t>
            </w:r>
            <w:r w:rsidRPr="00EB3FA0">
              <w:rPr>
                <w:b/>
                <w:spacing w:val="1"/>
              </w:rPr>
              <w:t>r</w:t>
            </w:r>
            <w:r w:rsidRPr="00EB3FA0">
              <w:rPr>
                <w:b/>
              </w:rPr>
              <w:t>učná</w:t>
            </w:r>
            <w:r w:rsidRPr="00EB3FA0">
              <w:rPr>
                <w:b/>
                <w:spacing w:val="-6"/>
              </w:rPr>
              <w:t xml:space="preserve"> </w:t>
            </w:r>
            <w:r w:rsidRPr="00EB3FA0">
              <w:rPr>
                <w:b/>
                <w:spacing w:val="1"/>
              </w:rPr>
              <w:t>a</w:t>
            </w:r>
            <w:r w:rsidRPr="00EB3FA0">
              <w:rPr>
                <w:b/>
              </w:rPr>
              <w:t>n</w:t>
            </w:r>
            <w:r w:rsidRPr="00EB3FA0">
              <w:rPr>
                <w:b/>
                <w:spacing w:val="1"/>
              </w:rPr>
              <w:t>ota</w:t>
            </w:r>
            <w:r w:rsidRPr="00EB3FA0">
              <w:rPr>
                <w:b/>
              </w:rPr>
              <w:t>ce</w:t>
            </w:r>
            <w:r w:rsidRPr="00EB3FA0">
              <w:rPr>
                <w:b/>
                <w:spacing w:val="-6"/>
              </w:rPr>
              <w:t xml:space="preserve"> </w:t>
            </w:r>
            <w:r w:rsidRPr="00EB3FA0">
              <w:rPr>
                <w:b/>
              </w:rPr>
              <w:t>pře</w:t>
            </w:r>
            <w:r w:rsidRPr="00EB3FA0">
              <w:rPr>
                <w:b/>
                <w:spacing w:val="2"/>
              </w:rPr>
              <w:t>d</w:t>
            </w:r>
            <w:r w:rsidRPr="00EB3FA0">
              <w:rPr>
                <w:b/>
                <w:spacing w:val="-5"/>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nil"/>
              <w:right w:val="single" w:sz="5" w:space="0" w:color="000000"/>
            </w:tcBorders>
          </w:tcPr>
          <w:p w:rsidR="000D6DB9" w:rsidRPr="00EB3FA0" w:rsidRDefault="000D6DB9" w:rsidP="00420BD2"/>
        </w:tc>
      </w:tr>
      <w:tr w:rsidR="000D6DB9" w:rsidTr="00420BD2">
        <w:trPr>
          <w:trHeight w:hRule="exact" w:val="6419"/>
        </w:trPr>
        <w:tc>
          <w:tcPr>
            <w:tcW w:w="9892" w:type="dxa"/>
            <w:gridSpan w:val="12"/>
            <w:tcBorders>
              <w:top w:val="nil"/>
              <w:left w:val="single" w:sz="5" w:space="0" w:color="000000"/>
              <w:bottom w:val="nil"/>
              <w:right w:val="single" w:sz="5" w:space="0" w:color="000000"/>
            </w:tcBorders>
          </w:tcPr>
          <w:p w:rsidR="000D6DB9" w:rsidRPr="003F18B6" w:rsidRDefault="000D6DB9" w:rsidP="00420BD2">
            <w:pPr>
              <w:jc w:val="both"/>
            </w:pPr>
            <w:r w:rsidRPr="003F18B6">
              <w:t>Předmět je zaměřen na objasnění základních informací z oblasti evakuace osob, zvířat a věcí. Předmět popisuje a analyzuje vybrané problémy odborného zabezpečení evakuace s důrazem na metodiku zpracování evakuačních plánů s kalkulacemi sil a prostředků a minimalizaci rizik při evakuačních činnostech v různých objektech a prostorech v jejich vazbách a souvislostech. Cílem je formovat základní znalosti o evakuaci, o formách a metodách jejího odborného zabezpečení a konkrétní aplikace studenty na řešený problém. Problematika daného předmětu přispívá k formování odborného profilu absolventa studijního programu Ochrana obyvatelstva.</w:t>
            </w:r>
          </w:p>
          <w:p w:rsidR="000D6DB9" w:rsidRDefault="000D6DB9" w:rsidP="00420BD2">
            <w:pPr>
              <w:spacing w:line="220" w:lineRule="exact"/>
            </w:pPr>
            <w:r w:rsidRPr="003F18B6">
              <w:rPr>
                <w:color w:val="000000"/>
                <w:u w:val="single"/>
              </w:rPr>
              <w:t>Hlavní témata</w:t>
            </w:r>
            <w:r w:rsidRPr="00CB7C42">
              <w:t xml:space="preserve"> </w:t>
            </w:r>
          </w:p>
          <w:p w:rsidR="000D6DB9" w:rsidRDefault="000D6DB9" w:rsidP="00D81E97">
            <w:pPr>
              <w:pStyle w:val="Odstavecseseznamem1"/>
              <w:numPr>
                <w:ilvl w:val="0"/>
                <w:numId w:val="17"/>
              </w:numPr>
            </w:pPr>
            <w:r w:rsidRPr="00CB7C42">
              <w:t>Úvod do předmětu význam, základní pojmy, definice, právní normy.</w:t>
            </w:r>
          </w:p>
          <w:p w:rsidR="000D6DB9" w:rsidRDefault="000D6DB9" w:rsidP="00D81E97">
            <w:pPr>
              <w:pStyle w:val="Odstavecseseznamem1"/>
              <w:numPr>
                <w:ilvl w:val="0"/>
                <w:numId w:val="17"/>
              </w:numPr>
            </w:pPr>
            <w:r w:rsidRPr="00CB7C42">
              <w:t>Charakteristika evakuace a kritéria rozdělení evakuace.</w:t>
            </w:r>
          </w:p>
          <w:p w:rsidR="000D6DB9" w:rsidRDefault="000D6DB9" w:rsidP="00D81E97">
            <w:pPr>
              <w:pStyle w:val="Odstavecseseznamem1"/>
              <w:numPr>
                <w:ilvl w:val="0"/>
                <w:numId w:val="17"/>
              </w:numPr>
            </w:pPr>
            <w:r w:rsidRPr="00CB7C42">
              <w:t>Objektová evakuace.</w:t>
            </w:r>
          </w:p>
          <w:p w:rsidR="000D6DB9" w:rsidRDefault="000D6DB9" w:rsidP="00D81E97">
            <w:pPr>
              <w:pStyle w:val="Odstavecseseznamem1"/>
              <w:numPr>
                <w:ilvl w:val="0"/>
                <w:numId w:val="17"/>
              </w:numPr>
            </w:pPr>
            <w:r>
              <w:t>Objektová evakuace ze specifických zařízení.</w:t>
            </w:r>
          </w:p>
          <w:p w:rsidR="000D6DB9" w:rsidRDefault="000D6DB9" w:rsidP="00D81E97">
            <w:pPr>
              <w:pStyle w:val="Odstavecseseznamem1"/>
              <w:numPr>
                <w:ilvl w:val="0"/>
                <w:numId w:val="17"/>
              </w:numPr>
            </w:pPr>
            <w:r>
              <w:t xml:space="preserve">Plošná </w:t>
            </w:r>
            <w:r w:rsidRPr="00CB7C42">
              <w:t>evakuace osob, zvířat a věcí.</w:t>
            </w:r>
          </w:p>
          <w:p w:rsidR="000D6DB9" w:rsidRDefault="000D6DB9" w:rsidP="00D81E97">
            <w:pPr>
              <w:pStyle w:val="Odstavecseseznamem1"/>
              <w:numPr>
                <w:ilvl w:val="0"/>
                <w:numId w:val="17"/>
              </w:numPr>
            </w:pPr>
            <w:r>
              <w:t>Řízení plošné evakuace osob, zvířat a věcí.</w:t>
            </w:r>
          </w:p>
          <w:p w:rsidR="000D6DB9" w:rsidRDefault="000D6DB9" w:rsidP="00D81E97">
            <w:pPr>
              <w:pStyle w:val="Odstavecseseznamem1"/>
              <w:numPr>
                <w:ilvl w:val="0"/>
                <w:numId w:val="17"/>
              </w:numPr>
            </w:pPr>
            <w:r w:rsidRPr="00CB7C42">
              <w:t>Pořádkové a bezpečnostní zabezpečení evakuace.</w:t>
            </w:r>
          </w:p>
          <w:p w:rsidR="000D6DB9" w:rsidRDefault="000D6DB9" w:rsidP="00D81E97">
            <w:pPr>
              <w:pStyle w:val="Odstavecseseznamem1"/>
              <w:numPr>
                <w:ilvl w:val="0"/>
                <w:numId w:val="17"/>
              </w:numPr>
            </w:pPr>
            <w:r w:rsidRPr="00CB7C42">
              <w:t>Dopravní zabezpečení evakuace.</w:t>
            </w:r>
          </w:p>
          <w:p w:rsidR="000D6DB9" w:rsidRDefault="000D6DB9" w:rsidP="00D81E97">
            <w:pPr>
              <w:pStyle w:val="Odstavecseseznamem1"/>
              <w:numPr>
                <w:ilvl w:val="0"/>
                <w:numId w:val="17"/>
              </w:numPr>
            </w:pPr>
            <w:r w:rsidRPr="00CB7C42">
              <w:t>Zdravotnické zabezpečení evakuace.</w:t>
            </w:r>
          </w:p>
          <w:p w:rsidR="000D6DB9" w:rsidRDefault="000D6DB9" w:rsidP="00D81E97">
            <w:pPr>
              <w:pStyle w:val="Odstavecseseznamem1"/>
              <w:numPr>
                <w:ilvl w:val="0"/>
                <w:numId w:val="17"/>
              </w:numPr>
            </w:pPr>
            <w:r w:rsidRPr="00CB7C42">
              <w:t>Zásobovací zabezpečení evakuace.</w:t>
            </w:r>
          </w:p>
          <w:p w:rsidR="000D6DB9" w:rsidRDefault="000D6DB9" w:rsidP="00D81E97">
            <w:pPr>
              <w:pStyle w:val="Odstavecseseznamem1"/>
              <w:numPr>
                <w:ilvl w:val="0"/>
                <w:numId w:val="17"/>
              </w:numPr>
            </w:pPr>
            <w:r w:rsidRPr="00CB7C42">
              <w:t>Veterinární zabezpečení evakuace.</w:t>
            </w:r>
          </w:p>
          <w:p w:rsidR="000D6DB9" w:rsidRDefault="000D6DB9" w:rsidP="00D81E97">
            <w:pPr>
              <w:pStyle w:val="Odstavecseseznamem1"/>
              <w:numPr>
                <w:ilvl w:val="0"/>
                <w:numId w:val="17"/>
              </w:numPr>
            </w:pPr>
            <w:r w:rsidRPr="00CB7C42">
              <w:t>Evakuace životné důležitého materiálu.</w:t>
            </w:r>
          </w:p>
          <w:p w:rsidR="000D6DB9" w:rsidRDefault="000D6DB9" w:rsidP="00D81E97">
            <w:pPr>
              <w:pStyle w:val="Odstavecseseznamem1"/>
              <w:numPr>
                <w:ilvl w:val="0"/>
                <w:numId w:val="17"/>
              </w:numPr>
            </w:pPr>
            <w:r w:rsidRPr="00CB7C42">
              <w:t>Specifika evakuace kulturních památek.</w:t>
            </w:r>
          </w:p>
          <w:p w:rsidR="000D6DB9" w:rsidRPr="00CB7C42" w:rsidRDefault="000D6DB9" w:rsidP="00D81E97">
            <w:pPr>
              <w:pStyle w:val="Odstavecseseznamem1"/>
              <w:numPr>
                <w:ilvl w:val="0"/>
                <w:numId w:val="17"/>
              </w:numPr>
            </w:pPr>
            <w:r w:rsidRPr="00CB7C42">
              <w:t>Nouzové ubytování evakuovaných osob. </w:t>
            </w:r>
          </w:p>
          <w:p w:rsidR="000D6DB9" w:rsidRPr="003F18B6" w:rsidRDefault="000D6DB9" w:rsidP="00420BD2">
            <w:pPr>
              <w:spacing w:before="16"/>
              <w:ind w:left="66"/>
              <w:rPr>
                <w:b/>
                <w:spacing w:val="-2"/>
              </w:rPr>
            </w:pPr>
            <w:r w:rsidRPr="003F18B6">
              <w:rPr>
                <w:b/>
                <w:spacing w:val="-2"/>
              </w:rPr>
              <w:t>Výstupní kompetence:</w:t>
            </w:r>
          </w:p>
          <w:p w:rsidR="000D6DB9" w:rsidRDefault="000D6DB9" w:rsidP="00420BD2">
            <w:pPr>
              <w:pStyle w:val="Normlnweb"/>
              <w:spacing w:before="0" w:beforeAutospacing="0" w:after="0" w:afterAutospacing="0"/>
              <w:jc w:val="both"/>
              <w:rPr>
                <w:rFonts w:ascii="Times New Roman" w:eastAsia="Calibri" w:hAnsi="Times New Roman" w:cs="Times New Roman"/>
                <w:sz w:val="20"/>
                <w:szCs w:val="20"/>
              </w:rPr>
            </w:pPr>
            <w:r w:rsidRPr="003F18B6">
              <w:rPr>
                <w:rFonts w:ascii="Times New Roman" w:eastAsia="Calibri" w:hAnsi="Times New Roman" w:cs="Times New Roman"/>
                <w:sz w:val="20"/>
                <w:szCs w:val="20"/>
              </w:rPr>
              <w:t>Student v rámci daného předmětu kriticky hodnotí informace o vlivu mimořádných událostí a krizových situací, které vyžadují evakuaci osob, zvířat a věcí.  Zná základní údaje o vybraných formách a metodách evakuace osob, zvířat a věc s důrazem na odborné zabezpečení</w:t>
            </w:r>
            <w:r w:rsidRPr="009A7DFB">
              <w:rPr>
                <w:rFonts w:ascii="Times New Roman" w:eastAsia="Calibri" w:hAnsi="Times New Roman" w:cs="Times New Roman"/>
                <w:sz w:val="20"/>
                <w:szCs w:val="20"/>
              </w:rPr>
              <w:t xml:space="preserve"> evakuace</w:t>
            </w:r>
            <w:r w:rsidRPr="003F18B6">
              <w:rPr>
                <w:rFonts w:ascii="Times New Roman" w:eastAsia="Calibri" w:hAnsi="Times New Roman" w:cs="Times New Roman"/>
                <w:sz w:val="20"/>
                <w:szCs w:val="20"/>
              </w:rPr>
              <w:t>. Ovládá postupy při řešení problémů souvisejících zejména s kalkulací sil a prostředků na zabezpečení jednotlivých evakuačních činností objektové a plošné evakuace.</w:t>
            </w:r>
          </w:p>
          <w:p w:rsidR="000D6DB9" w:rsidRPr="003F18B6" w:rsidRDefault="000D6DB9" w:rsidP="00420BD2">
            <w:pPr>
              <w:pStyle w:val="Normlnweb"/>
              <w:spacing w:before="0" w:beforeAutospacing="0" w:after="0" w:afterAutospacing="0"/>
              <w:jc w:val="both"/>
              <w:rPr>
                <w:rFonts w:ascii="Times New Roman" w:eastAsia="Calibri" w:hAnsi="Times New Roman" w:cs="Times New Roman"/>
                <w:sz w:val="20"/>
                <w:szCs w:val="20"/>
              </w:rPr>
            </w:pPr>
          </w:p>
          <w:p w:rsidR="000D6DB9" w:rsidRPr="00541BA4" w:rsidRDefault="000D6DB9" w:rsidP="00420BD2">
            <w:pPr>
              <w:pStyle w:val="Normlnweb"/>
              <w:spacing w:before="0" w:beforeAutospacing="0" w:after="0" w:afterAutospacing="0"/>
              <w:rPr>
                <w:color w:val="000000"/>
                <w:sz w:val="20"/>
                <w:szCs w:val="20"/>
              </w:rPr>
            </w:pPr>
          </w:p>
          <w:p w:rsidR="000D6DB9" w:rsidRPr="00FA4B93" w:rsidRDefault="000D6DB9" w:rsidP="00420BD2">
            <w:pPr>
              <w:pStyle w:val="Normlnweb"/>
              <w:spacing w:before="0" w:beforeAutospacing="0" w:after="0" w:afterAutospacing="0"/>
              <w:rPr>
                <w:color w:val="000000"/>
                <w:sz w:val="18"/>
                <w:szCs w:val="18"/>
              </w:rPr>
            </w:pPr>
          </w:p>
        </w:tc>
      </w:tr>
      <w:tr w:rsidR="000D6DB9" w:rsidTr="00420BD2">
        <w:trPr>
          <w:trHeight w:hRule="exact" w:val="268"/>
        </w:trPr>
        <w:tc>
          <w:tcPr>
            <w:tcW w:w="72" w:type="dxa"/>
            <w:tcBorders>
              <w:top w:val="single" w:sz="12" w:space="0" w:color="000000"/>
              <w:left w:val="single" w:sz="27" w:space="0" w:color="F7C9AC"/>
              <w:bottom w:val="single" w:sz="15" w:space="0" w:color="F7C9AC"/>
              <w:right w:val="nil"/>
            </w:tcBorders>
          </w:tcPr>
          <w:p w:rsidR="000D6DB9" w:rsidRDefault="000D6DB9" w:rsidP="00420BD2">
            <w:r>
              <w:t xml:space="preserve">Ceské </w:t>
            </w:r>
          </w:p>
        </w:tc>
        <w:tc>
          <w:tcPr>
            <w:tcW w:w="3551" w:type="dxa"/>
            <w:gridSpan w:val="2"/>
            <w:tcBorders>
              <w:top w:val="single" w:sz="12" w:space="0" w:color="000000"/>
              <w:left w:val="nil"/>
              <w:bottom w:val="single" w:sz="15" w:space="0" w:color="F7C9AC"/>
              <w:right w:val="single" w:sz="27" w:space="0" w:color="F7C9AC"/>
            </w:tcBorders>
            <w:shd w:val="clear" w:color="auto" w:fill="F7C9AC"/>
          </w:tcPr>
          <w:p w:rsidR="000D6DB9" w:rsidRPr="00EB3FA0" w:rsidRDefault="000D6DB9" w:rsidP="00420BD2">
            <w:pPr>
              <w:spacing w:line="220" w:lineRule="exact"/>
            </w:pPr>
            <w:r w:rsidRPr="00EB3FA0">
              <w:rPr>
                <w:b/>
              </w:rPr>
              <w:t>Studijní</w:t>
            </w:r>
            <w:r w:rsidRPr="00EB3FA0">
              <w:rPr>
                <w:b/>
                <w:spacing w:val="-7"/>
              </w:rPr>
              <w:t xml:space="preserve"> </w:t>
            </w:r>
            <w:r w:rsidRPr="00EB3FA0">
              <w:rPr>
                <w:b/>
              </w:rPr>
              <w:t>li</w:t>
            </w:r>
            <w:r w:rsidRPr="00EB3FA0">
              <w:rPr>
                <w:b/>
                <w:spacing w:val="1"/>
              </w:rPr>
              <w:t>t</w:t>
            </w:r>
            <w:r w:rsidRPr="00EB3FA0">
              <w:rPr>
                <w:b/>
              </w:rPr>
              <w:t>e</w:t>
            </w:r>
            <w:r w:rsidRPr="00EB3FA0">
              <w:rPr>
                <w:b/>
                <w:spacing w:val="1"/>
              </w:rPr>
              <w:t>rat</w:t>
            </w:r>
            <w:r w:rsidRPr="00EB3FA0">
              <w:rPr>
                <w:b/>
              </w:rPr>
              <w:t>ura</w:t>
            </w:r>
            <w:r w:rsidRPr="00EB3FA0">
              <w:rPr>
                <w:b/>
                <w:spacing w:val="-7"/>
              </w:rPr>
              <w:t xml:space="preserve"> </w:t>
            </w:r>
            <w:r w:rsidRPr="00EB3FA0">
              <w:rPr>
                <w:b/>
              </w:rPr>
              <w:t xml:space="preserve">a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5"/>
              </w:rPr>
              <w:t xml:space="preserve"> </w:t>
            </w:r>
            <w:r w:rsidRPr="00EB3FA0">
              <w:rPr>
                <w:b/>
              </w:rPr>
              <w:t>p</w:t>
            </w:r>
            <w:r w:rsidRPr="00EB3FA0">
              <w:rPr>
                <w:b/>
                <w:spacing w:val="3"/>
              </w:rPr>
              <w:t>o</w:t>
            </w:r>
            <w:r w:rsidRPr="00EB3FA0">
              <w:rPr>
                <w:b/>
                <w:spacing w:val="-3"/>
              </w:rPr>
              <w:t>m</w:t>
            </w:r>
            <w:r w:rsidRPr="00EB3FA0">
              <w:rPr>
                <w:b/>
              </w:rPr>
              <w:t>ů</w:t>
            </w:r>
            <w:r w:rsidRPr="00EB3FA0">
              <w:rPr>
                <w:b/>
                <w:spacing w:val="2"/>
              </w:rPr>
              <w:t>c</w:t>
            </w:r>
            <w:r w:rsidRPr="00EB3FA0">
              <w:rPr>
                <w:b/>
                <w:spacing w:val="-3"/>
              </w:rPr>
              <w:t>k</w:t>
            </w:r>
            <w:r w:rsidRPr="00EB3FA0">
              <w:rPr>
                <w:b/>
              </w:rPr>
              <w:t>y</w:t>
            </w:r>
          </w:p>
        </w:tc>
        <w:tc>
          <w:tcPr>
            <w:tcW w:w="6269" w:type="dxa"/>
            <w:gridSpan w:val="9"/>
            <w:tcBorders>
              <w:top w:val="single" w:sz="12" w:space="0" w:color="000000"/>
              <w:left w:val="single" w:sz="27" w:space="0" w:color="F7C9AC"/>
              <w:bottom w:val="nil"/>
              <w:right w:val="single" w:sz="5" w:space="0" w:color="000000"/>
            </w:tcBorders>
          </w:tcPr>
          <w:p w:rsidR="000D6DB9" w:rsidRPr="00FA4B93" w:rsidRDefault="000D6DB9" w:rsidP="00420BD2">
            <w:pPr>
              <w:rPr>
                <w:sz w:val="18"/>
                <w:szCs w:val="18"/>
              </w:rPr>
            </w:pPr>
          </w:p>
        </w:tc>
      </w:tr>
      <w:tr w:rsidR="000D6DB9" w:rsidTr="00420BD2">
        <w:trPr>
          <w:trHeight w:hRule="exact" w:val="5849"/>
        </w:trPr>
        <w:tc>
          <w:tcPr>
            <w:tcW w:w="9892" w:type="dxa"/>
            <w:gridSpan w:val="12"/>
            <w:tcBorders>
              <w:top w:val="nil"/>
              <w:left w:val="single" w:sz="5" w:space="0" w:color="000000"/>
              <w:bottom w:val="single" w:sz="12" w:space="0" w:color="000000"/>
              <w:right w:val="single" w:sz="5" w:space="0" w:color="000000"/>
            </w:tcBorders>
          </w:tcPr>
          <w:p w:rsidR="000D6DB9" w:rsidRPr="00D77B23" w:rsidRDefault="000D6DB9" w:rsidP="00420BD2">
            <w:pPr>
              <w:spacing w:before="16"/>
              <w:ind w:left="66"/>
              <w:jc w:val="both"/>
              <w:rPr>
                <w:b/>
              </w:rPr>
            </w:pPr>
            <w:r w:rsidRPr="00D77B23">
              <w:rPr>
                <w:b/>
                <w:spacing w:val="-2"/>
              </w:rPr>
              <w:lastRenderedPageBreak/>
              <w:t>Povinná literatura:</w:t>
            </w:r>
          </w:p>
          <w:p w:rsidR="000D6DB9" w:rsidRPr="00064B09" w:rsidRDefault="000D6DB9" w:rsidP="00420BD2">
            <w:pPr>
              <w:spacing w:before="20"/>
              <w:ind w:left="66" w:right="409"/>
              <w:jc w:val="both"/>
            </w:pPr>
            <w:r w:rsidRPr="00064B09">
              <w:t>SEIDL, Miloslav, TOMEK, Miroslav a Dušan VIČAR</w:t>
            </w:r>
            <w:ins w:id="647" w:author="Eva Batůšková" w:date="2018-11-19T11:09:00Z">
              <w:r w:rsidR="006C6544">
                <w:t xml:space="preserve"> (2014).</w:t>
              </w:r>
            </w:ins>
            <w:del w:id="648" w:author="Eva Batůšková" w:date="2018-11-19T11:09:00Z">
              <w:r w:rsidRPr="00064B09" w:rsidDel="006C6544">
                <w:delText>.</w:delText>
              </w:r>
            </w:del>
            <w:r w:rsidRPr="00064B09">
              <w:t xml:space="preserve"> </w:t>
            </w:r>
            <w:r w:rsidRPr="00064B09">
              <w:rPr>
                <w:i/>
                <w:iCs/>
                <w:color w:val="000000"/>
                <w:lang w:val="sk-SK" w:eastAsia="sk-SK"/>
              </w:rPr>
              <w:t>Evakuácia osôb, zvierat a vecí</w:t>
            </w:r>
            <w:r w:rsidRPr="00064B09">
              <w:rPr>
                <w:color w:val="000000"/>
                <w:lang w:val="sk-SK" w:eastAsia="sk-SK"/>
              </w:rPr>
              <w:t>. Žilina</w:t>
            </w:r>
            <w:del w:id="649" w:author="Eva Batůšková" w:date="2018-11-19T11:07:00Z">
              <w:r w:rsidRPr="00064B09" w:rsidDel="00D34729">
                <w:rPr>
                  <w:color w:val="000000"/>
                  <w:lang w:val="sk-SK" w:eastAsia="sk-SK"/>
                </w:rPr>
                <w:delText>,</w:delText>
              </w:r>
            </w:del>
            <w:del w:id="650" w:author="Eva Batůšková" w:date="2018-11-19T11:10:00Z">
              <w:r w:rsidRPr="00064B09" w:rsidDel="006C6544">
                <w:rPr>
                  <w:color w:val="000000"/>
                  <w:lang w:val="sk-SK" w:eastAsia="sk-SK"/>
                </w:rPr>
                <w:delText xml:space="preserve"> 2014</w:delText>
              </w:r>
            </w:del>
            <w:r w:rsidRPr="00064B09">
              <w:rPr>
                <w:color w:val="000000"/>
                <w:lang w:val="sk-SK" w:eastAsia="sk-SK"/>
              </w:rPr>
              <w:t>, 262 s. ISBN 978-80-554-0939-9.</w:t>
            </w:r>
          </w:p>
          <w:p w:rsidR="000D6DB9" w:rsidRPr="00030D40" w:rsidRDefault="000D6DB9" w:rsidP="00420BD2">
            <w:pPr>
              <w:spacing w:before="60"/>
              <w:jc w:val="both"/>
              <w:rPr>
                <w:b/>
              </w:rPr>
            </w:pPr>
            <w:r>
              <w:rPr>
                <w:b/>
              </w:rPr>
              <w:t xml:space="preserve"> </w:t>
            </w:r>
            <w:r w:rsidRPr="00030D40">
              <w:rPr>
                <w:b/>
              </w:rPr>
              <w:t>D</w:t>
            </w:r>
            <w:r w:rsidRPr="00030D40">
              <w:rPr>
                <w:b/>
                <w:spacing w:val="1"/>
              </w:rPr>
              <w:t>opor</w:t>
            </w:r>
            <w:r w:rsidRPr="00030D40">
              <w:rPr>
                <w:b/>
                <w:spacing w:val="-1"/>
              </w:rPr>
              <w:t>u</w:t>
            </w:r>
            <w:r w:rsidRPr="00030D40">
              <w:rPr>
                <w:b/>
              </w:rPr>
              <w:t>č</w:t>
            </w:r>
            <w:r w:rsidRPr="00030D40">
              <w:rPr>
                <w:b/>
                <w:spacing w:val="1"/>
              </w:rPr>
              <w:t>e</w:t>
            </w:r>
            <w:r w:rsidRPr="00030D40">
              <w:rPr>
                <w:b/>
                <w:spacing w:val="-1"/>
              </w:rPr>
              <w:t>n</w:t>
            </w:r>
            <w:r w:rsidRPr="00030D40">
              <w:rPr>
                <w:b/>
              </w:rPr>
              <w:t>á literatura:</w:t>
            </w:r>
          </w:p>
          <w:p w:rsidR="000D6DB9" w:rsidRPr="00064B09" w:rsidRDefault="000D6DB9" w:rsidP="00420BD2">
            <w:pPr>
              <w:spacing w:before="20"/>
              <w:ind w:left="66"/>
              <w:jc w:val="both"/>
              <w:rPr>
                <w:lang w:eastAsia="sk-SK"/>
              </w:rPr>
            </w:pPr>
            <w:r w:rsidRPr="00064B09">
              <w:rPr>
                <w:lang w:eastAsia="sk-SK"/>
              </w:rPr>
              <w:t>FOLWARCZNY, Libor a Jiří POKORNÝ</w:t>
            </w:r>
            <w:ins w:id="651" w:author="Eva Batůšková" w:date="2018-11-19T11:10:00Z">
              <w:r w:rsidR="006C6544">
                <w:rPr>
                  <w:lang w:eastAsia="sk-SK"/>
                </w:rPr>
                <w:t xml:space="preserve"> (2006).</w:t>
              </w:r>
            </w:ins>
            <w:del w:id="652" w:author="Eva Batůšková" w:date="2018-11-19T11:10:00Z">
              <w:r w:rsidRPr="00064B09" w:rsidDel="006C6544">
                <w:rPr>
                  <w:lang w:eastAsia="sk-SK"/>
                </w:rPr>
                <w:delText>.</w:delText>
              </w:r>
            </w:del>
            <w:r w:rsidRPr="00064B09">
              <w:rPr>
                <w:lang w:eastAsia="sk-SK"/>
              </w:rPr>
              <w:t> </w:t>
            </w:r>
            <w:r w:rsidRPr="00064B09">
              <w:rPr>
                <w:i/>
                <w:iCs/>
                <w:lang w:eastAsia="sk-SK"/>
              </w:rPr>
              <w:t>Evakuace osob</w:t>
            </w:r>
            <w:r w:rsidRPr="00064B09">
              <w:rPr>
                <w:lang w:eastAsia="sk-SK"/>
              </w:rPr>
              <w:t xml:space="preserve">. Ostrava, </w:t>
            </w:r>
            <w:del w:id="653" w:author="Eva Batůšková" w:date="2018-11-19T11:10:00Z">
              <w:r w:rsidRPr="00064B09" w:rsidDel="006C6544">
                <w:rPr>
                  <w:lang w:eastAsia="sk-SK"/>
                </w:rPr>
                <w:delText xml:space="preserve">2006., </w:delText>
              </w:r>
            </w:del>
            <w:r w:rsidRPr="00064B09">
              <w:rPr>
                <w:lang w:eastAsia="sk-SK"/>
              </w:rPr>
              <w:t>125 s. ISBN 80-86634-92-2. </w:t>
            </w:r>
          </w:p>
          <w:p w:rsidR="000D6DB9" w:rsidRPr="00064B09" w:rsidRDefault="000D6DB9" w:rsidP="00420BD2">
            <w:pPr>
              <w:spacing w:before="20"/>
              <w:ind w:left="66"/>
              <w:jc w:val="both"/>
              <w:rPr>
                <w:lang w:eastAsia="sk-SK"/>
              </w:rPr>
            </w:pPr>
            <w:r w:rsidRPr="00064B09">
              <w:rPr>
                <w:lang w:eastAsia="sk-SK"/>
              </w:rPr>
              <w:t>KYSELÁK, Jan</w:t>
            </w:r>
            <w:ins w:id="654" w:author="Eva Batůšková" w:date="2018-11-19T11:10:00Z">
              <w:r w:rsidR="006C6544">
                <w:rPr>
                  <w:lang w:eastAsia="sk-SK"/>
                </w:rPr>
                <w:t xml:space="preserve"> (2012).</w:t>
              </w:r>
            </w:ins>
            <w:del w:id="655" w:author="Eva Batůšková" w:date="2018-11-19T11:10:00Z">
              <w:r w:rsidRPr="00064B09" w:rsidDel="006C6544">
                <w:rPr>
                  <w:lang w:eastAsia="sk-SK"/>
                </w:rPr>
                <w:delText>.</w:delText>
              </w:r>
            </w:del>
            <w:r w:rsidRPr="00064B09">
              <w:rPr>
                <w:lang w:eastAsia="sk-SK"/>
              </w:rPr>
              <w:t xml:space="preserve">  </w:t>
            </w:r>
            <w:r w:rsidRPr="00064B09">
              <w:rPr>
                <w:i/>
                <w:iCs/>
                <w:lang w:eastAsia="sk-SK"/>
              </w:rPr>
              <w:t>Kolektivní ochrana obyvatelstva - evakuace</w:t>
            </w:r>
            <w:r w:rsidRPr="00064B09">
              <w:rPr>
                <w:lang w:eastAsia="sk-SK"/>
              </w:rPr>
              <w:t xml:space="preserve">. Brno, </w:t>
            </w:r>
            <w:del w:id="656" w:author="Eva Batůšková" w:date="2018-11-19T11:10:00Z">
              <w:r w:rsidRPr="00064B09" w:rsidDel="006C6544">
                <w:rPr>
                  <w:lang w:eastAsia="sk-SK"/>
                </w:rPr>
                <w:delText xml:space="preserve">2012, </w:delText>
              </w:r>
            </w:del>
            <w:r w:rsidRPr="00064B09">
              <w:rPr>
                <w:lang w:eastAsia="sk-SK"/>
              </w:rPr>
              <w:t>73 s. ISBN 978-80-7231-898-8. </w:t>
            </w:r>
          </w:p>
          <w:p w:rsidR="000D6DB9" w:rsidRPr="00064B09" w:rsidRDefault="000D6DB9" w:rsidP="00420BD2">
            <w:pPr>
              <w:spacing w:before="20"/>
              <w:ind w:left="66"/>
              <w:jc w:val="both"/>
              <w:rPr>
                <w:lang w:eastAsia="sk-SK"/>
              </w:rPr>
            </w:pPr>
            <w:r w:rsidRPr="00064B09">
              <w:rPr>
                <w:lang w:eastAsia="sk-SK"/>
              </w:rPr>
              <w:t>TOMEK, Miroslav, SEIDL, Miloslav a Gabriela BUCOVÁ</w:t>
            </w:r>
            <w:ins w:id="657" w:author="Eva Batůšková" w:date="2018-11-19T11:11:00Z">
              <w:r w:rsidR="006C6544">
                <w:rPr>
                  <w:lang w:eastAsia="sk-SK"/>
                </w:rPr>
                <w:t xml:space="preserve"> (2014)</w:t>
              </w:r>
            </w:ins>
            <w:r w:rsidRPr="00064B09">
              <w:rPr>
                <w:lang w:eastAsia="sk-SK"/>
              </w:rPr>
              <w:t xml:space="preserve">. </w:t>
            </w:r>
            <w:r w:rsidRPr="00064B09">
              <w:rPr>
                <w:i/>
                <w:lang w:eastAsia="sk-SK"/>
              </w:rPr>
              <w:t>Transport safety at evacuation for people with disabilities.</w:t>
            </w:r>
            <w:r w:rsidRPr="00064B09">
              <w:rPr>
                <w:lang w:eastAsia="sk-SK"/>
              </w:rPr>
              <w:t xml:space="preserve"> Kontak: odborný a vědecký časopis pro zdravotně sociální otázky. Vol. 16, no. 3 (2014), p. 195 – 202, ISSN 1212-4117 (online ISSN 1804-7122). Databáze SCOPUS.</w:t>
            </w:r>
          </w:p>
          <w:p w:rsidR="000D6DB9" w:rsidRPr="00064B09" w:rsidRDefault="000D6DB9" w:rsidP="00420BD2">
            <w:pPr>
              <w:spacing w:before="20"/>
              <w:ind w:left="66"/>
              <w:jc w:val="both"/>
              <w:rPr>
                <w:shd w:val="clear" w:color="auto" w:fill="FFFFFF"/>
              </w:rPr>
            </w:pPr>
            <w:r w:rsidRPr="00064B09">
              <w:t>SEIDL, Miloslav a Miroslav TOMEK</w:t>
            </w:r>
            <w:del w:id="658" w:author="Eva Batůšková" w:date="2018-11-19T11:11:00Z">
              <w:r w:rsidRPr="00064B09" w:rsidDel="006C6544">
                <w:delText>.</w:delText>
              </w:r>
            </w:del>
            <w:ins w:id="659" w:author="Eva Batůšková" w:date="2018-11-19T11:11:00Z">
              <w:r w:rsidR="006C6544">
                <w:t xml:space="preserve"> (</w:t>
              </w:r>
            </w:ins>
            <w:del w:id="660" w:author="Eva Batůšková" w:date="2018-11-19T11:11:00Z">
              <w:r w:rsidRPr="00064B09" w:rsidDel="006C6544">
                <w:delText xml:space="preserve"> </w:delText>
              </w:r>
            </w:del>
            <w:ins w:id="661" w:author="Jan Strohmandl" w:date="2018-11-17T06:27:00Z">
              <w:r w:rsidR="00283942">
                <w:rPr>
                  <w:shd w:val="clear" w:color="auto" w:fill="FFFFFF"/>
                </w:rPr>
                <w:t>2014</w:t>
              </w:r>
            </w:ins>
            <w:ins w:id="662" w:author="Eva Batůšková" w:date="2018-11-19T11:11:00Z">
              <w:r w:rsidR="006C6544">
                <w:rPr>
                  <w:shd w:val="clear" w:color="auto" w:fill="FFFFFF"/>
                </w:rPr>
                <w:t>)</w:t>
              </w:r>
            </w:ins>
            <w:ins w:id="663" w:author="Jan Strohmandl" w:date="2018-11-17T06:28:00Z">
              <w:r w:rsidR="00283942">
                <w:rPr>
                  <w:shd w:val="clear" w:color="auto" w:fill="FFFFFF"/>
                </w:rPr>
                <w:t xml:space="preserve">. </w:t>
              </w:r>
            </w:ins>
            <w:r w:rsidRPr="00064B09">
              <w:rPr>
                <w:bCs/>
                <w:i/>
                <w:iCs/>
                <w:shd w:val="clear" w:color="auto" w:fill="FFFFFF"/>
              </w:rPr>
              <w:t>Several problems with planning of transport provision of evacuation</w:t>
            </w:r>
            <w:r w:rsidRPr="00064B09">
              <w:rPr>
                <w:shd w:val="clear" w:color="auto" w:fill="FFFFFF"/>
              </w:rPr>
              <w:t>. In: Perner´s Contacts [elektronický zdroj]. Vol. 9, no. 4</w:t>
            </w:r>
            <w:del w:id="664" w:author="Jan Strohmandl" w:date="2018-11-17T06:27:00Z">
              <w:r w:rsidRPr="00064B09" w:rsidDel="00283942">
                <w:rPr>
                  <w:shd w:val="clear" w:color="auto" w:fill="FFFFFF"/>
                </w:rPr>
                <w:delText xml:space="preserve"> (2014)</w:delText>
              </w:r>
            </w:del>
            <w:del w:id="665" w:author="Jan Strohmandl" w:date="2018-11-17T06:28:00Z">
              <w:r w:rsidRPr="00064B09" w:rsidDel="00283942">
                <w:rPr>
                  <w:shd w:val="clear" w:color="auto" w:fill="FFFFFF"/>
                </w:rPr>
                <w:delText>,</w:delText>
              </w:r>
            </w:del>
            <w:r w:rsidRPr="00064B09">
              <w:rPr>
                <w:shd w:val="clear" w:color="auto" w:fill="FFFFFF"/>
              </w:rPr>
              <w:t xml:space="preserve"> online, p. 95-100, ISSN 1801-674X.</w:t>
            </w:r>
          </w:p>
          <w:p w:rsidR="000D6DB9" w:rsidRPr="00064B09" w:rsidRDefault="000D6DB9" w:rsidP="00420BD2">
            <w:pPr>
              <w:spacing w:before="20"/>
              <w:ind w:left="66"/>
              <w:jc w:val="both"/>
            </w:pPr>
            <w:r w:rsidRPr="00064B09">
              <w:rPr>
                <w:shd w:val="clear" w:color="auto" w:fill="FFFFFF"/>
              </w:rPr>
              <w:t>FIGULI, Lucia, SEIDL, Miloslav a Miroslav TOMEK</w:t>
            </w:r>
            <w:del w:id="666" w:author="Eva Batůšková" w:date="2018-11-19T11:11:00Z">
              <w:r w:rsidRPr="00064B09" w:rsidDel="006C6544">
                <w:rPr>
                  <w:shd w:val="clear" w:color="auto" w:fill="FFFFFF"/>
                </w:rPr>
                <w:delText>.</w:delText>
              </w:r>
            </w:del>
            <w:ins w:id="667" w:author="Eva Batůšková" w:date="2018-11-19T11:11:00Z">
              <w:r w:rsidR="006C6544">
                <w:rPr>
                  <w:shd w:val="clear" w:color="auto" w:fill="FFFFFF"/>
                </w:rPr>
                <w:t xml:space="preserve"> (</w:t>
              </w:r>
            </w:ins>
            <w:del w:id="668" w:author="Eva Batůšková" w:date="2018-11-19T11:11:00Z">
              <w:r w:rsidRPr="00064B09" w:rsidDel="006C6544">
                <w:rPr>
                  <w:shd w:val="clear" w:color="auto" w:fill="FFFFFF"/>
                </w:rPr>
                <w:delText xml:space="preserve"> </w:delText>
              </w:r>
            </w:del>
            <w:ins w:id="669" w:author="Jan Strohmandl" w:date="2018-11-17T06:28:00Z">
              <w:r w:rsidR="00283942">
                <w:rPr>
                  <w:shd w:val="clear" w:color="auto" w:fill="FFFFFF"/>
                </w:rPr>
                <w:t>2014</w:t>
              </w:r>
            </w:ins>
            <w:ins w:id="670" w:author="Eva Batůšková" w:date="2018-11-19T11:11:00Z">
              <w:r w:rsidR="006C6544">
                <w:rPr>
                  <w:shd w:val="clear" w:color="auto" w:fill="FFFFFF"/>
                </w:rPr>
                <w:t>)</w:t>
              </w:r>
            </w:ins>
            <w:ins w:id="671" w:author="Jan Strohmandl" w:date="2018-11-17T06:28:00Z">
              <w:r w:rsidR="00283942">
                <w:rPr>
                  <w:shd w:val="clear" w:color="auto" w:fill="FFFFFF"/>
                </w:rPr>
                <w:t xml:space="preserve">. </w:t>
              </w:r>
            </w:ins>
            <w:r w:rsidRPr="00064B09">
              <w:rPr>
                <w:bCs/>
                <w:i/>
                <w:iCs/>
                <w:shd w:val="clear" w:color="auto" w:fill="FFFFFF"/>
              </w:rPr>
              <w:t>Security and risks of material evacuation using mechanization</w:t>
            </w:r>
            <w:r w:rsidRPr="00064B09">
              <w:rPr>
                <w:shd w:val="clear" w:color="auto" w:fill="FFFFFF"/>
              </w:rPr>
              <w:t xml:space="preserve">. Transport means 2014: proceedings of the 18th international conference: October 23-24, 2014, Kaunas University </w:t>
            </w:r>
            <w:del w:id="672" w:author="Jan Strohmandl" w:date="2018-11-17T06:28:00Z">
              <w:r w:rsidRPr="00064B09" w:rsidDel="00283942">
                <w:rPr>
                  <w:shd w:val="clear" w:color="auto" w:fill="FFFFFF"/>
                </w:rPr>
                <w:br/>
              </w:r>
            </w:del>
            <w:r w:rsidRPr="00064B09">
              <w:rPr>
                <w:shd w:val="clear" w:color="auto" w:fill="FFFFFF"/>
              </w:rPr>
              <w:t>of Technology, Lithuania. Kaunas: Kaunas University of Technology, 2014, p. 261-264, ISSN 1822-296X.</w:t>
            </w:r>
            <w:r w:rsidRPr="00064B09">
              <w:t xml:space="preserve"> D</w:t>
            </w:r>
            <w:r w:rsidRPr="00064B09">
              <w:rPr>
                <w:shd w:val="clear" w:color="auto" w:fill="FFFFFF"/>
              </w:rPr>
              <w:t>atabáze SCOPUS.</w:t>
            </w:r>
          </w:p>
          <w:p w:rsidR="000D6DB9" w:rsidRPr="00064B09" w:rsidRDefault="000D6DB9" w:rsidP="00420BD2">
            <w:pPr>
              <w:spacing w:before="20"/>
              <w:ind w:left="66"/>
              <w:jc w:val="both"/>
            </w:pPr>
            <w:r w:rsidRPr="00064B09">
              <w:t>MONOŠI, Mikuláš a Miroslav TOMEK</w:t>
            </w:r>
            <w:del w:id="673" w:author="Eva Batůšková" w:date="2018-11-19T11:11:00Z">
              <w:r w:rsidRPr="00064B09" w:rsidDel="006C6544">
                <w:delText>.</w:delText>
              </w:r>
            </w:del>
            <w:ins w:id="674" w:author="Eva Batůšková" w:date="2018-11-19T11:11:00Z">
              <w:r w:rsidR="006C6544">
                <w:t xml:space="preserve"> (</w:t>
              </w:r>
            </w:ins>
            <w:del w:id="675" w:author="Eva Batůšková" w:date="2018-11-19T11:11:00Z">
              <w:r w:rsidRPr="00064B09" w:rsidDel="006C6544">
                <w:delText xml:space="preserve"> </w:delText>
              </w:r>
            </w:del>
            <w:ins w:id="676" w:author="Jan Strohmandl" w:date="2018-11-17T06:28:00Z">
              <w:r w:rsidR="00283942">
                <w:rPr>
                  <w:shd w:val="clear" w:color="auto" w:fill="FFFFFF"/>
                </w:rPr>
                <w:t>2015</w:t>
              </w:r>
            </w:ins>
            <w:ins w:id="677" w:author="Eva Batůšková" w:date="2018-11-19T11:11:00Z">
              <w:r w:rsidR="006C6544">
                <w:rPr>
                  <w:shd w:val="clear" w:color="auto" w:fill="FFFFFF"/>
                </w:rPr>
                <w:t>)</w:t>
              </w:r>
            </w:ins>
            <w:ins w:id="678" w:author="Jan Strohmandl" w:date="2018-11-17T06:29:00Z">
              <w:r w:rsidR="00283942">
                <w:rPr>
                  <w:shd w:val="clear" w:color="auto" w:fill="FFFFFF"/>
                </w:rPr>
                <w:t xml:space="preserve">. </w:t>
              </w:r>
            </w:ins>
            <w:ins w:id="679" w:author="Jan Strohmandl" w:date="2018-11-17T06:28:00Z">
              <w:r w:rsidR="00283942" w:rsidRPr="00064B09">
                <w:rPr>
                  <w:shd w:val="clear" w:color="auto" w:fill="FFFFFF"/>
                </w:rPr>
                <w:t xml:space="preserve"> </w:t>
              </w:r>
            </w:ins>
            <w:r w:rsidRPr="00064B09">
              <w:rPr>
                <w:bCs/>
                <w:i/>
                <w:iCs/>
                <w:shd w:val="clear" w:color="auto" w:fill="FFFFFF"/>
              </w:rPr>
              <w:t xml:space="preserve">Aerial fire appliance used by fire units means of its use within evacuation </w:t>
            </w:r>
            <w:r w:rsidRPr="00064B09">
              <w:rPr>
                <w:bCs/>
                <w:i/>
                <w:iCs/>
                <w:shd w:val="clear" w:color="auto" w:fill="FFFFFF"/>
              </w:rPr>
              <w:br/>
              <w:t>of persons</w:t>
            </w:r>
            <w:r w:rsidRPr="00064B09">
              <w:rPr>
                <w:shd w:val="clear" w:color="auto" w:fill="FFFFFF"/>
              </w:rPr>
              <w:t>.</w:t>
            </w:r>
            <w:r w:rsidRPr="00064B09">
              <w:t xml:space="preserve"> </w:t>
            </w:r>
            <w:r w:rsidRPr="00064B09">
              <w:rPr>
                <w:shd w:val="clear" w:color="auto" w:fill="FFFFFF"/>
              </w:rPr>
              <w:t xml:space="preserve">Advances in fire, safety and security research 2015: scientific book. ISSN 1339-8490. Bratislava: Fire Research Institute of the Ministry of Interior SR, </w:t>
            </w:r>
            <w:del w:id="680" w:author="Jan Strohmandl" w:date="2018-11-17T06:28:00Z">
              <w:r w:rsidRPr="00064B09" w:rsidDel="00283942">
                <w:rPr>
                  <w:shd w:val="clear" w:color="auto" w:fill="FFFFFF"/>
                </w:rPr>
                <w:delText xml:space="preserve">2015, </w:delText>
              </w:r>
            </w:del>
            <w:r w:rsidRPr="00064B09">
              <w:rPr>
                <w:shd w:val="clear" w:color="auto" w:fill="FFFFFF"/>
              </w:rPr>
              <w:t>s. 44 – 49. ISBN 978-80-89051-19-9.</w:t>
            </w:r>
          </w:p>
          <w:p w:rsidR="000D6DB9" w:rsidRPr="00064B09" w:rsidRDefault="000D6DB9" w:rsidP="00420BD2">
            <w:pPr>
              <w:spacing w:before="20"/>
              <w:ind w:left="66"/>
              <w:jc w:val="both"/>
            </w:pPr>
            <w:r w:rsidRPr="00064B09">
              <w:t>SEIDL, Miloslav a Miroslav TOMEK</w:t>
            </w:r>
            <w:ins w:id="681" w:author="Eva Batůšková" w:date="2018-11-19T11:12:00Z">
              <w:r w:rsidR="006C6544">
                <w:t xml:space="preserve"> (</w:t>
              </w:r>
            </w:ins>
            <w:del w:id="682" w:author="Eva Batůšková" w:date="2018-11-19T11:12:00Z">
              <w:r w:rsidRPr="00064B09" w:rsidDel="006C6544">
                <w:delText xml:space="preserve">. </w:delText>
              </w:r>
            </w:del>
            <w:ins w:id="683" w:author="Jan Strohmandl" w:date="2018-11-17T06:29:00Z">
              <w:r w:rsidR="00283942">
                <w:t>2016</w:t>
              </w:r>
            </w:ins>
            <w:ins w:id="684" w:author="Eva Batůšková" w:date="2018-11-19T11:12:00Z">
              <w:r w:rsidR="006C6544">
                <w:t>)</w:t>
              </w:r>
            </w:ins>
            <w:ins w:id="685" w:author="Jan Strohmandl" w:date="2018-11-17T06:29:00Z">
              <w:r w:rsidR="00283942">
                <w:t xml:space="preserve">. </w:t>
              </w:r>
            </w:ins>
            <w:r w:rsidRPr="00064B09">
              <w:rPr>
                <w:i/>
              </w:rPr>
              <w:t xml:space="preserve">Transportation provided evacuation road vehiscles. </w:t>
            </w:r>
            <w:r w:rsidRPr="00064B09">
              <w:t>The Science for Population Protection (elektronický zdroj). Vol. 8, no. 2 (2016), p. 16, ISSN 1803-568X. Databáze ERIH+.</w:t>
            </w:r>
          </w:p>
          <w:p w:rsidR="000D6DB9" w:rsidRPr="00064B09" w:rsidRDefault="000D6DB9" w:rsidP="00420BD2">
            <w:pPr>
              <w:spacing w:before="20"/>
              <w:ind w:left="66"/>
              <w:jc w:val="both"/>
            </w:pPr>
            <w:r w:rsidRPr="00064B09">
              <w:t>TOMEK, Miroslav, STROHMANDL, Jan a Júlia MIHOKOVÁ JAKUBČEKOVÁ</w:t>
            </w:r>
            <w:ins w:id="686" w:author="Eva Batůšková" w:date="2018-11-19T11:12:00Z">
              <w:r w:rsidR="006C6544">
                <w:t xml:space="preserve"> (</w:t>
              </w:r>
            </w:ins>
            <w:del w:id="687" w:author="Eva Batůšková" w:date="2018-11-19T11:12:00Z">
              <w:r w:rsidRPr="00064B09" w:rsidDel="006C6544">
                <w:delText xml:space="preserve">. </w:delText>
              </w:r>
            </w:del>
            <w:ins w:id="688" w:author="Jan Strohmandl" w:date="2018-11-17T06:29:00Z">
              <w:r w:rsidR="00283942">
                <w:t>2017</w:t>
              </w:r>
            </w:ins>
            <w:ins w:id="689" w:author="Eva Batůšková" w:date="2018-11-19T11:12:00Z">
              <w:r w:rsidR="006C6544">
                <w:t>)</w:t>
              </w:r>
            </w:ins>
            <w:ins w:id="690" w:author="Jan Strohmandl" w:date="2018-11-17T06:29:00Z">
              <w:r w:rsidR="00283942">
                <w:t xml:space="preserve">. </w:t>
              </w:r>
            </w:ins>
            <w:r w:rsidRPr="00064B09">
              <w:rPr>
                <w:i/>
              </w:rPr>
              <w:t xml:space="preserve">Ochrana obyvteľstva – plánovanie </w:t>
            </w:r>
            <w:del w:id="691" w:author="Jan Strohmandl" w:date="2018-11-17T06:29:00Z">
              <w:r w:rsidRPr="00064B09" w:rsidDel="00283942">
                <w:rPr>
                  <w:i/>
                </w:rPr>
                <w:br/>
              </w:r>
            </w:del>
            <w:r w:rsidRPr="00064B09">
              <w:rPr>
                <w:i/>
              </w:rPr>
              <w:t>a zabezpečenie evakuácie.</w:t>
            </w:r>
            <w:r w:rsidRPr="00064B09">
              <w:t xml:space="preserve"> The Science for Population Protection</w:t>
            </w:r>
            <w:r w:rsidRPr="00064B09">
              <w:rPr>
                <w:i/>
              </w:rPr>
              <w:t xml:space="preserve"> </w:t>
            </w:r>
            <w:r w:rsidRPr="00064B09">
              <w:t>(elektronický zdroj). Vol. 9, no. 1 (2017), p. 14, ISSN 1803-568X. Databáze ERIH+.</w:t>
            </w:r>
          </w:p>
          <w:p w:rsidR="000D6DB9" w:rsidRPr="00995F32" w:rsidRDefault="000D6DB9" w:rsidP="00420BD2">
            <w:pPr>
              <w:spacing w:before="20"/>
              <w:ind w:left="66" w:right="409"/>
              <w:rPr>
                <w:i/>
              </w:rPr>
            </w:pPr>
          </w:p>
        </w:tc>
      </w:tr>
      <w:tr w:rsidR="000D6DB9" w:rsidTr="00420BD2">
        <w:trPr>
          <w:trHeight w:hRule="exact" w:val="244"/>
        </w:trPr>
        <w:tc>
          <w:tcPr>
            <w:tcW w:w="72" w:type="dxa"/>
            <w:tcBorders>
              <w:top w:val="nil"/>
              <w:left w:val="single" w:sz="28" w:space="0" w:color="F7C9AC"/>
              <w:bottom w:val="single" w:sz="3" w:space="0" w:color="000000"/>
              <w:right w:val="nil"/>
            </w:tcBorders>
          </w:tcPr>
          <w:p w:rsidR="000D6DB9" w:rsidRDefault="000D6DB9" w:rsidP="00420BD2"/>
        </w:tc>
        <w:tc>
          <w:tcPr>
            <w:tcW w:w="9820" w:type="dxa"/>
            <w:gridSpan w:val="11"/>
            <w:tcBorders>
              <w:top w:val="single" w:sz="12" w:space="0" w:color="000000"/>
              <w:left w:val="nil"/>
              <w:bottom w:val="nil"/>
              <w:right w:val="single" w:sz="28" w:space="0" w:color="F7C9AC"/>
            </w:tcBorders>
            <w:shd w:val="clear" w:color="auto" w:fill="F7C9AC"/>
          </w:tcPr>
          <w:p w:rsidR="000D6DB9" w:rsidRPr="00EB3FA0" w:rsidRDefault="000D6DB9" w:rsidP="00420BD2">
            <w:pPr>
              <w:spacing w:line="220" w:lineRule="exact"/>
              <w:ind w:left="2761"/>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6"/>
              </w:rPr>
              <w:t xml:space="preserve"> </w:t>
            </w:r>
            <w:r w:rsidRPr="00EB3FA0">
              <w:rPr>
                <w:b/>
                <w:spacing w:val="-3"/>
              </w:rPr>
              <w:t>k</w:t>
            </w:r>
            <w:r w:rsidRPr="00EB3FA0">
              <w:rPr>
                <w:b/>
              </w:rPr>
              <w:t>e</w:t>
            </w:r>
            <w:r w:rsidRPr="00EB3FA0">
              <w:rPr>
                <w:b/>
                <w:spacing w:val="1"/>
              </w:rPr>
              <w:t xml:space="preserve"> </w:t>
            </w:r>
            <w:r w:rsidRPr="00EB3FA0">
              <w:rPr>
                <w:b/>
                <w:spacing w:val="-3"/>
              </w:rPr>
              <w:t>k</w:t>
            </w:r>
            <w:r w:rsidRPr="00EB3FA0">
              <w:rPr>
                <w:b/>
                <w:spacing w:val="6"/>
              </w:rPr>
              <w:t>o</w:t>
            </w:r>
            <w:r w:rsidRPr="00EB3FA0">
              <w:rPr>
                <w:b/>
                <w:spacing w:val="-3"/>
              </w:rPr>
              <w:t>m</w:t>
            </w:r>
            <w:r w:rsidRPr="00EB3FA0">
              <w:rPr>
                <w:b/>
              </w:rPr>
              <w:t>b</w:t>
            </w:r>
            <w:r w:rsidRPr="00EB3FA0">
              <w:rPr>
                <w:b/>
                <w:spacing w:val="2"/>
              </w:rPr>
              <w:t>i</w:t>
            </w:r>
            <w:r w:rsidRPr="00EB3FA0">
              <w:rPr>
                <w:b/>
              </w:rPr>
              <w:t>n</w:t>
            </w:r>
            <w:r w:rsidRPr="00EB3FA0">
              <w:rPr>
                <w:b/>
                <w:spacing w:val="1"/>
              </w:rPr>
              <w:t>ova</w:t>
            </w:r>
            <w:r w:rsidRPr="00EB3FA0">
              <w:rPr>
                <w:b/>
              </w:rPr>
              <w:t>né</w:t>
            </w:r>
            <w:r w:rsidRPr="00EB3FA0">
              <w:rPr>
                <w:b/>
                <w:spacing w:val="-12"/>
              </w:rPr>
              <w:t xml:space="preserve"> </w:t>
            </w:r>
            <w:r w:rsidRPr="00EB3FA0">
              <w:rPr>
                <w:b/>
              </w:rPr>
              <w:t>nebo</w:t>
            </w:r>
            <w:r w:rsidRPr="00EB3FA0">
              <w:rPr>
                <w:b/>
                <w:spacing w:val="-3"/>
              </w:rPr>
              <w:t xml:space="preserve"> </w:t>
            </w:r>
            <w:r w:rsidRPr="00EB3FA0">
              <w:rPr>
                <w:b/>
              </w:rPr>
              <w:t>di</w:t>
            </w:r>
            <w:r w:rsidRPr="00EB3FA0">
              <w:rPr>
                <w:b/>
                <w:spacing w:val="-1"/>
              </w:rPr>
              <w:t>s</w:t>
            </w:r>
            <w:r w:rsidRPr="00EB3FA0">
              <w:rPr>
                <w:b/>
                <w:spacing w:val="1"/>
              </w:rPr>
              <w:t>ta</w:t>
            </w:r>
            <w:r w:rsidRPr="00EB3FA0">
              <w:rPr>
                <w:b/>
              </w:rPr>
              <w:t>nční</w:t>
            </w:r>
            <w:r w:rsidRPr="00EB3FA0">
              <w:rPr>
                <w:b/>
                <w:spacing w:val="-8"/>
              </w:rPr>
              <w:t xml:space="preserve"> </w:t>
            </w:r>
            <w:r w:rsidRPr="00EB3FA0">
              <w:rPr>
                <w:b/>
                <w:spacing w:val="1"/>
              </w:rPr>
              <w:t>fo</w:t>
            </w:r>
            <w:r w:rsidRPr="00EB3FA0">
              <w:rPr>
                <w:b/>
                <w:spacing w:val="3"/>
              </w:rPr>
              <w:t>r</w:t>
            </w:r>
            <w:r w:rsidRPr="00EB3FA0">
              <w:rPr>
                <w:b/>
                <w:spacing w:val="-3"/>
              </w:rPr>
              <w:t>m</w:t>
            </w:r>
            <w:r w:rsidRPr="00EB3FA0">
              <w:rPr>
                <w:b/>
              </w:rPr>
              <w:t>ě</w:t>
            </w:r>
          </w:p>
        </w:tc>
      </w:tr>
      <w:tr w:rsidR="000D6DB9" w:rsidTr="00420BD2">
        <w:trPr>
          <w:trHeight w:hRule="exact" w:val="245"/>
        </w:trPr>
        <w:tc>
          <w:tcPr>
            <w:tcW w:w="72" w:type="dxa"/>
            <w:tcBorders>
              <w:top w:val="single" w:sz="3" w:space="0" w:color="000000"/>
              <w:left w:val="single" w:sz="27" w:space="0" w:color="F7C9AC"/>
              <w:bottom w:val="single" w:sz="5" w:space="0" w:color="000000"/>
              <w:right w:val="nil"/>
            </w:tcBorders>
          </w:tcPr>
          <w:p w:rsidR="000D6DB9" w:rsidRDefault="000D6DB9" w:rsidP="00420BD2"/>
        </w:tc>
        <w:tc>
          <w:tcPr>
            <w:tcW w:w="4679" w:type="dxa"/>
            <w:gridSpan w:val="3"/>
            <w:tcBorders>
              <w:top w:val="single" w:sz="3"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spacing w:val="-3"/>
              </w:rPr>
              <w:t>k</w:t>
            </w:r>
            <w:r w:rsidRPr="00EB3FA0">
              <w:rPr>
                <w:b/>
                <w:spacing w:val="3"/>
              </w:rPr>
              <w:t>o</w:t>
            </w:r>
            <w:r w:rsidRPr="00EB3FA0">
              <w:rPr>
                <w:b/>
              </w:rPr>
              <w:t>nzult</w:t>
            </w:r>
            <w:r w:rsidRPr="00EB3FA0">
              <w:rPr>
                <w:b/>
                <w:spacing w:val="1"/>
              </w:rPr>
              <w:t>a</w:t>
            </w:r>
            <w:r w:rsidRPr="00EB3FA0">
              <w:rPr>
                <w:b/>
              </w:rPr>
              <w:t>cí</w:t>
            </w:r>
            <w:r w:rsidRPr="00EB3FA0">
              <w:rPr>
                <w:b/>
                <w:spacing w:val="-9"/>
              </w:rPr>
              <w:t xml:space="preserve"> </w:t>
            </w:r>
            <w:r w:rsidRPr="00EB3FA0">
              <w:rPr>
                <w:b/>
                <w:spacing w:val="1"/>
              </w:rPr>
              <w:t>(</w:t>
            </w:r>
            <w:r w:rsidRPr="00EB3FA0">
              <w:rPr>
                <w:b/>
                <w:spacing w:val="-1"/>
              </w:rPr>
              <w:t>s</w:t>
            </w:r>
            <w:r w:rsidRPr="00EB3FA0">
              <w:rPr>
                <w:b/>
                <w:spacing w:val="1"/>
              </w:rPr>
              <w:t>o</w:t>
            </w:r>
            <w:r w:rsidRPr="00EB3FA0">
              <w:rPr>
                <w:b/>
              </w:rPr>
              <w:t>u</w:t>
            </w:r>
            <w:r w:rsidRPr="00EB3FA0">
              <w:rPr>
                <w:b/>
                <w:spacing w:val="-1"/>
              </w:rPr>
              <w:t>s</w:t>
            </w:r>
            <w:r w:rsidRPr="00EB3FA0">
              <w:rPr>
                <w:b/>
                <w:spacing w:val="1"/>
              </w:rPr>
              <w:t>t</w:t>
            </w:r>
            <w:r w:rsidRPr="00EB3FA0">
              <w:rPr>
                <w:b/>
              </w:rPr>
              <w:t>ř</w:t>
            </w:r>
            <w:r w:rsidRPr="00EB3FA0">
              <w:rPr>
                <w:b/>
                <w:spacing w:val="1"/>
              </w:rPr>
              <w:t>e</w:t>
            </w:r>
            <w:r w:rsidRPr="00EB3FA0">
              <w:rPr>
                <w:b/>
                <w:spacing w:val="2"/>
              </w:rPr>
              <w:t>d</w:t>
            </w:r>
            <w:r w:rsidRPr="00EB3FA0">
              <w:rPr>
                <w:b/>
              </w:rPr>
              <w:t>ění)</w:t>
            </w:r>
          </w:p>
        </w:tc>
        <w:tc>
          <w:tcPr>
            <w:tcW w:w="71" w:type="dxa"/>
            <w:tcBorders>
              <w:top w:val="single" w:sz="3" w:space="0" w:color="000000"/>
              <w:left w:val="single" w:sz="27" w:space="0" w:color="F7C9AC"/>
              <w:bottom w:val="single" w:sz="5" w:space="0" w:color="000000"/>
              <w:right w:val="single" w:sz="5" w:space="0" w:color="000000"/>
            </w:tcBorders>
          </w:tcPr>
          <w:p w:rsidR="000D6DB9" w:rsidRPr="00EB3FA0" w:rsidRDefault="000D6DB9" w:rsidP="00420BD2"/>
        </w:tc>
        <w:tc>
          <w:tcPr>
            <w:tcW w:w="923" w:type="dxa"/>
            <w:gridSpan w:val="2"/>
            <w:tcBorders>
              <w:top w:val="single" w:sz="3" w:space="0" w:color="000000"/>
              <w:left w:val="single" w:sz="5" w:space="0" w:color="000000"/>
              <w:bottom w:val="single" w:sz="5" w:space="0" w:color="000000"/>
              <w:right w:val="single" w:sz="27" w:space="0" w:color="F7C9AC"/>
            </w:tcBorders>
          </w:tcPr>
          <w:p w:rsidR="000D6DB9" w:rsidRPr="00EB3FA0" w:rsidRDefault="000D6DB9" w:rsidP="00420BD2">
            <w:pPr>
              <w:jc w:val="center"/>
            </w:pPr>
            <w:r>
              <w:t>10</w:t>
            </w:r>
          </w:p>
        </w:tc>
        <w:tc>
          <w:tcPr>
            <w:tcW w:w="4147" w:type="dxa"/>
            <w:gridSpan w:val="5"/>
            <w:tcBorders>
              <w:top w:val="single" w:sz="3"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4"/>
            </w:pPr>
            <w:r w:rsidRPr="00EB3FA0">
              <w:rPr>
                <w:b/>
              </w:rPr>
              <w:t>h</w:t>
            </w:r>
            <w:r w:rsidRPr="00EB3FA0">
              <w:rPr>
                <w:b/>
                <w:spacing w:val="1"/>
              </w:rPr>
              <w:t>o</w:t>
            </w:r>
            <w:r w:rsidRPr="00EB3FA0">
              <w:rPr>
                <w:b/>
              </w:rPr>
              <w:t>din</w:t>
            </w:r>
          </w:p>
        </w:tc>
      </w:tr>
      <w:tr w:rsidR="000D6DB9" w:rsidTr="00420BD2">
        <w:trPr>
          <w:trHeight w:hRule="exact" w:val="235"/>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9820" w:type="dxa"/>
            <w:gridSpan w:val="11"/>
            <w:tcBorders>
              <w:top w:val="nil"/>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8"/>
              </w:rPr>
              <w:t xml:space="preserve"> </w:t>
            </w:r>
            <w:r w:rsidRPr="00EB3FA0">
              <w:rPr>
                <w:b/>
              </w:rPr>
              <w:t>o zp</w:t>
            </w:r>
            <w:r w:rsidRPr="00EB3FA0">
              <w:rPr>
                <w:b/>
                <w:spacing w:val="2"/>
              </w:rPr>
              <w:t>ů</w:t>
            </w:r>
            <w:r w:rsidRPr="00EB3FA0">
              <w:rPr>
                <w:b/>
                <w:spacing w:val="-1"/>
              </w:rPr>
              <w:t>s</w:t>
            </w:r>
            <w:r w:rsidRPr="00EB3FA0">
              <w:rPr>
                <w:b/>
                <w:spacing w:val="1"/>
              </w:rPr>
              <w:t>o</w:t>
            </w:r>
            <w:r w:rsidRPr="00EB3FA0">
              <w:rPr>
                <w:b/>
              </w:rPr>
              <w:t>bu</w:t>
            </w:r>
            <w:r w:rsidRPr="00EB3FA0">
              <w:rPr>
                <w:b/>
                <w:spacing w:val="-5"/>
              </w:rPr>
              <w:t xml:space="preserve"> </w:t>
            </w:r>
            <w:r w:rsidRPr="00EB3FA0">
              <w:rPr>
                <w:b/>
                <w:spacing w:val="-3"/>
              </w:rPr>
              <w:t>k</w:t>
            </w:r>
            <w:r w:rsidRPr="00EB3FA0">
              <w:rPr>
                <w:b/>
                <w:spacing w:val="1"/>
              </w:rPr>
              <w:t>o</w:t>
            </w:r>
            <w:r w:rsidRPr="00EB3FA0">
              <w:rPr>
                <w:b/>
              </w:rPr>
              <w:t>nt</w:t>
            </w:r>
            <w:r w:rsidRPr="00EB3FA0">
              <w:rPr>
                <w:b/>
                <w:spacing w:val="4"/>
              </w:rPr>
              <w:t>a</w:t>
            </w:r>
            <w:r w:rsidRPr="00EB3FA0">
              <w:rPr>
                <w:b/>
              </w:rPr>
              <w:t>ktu</w:t>
            </w:r>
            <w:r w:rsidRPr="00EB3FA0">
              <w:rPr>
                <w:b/>
                <w:spacing w:val="-8"/>
              </w:rPr>
              <w:t xml:space="preserve"> </w:t>
            </w:r>
            <w:r w:rsidRPr="00EB3FA0">
              <w:rPr>
                <w:b/>
              </w:rPr>
              <w:t>s</w:t>
            </w:r>
            <w:r w:rsidRPr="00EB3FA0">
              <w:rPr>
                <w:b/>
                <w:spacing w:val="-1"/>
              </w:rPr>
              <w:t xml:space="preserve"> </w:t>
            </w:r>
            <w:r w:rsidRPr="00EB3FA0">
              <w:rPr>
                <w:b/>
                <w:spacing w:val="1"/>
              </w:rPr>
              <w:t>vy</w:t>
            </w:r>
            <w:r w:rsidRPr="00EB3FA0">
              <w:rPr>
                <w:b/>
              </w:rPr>
              <w:t>učujíc</w:t>
            </w:r>
            <w:r w:rsidRPr="00EB3FA0">
              <w:rPr>
                <w:b/>
                <w:spacing w:val="2"/>
              </w:rPr>
              <w:t>í</w:t>
            </w:r>
            <w:r w:rsidRPr="00EB3FA0">
              <w:rPr>
                <w:b/>
              </w:rPr>
              <w:t>m</w:t>
            </w:r>
          </w:p>
        </w:tc>
      </w:tr>
      <w:tr w:rsidR="000D6DB9" w:rsidRPr="000233F7" w:rsidTr="00420BD2">
        <w:trPr>
          <w:trHeight w:hRule="exact" w:val="1363"/>
        </w:trPr>
        <w:tc>
          <w:tcPr>
            <w:tcW w:w="9892" w:type="dxa"/>
            <w:gridSpan w:val="12"/>
            <w:tcBorders>
              <w:top w:val="single" w:sz="5" w:space="0" w:color="000000"/>
              <w:left w:val="single" w:sz="5" w:space="0" w:color="000000"/>
              <w:bottom w:val="single" w:sz="5" w:space="0" w:color="000000"/>
              <w:right w:val="single" w:sz="5" w:space="0" w:color="000000"/>
            </w:tcBorders>
          </w:tcPr>
          <w:p w:rsidR="000D6DB9" w:rsidRDefault="000D6DB9" w:rsidP="00420BD2">
            <w:pPr>
              <w:jc w:val="both"/>
              <w:rPr>
                <w:ins w:id="692" w:author="Strohmandl Jan" w:date="2018-11-13T09:16: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693" w:author="Strohmandl Jan" w:date="2018-11-13T09:16:00Z">
              <w:r>
                <w:t>Studenti v rámci výuky absolvují 1 průběžný test za účelem prověření znalostí a odevzdají seminární práci.</w:t>
              </w:r>
            </w:ins>
          </w:p>
          <w:p w:rsidR="000D6DB9" w:rsidRPr="000233F7" w:rsidRDefault="000D6DB9" w:rsidP="00420BD2">
            <w:r>
              <w:t xml:space="preserve">Možnosti komunikace s vyučujícím: </w:t>
            </w:r>
            <w:hyperlink r:id="rId31" w:history="1">
              <w:r w:rsidRPr="001975BB">
                <w:rPr>
                  <w:rStyle w:val="Hypertextovodkaz"/>
                </w:rPr>
                <w:t>tomek@utb.cz</w:t>
              </w:r>
            </w:hyperlink>
            <w:r>
              <w:t xml:space="preserve">; </w:t>
            </w:r>
            <w:hyperlink r:id="rId32" w:history="1">
              <w:r w:rsidRPr="00B43143">
                <w:rPr>
                  <w:rStyle w:val="Hypertextovodkaz"/>
                </w:rPr>
                <w:t>strohmandl@utb.cz</w:t>
              </w:r>
            </w:hyperlink>
            <w:r>
              <w:t xml:space="preserve"> </w:t>
            </w:r>
          </w:p>
        </w:tc>
      </w:tr>
    </w:tbl>
    <w:p w:rsidR="000D6DB9" w:rsidRPr="000233F7" w:rsidRDefault="000D6DB9" w:rsidP="000D6DB9">
      <w:pPr>
        <w:spacing w:before="6" w:line="120" w:lineRule="exact"/>
      </w:pPr>
    </w:p>
    <w:p w:rsidR="00645B1D" w:rsidRDefault="00645B1D">
      <w:pPr>
        <w:rPr>
          <w:ins w:id="694" w:author="skybova" w:date="2018-11-26T13:05:00Z"/>
        </w:rPr>
      </w:pPr>
      <w:ins w:id="695" w:author="skybova" w:date="2018-11-26T13:05: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45B1D" w:rsidTr="003B5830">
        <w:trPr>
          <w:ins w:id="696" w:author="skybova" w:date="2018-11-26T13:05:00Z"/>
        </w:trPr>
        <w:tc>
          <w:tcPr>
            <w:tcW w:w="9855" w:type="dxa"/>
            <w:gridSpan w:val="8"/>
            <w:tcBorders>
              <w:bottom w:val="double" w:sz="4" w:space="0" w:color="auto"/>
            </w:tcBorders>
            <w:shd w:val="clear" w:color="auto" w:fill="BDD6EE"/>
          </w:tcPr>
          <w:p w:rsidR="00645B1D" w:rsidRPr="003E685B" w:rsidRDefault="00645B1D" w:rsidP="003B5830">
            <w:pPr>
              <w:jc w:val="both"/>
              <w:rPr>
                <w:ins w:id="697" w:author="skybova" w:date="2018-11-26T13:05:00Z"/>
                <w:b/>
                <w:sz w:val="28"/>
              </w:rPr>
            </w:pPr>
            <w:ins w:id="698" w:author="skybova" w:date="2018-11-26T13:05:00Z">
              <w:r w:rsidRPr="003E685B">
                <w:lastRenderedPageBreak/>
                <w:br w:type="page"/>
              </w:r>
              <w:r w:rsidRPr="003E685B">
                <w:rPr>
                  <w:b/>
                  <w:sz w:val="28"/>
                </w:rPr>
                <w:t>B-III – Charakteristika studijního předmětu</w:t>
              </w:r>
            </w:ins>
          </w:p>
        </w:tc>
      </w:tr>
      <w:tr w:rsidR="00645B1D" w:rsidRPr="006F73EA" w:rsidTr="003B5830">
        <w:trPr>
          <w:trHeight w:val="243"/>
          <w:ins w:id="699" w:author="skybova" w:date="2018-11-26T13:05:00Z"/>
        </w:trPr>
        <w:tc>
          <w:tcPr>
            <w:tcW w:w="3086" w:type="dxa"/>
            <w:tcBorders>
              <w:top w:val="double" w:sz="4" w:space="0" w:color="auto"/>
            </w:tcBorders>
            <w:shd w:val="clear" w:color="auto" w:fill="F7CAAC"/>
          </w:tcPr>
          <w:p w:rsidR="00645B1D" w:rsidRPr="003E685B" w:rsidRDefault="00645B1D" w:rsidP="003B5830">
            <w:pPr>
              <w:jc w:val="both"/>
              <w:rPr>
                <w:ins w:id="700" w:author="skybova" w:date="2018-11-26T13:05:00Z"/>
                <w:b/>
              </w:rPr>
            </w:pPr>
            <w:ins w:id="701" w:author="skybova" w:date="2018-11-26T13:05:00Z">
              <w:r w:rsidRPr="003E685B">
                <w:rPr>
                  <w:b/>
                </w:rPr>
                <w:t>Název studijního předmětu</w:t>
              </w:r>
            </w:ins>
          </w:p>
        </w:tc>
        <w:tc>
          <w:tcPr>
            <w:tcW w:w="6769" w:type="dxa"/>
            <w:gridSpan w:val="7"/>
            <w:tcBorders>
              <w:top w:val="double" w:sz="4" w:space="0" w:color="auto"/>
            </w:tcBorders>
          </w:tcPr>
          <w:p w:rsidR="00645B1D" w:rsidRPr="003E685B" w:rsidRDefault="00645B1D" w:rsidP="003B5830">
            <w:pPr>
              <w:jc w:val="both"/>
              <w:rPr>
                <w:ins w:id="702" w:author="skybova" w:date="2018-11-26T13:05:00Z"/>
                <w:b/>
              </w:rPr>
            </w:pPr>
            <w:ins w:id="703" w:author="skybova" w:date="2018-11-26T13:05:00Z">
              <w:r w:rsidRPr="003E685B">
                <w:rPr>
                  <w:b/>
                </w:rPr>
                <w:t>Exkurze</w:t>
              </w:r>
            </w:ins>
          </w:p>
        </w:tc>
      </w:tr>
      <w:tr w:rsidR="00645B1D" w:rsidRPr="006F73EA" w:rsidTr="003B5830">
        <w:trPr>
          <w:trHeight w:val="583"/>
          <w:ins w:id="704" w:author="skybova" w:date="2018-11-26T13:05:00Z"/>
        </w:trPr>
        <w:tc>
          <w:tcPr>
            <w:tcW w:w="3086" w:type="dxa"/>
            <w:shd w:val="clear" w:color="auto" w:fill="F7CAAC"/>
          </w:tcPr>
          <w:p w:rsidR="00645B1D" w:rsidRPr="003E685B" w:rsidRDefault="00645B1D" w:rsidP="003B5830">
            <w:pPr>
              <w:jc w:val="both"/>
              <w:rPr>
                <w:ins w:id="705" w:author="skybova" w:date="2018-11-26T13:05:00Z"/>
                <w:b/>
              </w:rPr>
            </w:pPr>
            <w:ins w:id="706" w:author="skybova" w:date="2018-11-26T13:05:00Z">
              <w:r w:rsidRPr="003E685B">
                <w:rPr>
                  <w:b/>
                </w:rPr>
                <w:t>Typ předmětu</w:t>
              </w:r>
            </w:ins>
          </w:p>
        </w:tc>
        <w:tc>
          <w:tcPr>
            <w:tcW w:w="3406" w:type="dxa"/>
            <w:gridSpan w:val="4"/>
          </w:tcPr>
          <w:p w:rsidR="00645B1D" w:rsidRPr="003E685B" w:rsidRDefault="00645B1D" w:rsidP="003B5830">
            <w:pPr>
              <w:jc w:val="both"/>
              <w:rPr>
                <w:ins w:id="707" w:author="skybova" w:date="2018-11-26T13:05:00Z"/>
              </w:rPr>
            </w:pPr>
            <w:ins w:id="708" w:author="skybova" w:date="2018-11-26T13:05:00Z">
              <w:r w:rsidRPr="003E685B">
                <w:t xml:space="preserve">povinný </w:t>
              </w:r>
            </w:ins>
          </w:p>
        </w:tc>
        <w:tc>
          <w:tcPr>
            <w:tcW w:w="2695" w:type="dxa"/>
            <w:gridSpan w:val="2"/>
            <w:shd w:val="clear" w:color="auto" w:fill="F7CAAC"/>
          </w:tcPr>
          <w:p w:rsidR="00645B1D" w:rsidRPr="003E685B" w:rsidRDefault="00645B1D" w:rsidP="003B5830">
            <w:pPr>
              <w:jc w:val="both"/>
              <w:rPr>
                <w:ins w:id="709" w:author="skybova" w:date="2018-11-26T13:05:00Z"/>
              </w:rPr>
            </w:pPr>
            <w:ins w:id="710" w:author="skybova" w:date="2018-11-26T13:05:00Z">
              <w:r w:rsidRPr="003E685B">
                <w:rPr>
                  <w:b/>
                </w:rPr>
                <w:t>doporučený ročník / semestr</w:t>
              </w:r>
            </w:ins>
          </w:p>
        </w:tc>
        <w:tc>
          <w:tcPr>
            <w:tcW w:w="668" w:type="dxa"/>
          </w:tcPr>
          <w:p w:rsidR="00645B1D" w:rsidRPr="003E685B" w:rsidRDefault="00645B1D" w:rsidP="003B5830">
            <w:pPr>
              <w:jc w:val="both"/>
              <w:rPr>
                <w:ins w:id="711" w:author="skybova" w:date="2018-11-26T13:05:00Z"/>
              </w:rPr>
            </w:pPr>
            <w:ins w:id="712" w:author="skybova" w:date="2018-11-26T13:05:00Z">
              <w:r w:rsidRPr="003E685B">
                <w:t>2/LS</w:t>
              </w:r>
            </w:ins>
          </w:p>
        </w:tc>
      </w:tr>
      <w:tr w:rsidR="00645B1D" w:rsidRPr="006F73EA" w:rsidTr="003B5830">
        <w:trPr>
          <w:ins w:id="713" w:author="skybova" w:date="2018-11-26T13:05:00Z"/>
        </w:trPr>
        <w:tc>
          <w:tcPr>
            <w:tcW w:w="3086" w:type="dxa"/>
            <w:shd w:val="clear" w:color="auto" w:fill="F7CAAC"/>
          </w:tcPr>
          <w:p w:rsidR="00645B1D" w:rsidRPr="003E685B" w:rsidRDefault="00645B1D" w:rsidP="003B5830">
            <w:pPr>
              <w:jc w:val="both"/>
              <w:rPr>
                <w:ins w:id="714" w:author="skybova" w:date="2018-11-26T13:05:00Z"/>
                <w:b/>
              </w:rPr>
            </w:pPr>
            <w:ins w:id="715" w:author="skybova" w:date="2018-11-26T13:05:00Z">
              <w:r w:rsidRPr="003E685B">
                <w:rPr>
                  <w:b/>
                </w:rPr>
                <w:t>Rozsah studijního předmětu</w:t>
              </w:r>
            </w:ins>
          </w:p>
        </w:tc>
        <w:tc>
          <w:tcPr>
            <w:tcW w:w="1701" w:type="dxa"/>
            <w:gridSpan w:val="2"/>
          </w:tcPr>
          <w:p w:rsidR="00645B1D" w:rsidRPr="003E685B" w:rsidRDefault="00645B1D" w:rsidP="003B5830">
            <w:pPr>
              <w:jc w:val="both"/>
              <w:rPr>
                <w:ins w:id="716" w:author="skybova" w:date="2018-11-26T13:05:00Z"/>
              </w:rPr>
            </w:pPr>
            <w:ins w:id="717" w:author="skybova" w:date="2018-11-26T13:05:00Z">
              <w:r w:rsidRPr="003E685B">
                <w:t xml:space="preserve">20 </w:t>
              </w:r>
            </w:ins>
          </w:p>
        </w:tc>
        <w:tc>
          <w:tcPr>
            <w:tcW w:w="889" w:type="dxa"/>
            <w:shd w:val="clear" w:color="auto" w:fill="F7CAAC"/>
          </w:tcPr>
          <w:p w:rsidR="00645B1D" w:rsidRPr="003E685B" w:rsidRDefault="00645B1D" w:rsidP="003B5830">
            <w:pPr>
              <w:jc w:val="both"/>
              <w:rPr>
                <w:ins w:id="718" w:author="skybova" w:date="2018-11-26T13:05:00Z"/>
                <w:b/>
              </w:rPr>
            </w:pPr>
            <w:ins w:id="719" w:author="skybova" w:date="2018-11-26T13:05:00Z">
              <w:r w:rsidRPr="003E685B">
                <w:rPr>
                  <w:b/>
                </w:rPr>
                <w:t xml:space="preserve">hod. </w:t>
              </w:r>
            </w:ins>
          </w:p>
        </w:tc>
        <w:tc>
          <w:tcPr>
            <w:tcW w:w="816" w:type="dxa"/>
          </w:tcPr>
          <w:p w:rsidR="00645B1D" w:rsidRPr="003E685B" w:rsidRDefault="00645B1D" w:rsidP="003B5830">
            <w:pPr>
              <w:jc w:val="both"/>
              <w:rPr>
                <w:ins w:id="720" w:author="skybova" w:date="2018-11-26T13:05:00Z"/>
              </w:rPr>
            </w:pPr>
            <w:ins w:id="721" w:author="skybova" w:date="2018-11-26T13:05:00Z">
              <w:r w:rsidRPr="003E685B">
                <w:t>20</w:t>
              </w:r>
            </w:ins>
          </w:p>
        </w:tc>
        <w:tc>
          <w:tcPr>
            <w:tcW w:w="2156" w:type="dxa"/>
            <w:shd w:val="clear" w:color="auto" w:fill="F7CAAC"/>
          </w:tcPr>
          <w:p w:rsidR="00645B1D" w:rsidRPr="003E685B" w:rsidRDefault="00645B1D" w:rsidP="003B5830">
            <w:pPr>
              <w:jc w:val="both"/>
              <w:rPr>
                <w:ins w:id="722" w:author="skybova" w:date="2018-11-26T13:05:00Z"/>
                <w:b/>
              </w:rPr>
            </w:pPr>
            <w:ins w:id="723" w:author="skybova" w:date="2018-11-26T13:05:00Z">
              <w:r w:rsidRPr="003E685B">
                <w:rPr>
                  <w:b/>
                </w:rPr>
                <w:t>Kreditů</w:t>
              </w:r>
            </w:ins>
          </w:p>
        </w:tc>
        <w:tc>
          <w:tcPr>
            <w:tcW w:w="1207" w:type="dxa"/>
            <w:gridSpan w:val="2"/>
          </w:tcPr>
          <w:p w:rsidR="00645B1D" w:rsidRPr="003E685B" w:rsidRDefault="00645B1D" w:rsidP="003B5830">
            <w:pPr>
              <w:jc w:val="both"/>
              <w:rPr>
                <w:ins w:id="724" w:author="skybova" w:date="2018-11-26T13:05:00Z"/>
              </w:rPr>
            </w:pPr>
            <w:ins w:id="725" w:author="skybova" w:date="2018-11-26T13:05:00Z">
              <w:r w:rsidRPr="003E685B">
                <w:t>2</w:t>
              </w:r>
            </w:ins>
          </w:p>
        </w:tc>
      </w:tr>
      <w:tr w:rsidR="00645B1D" w:rsidRPr="006F73EA" w:rsidTr="003B5830">
        <w:trPr>
          <w:ins w:id="726" w:author="skybova" w:date="2018-11-26T13:05:00Z"/>
        </w:trPr>
        <w:tc>
          <w:tcPr>
            <w:tcW w:w="3086" w:type="dxa"/>
            <w:shd w:val="clear" w:color="auto" w:fill="F7CAAC"/>
          </w:tcPr>
          <w:p w:rsidR="00645B1D" w:rsidRPr="003E685B" w:rsidRDefault="00645B1D" w:rsidP="003B5830">
            <w:pPr>
              <w:rPr>
                <w:ins w:id="727" w:author="skybova" w:date="2018-11-26T13:05:00Z"/>
                <w:b/>
              </w:rPr>
            </w:pPr>
            <w:ins w:id="728" w:author="skybova" w:date="2018-11-26T13:05:00Z">
              <w:r w:rsidRPr="003E685B">
                <w:rPr>
                  <w:b/>
                </w:rPr>
                <w:t>Prerekvizity, korekvizity, ekvivalence</w:t>
              </w:r>
            </w:ins>
          </w:p>
        </w:tc>
        <w:tc>
          <w:tcPr>
            <w:tcW w:w="6769" w:type="dxa"/>
            <w:gridSpan w:val="7"/>
          </w:tcPr>
          <w:p w:rsidR="00645B1D" w:rsidRPr="003E685B" w:rsidRDefault="00645B1D" w:rsidP="003B5830">
            <w:pPr>
              <w:jc w:val="both"/>
              <w:rPr>
                <w:ins w:id="729" w:author="skybova" w:date="2018-11-26T13:05:00Z"/>
              </w:rPr>
            </w:pPr>
          </w:p>
        </w:tc>
      </w:tr>
      <w:tr w:rsidR="00645B1D" w:rsidRPr="006F73EA" w:rsidTr="003B5830">
        <w:trPr>
          <w:ins w:id="730" w:author="skybova" w:date="2018-11-26T13:05:00Z"/>
        </w:trPr>
        <w:tc>
          <w:tcPr>
            <w:tcW w:w="3086" w:type="dxa"/>
            <w:shd w:val="clear" w:color="auto" w:fill="F7CAAC"/>
          </w:tcPr>
          <w:p w:rsidR="00645B1D" w:rsidRPr="003E685B" w:rsidRDefault="00645B1D" w:rsidP="003B5830">
            <w:pPr>
              <w:rPr>
                <w:ins w:id="731" w:author="skybova" w:date="2018-11-26T13:05:00Z"/>
                <w:b/>
              </w:rPr>
            </w:pPr>
            <w:ins w:id="732" w:author="skybova" w:date="2018-11-26T13:05:00Z">
              <w:r w:rsidRPr="003E685B">
                <w:rPr>
                  <w:b/>
                </w:rPr>
                <w:t>Způsob ověření studijních výsledků</w:t>
              </w:r>
            </w:ins>
          </w:p>
        </w:tc>
        <w:tc>
          <w:tcPr>
            <w:tcW w:w="3406" w:type="dxa"/>
            <w:gridSpan w:val="4"/>
          </w:tcPr>
          <w:p w:rsidR="00645B1D" w:rsidRPr="003E685B" w:rsidRDefault="00645B1D" w:rsidP="003B5830">
            <w:pPr>
              <w:jc w:val="both"/>
              <w:rPr>
                <w:ins w:id="733" w:author="skybova" w:date="2018-11-26T13:05:00Z"/>
              </w:rPr>
            </w:pPr>
            <w:ins w:id="734" w:author="skybova" w:date="2018-11-26T13:05:00Z">
              <w:r w:rsidRPr="003E685B">
                <w:t>zápočet</w:t>
              </w:r>
            </w:ins>
          </w:p>
        </w:tc>
        <w:tc>
          <w:tcPr>
            <w:tcW w:w="2156" w:type="dxa"/>
            <w:shd w:val="clear" w:color="auto" w:fill="F7CAAC"/>
          </w:tcPr>
          <w:p w:rsidR="00645B1D" w:rsidRPr="003E685B" w:rsidRDefault="00645B1D" w:rsidP="003B5830">
            <w:pPr>
              <w:jc w:val="both"/>
              <w:rPr>
                <w:ins w:id="735" w:author="skybova" w:date="2018-11-26T13:05:00Z"/>
                <w:b/>
              </w:rPr>
            </w:pPr>
            <w:ins w:id="736" w:author="skybova" w:date="2018-11-26T13:05:00Z">
              <w:r w:rsidRPr="003E685B">
                <w:rPr>
                  <w:b/>
                </w:rPr>
                <w:t>Forma výuky</w:t>
              </w:r>
            </w:ins>
          </w:p>
        </w:tc>
        <w:tc>
          <w:tcPr>
            <w:tcW w:w="1207" w:type="dxa"/>
            <w:gridSpan w:val="2"/>
          </w:tcPr>
          <w:p w:rsidR="00645B1D" w:rsidRPr="003E685B" w:rsidRDefault="00645B1D" w:rsidP="003B5830">
            <w:pPr>
              <w:jc w:val="both"/>
              <w:rPr>
                <w:ins w:id="737" w:author="skybova" w:date="2018-11-26T13:05:00Z"/>
              </w:rPr>
            </w:pPr>
            <w:ins w:id="738" w:author="skybova" w:date="2018-11-26T13:05:00Z">
              <w:r w:rsidRPr="003E685B">
                <w:t>exkurze</w:t>
              </w:r>
            </w:ins>
          </w:p>
        </w:tc>
      </w:tr>
      <w:tr w:rsidR="00645B1D" w:rsidRPr="006F73EA" w:rsidTr="003B5830">
        <w:trPr>
          <w:ins w:id="739" w:author="skybova" w:date="2018-11-26T13:05:00Z"/>
        </w:trPr>
        <w:tc>
          <w:tcPr>
            <w:tcW w:w="3086" w:type="dxa"/>
            <w:shd w:val="clear" w:color="auto" w:fill="F7CAAC"/>
          </w:tcPr>
          <w:p w:rsidR="00645B1D" w:rsidRPr="003E685B" w:rsidRDefault="00645B1D" w:rsidP="003B5830">
            <w:pPr>
              <w:rPr>
                <w:ins w:id="740" w:author="skybova" w:date="2018-11-26T13:05:00Z"/>
                <w:b/>
              </w:rPr>
            </w:pPr>
            <w:ins w:id="741" w:author="skybova" w:date="2018-11-26T13:05:00Z">
              <w:r w:rsidRPr="003E685B">
                <w:rPr>
                  <w:b/>
                </w:rPr>
                <w:t>Forma způsobu ověření studijních výsledků a další požadavky na studenta</w:t>
              </w:r>
            </w:ins>
          </w:p>
        </w:tc>
        <w:tc>
          <w:tcPr>
            <w:tcW w:w="6769" w:type="dxa"/>
            <w:gridSpan w:val="7"/>
            <w:tcBorders>
              <w:bottom w:val="nil"/>
            </w:tcBorders>
          </w:tcPr>
          <w:p w:rsidR="00645B1D" w:rsidRPr="003E685B" w:rsidRDefault="00645B1D" w:rsidP="003B5830">
            <w:pPr>
              <w:rPr>
                <w:ins w:id="742" w:author="skybova" w:date="2018-11-26T13:05:00Z"/>
              </w:rPr>
            </w:pPr>
            <w:ins w:id="743" w:author="skybova" w:date="2018-11-26T13:05:00Z">
              <w:r w:rsidRPr="003E685B">
                <w:t>Studenti vypracovávají stručnou zprávu z exkurze.</w:t>
              </w:r>
            </w:ins>
          </w:p>
        </w:tc>
      </w:tr>
      <w:tr w:rsidR="00645B1D" w:rsidRPr="006F73EA" w:rsidTr="003B5830">
        <w:trPr>
          <w:trHeight w:val="554"/>
          <w:ins w:id="744" w:author="skybova" w:date="2018-11-26T13:05:00Z"/>
        </w:trPr>
        <w:tc>
          <w:tcPr>
            <w:tcW w:w="9855" w:type="dxa"/>
            <w:gridSpan w:val="8"/>
            <w:tcBorders>
              <w:top w:val="nil"/>
            </w:tcBorders>
          </w:tcPr>
          <w:p w:rsidR="00645B1D" w:rsidRPr="003E685B" w:rsidRDefault="00645B1D" w:rsidP="003B5830">
            <w:pPr>
              <w:jc w:val="both"/>
              <w:rPr>
                <w:ins w:id="745" w:author="skybova" w:date="2018-11-26T13:05:00Z"/>
              </w:rPr>
            </w:pPr>
          </w:p>
        </w:tc>
      </w:tr>
      <w:tr w:rsidR="00645B1D" w:rsidRPr="006F73EA" w:rsidTr="003B5830">
        <w:trPr>
          <w:trHeight w:val="197"/>
          <w:ins w:id="746" w:author="skybova" w:date="2018-11-26T13:05:00Z"/>
        </w:trPr>
        <w:tc>
          <w:tcPr>
            <w:tcW w:w="3086" w:type="dxa"/>
            <w:tcBorders>
              <w:top w:val="nil"/>
            </w:tcBorders>
            <w:shd w:val="clear" w:color="auto" w:fill="F7CAAC"/>
          </w:tcPr>
          <w:p w:rsidR="00645B1D" w:rsidRPr="003E685B" w:rsidRDefault="00645B1D" w:rsidP="003B5830">
            <w:pPr>
              <w:jc w:val="both"/>
              <w:rPr>
                <w:ins w:id="747" w:author="skybova" w:date="2018-11-26T13:05:00Z"/>
                <w:b/>
              </w:rPr>
            </w:pPr>
            <w:ins w:id="748" w:author="skybova" w:date="2018-11-26T13:05:00Z">
              <w:r w:rsidRPr="003E685B">
                <w:rPr>
                  <w:b/>
                </w:rPr>
                <w:t>Garant předmětu</w:t>
              </w:r>
            </w:ins>
          </w:p>
        </w:tc>
        <w:tc>
          <w:tcPr>
            <w:tcW w:w="6769" w:type="dxa"/>
            <w:gridSpan w:val="7"/>
            <w:tcBorders>
              <w:top w:val="nil"/>
            </w:tcBorders>
          </w:tcPr>
          <w:p w:rsidR="00645B1D" w:rsidRPr="003E685B" w:rsidRDefault="00645B1D" w:rsidP="003B5830">
            <w:pPr>
              <w:jc w:val="both"/>
              <w:rPr>
                <w:ins w:id="749" w:author="skybova" w:date="2018-11-26T13:05:00Z"/>
              </w:rPr>
            </w:pPr>
            <w:ins w:id="750" w:author="skybova" w:date="2018-11-26T13:05:00Z">
              <w:r>
                <w:t>ředitel ÚOO</w:t>
              </w:r>
            </w:ins>
          </w:p>
        </w:tc>
      </w:tr>
      <w:tr w:rsidR="00645B1D" w:rsidRPr="006F73EA" w:rsidTr="003B5830">
        <w:trPr>
          <w:trHeight w:val="243"/>
          <w:ins w:id="751" w:author="skybova" w:date="2018-11-26T13:05:00Z"/>
        </w:trPr>
        <w:tc>
          <w:tcPr>
            <w:tcW w:w="3086" w:type="dxa"/>
            <w:tcBorders>
              <w:top w:val="nil"/>
            </w:tcBorders>
            <w:shd w:val="clear" w:color="auto" w:fill="F7CAAC"/>
          </w:tcPr>
          <w:p w:rsidR="00645B1D" w:rsidRPr="003E685B" w:rsidRDefault="00645B1D" w:rsidP="003B5830">
            <w:pPr>
              <w:rPr>
                <w:ins w:id="752" w:author="skybova" w:date="2018-11-26T13:05:00Z"/>
                <w:b/>
              </w:rPr>
            </w:pPr>
            <w:ins w:id="753" w:author="skybova" w:date="2018-11-26T13:05:00Z">
              <w:r w:rsidRPr="003E685B">
                <w:rPr>
                  <w:b/>
                </w:rPr>
                <w:t>Zapojení garanta do výuky předmětu</w:t>
              </w:r>
            </w:ins>
          </w:p>
        </w:tc>
        <w:tc>
          <w:tcPr>
            <w:tcW w:w="6769" w:type="dxa"/>
            <w:gridSpan w:val="7"/>
            <w:tcBorders>
              <w:top w:val="nil"/>
            </w:tcBorders>
          </w:tcPr>
          <w:p w:rsidR="00645B1D" w:rsidRPr="003E685B" w:rsidRDefault="00645B1D" w:rsidP="003B5830">
            <w:pPr>
              <w:jc w:val="both"/>
              <w:rPr>
                <w:ins w:id="754" w:author="skybova" w:date="2018-11-26T13:05:00Z"/>
              </w:rPr>
            </w:pPr>
            <w:ins w:id="755" w:author="skybova" w:date="2018-11-26T13:05:00Z">
              <w:r w:rsidRPr="003E685B">
                <w:t xml:space="preserve">Garant se podílí na organizaci exkurzí. </w:t>
              </w:r>
            </w:ins>
          </w:p>
        </w:tc>
      </w:tr>
      <w:tr w:rsidR="00645B1D" w:rsidRPr="006F73EA" w:rsidTr="003B5830">
        <w:trPr>
          <w:ins w:id="756" w:author="skybova" w:date="2018-11-26T13:05:00Z"/>
        </w:trPr>
        <w:tc>
          <w:tcPr>
            <w:tcW w:w="3086" w:type="dxa"/>
            <w:shd w:val="clear" w:color="auto" w:fill="F7CAAC"/>
          </w:tcPr>
          <w:p w:rsidR="00645B1D" w:rsidRPr="003E685B" w:rsidRDefault="00645B1D" w:rsidP="003B5830">
            <w:pPr>
              <w:jc w:val="both"/>
              <w:rPr>
                <w:ins w:id="757" w:author="skybova" w:date="2018-11-26T13:05:00Z"/>
                <w:b/>
              </w:rPr>
            </w:pPr>
            <w:ins w:id="758" w:author="skybova" w:date="2018-11-26T13:05:00Z">
              <w:r w:rsidRPr="003E685B">
                <w:rPr>
                  <w:b/>
                </w:rPr>
                <w:t>Vyučující</w:t>
              </w:r>
            </w:ins>
          </w:p>
        </w:tc>
        <w:tc>
          <w:tcPr>
            <w:tcW w:w="6769" w:type="dxa"/>
            <w:gridSpan w:val="7"/>
            <w:tcBorders>
              <w:bottom w:val="nil"/>
            </w:tcBorders>
          </w:tcPr>
          <w:p w:rsidR="00645B1D" w:rsidRPr="003E685B" w:rsidRDefault="00645B1D" w:rsidP="003B5830">
            <w:pPr>
              <w:jc w:val="both"/>
              <w:rPr>
                <w:ins w:id="759" w:author="skybova" w:date="2018-11-26T13:05:00Z"/>
              </w:rPr>
            </w:pPr>
          </w:p>
        </w:tc>
      </w:tr>
      <w:tr w:rsidR="00645B1D" w:rsidRPr="006F73EA" w:rsidTr="003B5830">
        <w:trPr>
          <w:trHeight w:val="554"/>
          <w:ins w:id="760" w:author="skybova" w:date="2018-11-26T13:05:00Z"/>
        </w:trPr>
        <w:tc>
          <w:tcPr>
            <w:tcW w:w="9855" w:type="dxa"/>
            <w:gridSpan w:val="8"/>
            <w:tcBorders>
              <w:top w:val="nil"/>
            </w:tcBorders>
          </w:tcPr>
          <w:p w:rsidR="00645B1D" w:rsidRPr="003E685B" w:rsidRDefault="00645B1D" w:rsidP="003B5830">
            <w:pPr>
              <w:jc w:val="both"/>
              <w:rPr>
                <w:ins w:id="761" w:author="skybova" w:date="2018-11-26T13:05:00Z"/>
              </w:rPr>
            </w:pPr>
          </w:p>
        </w:tc>
      </w:tr>
      <w:tr w:rsidR="00645B1D" w:rsidRPr="006F73EA" w:rsidTr="003B5830">
        <w:trPr>
          <w:ins w:id="762" w:author="skybova" w:date="2018-11-26T13:05:00Z"/>
        </w:trPr>
        <w:tc>
          <w:tcPr>
            <w:tcW w:w="3086" w:type="dxa"/>
            <w:shd w:val="clear" w:color="auto" w:fill="F7CAAC"/>
          </w:tcPr>
          <w:p w:rsidR="00645B1D" w:rsidRPr="003E685B" w:rsidRDefault="00645B1D" w:rsidP="003B5830">
            <w:pPr>
              <w:jc w:val="both"/>
              <w:rPr>
                <w:ins w:id="763" w:author="skybova" w:date="2018-11-26T13:05:00Z"/>
                <w:b/>
              </w:rPr>
            </w:pPr>
            <w:ins w:id="764" w:author="skybova" w:date="2018-11-26T13:05:00Z">
              <w:r w:rsidRPr="003E685B">
                <w:rPr>
                  <w:b/>
                </w:rPr>
                <w:t>Stručná anotace předmětu</w:t>
              </w:r>
            </w:ins>
          </w:p>
        </w:tc>
        <w:tc>
          <w:tcPr>
            <w:tcW w:w="6769" w:type="dxa"/>
            <w:gridSpan w:val="7"/>
            <w:tcBorders>
              <w:bottom w:val="nil"/>
            </w:tcBorders>
          </w:tcPr>
          <w:p w:rsidR="00645B1D" w:rsidRPr="003E685B" w:rsidRDefault="00645B1D" w:rsidP="003B5830">
            <w:pPr>
              <w:jc w:val="both"/>
              <w:rPr>
                <w:ins w:id="765" w:author="skybova" w:date="2018-11-26T13:05:00Z"/>
              </w:rPr>
            </w:pPr>
          </w:p>
        </w:tc>
      </w:tr>
      <w:tr w:rsidR="00645B1D" w:rsidRPr="006F73EA" w:rsidTr="003B5830">
        <w:trPr>
          <w:trHeight w:val="1691"/>
          <w:ins w:id="766" w:author="skybova" w:date="2018-11-26T13:05:00Z"/>
        </w:trPr>
        <w:tc>
          <w:tcPr>
            <w:tcW w:w="9855" w:type="dxa"/>
            <w:gridSpan w:val="8"/>
            <w:tcBorders>
              <w:top w:val="nil"/>
              <w:bottom w:val="single" w:sz="12" w:space="0" w:color="auto"/>
            </w:tcBorders>
          </w:tcPr>
          <w:p w:rsidR="00645B1D" w:rsidRPr="006E130F" w:rsidRDefault="00645B1D" w:rsidP="003B5830">
            <w:pPr>
              <w:autoSpaceDE w:val="0"/>
              <w:autoSpaceDN w:val="0"/>
              <w:adjustRightInd w:val="0"/>
              <w:jc w:val="both"/>
              <w:rPr>
                <w:ins w:id="767" w:author="skybova" w:date="2018-11-26T13:05:00Z"/>
                <w:color w:val="000000"/>
                <w:spacing w:val="-4"/>
              </w:rPr>
            </w:pPr>
            <w:ins w:id="768" w:author="skybova" w:date="2018-11-26T13:05:00Z">
              <w:r w:rsidRPr="003E685B">
                <w:rPr>
                  <w:color w:val="000000"/>
                  <w:spacing w:val="-4"/>
                </w:rPr>
                <w:t xml:space="preserve">Cílem předmětu je umožnit studentům absolvovat minimálně dvě až tři exkurze ve vybraných </w:t>
              </w:r>
              <w:r>
                <w:rPr>
                  <w:color w:val="000000"/>
                  <w:spacing w:val="-4"/>
                </w:rPr>
                <w:t>organizacích, zařízeních veřejné a státní správy a firmách</w:t>
              </w:r>
              <w:r w:rsidRPr="003E685B">
                <w:rPr>
                  <w:color w:val="000000"/>
                  <w:spacing w:val="-4"/>
                </w:rPr>
                <w:t xml:space="preserve">.  Tyto exkurze budou organizovány hromadně s akcentem na problematiku </w:t>
              </w:r>
              <w:r>
                <w:rPr>
                  <w:color w:val="000000"/>
                  <w:spacing w:val="-4"/>
                </w:rPr>
                <w:t>Ochrana obyvatelstva</w:t>
              </w:r>
              <w:r w:rsidRPr="003E685B">
                <w:rPr>
                  <w:color w:val="000000"/>
                  <w:spacing w:val="-4"/>
                </w:rPr>
                <w:t xml:space="preserve">. Studenti se seznámí s chodem </w:t>
              </w:r>
              <w:r>
                <w:rPr>
                  <w:color w:val="000000"/>
                  <w:spacing w:val="-4"/>
                </w:rPr>
                <w:t>s organizací práce a materiálně technickým zabezpečením složek Integrovaného záchranného systému apod.</w:t>
              </w:r>
              <w:r w:rsidRPr="003E685B">
                <w:rPr>
                  <w:color w:val="000000"/>
                  <w:spacing w:val="-4"/>
                </w:rPr>
                <w:t xml:space="preserve"> Exkurze budou probíhat převážně v </w:t>
              </w:r>
              <w:r>
                <w:rPr>
                  <w:color w:val="000000"/>
                  <w:spacing w:val="-4"/>
                </w:rPr>
                <w:t>organizacích</w:t>
              </w:r>
              <w:r w:rsidRPr="003E685B">
                <w:rPr>
                  <w:color w:val="000000"/>
                  <w:spacing w:val="-4"/>
                </w:rPr>
                <w:t>, které dlouhodobě spolupracují s fakultou, popř. s univerzitou. V rámci exkurzí budou dodržovány zásady bezpečnosti na jednotlivých pracovištích.</w:t>
              </w:r>
            </w:ins>
          </w:p>
        </w:tc>
      </w:tr>
      <w:tr w:rsidR="00645B1D" w:rsidRPr="006F73EA" w:rsidTr="003B5830">
        <w:trPr>
          <w:trHeight w:val="265"/>
          <w:ins w:id="769" w:author="skybova" w:date="2018-11-26T13:05:00Z"/>
        </w:trPr>
        <w:tc>
          <w:tcPr>
            <w:tcW w:w="3653" w:type="dxa"/>
            <w:gridSpan w:val="2"/>
            <w:tcBorders>
              <w:top w:val="nil"/>
            </w:tcBorders>
            <w:shd w:val="clear" w:color="auto" w:fill="F7CAAC"/>
          </w:tcPr>
          <w:p w:rsidR="00645B1D" w:rsidRPr="003E685B" w:rsidRDefault="00645B1D" w:rsidP="003B5830">
            <w:pPr>
              <w:jc w:val="both"/>
              <w:rPr>
                <w:ins w:id="770" w:author="skybova" w:date="2018-11-26T13:05:00Z"/>
              </w:rPr>
            </w:pPr>
            <w:ins w:id="771" w:author="skybova" w:date="2018-11-26T13:05:00Z">
              <w:r w:rsidRPr="003E685B">
                <w:rPr>
                  <w:b/>
                </w:rPr>
                <w:t>Studijní literatura a studijní pomůcky</w:t>
              </w:r>
            </w:ins>
          </w:p>
        </w:tc>
        <w:tc>
          <w:tcPr>
            <w:tcW w:w="6202" w:type="dxa"/>
            <w:gridSpan w:val="6"/>
            <w:tcBorders>
              <w:top w:val="nil"/>
              <w:bottom w:val="nil"/>
            </w:tcBorders>
          </w:tcPr>
          <w:p w:rsidR="00645B1D" w:rsidRPr="003E685B" w:rsidRDefault="00645B1D" w:rsidP="003B5830">
            <w:pPr>
              <w:jc w:val="both"/>
              <w:rPr>
                <w:ins w:id="772" w:author="skybova" w:date="2018-11-26T13:05:00Z"/>
              </w:rPr>
            </w:pPr>
          </w:p>
        </w:tc>
      </w:tr>
      <w:tr w:rsidR="00645B1D" w:rsidRPr="006F73EA" w:rsidTr="003B5830">
        <w:trPr>
          <w:trHeight w:val="1137"/>
          <w:ins w:id="773" w:author="skybova" w:date="2018-11-26T13:05:00Z"/>
        </w:trPr>
        <w:tc>
          <w:tcPr>
            <w:tcW w:w="9855" w:type="dxa"/>
            <w:gridSpan w:val="8"/>
            <w:tcBorders>
              <w:top w:val="nil"/>
            </w:tcBorders>
          </w:tcPr>
          <w:p w:rsidR="00645B1D" w:rsidRPr="003E685B" w:rsidRDefault="00645B1D" w:rsidP="003B5830">
            <w:pPr>
              <w:jc w:val="both"/>
              <w:rPr>
                <w:ins w:id="774" w:author="skybova" w:date="2018-11-26T13:05:00Z"/>
              </w:rPr>
            </w:pPr>
            <w:ins w:id="775" w:author="skybova" w:date="2018-11-26T13:05:00Z">
              <w:r w:rsidRPr="003E685B">
                <w:t>--</w:t>
              </w:r>
            </w:ins>
          </w:p>
        </w:tc>
      </w:tr>
      <w:tr w:rsidR="00645B1D" w:rsidRPr="006F73EA" w:rsidTr="003B5830">
        <w:trPr>
          <w:ins w:id="776" w:author="skybova" w:date="2018-11-26T13:05: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45B1D" w:rsidRPr="003E685B" w:rsidRDefault="00645B1D" w:rsidP="003B5830">
            <w:pPr>
              <w:jc w:val="center"/>
              <w:rPr>
                <w:ins w:id="777" w:author="skybova" w:date="2018-11-26T13:05:00Z"/>
                <w:b/>
              </w:rPr>
            </w:pPr>
            <w:ins w:id="778" w:author="skybova" w:date="2018-11-26T13:05:00Z">
              <w:r w:rsidRPr="003E685B">
                <w:rPr>
                  <w:b/>
                </w:rPr>
                <w:t>Informace ke kombinované nebo distanční formě</w:t>
              </w:r>
            </w:ins>
          </w:p>
        </w:tc>
      </w:tr>
      <w:tr w:rsidR="00645B1D" w:rsidRPr="006F73EA" w:rsidTr="003B5830">
        <w:trPr>
          <w:ins w:id="779" w:author="skybova" w:date="2018-11-26T13:05:00Z"/>
        </w:trPr>
        <w:tc>
          <w:tcPr>
            <w:tcW w:w="4787" w:type="dxa"/>
            <w:gridSpan w:val="3"/>
            <w:tcBorders>
              <w:top w:val="single" w:sz="2" w:space="0" w:color="auto"/>
            </w:tcBorders>
            <w:shd w:val="clear" w:color="auto" w:fill="F7CAAC"/>
          </w:tcPr>
          <w:p w:rsidR="00645B1D" w:rsidRPr="003E685B" w:rsidRDefault="00645B1D" w:rsidP="003B5830">
            <w:pPr>
              <w:jc w:val="both"/>
              <w:rPr>
                <w:ins w:id="780" w:author="skybova" w:date="2018-11-26T13:05:00Z"/>
              </w:rPr>
            </w:pPr>
            <w:ins w:id="781" w:author="skybova" w:date="2018-11-26T13:05:00Z">
              <w:r w:rsidRPr="003E685B">
                <w:rPr>
                  <w:b/>
                </w:rPr>
                <w:t>Rozsah konzultací (soustředění)</w:t>
              </w:r>
            </w:ins>
          </w:p>
        </w:tc>
        <w:tc>
          <w:tcPr>
            <w:tcW w:w="889" w:type="dxa"/>
            <w:tcBorders>
              <w:top w:val="single" w:sz="2" w:space="0" w:color="auto"/>
            </w:tcBorders>
          </w:tcPr>
          <w:p w:rsidR="00645B1D" w:rsidRPr="003E685B" w:rsidRDefault="00645B1D" w:rsidP="003B5830">
            <w:pPr>
              <w:jc w:val="both"/>
              <w:rPr>
                <w:ins w:id="782" w:author="skybova" w:date="2018-11-26T13:05:00Z"/>
              </w:rPr>
            </w:pPr>
          </w:p>
        </w:tc>
        <w:tc>
          <w:tcPr>
            <w:tcW w:w="4179" w:type="dxa"/>
            <w:gridSpan w:val="4"/>
            <w:tcBorders>
              <w:top w:val="single" w:sz="2" w:space="0" w:color="auto"/>
            </w:tcBorders>
            <w:shd w:val="clear" w:color="auto" w:fill="F7CAAC"/>
          </w:tcPr>
          <w:p w:rsidR="00645B1D" w:rsidRPr="003E685B" w:rsidRDefault="00645B1D" w:rsidP="003B5830">
            <w:pPr>
              <w:jc w:val="both"/>
              <w:rPr>
                <w:ins w:id="783" w:author="skybova" w:date="2018-11-26T13:05:00Z"/>
                <w:b/>
              </w:rPr>
            </w:pPr>
            <w:ins w:id="784" w:author="skybova" w:date="2018-11-26T13:05:00Z">
              <w:r w:rsidRPr="003E685B">
                <w:rPr>
                  <w:b/>
                </w:rPr>
                <w:t xml:space="preserve">hodin </w:t>
              </w:r>
            </w:ins>
          </w:p>
        </w:tc>
      </w:tr>
      <w:tr w:rsidR="00645B1D" w:rsidRPr="006F73EA" w:rsidTr="003B5830">
        <w:trPr>
          <w:ins w:id="785" w:author="skybova" w:date="2018-11-26T13:05:00Z"/>
        </w:trPr>
        <w:tc>
          <w:tcPr>
            <w:tcW w:w="9855" w:type="dxa"/>
            <w:gridSpan w:val="8"/>
            <w:shd w:val="clear" w:color="auto" w:fill="F7CAAC"/>
          </w:tcPr>
          <w:p w:rsidR="00645B1D" w:rsidRPr="003E685B" w:rsidRDefault="00645B1D" w:rsidP="003B5830">
            <w:pPr>
              <w:jc w:val="both"/>
              <w:rPr>
                <w:ins w:id="786" w:author="skybova" w:date="2018-11-26T13:05:00Z"/>
                <w:b/>
              </w:rPr>
            </w:pPr>
            <w:ins w:id="787" w:author="skybova" w:date="2018-11-26T13:05:00Z">
              <w:r w:rsidRPr="003E685B">
                <w:rPr>
                  <w:b/>
                </w:rPr>
                <w:t>Informace o způsobu kontaktu s vyučujícím</w:t>
              </w:r>
            </w:ins>
          </w:p>
        </w:tc>
      </w:tr>
      <w:tr w:rsidR="00645B1D" w:rsidRPr="006F73EA" w:rsidTr="003B5830">
        <w:trPr>
          <w:trHeight w:val="1373"/>
          <w:ins w:id="788" w:author="skybova" w:date="2018-11-26T13:05:00Z"/>
        </w:trPr>
        <w:tc>
          <w:tcPr>
            <w:tcW w:w="9855" w:type="dxa"/>
            <w:gridSpan w:val="8"/>
          </w:tcPr>
          <w:p w:rsidR="00645B1D" w:rsidRPr="003E685B" w:rsidRDefault="00645B1D" w:rsidP="003B5830">
            <w:pPr>
              <w:jc w:val="both"/>
              <w:rPr>
                <w:ins w:id="789" w:author="skybova" w:date="2018-11-26T13:05:00Z"/>
              </w:rPr>
            </w:pPr>
            <w:ins w:id="790" w:author="skybova" w:date="2018-11-26T13:05:00Z">
              <w:r w:rsidRPr="003E685B">
                <w:t>--</w:t>
              </w:r>
            </w:ins>
          </w:p>
        </w:tc>
      </w:tr>
    </w:tbl>
    <w:p w:rsidR="00645B1D" w:rsidRPr="00DA37F8" w:rsidRDefault="00645B1D" w:rsidP="00645B1D">
      <w:pPr>
        <w:rPr>
          <w:ins w:id="791" w:author="skybova" w:date="2018-11-26T13:05:00Z"/>
        </w:rPr>
      </w:pPr>
    </w:p>
    <w:p w:rsidR="00645B1D" w:rsidRDefault="00645B1D"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Del="00645B1D" w:rsidRDefault="000D6DB9" w:rsidP="000D6DB9">
      <w:pPr>
        <w:spacing w:after="160" w:line="259" w:lineRule="auto"/>
        <w:rPr>
          <w:del w:id="792" w:author="skybova" w:date="2018-11-26T13:05:00Z"/>
        </w:rPr>
      </w:pPr>
    </w:p>
    <w:p w:rsidR="000D6DB9" w:rsidDel="00645B1D" w:rsidRDefault="000D6DB9" w:rsidP="000D6DB9">
      <w:pPr>
        <w:spacing w:after="160" w:line="259" w:lineRule="auto"/>
        <w:rPr>
          <w:del w:id="793" w:author="skybova" w:date="2018-11-26T13:05:00Z"/>
        </w:rPr>
      </w:pPr>
      <w:bookmarkStart w:id="794" w:name="_GoBack"/>
      <w:bookmarkEnd w:id="794"/>
    </w:p>
    <w:p w:rsidR="000D6DB9" w:rsidDel="00645B1D" w:rsidRDefault="000D6DB9" w:rsidP="000D6DB9">
      <w:pPr>
        <w:spacing w:after="160" w:line="259" w:lineRule="auto"/>
        <w:rPr>
          <w:del w:id="795" w:author="skybova" w:date="2018-11-26T13:05:00Z"/>
        </w:rPr>
      </w:pPr>
    </w:p>
    <w:p w:rsidR="000D6DB9" w:rsidDel="00645B1D" w:rsidRDefault="000D6DB9" w:rsidP="000D6DB9">
      <w:pPr>
        <w:spacing w:after="160" w:line="259" w:lineRule="auto"/>
        <w:rPr>
          <w:del w:id="796" w:author="skybova" w:date="2018-11-26T13:05:00Z"/>
        </w:rPr>
      </w:pPr>
    </w:p>
    <w:p w:rsidR="000D6DB9" w:rsidDel="00645B1D" w:rsidRDefault="000D6DB9" w:rsidP="000D6DB9">
      <w:pPr>
        <w:spacing w:after="160" w:line="259" w:lineRule="auto"/>
        <w:rPr>
          <w:del w:id="797" w:author="skybova" w:date="2018-11-26T13:05:00Z"/>
        </w:rPr>
      </w:pPr>
    </w:p>
    <w:p w:rsidR="000D6DB9" w:rsidDel="00645B1D" w:rsidRDefault="000D6DB9" w:rsidP="000D6DB9">
      <w:pPr>
        <w:spacing w:after="160" w:line="259" w:lineRule="auto"/>
        <w:rPr>
          <w:del w:id="798" w:author="skybova" w:date="2018-11-26T13:05:00Z"/>
        </w:rPr>
      </w:pPr>
    </w:p>
    <w:p w:rsidR="000D6DB9" w:rsidRDefault="000D6DB9" w:rsidP="000D6DB9">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RPr="00201B93"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201B93" w:rsidRDefault="000D6DB9" w:rsidP="00420BD2">
            <w:pPr>
              <w:jc w:val="both"/>
              <w:rPr>
                <w:b/>
              </w:rPr>
            </w:pPr>
            <w:r w:rsidRPr="00201B93">
              <w:rPr>
                <w:b/>
              </w:rPr>
              <w:t>Fyzika</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1/LS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28p –</w:t>
            </w:r>
            <w:r w:rsidR="00A41C5A">
              <w:t xml:space="preserve"> 28s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5</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přednášky</w:t>
            </w:r>
          </w:p>
          <w:p w:rsidR="000D6DB9" w:rsidRDefault="00A41C5A" w:rsidP="00420BD2">
            <w:pPr>
              <w:jc w:val="both"/>
            </w:pPr>
            <w:r>
              <w:t>semináře</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 xml:space="preserve">80% účast na </w:t>
            </w:r>
            <w:r w:rsidR="00A41C5A">
              <w:t>seminářích</w:t>
            </w:r>
            <w:r>
              <w:t>.</w:t>
            </w:r>
          </w:p>
          <w:p w:rsidR="000D6DB9" w:rsidRDefault="000D6DB9" w:rsidP="00420BD2">
            <w:pPr>
              <w:jc w:val="both"/>
            </w:pPr>
            <w:r>
              <w:t xml:space="preserve">Zápočet: získání dostatečného počtu bodů ze seminářů. </w:t>
            </w:r>
          </w:p>
          <w:p w:rsidR="000D6DB9" w:rsidRDefault="000D6DB9" w:rsidP="00420BD2">
            <w:pPr>
              <w:jc w:val="both"/>
            </w:pPr>
            <w:r>
              <w:t>Zkouška: znalost všech témat dle sylabu. Základní předpoklad pro složení zkoušky je udělený zápočet.</w:t>
            </w:r>
          </w:p>
        </w:tc>
      </w:tr>
      <w:tr w:rsidR="000D6DB9" w:rsidTr="00420BD2">
        <w:trPr>
          <w:trHeight w:val="28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doc. RNDr. Petr Ponížil,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8449C0">
            <w:pPr>
              <w:jc w:val="both"/>
            </w:pPr>
            <w:r>
              <w:t xml:space="preserve">Garant stanovuje koncepci předmětu, podílí se na přednáškách v rozsahu 50 % </w:t>
            </w:r>
            <w:r>
              <w:br/>
              <w:t xml:space="preserve">a dále stanovuje koncepci </w:t>
            </w:r>
            <w:r w:rsidR="00A41C5A">
              <w:t xml:space="preserve">seminářů </w:t>
            </w:r>
            <w:r>
              <w:t>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Pr="00201B93" w:rsidRDefault="000D6DB9" w:rsidP="00420BD2">
            <w:pPr>
              <w:jc w:val="both"/>
            </w:pPr>
            <w:r w:rsidRPr="00201B93">
              <w:t xml:space="preserve">doc. RNDr. Petr Ponížil, </w:t>
            </w:r>
            <w:r>
              <w:t>Ph.D.</w:t>
            </w:r>
            <w:r w:rsidRPr="00201B93">
              <w:t xml:space="preserve"> – přednášky (50 %)</w:t>
            </w:r>
          </w:p>
          <w:p w:rsidR="000D6DB9" w:rsidRDefault="000D6DB9" w:rsidP="00420BD2">
            <w:pPr>
              <w:jc w:val="both"/>
            </w:pPr>
            <w:r w:rsidRPr="00201B93">
              <w:t>RNDr. Marta Sližová, Ph.D. – přednášky (50 %)</w:t>
            </w:r>
            <w:ins w:id="799" w:author="Strohmandl Jan" w:date="2018-11-13T09:43:00Z">
              <w:r w:rsidR="00BA6E1F">
                <w:t>, seminář (100 %)</w:t>
              </w:r>
            </w:ins>
          </w:p>
        </w:tc>
      </w:tr>
      <w:tr w:rsidR="000D6DB9" w:rsidRPr="00504341" w:rsidTr="00420BD2">
        <w:trPr>
          <w:trHeight w:val="554"/>
        </w:trPr>
        <w:tc>
          <w:tcPr>
            <w:tcW w:w="9855" w:type="dxa"/>
            <w:gridSpan w:val="8"/>
            <w:tcBorders>
              <w:top w:val="nil"/>
            </w:tcBorders>
          </w:tcPr>
          <w:p w:rsidR="000D6DB9" w:rsidRPr="00504341" w:rsidRDefault="000D6DB9" w:rsidP="00420BD2">
            <w:pPr>
              <w:jc w:val="both"/>
              <w:rPr>
                <w:color w:val="FF0000"/>
              </w:rPr>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autoSpaceDE w:val="0"/>
              <w:autoSpaceDN w:val="0"/>
              <w:adjustRightInd w:val="0"/>
              <w:jc w:val="both"/>
            </w:pPr>
            <w:r>
              <w:t>Účelem předmětu je prohloubení a rozšíření středoškolského kurzu fyziky s cílem potlačit rozdíly ve výchozích fyzikálních znalostech studentů a položit základ pro další studium pokročilejších fyzikálně chemických partií. Předmět se zaměřuje na problematiku: kinematika, dynamika, mechanika kapalin a plynů, termodynamika, elektřina, magnetismus a optika. Dalším cílem je vztah fyziky k technickým předmětům, přístup k řešení základních technických problémů, osvojení fyzikálních pojmů a zákonitostí.</w:t>
            </w:r>
          </w:p>
          <w:p w:rsidR="000D6DB9" w:rsidRPr="00836BE9" w:rsidRDefault="000D6DB9" w:rsidP="00420BD2">
            <w:pPr>
              <w:autoSpaceDE w:val="0"/>
              <w:autoSpaceDN w:val="0"/>
              <w:adjustRightInd w:val="0"/>
              <w:jc w:val="both"/>
              <w:rPr>
                <w:u w:val="single"/>
              </w:rPr>
            </w:pPr>
            <w:r w:rsidRPr="00836BE9">
              <w:rPr>
                <w:u w:val="single"/>
              </w:rPr>
              <w:t>Hlavní témata:</w:t>
            </w:r>
          </w:p>
          <w:p w:rsidR="000D6DB9" w:rsidRDefault="000D6DB9" w:rsidP="00D81E97">
            <w:pPr>
              <w:numPr>
                <w:ilvl w:val="0"/>
                <w:numId w:val="12"/>
              </w:numPr>
            </w:pPr>
            <w:r>
              <w:t>Kinematika I.</w:t>
            </w:r>
          </w:p>
          <w:p w:rsidR="000D6DB9" w:rsidRDefault="000D6DB9" w:rsidP="00D81E97">
            <w:pPr>
              <w:numPr>
                <w:ilvl w:val="0"/>
                <w:numId w:val="12"/>
              </w:numPr>
            </w:pPr>
            <w:r>
              <w:t>Kinematika II.</w:t>
            </w:r>
          </w:p>
          <w:p w:rsidR="000D6DB9" w:rsidRDefault="000D6DB9" w:rsidP="00D81E97">
            <w:pPr>
              <w:numPr>
                <w:ilvl w:val="0"/>
                <w:numId w:val="12"/>
              </w:numPr>
            </w:pPr>
            <w:r>
              <w:t>Dynamika.</w:t>
            </w:r>
          </w:p>
          <w:p w:rsidR="000D6DB9" w:rsidRDefault="000D6DB9" w:rsidP="00D81E97">
            <w:pPr>
              <w:numPr>
                <w:ilvl w:val="0"/>
                <w:numId w:val="12"/>
              </w:numPr>
            </w:pPr>
            <w:r>
              <w:t>Práce a energie.</w:t>
            </w:r>
          </w:p>
          <w:p w:rsidR="000D6DB9" w:rsidRDefault="000D6DB9" w:rsidP="00D81E97">
            <w:pPr>
              <w:numPr>
                <w:ilvl w:val="0"/>
                <w:numId w:val="12"/>
              </w:numPr>
            </w:pPr>
            <w:r>
              <w:t>Kmity.</w:t>
            </w:r>
          </w:p>
          <w:p w:rsidR="000D6DB9" w:rsidRDefault="000D6DB9" w:rsidP="00D81E97">
            <w:pPr>
              <w:numPr>
                <w:ilvl w:val="0"/>
                <w:numId w:val="12"/>
              </w:numPr>
            </w:pPr>
            <w:r>
              <w:t>Akustika.</w:t>
            </w:r>
          </w:p>
          <w:p w:rsidR="000D6DB9" w:rsidRDefault="000D6DB9" w:rsidP="00D81E97">
            <w:pPr>
              <w:numPr>
                <w:ilvl w:val="0"/>
                <w:numId w:val="12"/>
              </w:numPr>
            </w:pPr>
            <w:r>
              <w:t>Mechanika tekutin.</w:t>
            </w:r>
          </w:p>
          <w:p w:rsidR="000D6DB9" w:rsidRDefault="000D6DB9" w:rsidP="00D81E97">
            <w:pPr>
              <w:numPr>
                <w:ilvl w:val="0"/>
                <w:numId w:val="12"/>
              </w:numPr>
            </w:pPr>
            <w:r>
              <w:t>Termodynamika I.</w:t>
            </w:r>
          </w:p>
          <w:p w:rsidR="000D6DB9" w:rsidRDefault="000D6DB9" w:rsidP="00D81E97">
            <w:pPr>
              <w:numPr>
                <w:ilvl w:val="0"/>
                <w:numId w:val="12"/>
              </w:numPr>
            </w:pPr>
            <w:r>
              <w:t>Termodynamika II.</w:t>
            </w:r>
          </w:p>
          <w:p w:rsidR="000D6DB9" w:rsidRDefault="000D6DB9" w:rsidP="00D81E97">
            <w:pPr>
              <w:numPr>
                <w:ilvl w:val="0"/>
                <w:numId w:val="12"/>
              </w:numPr>
            </w:pPr>
            <w:r>
              <w:t>Elektřina.</w:t>
            </w:r>
          </w:p>
          <w:p w:rsidR="000D6DB9" w:rsidRDefault="000D6DB9" w:rsidP="00D81E97">
            <w:pPr>
              <w:numPr>
                <w:ilvl w:val="0"/>
                <w:numId w:val="12"/>
              </w:numPr>
            </w:pPr>
            <w:r>
              <w:t>Magnetismus.</w:t>
            </w:r>
          </w:p>
          <w:p w:rsidR="000D6DB9" w:rsidRDefault="000D6DB9" w:rsidP="00D81E97">
            <w:pPr>
              <w:numPr>
                <w:ilvl w:val="0"/>
                <w:numId w:val="12"/>
              </w:numPr>
            </w:pPr>
            <w:r>
              <w:t>Optika.</w:t>
            </w:r>
          </w:p>
          <w:p w:rsidR="000D6DB9" w:rsidRDefault="000D6DB9" w:rsidP="00D81E97">
            <w:pPr>
              <w:numPr>
                <w:ilvl w:val="0"/>
                <w:numId w:val="12"/>
              </w:numPr>
            </w:pPr>
            <w:r>
              <w:t>Optické přístroje.</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CD3FB8" w:rsidRDefault="000D6DB9" w:rsidP="00420BD2">
            <w:r w:rsidRPr="00CD3FB8">
              <w:rPr>
                <w:b/>
                <w:bCs/>
              </w:rPr>
              <w:lastRenderedPageBreak/>
              <w:t>Povinná literatura:</w:t>
            </w:r>
          </w:p>
          <w:p w:rsidR="000D6DB9" w:rsidRPr="00CD3FB8" w:rsidRDefault="000D6DB9" w:rsidP="00420BD2">
            <w:r w:rsidRPr="00CD3FB8">
              <w:t>HALLIDAY, D.</w:t>
            </w:r>
            <w:ins w:id="800" w:author="Eva Batůšková" w:date="2018-11-19T11:12:00Z">
              <w:r w:rsidR="006C6544">
                <w:t xml:space="preserve"> (</w:t>
              </w:r>
            </w:ins>
            <w:del w:id="801" w:author="Eva Batůšková" w:date="2018-11-19T11:12:00Z">
              <w:r w:rsidRPr="00CD3FB8" w:rsidDel="006C6544">
                <w:delText xml:space="preserve"> </w:delText>
              </w:r>
            </w:del>
            <w:ins w:id="802" w:author="Jan Strohmandl" w:date="2018-11-17T06:37:00Z">
              <w:r w:rsidR="00C725F1" w:rsidRPr="00CD3FB8">
                <w:t>2000</w:t>
              </w:r>
            </w:ins>
            <w:ins w:id="803" w:author="Eva Batůšková" w:date="2018-11-19T11:12:00Z">
              <w:r w:rsidR="006C6544">
                <w:t>)</w:t>
              </w:r>
            </w:ins>
            <w:ins w:id="804" w:author="Jan Strohmandl" w:date="2018-11-17T06:37:00Z">
              <w:r w:rsidR="00C725F1" w:rsidRPr="00CD3FB8">
                <w:t xml:space="preserve">. </w:t>
              </w:r>
            </w:ins>
            <w:r w:rsidRPr="00CD3FB8">
              <w:rPr>
                <w:i/>
                <w:iCs/>
              </w:rPr>
              <w:t>Fyzika : vysokoškolská učebnice obecné fyziky</w:t>
            </w:r>
            <w:r w:rsidRPr="00CD3FB8">
              <w:t xml:space="preserve">. Vyd. 1. Brno : Vutium, </w:t>
            </w:r>
            <w:del w:id="805" w:author="Jan Strohmandl" w:date="2018-11-17T06:37:00Z">
              <w:r w:rsidRPr="00CD3FB8" w:rsidDel="00C725F1">
                <w:delText xml:space="preserve">2000. </w:delText>
              </w:r>
            </w:del>
            <w:r w:rsidRPr="00CD3FB8">
              <w:t xml:space="preserve">ISBN 8021418699. </w:t>
            </w:r>
          </w:p>
          <w:p w:rsidR="000D6DB9" w:rsidRPr="00CD3FB8" w:rsidRDefault="000D6DB9" w:rsidP="00420BD2">
            <w:r w:rsidRPr="00CD3FB8">
              <w:t>DOSTÁL, J., JANÁČEK, Z</w:t>
            </w:r>
            <w:del w:id="806" w:author="Eva Batůšková" w:date="2018-11-19T11:12:00Z">
              <w:r w:rsidRPr="00CD3FB8" w:rsidDel="006C6544">
                <w:delText xml:space="preserve">. </w:delText>
              </w:r>
            </w:del>
            <w:ins w:id="807" w:author="Eva Batůšková" w:date="2018-11-19T11:12:00Z">
              <w:r w:rsidR="006C6544" w:rsidRPr="00CD3FB8">
                <w:t>.</w:t>
              </w:r>
              <w:r w:rsidR="006C6544">
                <w:t xml:space="preserve"> (</w:t>
              </w:r>
            </w:ins>
            <w:ins w:id="808" w:author="Jan Strohmandl" w:date="2018-11-17T06:38:00Z">
              <w:r w:rsidR="00C725F1" w:rsidRPr="00CD3FB8">
                <w:t>200</w:t>
              </w:r>
              <w:r w:rsidR="00C725F1">
                <w:t>4</w:t>
              </w:r>
            </w:ins>
            <w:ins w:id="809" w:author="Eva Batůšková" w:date="2018-11-19T11:12:00Z">
              <w:r w:rsidR="006C6544">
                <w:t>)</w:t>
              </w:r>
            </w:ins>
            <w:ins w:id="810" w:author="Jan Strohmandl" w:date="2018-11-17T06:38:00Z">
              <w:r w:rsidR="00C725F1">
                <w:t xml:space="preserve">. </w:t>
              </w:r>
            </w:ins>
            <w:r w:rsidRPr="00CD3FB8">
              <w:rPr>
                <w:i/>
                <w:iCs/>
              </w:rPr>
              <w:t>Fyzika</w:t>
            </w:r>
            <w:r w:rsidRPr="00CD3FB8">
              <w:t xml:space="preserve">.  FT UTB ZLÍN, </w:t>
            </w:r>
            <w:del w:id="811" w:author="Jan Strohmandl" w:date="2018-11-17T06:38:00Z">
              <w:r w:rsidRPr="00CD3FB8" w:rsidDel="00C725F1">
                <w:delText>200</w:delText>
              </w:r>
              <w:r w:rsidDel="00C725F1">
                <w:delText>4.</w:delText>
              </w:r>
              <w:r w:rsidRPr="00CD3FB8" w:rsidDel="00C725F1">
                <w:delText xml:space="preserve"> </w:delText>
              </w:r>
            </w:del>
            <w:r w:rsidRPr="00CD3FB8">
              <w:t xml:space="preserve">ISBN </w:t>
            </w:r>
            <w:r w:rsidRPr="00CD3FB8">
              <w:rPr>
                <w:rFonts w:eastAsia="Arial Unicode MS"/>
              </w:rPr>
              <w:t>8073181150</w:t>
            </w:r>
            <w:ins w:id="812" w:author="Jan Strohmandl" w:date="2018-11-17T06:37:00Z">
              <w:r w:rsidR="00C725F1">
                <w:rPr>
                  <w:rFonts w:eastAsia="Arial Unicode MS"/>
                </w:rPr>
                <w:t>.</w:t>
              </w:r>
            </w:ins>
          </w:p>
          <w:p w:rsidR="000D6DB9" w:rsidRPr="00CD3FB8" w:rsidRDefault="000D6DB9" w:rsidP="00420BD2">
            <w:r w:rsidRPr="00CD3FB8">
              <w:t>HAVRÁNEK, A., SLIŽOVÁ, M.</w:t>
            </w:r>
            <w:ins w:id="813" w:author="Jan Strohmandl" w:date="2018-11-17T06:38:00Z">
              <w:r w:rsidR="00C725F1" w:rsidRPr="00CD3FB8">
                <w:t xml:space="preserve"> </w:t>
              </w:r>
            </w:ins>
            <w:ins w:id="814" w:author="Eva Batůšková" w:date="2018-11-19T11:13:00Z">
              <w:r w:rsidR="006C6544">
                <w:t>(</w:t>
              </w:r>
            </w:ins>
            <w:ins w:id="815" w:author="Jan Strohmandl" w:date="2018-11-17T06:38:00Z">
              <w:r w:rsidR="00C725F1" w:rsidRPr="00CD3FB8">
                <w:t>2011</w:t>
              </w:r>
            </w:ins>
            <w:ins w:id="816" w:author="Eva Batůšková" w:date="2018-11-19T11:13:00Z">
              <w:r w:rsidR="006C6544">
                <w:t>)</w:t>
              </w:r>
            </w:ins>
            <w:ins w:id="817" w:author="Jan Strohmandl" w:date="2018-11-17T06:38:00Z">
              <w:r w:rsidR="00C725F1">
                <w:t>.</w:t>
              </w:r>
            </w:ins>
            <w:del w:id="818" w:author="Jan Strohmandl" w:date="2018-11-17T06:38:00Z">
              <w:r w:rsidRPr="00CD3FB8" w:rsidDel="00C725F1">
                <w:delText>:</w:delText>
              </w:r>
            </w:del>
            <w:r w:rsidRPr="00CD3FB8">
              <w:t xml:space="preserve"> </w:t>
            </w:r>
            <w:r w:rsidRPr="00CD3FB8">
              <w:rPr>
                <w:i/>
                <w:iCs/>
              </w:rPr>
              <w:t>Mechanika v příkladech I, Hmotný bod,</w:t>
            </w:r>
            <w:r w:rsidRPr="00CD3FB8">
              <w:t xml:space="preserve"> FT UTB Zlín, </w:t>
            </w:r>
            <w:del w:id="819" w:author="Jan Strohmandl" w:date="2018-11-17T06:38:00Z">
              <w:r w:rsidRPr="00CD3FB8" w:rsidDel="00C725F1">
                <w:delText xml:space="preserve">2011 </w:delText>
              </w:r>
            </w:del>
            <w:r w:rsidRPr="00CD3FB8">
              <w:t>ISBN 987-8074540240</w:t>
            </w:r>
          </w:p>
          <w:p w:rsidR="000D6DB9" w:rsidRPr="00CD3FB8" w:rsidRDefault="000D6DB9" w:rsidP="00420BD2">
            <w:pPr>
              <w:spacing w:before="60"/>
              <w:jc w:val="both"/>
            </w:pPr>
            <w:r w:rsidRPr="0056138F">
              <w:rPr>
                <w:b/>
              </w:rPr>
              <w:t>Doporučená</w:t>
            </w:r>
            <w:r w:rsidRPr="00CD3FB8">
              <w:rPr>
                <w:b/>
                <w:bCs/>
              </w:rPr>
              <w:t xml:space="preserve"> literatura:</w:t>
            </w:r>
          </w:p>
          <w:p w:rsidR="000D6DB9" w:rsidRPr="00CD3FB8" w:rsidRDefault="000D6DB9" w:rsidP="00420BD2">
            <w:r w:rsidRPr="00CD3FB8">
              <w:t xml:space="preserve">FEYMAN, L. S. </w:t>
            </w:r>
            <w:ins w:id="820" w:author="Eva Batůšková" w:date="2018-11-19T11:13:00Z">
              <w:r w:rsidR="006C6544">
                <w:t>(</w:t>
              </w:r>
            </w:ins>
            <w:ins w:id="821" w:author="Jan Strohmandl" w:date="2018-11-17T06:38:00Z">
              <w:r w:rsidR="00C725F1" w:rsidRPr="00CD3FB8">
                <w:t>2000</w:t>
              </w:r>
            </w:ins>
            <w:ins w:id="822" w:author="Eva Batůšková" w:date="2018-11-19T11:13:00Z">
              <w:r w:rsidR="006C6544">
                <w:t>)</w:t>
              </w:r>
            </w:ins>
            <w:ins w:id="823" w:author="Jan Strohmandl" w:date="2018-11-17T06:38:00Z">
              <w:r w:rsidR="00C725F1" w:rsidRPr="00CD3FB8">
                <w:t xml:space="preserve">. </w:t>
              </w:r>
            </w:ins>
            <w:r w:rsidRPr="00CD3FB8">
              <w:rPr>
                <w:i/>
                <w:iCs/>
              </w:rPr>
              <w:t>Feynmanovy přednášky z fyziky s řešenými příklady</w:t>
            </w:r>
            <w:r w:rsidRPr="00CD3FB8">
              <w:t>. Havlíčkův Brod : Fragment</w:t>
            </w:r>
            <w:ins w:id="824" w:author="Jan Strohmandl" w:date="2018-11-17T06:38:00Z">
              <w:r w:rsidR="00C725F1">
                <w:t>.</w:t>
              </w:r>
            </w:ins>
            <w:del w:id="825" w:author="Jan Strohmandl" w:date="2018-11-17T06:38:00Z">
              <w:r w:rsidRPr="00CD3FB8" w:rsidDel="00C725F1">
                <w:delText xml:space="preserve">, 2000. </w:delText>
              </w:r>
            </w:del>
          </w:p>
          <w:p w:rsidR="000D6DB9" w:rsidRDefault="000D6DB9" w:rsidP="00C725F1">
            <w:pPr>
              <w:jc w:val="both"/>
            </w:pPr>
            <w:r w:rsidRPr="00CD3FB8">
              <w:t>KOLÁŘOVÁ, H</w:t>
            </w:r>
            <w:r>
              <w:t>.,</w:t>
            </w:r>
            <w:r w:rsidRPr="00CD3FB8">
              <w:t xml:space="preserve"> KUBÍNEK,</w:t>
            </w:r>
            <w:r>
              <w:t xml:space="preserve"> </w:t>
            </w:r>
            <w:r w:rsidRPr="00CD3FB8">
              <w:t>R.</w:t>
            </w:r>
            <w:del w:id="826" w:author="Jan Strohmandl" w:date="2018-11-17T06:38:00Z">
              <w:r w:rsidRPr="00CD3FB8" w:rsidDel="00C725F1">
                <w:delText>:</w:delText>
              </w:r>
            </w:del>
            <w:r w:rsidRPr="00CD3FB8">
              <w:t xml:space="preserve"> </w:t>
            </w:r>
            <w:ins w:id="827" w:author="Eva Batůšková" w:date="2018-11-19T11:13:00Z">
              <w:r w:rsidR="006C6544">
                <w:t>(</w:t>
              </w:r>
            </w:ins>
            <w:ins w:id="828" w:author="Jan Strohmandl" w:date="2018-11-17T06:38:00Z">
              <w:r w:rsidR="00C725F1" w:rsidRPr="00CD3FB8">
                <w:t>2008</w:t>
              </w:r>
            </w:ins>
            <w:ins w:id="829" w:author="Eva Batůšková" w:date="2018-11-19T11:13:00Z">
              <w:r w:rsidR="006C6544">
                <w:t>)</w:t>
              </w:r>
            </w:ins>
            <w:ins w:id="830" w:author="Jan Strohmandl" w:date="2018-11-17T06:38:00Z">
              <w:r w:rsidR="00C725F1">
                <w:t>.</w:t>
              </w:r>
              <w:r w:rsidR="00C725F1" w:rsidRPr="00CD3FB8">
                <w:t xml:space="preserve"> </w:t>
              </w:r>
            </w:ins>
            <w:r w:rsidRPr="00CD3FB8">
              <w:t xml:space="preserve">Fyzika stručně a jasně, FL UP Olomouc, </w:t>
            </w:r>
            <w:del w:id="831" w:author="Jan Strohmandl" w:date="2018-11-17T06:38:00Z">
              <w:r w:rsidRPr="00CD3FB8" w:rsidDel="00C725F1">
                <w:delText xml:space="preserve">2008, </w:delText>
              </w:r>
            </w:del>
            <w:r w:rsidRPr="00CD3FB8">
              <w:t xml:space="preserve">ISBN </w:t>
            </w:r>
            <w:r w:rsidRPr="00CD3FB8">
              <w:rPr>
                <w:rFonts w:eastAsia="Arial Unicode MS"/>
              </w:rPr>
              <w:t>978-8024420837</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14</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709"/>
        </w:trPr>
        <w:tc>
          <w:tcPr>
            <w:tcW w:w="9855" w:type="dxa"/>
            <w:gridSpan w:val="8"/>
          </w:tcPr>
          <w:p w:rsidR="000D6DB9" w:rsidRDefault="000D6DB9" w:rsidP="00420BD2">
            <w:pPr>
              <w:jc w:val="both"/>
              <w:rPr>
                <w:ins w:id="832" w:author="Strohmandl Jan" w:date="2018-11-13T09:16: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833" w:author="Strohmandl Jan" w:date="2018-11-13T09:16: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33" w:history="1">
              <w:r w:rsidRPr="00EB1132">
                <w:rPr>
                  <w:rStyle w:val="Hypertextovodkaz"/>
                </w:rPr>
                <w:t>ponizil@utb.cz</w:t>
              </w:r>
            </w:hyperlink>
            <w:r>
              <w:t xml:space="preserve">; </w:t>
            </w:r>
            <w:hyperlink r:id="rId34" w:history="1">
              <w:r w:rsidRPr="00EB1132">
                <w:rPr>
                  <w:rStyle w:val="Hypertextovodkaz"/>
                </w:rPr>
                <w:t>slizova@utb.cz</w:t>
              </w:r>
            </w:hyperlink>
            <w:r>
              <w:t xml:space="preserve"> </w:t>
            </w:r>
          </w:p>
        </w:tc>
      </w:tr>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34661D" w:rsidRDefault="000D6DB9" w:rsidP="00420BD2">
            <w:pPr>
              <w:jc w:val="both"/>
              <w:rPr>
                <w:b/>
              </w:rPr>
            </w:pPr>
            <w:r w:rsidRPr="0034661D">
              <w:rPr>
                <w:b/>
              </w:rPr>
              <w:t>GIS v ochraně obyvatelstva</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povinně –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2/ZS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rsidRPr="005576EA">
              <w:t>14p –</w:t>
            </w:r>
            <w:r w:rsidR="00A41C5A">
              <w:t xml:space="preserve"> </w:t>
            </w:r>
            <w:r w:rsidRPr="005576EA">
              <w:t>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2</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přednášky, cvičení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Způsob zakončení předmětu – klasifikovaný zápočet.</w:t>
            </w:r>
          </w:p>
          <w:p w:rsidR="000D6DB9" w:rsidRDefault="000D6DB9" w:rsidP="008449C0">
            <w:pPr>
              <w:jc w:val="both"/>
            </w:pPr>
            <w:r>
              <w:t xml:space="preserve">Požadavky na klasifikovaný zápočet – zpracování průběžných úkolů dle požadavků vyučujícího, 80% aktivní účast na </w:t>
            </w:r>
            <w:r w:rsidR="00A41C5A">
              <w:t>cvičeních</w:t>
            </w:r>
            <w:r>
              <w:t>, ústní/praktické ověření znalostí/dovedností předmětu v rozsahu znalostí přednášek a cvičení.</w:t>
            </w:r>
          </w:p>
        </w:tc>
      </w:tr>
      <w:tr w:rsidR="000D6DB9" w:rsidTr="00420BD2">
        <w:trPr>
          <w:trHeight w:val="182"/>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RNDr. Jakub Trojan, MSc,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50 % </w:t>
            </w:r>
            <w:r>
              <w:br/>
              <w:t>a dále stanovuje koncepci cvičení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rsidRPr="005576EA">
              <w:t>RNDr. Jakub Trojan, MSc, Ph.D. – přednášky</w:t>
            </w:r>
            <w:r>
              <w:t>, cvičení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Cílem předmětu je osvojení si základních dovedností práce s geografickými informačními systémy pro potřeby ochrany obyvatelstva a zvládnutí základního teoretického i praktického kontextu geoinformatiky v praxi ochrany obyvatelstva. Za tímto účelem jsou v předmětu zahrnuta i témata moderních technologií a případová studie. Součástí předmětu je osvojení si ovládání vybraných geoinformatických SW nástrojů (ArcGIS vč. relevantních extenzí, QGIS + GRASS, BaseCamp atp.).</w:t>
            </w:r>
          </w:p>
          <w:p w:rsidR="000D6DB9" w:rsidRPr="008B002E" w:rsidRDefault="000D6DB9" w:rsidP="00420BD2">
            <w:pPr>
              <w:autoSpaceDE w:val="0"/>
              <w:autoSpaceDN w:val="0"/>
              <w:adjustRightInd w:val="0"/>
              <w:jc w:val="both"/>
              <w:rPr>
                <w:u w:val="single"/>
              </w:rPr>
            </w:pPr>
            <w:r w:rsidRPr="00836BE9">
              <w:rPr>
                <w:u w:val="single"/>
              </w:rPr>
              <w:t>Hlavní témata:</w:t>
            </w:r>
          </w:p>
          <w:p w:rsidR="000D6DB9" w:rsidRDefault="000D6DB9" w:rsidP="00D81E97">
            <w:pPr>
              <w:numPr>
                <w:ilvl w:val="0"/>
                <w:numId w:val="12"/>
              </w:numPr>
            </w:pPr>
            <w:r>
              <w:t>Úvod do studia GIS – postavení geoinformatiky v ochraně obyvatelstva a krizovém řízení</w:t>
            </w:r>
          </w:p>
          <w:p w:rsidR="000D6DB9" w:rsidRDefault="000D6DB9" w:rsidP="00D81E97">
            <w:pPr>
              <w:numPr>
                <w:ilvl w:val="0"/>
                <w:numId w:val="12"/>
              </w:numPr>
            </w:pPr>
            <w:r>
              <w:t>Základní pojmy z oblasti kartografie, specifika v oblasti ochrany obyvatelstva</w:t>
            </w:r>
          </w:p>
          <w:p w:rsidR="000D6DB9" w:rsidRDefault="000D6DB9" w:rsidP="00D81E97">
            <w:pPr>
              <w:numPr>
                <w:ilvl w:val="0"/>
                <w:numId w:val="12"/>
              </w:numPr>
            </w:pPr>
            <w:r>
              <w:t>Souřadnicové systémy (S-JTSK, S-42, ETRS, WGS84), vojenské souřadnicové systémy</w:t>
            </w:r>
          </w:p>
          <w:p w:rsidR="000D6DB9" w:rsidRDefault="000D6DB9" w:rsidP="00D81E97">
            <w:pPr>
              <w:numPr>
                <w:ilvl w:val="0"/>
                <w:numId w:val="12"/>
              </w:numPr>
            </w:pPr>
            <w:r>
              <w:t>Kompoziční prvky mapy, design map</w:t>
            </w:r>
          </w:p>
          <w:p w:rsidR="000D6DB9" w:rsidRDefault="000D6DB9" w:rsidP="00D81E97">
            <w:pPr>
              <w:numPr>
                <w:ilvl w:val="0"/>
                <w:numId w:val="12"/>
              </w:numPr>
            </w:pPr>
            <w:r>
              <w:t>Principy GIS, HW a SW pro GIS</w:t>
            </w:r>
          </w:p>
          <w:p w:rsidR="000D6DB9" w:rsidRDefault="000D6DB9" w:rsidP="00D81E97">
            <w:pPr>
              <w:numPr>
                <w:ilvl w:val="0"/>
                <w:numId w:val="12"/>
              </w:numPr>
            </w:pPr>
            <w:r>
              <w:t>Geografická data a jejich využití v ochraně obyvatelstva (IZS, mapování úniku nebezpečných látek, objekty zranitelnosti, ochrana kritické infrastruktury, modelování environmentálních rizik – povodně, požáry, sesuvy, zemětřesení…)</w:t>
            </w:r>
          </w:p>
          <w:p w:rsidR="000D6DB9" w:rsidRDefault="000D6DB9" w:rsidP="00D81E97">
            <w:pPr>
              <w:numPr>
                <w:ilvl w:val="0"/>
                <w:numId w:val="12"/>
              </w:numPr>
            </w:pPr>
            <w:r>
              <w:t>Tvorba tematických map – principy (klasifikace dat, generalizace, symbologie, mapové elementy, barvy...)</w:t>
            </w:r>
          </w:p>
          <w:p w:rsidR="000D6DB9" w:rsidRDefault="000D6DB9" w:rsidP="00D81E97">
            <w:pPr>
              <w:numPr>
                <w:ilvl w:val="0"/>
                <w:numId w:val="12"/>
              </w:numPr>
            </w:pPr>
            <w:r>
              <w:t>Základní analýzy v prostředí GIS nad vektorovými daty</w:t>
            </w:r>
          </w:p>
          <w:p w:rsidR="000D6DB9" w:rsidRDefault="000D6DB9" w:rsidP="00D81E97">
            <w:pPr>
              <w:numPr>
                <w:ilvl w:val="0"/>
                <w:numId w:val="12"/>
              </w:numPr>
            </w:pPr>
            <w:r>
              <w:t>Základní analýzy v prostředí GIS nad rastrovými daty</w:t>
            </w:r>
          </w:p>
          <w:p w:rsidR="000D6DB9" w:rsidRDefault="000D6DB9" w:rsidP="00D81E97">
            <w:pPr>
              <w:numPr>
                <w:ilvl w:val="0"/>
                <w:numId w:val="12"/>
              </w:numPr>
            </w:pPr>
            <w:r>
              <w:t>Specifické GIS analýzy a nástroje pro ochranu obyvatelstva – coordinate conversion, distance and direction, visibility, military analysis…</w:t>
            </w:r>
          </w:p>
          <w:p w:rsidR="000D6DB9" w:rsidRDefault="000D6DB9" w:rsidP="00D81E97">
            <w:pPr>
              <w:numPr>
                <w:ilvl w:val="0"/>
                <w:numId w:val="12"/>
              </w:numPr>
            </w:pPr>
            <w:r>
              <w:t>Navigační systémy – GNSS (GPS, GLONASS, Galileo...) a vojenské speciálky</w:t>
            </w:r>
          </w:p>
          <w:p w:rsidR="000D6DB9" w:rsidRDefault="000D6DB9" w:rsidP="00D81E97">
            <w:pPr>
              <w:numPr>
                <w:ilvl w:val="0"/>
                <w:numId w:val="12"/>
              </w:numPr>
            </w:pPr>
            <w:r>
              <w:lastRenderedPageBreak/>
              <w:t>Location-based services a nové geoinformační technologie, Volunteered Geographic Information v ochraně obyvatelstva</w:t>
            </w:r>
          </w:p>
          <w:p w:rsidR="000D6DB9" w:rsidRDefault="000D6DB9" w:rsidP="00D81E97">
            <w:pPr>
              <w:numPr>
                <w:ilvl w:val="0"/>
                <w:numId w:val="12"/>
              </w:numPr>
            </w:pPr>
            <w:r>
              <w:t>Chyby v mapách a kritická kartografie</w:t>
            </w:r>
          </w:p>
          <w:p w:rsidR="000D6DB9" w:rsidRDefault="000D6DB9" w:rsidP="00D81E97">
            <w:pPr>
              <w:numPr>
                <w:ilvl w:val="0"/>
                <w:numId w:val="12"/>
              </w:numPr>
            </w:pPr>
            <w:r>
              <w:t>Případová studie využití GIS v ochraně obyvatelstva</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lastRenderedPageBreak/>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A52611" w:rsidRDefault="000D6DB9" w:rsidP="00420BD2">
            <w:pPr>
              <w:jc w:val="both"/>
              <w:rPr>
                <w:b/>
              </w:rPr>
            </w:pPr>
            <w:r w:rsidRPr="00A52611">
              <w:rPr>
                <w:b/>
              </w:rPr>
              <w:t>Povinná literatura</w:t>
            </w:r>
            <w:r>
              <w:rPr>
                <w:b/>
              </w:rPr>
              <w:t>:</w:t>
            </w:r>
          </w:p>
          <w:p w:rsidR="000D6DB9" w:rsidRDefault="000D6DB9" w:rsidP="00420BD2">
            <w:pPr>
              <w:jc w:val="both"/>
            </w:pPr>
            <w:r>
              <w:t xml:space="preserve">AUSTIN, Robert F., David P. DISERA a Talbot J. </w:t>
            </w:r>
            <w:ins w:id="834" w:author="Eva Batůšková" w:date="2018-11-19T11:13:00Z">
              <w:r w:rsidR="006C6544">
                <w:t>(</w:t>
              </w:r>
            </w:ins>
            <w:ins w:id="835" w:author="Jan Strohmandl" w:date="2018-11-17T15:05:00Z">
              <w:r w:rsidR="005615B5">
                <w:t>2016</w:t>
              </w:r>
            </w:ins>
            <w:ins w:id="836" w:author="Eva Batůšková" w:date="2018-11-19T11:13:00Z">
              <w:r w:rsidR="006C6544">
                <w:t>)</w:t>
              </w:r>
            </w:ins>
            <w:ins w:id="837" w:author="Jan Strohmandl" w:date="2018-11-17T15:05:00Z">
              <w:r w:rsidR="005615B5">
                <w:t xml:space="preserve">. </w:t>
              </w:r>
            </w:ins>
            <w:r>
              <w:t xml:space="preserve">BROOKS. </w:t>
            </w:r>
            <w:r w:rsidRPr="00A52611">
              <w:rPr>
                <w:i/>
              </w:rPr>
              <w:t>GIS for critical infrastructure protection.</w:t>
            </w:r>
            <w:r>
              <w:t xml:space="preserve"> Boca Raton: CRC Press, Taylor &amp; Francis Group, </w:t>
            </w:r>
            <w:del w:id="838" w:author="Jan Strohmandl" w:date="2018-11-17T15:05:00Z">
              <w:r w:rsidDel="005615B5">
                <w:delText xml:space="preserve">2016, </w:delText>
              </w:r>
            </w:del>
            <w:r>
              <w:t>xxi, 250. ISBN 978-1-4665-9934-5.</w:t>
            </w:r>
          </w:p>
          <w:p w:rsidR="000D6DB9" w:rsidRDefault="000D6DB9" w:rsidP="00420BD2">
            <w:pPr>
              <w:jc w:val="both"/>
            </w:pPr>
            <w:r>
              <w:t xml:space="preserve">CHANG, Kang-Tsung. </w:t>
            </w:r>
            <w:ins w:id="839" w:author="Eva Batůšková" w:date="2018-11-19T11:13:00Z">
              <w:r w:rsidR="006C6544">
                <w:t>(</w:t>
              </w:r>
            </w:ins>
            <w:ins w:id="840" w:author="Jan Strohmandl" w:date="2018-11-17T15:05:00Z">
              <w:r w:rsidR="005615B5">
                <w:t>2016</w:t>
              </w:r>
            </w:ins>
            <w:ins w:id="841" w:author="Eva Batůšková" w:date="2018-11-19T11:13:00Z">
              <w:r w:rsidR="006C6544">
                <w:t>)</w:t>
              </w:r>
            </w:ins>
            <w:ins w:id="842" w:author="Jan Strohmandl" w:date="2018-11-17T15:05:00Z">
              <w:r w:rsidR="005615B5">
                <w:t xml:space="preserve">. </w:t>
              </w:r>
            </w:ins>
            <w:r w:rsidRPr="00A52611">
              <w:rPr>
                <w:i/>
              </w:rPr>
              <w:t>Introduction to geographic information systems.</w:t>
            </w:r>
            <w:r>
              <w:t xml:space="preserve"> Eighth edition. New York: McGraw-Hill Education, </w:t>
            </w:r>
            <w:del w:id="843" w:author="Jan Strohmandl" w:date="2018-11-17T15:05:00Z">
              <w:r w:rsidDel="005615B5">
                <w:delText>2016,</w:delText>
              </w:r>
            </w:del>
            <w:r>
              <w:t xml:space="preserve"> xvi, 429. ISBN 978-981-4636-21-6.</w:t>
            </w:r>
          </w:p>
          <w:p w:rsidR="000D6DB9" w:rsidRDefault="000D6DB9" w:rsidP="00420BD2">
            <w:pPr>
              <w:jc w:val="both"/>
            </w:pPr>
            <w:r>
              <w:t xml:space="preserve">SLOCUM, Terry A. </w:t>
            </w:r>
            <w:ins w:id="844" w:author="Eva Batůšková" w:date="2018-11-19T11:13:00Z">
              <w:r w:rsidR="006C6544">
                <w:t>(</w:t>
              </w:r>
            </w:ins>
            <w:ins w:id="845" w:author="Jan Strohmandl" w:date="2018-11-17T15:17:00Z">
              <w:r w:rsidR="00EB6DDF">
                <w:t>2010</w:t>
              </w:r>
            </w:ins>
            <w:ins w:id="846" w:author="Eva Batůšková" w:date="2018-11-19T11:13:00Z">
              <w:r w:rsidR="006C6544">
                <w:t>)</w:t>
              </w:r>
            </w:ins>
            <w:ins w:id="847" w:author="Jan Strohmandl" w:date="2018-11-17T15:17:00Z">
              <w:r w:rsidR="00EB6DDF">
                <w:t xml:space="preserve">. </w:t>
              </w:r>
            </w:ins>
            <w:r w:rsidRPr="00A52611">
              <w:rPr>
                <w:i/>
              </w:rPr>
              <w:t>Thematic cartography and geovisualization</w:t>
            </w:r>
            <w:r>
              <w:t xml:space="preserve">. 3rd ed. Upper Saddle River, N.J.: Pearson Prentice Hall, </w:t>
            </w:r>
            <w:del w:id="848" w:author="Jan Strohmandl" w:date="2018-11-17T15:17:00Z">
              <w:r w:rsidDel="00EB6DDF">
                <w:delText xml:space="preserve">c2010, </w:delText>
              </w:r>
            </w:del>
            <w:r>
              <w:t>x, 561 s., 48 s. obr. příl. Prentice Hall series in geographic information science. ISBN 978-0-13-801006-5.</w:t>
            </w:r>
          </w:p>
          <w:p w:rsidR="000D6DB9" w:rsidRDefault="000D6DB9" w:rsidP="00420BD2">
            <w:pPr>
              <w:jc w:val="both"/>
            </w:pPr>
            <w:r>
              <w:t>TOMASZEWSKI, Brian</w:t>
            </w:r>
            <w:del w:id="849" w:author="Eva Batůšková" w:date="2018-11-19T11:13:00Z">
              <w:r w:rsidDel="006C6544">
                <w:delText>.</w:delText>
              </w:r>
            </w:del>
            <w:r>
              <w:t xml:space="preserve"> </w:t>
            </w:r>
            <w:ins w:id="850" w:author="Eva Batůšková" w:date="2018-11-19T11:14:00Z">
              <w:r w:rsidR="006C6544">
                <w:t>(</w:t>
              </w:r>
            </w:ins>
            <w:ins w:id="851" w:author="Jan Strohmandl" w:date="2018-11-17T15:18:00Z">
              <w:r w:rsidR="00EB6DDF">
                <w:t>2015</w:t>
              </w:r>
            </w:ins>
            <w:ins w:id="852" w:author="Eva Batůšková" w:date="2018-11-19T11:14:00Z">
              <w:r w:rsidR="006C6544">
                <w:t>)</w:t>
              </w:r>
            </w:ins>
            <w:ins w:id="853" w:author="Jan Strohmandl" w:date="2018-11-17T15:18:00Z">
              <w:r w:rsidR="00EB6DDF">
                <w:t xml:space="preserve">. </w:t>
              </w:r>
            </w:ins>
            <w:r w:rsidRPr="00A52611">
              <w:rPr>
                <w:i/>
              </w:rPr>
              <w:t>Geographic information systems (GIS) for disaster management</w:t>
            </w:r>
            <w:r>
              <w:t xml:space="preserve">. Boca Raton: CRC Press, Taylor &amp; Francis Group, </w:t>
            </w:r>
            <w:del w:id="854" w:author="Jan Strohmandl" w:date="2018-11-17T15:18:00Z">
              <w:r w:rsidDel="00EB6DDF">
                <w:delText xml:space="preserve">2015, </w:delText>
              </w:r>
            </w:del>
            <w:r>
              <w:t>xv, 295. ISBN 978-1-4822-1168-9.</w:t>
            </w:r>
          </w:p>
          <w:p w:rsidR="000D6DB9" w:rsidRPr="00A52611" w:rsidRDefault="000D6DB9" w:rsidP="00420BD2">
            <w:pPr>
              <w:spacing w:before="60"/>
              <w:jc w:val="both"/>
              <w:rPr>
                <w:b/>
              </w:rPr>
            </w:pPr>
            <w:r w:rsidRPr="00A52611">
              <w:rPr>
                <w:b/>
              </w:rPr>
              <w:t>Doporučená literatura</w:t>
            </w:r>
            <w:r>
              <w:rPr>
                <w:b/>
              </w:rPr>
              <w:t>:</w:t>
            </w:r>
          </w:p>
          <w:p w:rsidR="000D6DB9" w:rsidRDefault="000D6DB9" w:rsidP="00420BD2">
            <w:pPr>
              <w:jc w:val="both"/>
            </w:pPr>
            <w:r>
              <w:t>CAPINERI, Cristina, Mordechai HAKLAY, Haosheng HUANG, Vyron ANTONIOU, Juhani KETTUNEN, Frank OSTERMANN a Ross PURVES</w:t>
            </w:r>
            <w:del w:id="855" w:author="Eva Batůšková" w:date="2018-11-19T11:14:00Z">
              <w:r w:rsidDel="006C6544">
                <w:delText>.</w:delText>
              </w:r>
            </w:del>
            <w:r>
              <w:t xml:space="preserve"> </w:t>
            </w:r>
            <w:ins w:id="856" w:author="Eva Batůšková" w:date="2018-11-19T11:14:00Z">
              <w:r w:rsidR="006C6544">
                <w:t>(</w:t>
              </w:r>
            </w:ins>
            <w:ins w:id="857" w:author="Jan Strohmandl" w:date="2018-11-17T15:18:00Z">
              <w:r w:rsidR="00EB6DDF">
                <w:t>2016</w:t>
              </w:r>
            </w:ins>
            <w:ins w:id="858" w:author="Eva Batůšková" w:date="2018-11-19T11:14:00Z">
              <w:r w:rsidR="006C6544">
                <w:t>)</w:t>
              </w:r>
            </w:ins>
            <w:ins w:id="859" w:author="Jan Strohmandl" w:date="2018-11-17T15:18:00Z">
              <w:r w:rsidR="00EB6DDF">
                <w:t xml:space="preserve">. </w:t>
              </w:r>
            </w:ins>
            <w:r w:rsidRPr="00A52611">
              <w:rPr>
                <w:i/>
              </w:rPr>
              <w:t>European handbook of crowdsourced geographic information</w:t>
            </w:r>
            <w:r>
              <w:t xml:space="preserve">. London: Ubiquity Press, </w:t>
            </w:r>
            <w:del w:id="860" w:author="Jan Strohmandl" w:date="2018-11-17T15:18:00Z">
              <w:r w:rsidDel="00EB6DDF">
                <w:delText xml:space="preserve">2016, </w:delText>
              </w:r>
            </w:del>
            <w:r>
              <w:t>viii, 464. ISBN 978-1-909188-79-2.</w:t>
            </w:r>
          </w:p>
          <w:p w:rsidR="000D6DB9" w:rsidRDefault="000D6DB9" w:rsidP="00420BD2">
            <w:pPr>
              <w:jc w:val="both"/>
            </w:pPr>
            <w:r>
              <w:t>LONGLEY, Paul, Michael F. GOODCHILD, D. J. MAGUIRE a David RHIND</w:t>
            </w:r>
            <w:del w:id="861" w:author="Eva Batůšková" w:date="2018-11-19T11:14:00Z">
              <w:r w:rsidDel="006C6544">
                <w:delText>.</w:delText>
              </w:r>
            </w:del>
            <w:r>
              <w:t xml:space="preserve"> </w:t>
            </w:r>
            <w:ins w:id="862" w:author="Eva Batůšková" w:date="2018-11-19T11:14:00Z">
              <w:r w:rsidR="006C6544">
                <w:t>(</w:t>
              </w:r>
            </w:ins>
            <w:ins w:id="863" w:author="Jan Strohmandl" w:date="2018-11-17T15:18:00Z">
              <w:r w:rsidR="00EB6DDF">
                <w:t>2015</w:t>
              </w:r>
            </w:ins>
            <w:ins w:id="864" w:author="Eva Batůšková" w:date="2018-11-19T11:14:00Z">
              <w:r w:rsidR="006C6544">
                <w:t>)</w:t>
              </w:r>
            </w:ins>
            <w:ins w:id="865" w:author="Jan Strohmandl" w:date="2018-11-17T15:18:00Z">
              <w:r w:rsidR="00EB6DDF">
                <w:t xml:space="preserve">. </w:t>
              </w:r>
            </w:ins>
            <w:r w:rsidRPr="00A52611">
              <w:rPr>
                <w:i/>
              </w:rPr>
              <w:t>Geographic information science &amp; systems</w:t>
            </w:r>
            <w:r>
              <w:t xml:space="preserve">. Fourth edition. Hoboken: Wiley, </w:t>
            </w:r>
            <w:del w:id="866" w:author="Jan Strohmandl" w:date="2018-11-17T15:18:00Z">
              <w:r w:rsidDel="00EB6DDF">
                <w:delText xml:space="preserve">2015, </w:delText>
              </w:r>
            </w:del>
            <w:r>
              <w:t>xvi, 477. ISBN 978-1-118-67695-0.</w:t>
            </w:r>
          </w:p>
          <w:p w:rsidR="000D6DB9" w:rsidRDefault="000D6DB9" w:rsidP="00420BD2">
            <w:pPr>
              <w:jc w:val="both"/>
            </w:pPr>
            <w:r>
              <w:t xml:space="preserve">TEUNISSEN, Peter </w:t>
            </w:r>
            <w:proofErr w:type="gramStart"/>
            <w:r>
              <w:t>J. G. a Oliver</w:t>
            </w:r>
            <w:proofErr w:type="gramEnd"/>
            <w:r>
              <w:t xml:space="preserve"> MONTENBRUCK</w:t>
            </w:r>
            <w:del w:id="867" w:author="Eva Batůšková" w:date="2018-11-19T11:14:00Z">
              <w:r w:rsidRPr="00A52611" w:rsidDel="006C6544">
                <w:rPr>
                  <w:i/>
                </w:rPr>
                <w:delText>.</w:delText>
              </w:r>
            </w:del>
            <w:ins w:id="868" w:author="Eva Batůšková" w:date="2018-11-19T11:14:00Z">
              <w:r w:rsidR="006C6544">
                <w:t xml:space="preserve"> (</w:t>
              </w:r>
            </w:ins>
            <w:del w:id="869" w:author="Eva Batůšková" w:date="2018-11-19T11:14:00Z">
              <w:r w:rsidRPr="00A52611" w:rsidDel="006C6544">
                <w:rPr>
                  <w:i/>
                </w:rPr>
                <w:delText xml:space="preserve"> </w:delText>
              </w:r>
            </w:del>
            <w:ins w:id="870" w:author="Jan Strohmandl" w:date="2018-11-17T15:18:00Z">
              <w:r w:rsidR="00EB6DDF">
                <w:t>2017</w:t>
              </w:r>
            </w:ins>
            <w:ins w:id="871" w:author="Eva Batůšková" w:date="2018-11-19T11:14:00Z">
              <w:r w:rsidR="006C6544">
                <w:t>)</w:t>
              </w:r>
            </w:ins>
            <w:ins w:id="872" w:author="Jan Strohmandl" w:date="2018-11-17T15:18:00Z">
              <w:r w:rsidR="00EB6DDF">
                <w:t xml:space="preserve">. </w:t>
              </w:r>
            </w:ins>
            <w:r w:rsidRPr="00A52611">
              <w:rPr>
                <w:i/>
              </w:rPr>
              <w:t>Springer handbook of global navigation satellite systems</w:t>
            </w:r>
            <w:r>
              <w:t xml:space="preserve">. Cham: Springer, </w:t>
            </w:r>
            <w:del w:id="873" w:author="Jan Strohmandl" w:date="2018-11-17T15:18:00Z">
              <w:r w:rsidDel="00EB6DDF">
                <w:delText xml:space="preserve">2017, </w:delText>
              </w:r>
            </w:del>
            <w:r>
              <w:t>xxxii, 1328. Springer handbooks. ISBN 978-3-319-42926-7.</w:t>
            </w: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874" w:author="Strohmandl Jan" w:date="2018-11-13T09:16: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875" w:author="Strohmandl Jan" w:date="2018-11-13T09:16: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35" w:history="1">
              <w:r w:rsidRPr="003B338E">
                <w:rPr>
                  <w:rStyle w:val="Hypertextovodkaz"/>
                </w:rPr>
                <w:t>trojan@utb.cz</w:t>
              </w:r>
            </w:hyperlink>
            <w:r>
              <w:t>;</w:t>
            </w:r>
          </w:p>
        </w:tc>
      </w:tr>
    </w:tbl>
    <w:p w:rsidR="000D6DB9" w:rsidRDefault="000D6DB9" w:rsidP="000D6DB9"/>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ind w:firstLine="708"/>
      </w:pPr>
    </w:p>
    <w:p w:rsidR="000D6DB9" w:rsidRDefault="000D6DB9" w:rsidP="000D6DB9">
      <w:pPr>
        <w:spacing w:after="160" w:line="259" w:lineRule="auto"/>
        <w:ind w:firstLine="708"/>
      </w:pPr>
    </w:p>
    <w:p w:rsidR="000D6DB9" w:rsidRDefault="000D6DB9" w:rsidP="000D6DB9">
      <w:pPr>
        <w:spacing w:after="160" w:line="259" w:lineRule="auto"/>
        <w:ind w:firstLine="708"/>
      </w:pPr>
    </w:p>
    <w:p w:rsidR="000D6DB9" w:rsidRDefault="000D6DB9" w:rsidP="000D6DB9">
      <w:pPr>
        <w:spacing w:after="160" w:line="259" w:lineRule="auto"/>
        <w:ind w:firstLine="708"/>
      </w:pPr>
    </w:p>
    <w:p w:rsidR="000D6DB9" w:rsidRDefault="000D6DB9" w:rsidP="000D6DB9">
      <w:pPr>
        <w:spacing w:after="160" w:line="259" w:lineRule="auto"/>
        <w:ind w:firstLine="708"/>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876">
          <w:tblGrid>
            <w:gridCol w:w="304"/>
            <w:gridCol w:w="2782"/>
            <w:gridCol w:w="567"/>
            <w:gridCol w:w="1134"/>
            <w:gridCol w:w="889"/>
            <w:gridCol w:w="816"/>
            <w:gridCol w:w="2156"/>
            <w:gridCol w:w="539"/>
            <w:gridCol w:w="668"/>
            <w:gridCol w:w="304"/>
          </w:tblGrid>
        </w:tblGridChange>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E62E8A" w:rsidRDefault="000D6DB9" w:rsidP="00420BD2">
            <w:pPr>
              <w:jc w:val="both"/>
              <w:rPr>
                <w:b/>
              </w:rPr>
            </w:pPr>
            <w:r w:rsidRPr="00E62E8A">
              <w:rPr>
                <w:b/>
                <w:szCs w:val="22"/>
                <w:lang w:val="en-GB"/>
              </w:rPr>
              <w:t>Global Environmental Challenges and Security</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126D9F" w:rsidP="00420BD2">
            <w:pPr>
              <w:jc w:val="both"/>
            </w:pPr>
            <w:r>
              <w:t xml:space="preserve">povinně - </w:t>
            </w:r>
            <w:r w:rsidR="000D6DB9">
              <w:t>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přednášky, 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 xml:space="preserve">80% účast studentů na seminářích. Vypracování seminární práce na zadané téma. Písemné prověření učiva pro udělení zápočtu. </w:t>
            </w:r>
          </w:p>
        </w:tc>
      </w:tr>
      <w:tr w:rsidR="000D6DB9" w:rsidTr="00420BD2">
        <w:trPr>
          <w:trHeight w:val="70"/>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Ing. Eva Lukášková, Ph.D. </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50 %</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Ing. Eva Lukášková, Ph.D. – přednášky</w:t>
            </w:r>
            <w:ins w:id="877" w:author="Strohmandl Jan" w:date="2018-11-13T10:08:00Z">
              <w:r w:rsidR="007D414A">
                <w:t>, seminář</w:t>
              </w:r>
            </w:ins>
            <w:r>
              <w:t xml:space="preserve"> (100 %)</w:t>
            </w:r>
          </w:p>
          <w:p w:rsidR="000D6DB9" w:rsidRDefault="000D6DB9" w:rsidP="00420BD2">
            <w:pPr>
              <w:jc w:val="both"/>
            </w:pPr>
          </w:p>
        </w:tc>
      </w:tr>
      <w:tr w:rsidR="000D6DB9" w:rsidTr="00420BD2">
        <w:trPr>
          <w:trHeight w:val="70"/>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D81E97">
        <w:trPr>
          <w:trHeight w:val="3486"/>
        </w:trPr>
        <w:tc>
          <w:tcPr>
            <w:tcW w:w="9855" w:type="dxa"/>
            <w:gridSpan w:val="8"/>
            <w:tcBorders>
              <w:top w:val="nil"/>
              <w:left w:val="single" w:sz="4" w:space="0" w:color="auto"/>
              <w:bottom w:val="single" w:sz="12" w:space="0" w:color="auto"/>
              <w:right w:val="single" w:sz="4" w:space="0" w:color="auto"/>
            </w:tcBorders>
          </w:tcPr>
          <w:p w:rsidR="00345E9E" w:rsidRDefault="00345E9E" w:rsidP="00345E9E">
            <w:pPr>
              <w:rPr>
                <w:ins w:id="878" w:author="Strohmandl Jan" w:date="2018-11-13T10:03:00Z"/>
                <w:lang w:val="en-GB"/>
              </w:rPr>
            </w:pPr>
            <w:ins w:id="879" w:author="Strohmandl Jan" w:date="2018-11-13T10:03:00Z">
              <w:r>
                <w:rPr>
                  <w:lang w:val="en-GB"/>
                </w:rPr>
                <w:lastRenderedPageBreak/>
                <w:t xml:space="preserve">Cílem předmětu je seznámit se se současnými globálními environmentálními tématy v rámci interdisciplinárního přístupu, který je založen na andragogii (vzdělávání dospělých) a bezpečnosti. Zároveň je cílem zlepšit jazykové dovednosti – poslech, čtení, mluvení, psaní, včetně využití IT při výuce. </w:t>
              </w:r>
            </w:ins>
          </w:p>
          <w:p w:rsidR="000D6DB9" w:rsidRPr="00B45A69" w:rsidRDefault="000D6DB9" w:rsidP="00420BD2">
            <w:pPr>
              <w:rPr>
                <w:lang w:val="en-GB"/>
              </w:rPr>
            </w:pPr>
            <w:del w:id="880" w:author="Strohmandl Jan" w:date="2018-11-13T10:03:00Z">
              <w:r w:rsidRPr="00B45A69" w:rsidDel="00345E9E">
                <w:rPr>
                  <w:lang w:val="en-GB"/>
                </w:rPr>
                <w:delText>The aim of this course is to handle current global environmental issues with the interdisciplinary approach based on andragogy (adult education) and security. The improvement of all language skills – listening, reading, speaking and writing, and the use of IT are also interconnected in this course.</w:delText>
              </w:r>
            </w:del>
            <w:ins w:id="881" w:author="Strohmandl Jan" w:date="2018-11-13T09:50:00Z">
              <w:r w:rsidR="00E07011">
                <w:rPr>
                  <w:color w:val="000000"/>
                  <w:shd w:val="clear" w:color="auto" w:fill="FFFFFF"/>
                </w:rPr>
                <w:t>Předmět vyučován v anglickém jazyce.</w:t>
              </w:r>
            </w:ins>
          </w:p>
          <w:p w:rsidR="000D6DB9" w:rsidRPr="008B002E" w:rsidRDefault="000D6DB9" w:rsidP="00420BD2">
            <w:pPr>
              <w:autoSpaceDE w:val="0"/>
              <w:autoSpaceDN w:val="0"/>
              <w:adjustRightInd w:val="0"/>
              <w:jc w:val="both"/>
              <w:rPr>
                <w:u w:val="single"/>
              </w:rPr>
            </w:pPr>
            <w:r w:rsidRPr="00836BE9">
              <w:rPr>
                <w:u w:val="single"/>
              </w:rPr>
              <w:t>Hlavní témata:</w:t>
            </w:r>
          </w:p>
          <w:p w:rsidR="00397077" w:rsidRPr="00CF5960" w:rsidRDefault="00397077" w:rsidP="00397077">
            <w:pPr>
              <w:pStyle w:val="Odstavecseseznamem"/>
              <w:numPr>
                <w:ilvl w:val="0"/>
                <w:numId w:val="12"/>
              </w:numPr>
              <w:spacing w:after="120" w:line="276" w:lineRule="auto"/>
              <w:jc w:val="both"/>
              <w:rPr>
                <w:ins w:id="882" w:author="Strohmandl Jan" w:date="2018-11-13T09:34:00Z"/>
                <w:lang w:val="en-GB"/>
              </w:rPr>
            </w:pPr>
            <w:ins w:id="883" w:author="Strohmandl Jan" w:date="2018-11-13T09:34:00Z">
              <w:r w:rsidRPr="00CF5960">
                <w:rPr>
                  <w:lang w:val="en-GB"/>
                </w:rPr>
                <w:t>Preserving Rainforests, Deforestation versus Reforestation</w:t>
              </w:r>
            </w:ins>
          </w:p>
          <w:p w:rsidR="00397077" w:rsidRPr="00CF5960" w:rsidRDefault="00397077" w:rsidP="00397077">
            <w:pPr>
              <w:pStyle w:val="Odstavecseseznamem"/>
              <w:numPr>
                <w:ilvl w:val="0"/>
                <w:numId w:val="12"/>
              </w:numPr>
              <w:spacing w:after="120" w:line="276" w:lineRule="auto"/>
              <w:jc w:val="both"/>
              <w:rPr>
                <w:ins w:id="884" w:author="Strohmandl Jan" w:date="2018-11-13T09:34:00Z"/>
                <w:lang w:val="en-GB"/>
              </w:rPr>
            </w:pPr>
            <w:ins w:id="885" w:author="Strohmandl Jan" w:date="2018-11-13T09:34:00Z">
              <w:r w:rsidRPr="00CF5960">
                <w:rPr>
                  <w:lang w:val="en-GB"/>
                </w:rPr>
                <w:t>Animal Protection against Poaching, Fighting the Animal Trade</w:t>
              </w:r>
            </w:ins>
          </w:p>
          <w:p w:rsidR="00397077" w:rsidRPr="00CF5960" w:rsidRDefault="00397077" w:rsidP="00397077">
            <w:pPr>
              <w:pStyle w:val="Odstavecseseznamem"/>
              <w:numPr>
                <w:ilvl w:val="0"/>
                <w:numId w:val="12"/>
              </w:numPr>
              <w:spacing w:after="120" w:line="276" w:lineRule="auto"/>
              <w:jc w:val="both"/>
              <w:rPr>
                <w:ins w:id="886" w:author="Strohmandl Jan" w:date="2018-11-13T09:34:00Z"/>
                <w:lang w:val="en-GB"/>
              </w:rPr>
            </w:pPr>
            <w:ins w:id="887" w:author="Strohmandl Jan" w:date="2018-11-13T09:34:00Z">
              <w:r w:rsidRPr="00CF5960">
                <w:rPr>
                  <w:lang w:val="en-GB"/>
                </w:rPr>
                <w:t>Biodiversity</w:t>
              </w:r>
            </w:ins>
          </w:p>
          <w:p w:rsidR="00397077" w:rsidRPr="00CF5960" w:rsidRDefault="00397077" w:rsidP="00397077">
            <w:pPr>
              <w:pStyle w:val="Odstavecseseznamem"/>
              <w:numPr>
                <w:ilvl w:val="0"/>
                <w:numId w:val="12"/>
              </w:numPr>
              <w:spacing w:after="120" w:line="276" w:lineRule="auto"/>
              <w:jc w:val="both"/>
              <w:rPr>
                <w:ins w:id="888" w:author="Strohmandl Jan" w:date="2018-11-13T09:34:00Z"/>
                <w:lang w:val="en-GB"/>
              </w:rPr>
            </w:pPr>
            <w:ins w:id="889" w:author="Strohmandl Jan" w:date="2018-11-13T09:34:00Z">
              <w:r w:rsidRPr="00CF5960">
                <w:rPr>
                  <w:lang w:val="en-GB"/>
                </w:rPr>
                <w:t>Sustainable Development</w:t>
              </w:r>
            </w:ins>
          </w:p>
          <w:p w:rsidR="00397077" w:rsidRPr="00CF5960" w:rsidRDefault="00397077" w:rsidP="00397077">
            <w:pPr>
              <w:pStyle w:val="Odstavecseseznamem"/>
              <w:numPr>
                <w:ilvl w:val="0"/>
                <w:numId w:val="12"/>
              </w:numPr>
              <w:spacing w:after="120" w:line="276" w:lineRule="auto"/>
              <w:jc w:val="both"/>
              <w:rPr>
                <w:ins w:id="890" w:author="Strohmandl Jan" w:date="2018-11-13T09:34:00Z"/>
                <w:lang w:val="en-GB"/>
              </w:rPr>
            </w:pPr>
            <w:ins w:id="891" w:author="Strohmandl Jan" w:date="2018-11-13T09:34:00Z">
              <w:r w:rsidRPr="00CF5960">
                <w:rPr>
                  <w:lang w:val="en-GB"/>
                </w:rPr>
                <w:t>Soil Erosion, Biodynamic Farming</w:t>
              </w:r>
            </w:ins>
          </w:p>
          <w:p w:rsidR="00397077" w:rsidRPr="00CF5960" w:rsidRDefault="00397077" w:rsidP="00397077">
            <w:pPr>
              <w:pStyle w:val="Odstavecseseznamem"/>
              <w:numPr>
                <w:ilvl w:val="0"/>
                <w:numId w:val="12"/>
              </w:numPr>
              <w:rPr>
                <w:ins w:id="892" w:author="Strohmandl Jan" w:date="2018-11-13T09:34:00Z"/>
                <w:lang w:val="en-AU"/>
              </w:rPr>
            </w:pPr>
            <w:ins w:id="893" w:author="Strohmandl Jan" w:date="2018-11-13T09:34:00Z">
              <w:r w:rsidRPr="00CF5960">
                <w:rPr>
                  <w:lang w:val="en-AU"/>
                </w:rPr>
                <w:t>Renewable Energy</w:t>
              </w:r>
            </w:ins>
          </w:p>
          <w:p w:rsidR="00397077" w:rsidRPr="00CF5960" w:rsidRDefault="00397077" w:rsidP="00397077">
            <w:pPr>
              <w:pStyle w:val="Odstavecseseznamem"/>
              <w:numPr>
                <w:ilvl w:val="0"/>
                <w:numId w:val="12"/>
              </w:numPr>
              <w:rPr>
                <w:ins w:id="894" w:author="Strohmandl Jan" w:date="2018-11-13T09:34:00Z"/>
                <w:lang w:val="en-AU"/>
              </w:rPr>
            </w:pPr>
            <w:ins w:id="895" w:author="Strohmandl Jan" w:date="2018-11-13T09:34:00Z">
              <w:r w:rsidRPr="00CF5960">
                <w:rPr>
                  <w:lang w:val="en-AU"/>
                </w:rPr>
                <w:t>Global Warming</w:t>
              </w:r>
            </w:ins>
          </w:p>
          <w:p w:rsidR="00397077" w:rsidRDefault="00397077" w:rsidP="00397077">
            <w:pPr>
              <w:pStyle w:val="Odstavecseseznamem"/>
              <w:numPr>
                <w:ilvl w:val="0"/>
                <w:numId w:val="12"/>
              </w:numPr>
              <w:rPr>
                <w:ins w:id="896" w:author="Strohmandl Jan" w:date="2018-11-13T09:34:00Z"/>
                <w:lang w:val="en-AU"/>
              </w:rPr>
            </w:pPr>
            <w:ins w:id="897" w:author="Strohmandl Jan" w:date="2018-11-13T09:34:00Z">
              <w:r w:rsidRPr="00CF5960">
                <w:rPr>
                  <w:lang w:val="en-AU"/>
                </w:rPr>
                <w:t xml:space="preserve">Natural and Cultural Heritage </w:t>
              </w:r>
            </w:ins>
          </w:p>
          <w:p w:rsidR="00397077" w:rsidRDefault="00397077" w:rsidP="00397077">
            <w:pPr>
              <w:pStyle w:val="Odstavecseseznamem"/>
              <w:numPr>
                <w:ilvl w:val="0"/>
                <w:numId w:val="12"/>
              </w:numPr>
              <w:rPr>
                <w:ins w:id="898" w:author="Strohmandl Jan" w:date="2018-11-13T09:34:00Z"/>
                <w:lang w:val="en-AU"/>
              </w:rPr>
            </w:pPr>
            <w:ins w:id="899" w:author="Strohmandl Jan" w:date="2018-11-13T09:34:00Z">
              <w:r w:rsidRPr="00CF5960">
                <w:rPr>
                  <w:lang w:val="en-AU"/>
                </w:rPr>
                <w:t>Impact of Tourism</w:t>
              </w:r>
            </w:ins>
          </w:p>
          <w:p w:rsidR="00397077" w:rsidRPr="006031FF" w:rsidRDefault="00397077" w:rsidP="00397077">
            <w:pPr>
              <w:pStyle w:val="Odstavecseseznamem"/>
              <w:numPr>
                <w:ilvl w:val="0"/>
                <w:numId w:val="12"/>
              </w:numPr>
              <w:rPr>
                <w:ins w:id="900" w:author="Strohmandl Jan" w:date="2018-11-13T09:34:00Z"/>
                <w:lang w:val="en-AU"/>
              </w:rPr>
            </w:pPr>
            <w:ins w:id="901" w:author="Strohmandl Jan" w:date="2018-11-13T09:34:00Z">
              <w:r w:rsidRPr="0064510D">
                <w:rPr>
                  <w:lang w:val="en-AU"/>
                </w:rPr>
                <w:t xml:space="preserve">Pollution, </w:t>
              </w:r>
              <w:r w:rsidRPr="0064510D">
                <w:rPr>
                  <w:lang w:val="en-GB"/>
                </w:rPr>
                <w:t>Waste Management</w:t>
              </w:r>
            </w:ins>
          </w:p>
          <w:p w:rsidR="00397077" w:rsidRPr="006031FF" w:rsidRDefault="00397077" w:rsidP="00397077">
            <w:pPr>
              <w:pStyle w:val="Odstavecseseznamem"/>
              <w:numPr>
                <w:ilvl w:val="0"/>
                <w:numId w:val="12"/>
              </w:numPr>
              <w:rPr>
                <w:ins w:id="902" w:author="Strohmandl Jan" w:date="2018-11-13T09:34:00Z"/>
                <w:lang w:val="en-AU"/>
              </w:rPr>
            </w:pPr>
            <w:ins w:id="903" w:author="Strohmandl Jan" w:date="2018-11-13T09:34:00Z">
              <w:r>
                <w:rPr>
                  <w:lang w:val="en-GB"/>
                </w:rPr>
                <w:t>Problem Security Issues</w:t>
              </w:r>
            </w:ins>
          </w:p>
          <w:p w:rsidR="00397077" w:rsidRPr="006031FF" w:rsidRDefault="00397077" w:rsidP="00397077">
            <w:pPr>
              <w:pStyle w:val="Odstavecseseznamem"/>
              <w:numPr>
                <w:ilvl w:val="0"/>
                <w:numId w:val="12"/>
              </w:numPr>
              <w:rPr>
                <w:ins w:id="904" w:author="Strohmandl Jan" w:date="2018-11-13T09:34:00Z"/>
                <w:lang w:val="en-AU"/>
              </w:rPr>
            </w:pPr>
            <w:ins w:id="905" w:author="Strohmandl Jan" w:date="2018-11-13T09:34:00Z">
              <w:r>
                <w:rPr>
                  <w:lang w:val="en-GB"/>
                </w:rPr>
                <w:t xml:space="preserve">Global Problems </w:t>
              </w:r>
            </w:ins>
          </w:p>
          <w:p w:rsidR="00397077" w:rsidRPr="006031FF" w:rsidRDefault="00397077" w:rsidP="00397077">
            <w:pPr>
              <w:pStyle w:val="Odstavecseseznamem"/>
              <w:numPr>
                <w:ilvl w:val="0"/>
                <w:numId w:val="12"/>
              </w:numPr>
              <w:rPr>
                <w:ins w:id="906" w:author="Strohmandl Jan" w:date="2018-11-13T09:34:00Z"/>
                <w:lang w:val="en-AU"/>
              </w:rPr>
            </w:pPr>
            <w:ins w:id="907" w:author="Strohmandl Jan" w:date="2018-11-13T09:34:00Z">
              <w:r>
                <w:rPr>
                  <w:lang w:val="en-GB"/>
                </w:rPr>
                <w:t xml:space="preserve">Food Security </w:t>
              </w:r>
            </w:ins>
          </w:p>
          <w:p w:rsidR="00397077" w:rsidRPr="006031FF" w:rsidRDefault="00397077" w:rsidP="00397077">
            <w:pPr>
              <w:pStyle w:val="Odstavecseseznamem"/>
              <w:numPr>
                <w:ilvl w:val="0"/>
                <w:numId w:val="12"/>
              </w:numPr>
              <w:rPr>
                <w:ins w:id="908" w:author="Strohmandl Jan" w:date="2018-11-13T09:34:00Z"/>
                <w:lang w:val="en-AU"/>
              </w:rPr>
            </w:pPr>
            <w:ins w:id="909" w:author="Strohmandl Jan" w:date="2018-11-13T09:34:00Z">
              <w:r>
                <w:rPr>
                  <w:lang w:val="en-GB"/>
                </w:rPr>
                <w:t>Global Peace Index, Human Development Index, Food Security Index</w:t>
              </w:r>
            </w:ins>
          </w:p>
          <w:p w:rsidR="000D6DB9" w:rsidRPr="00E62E8A" w:rsidDel="00397077" w:rsidRDefault="000D6DB9" w:rsidP="00397077">
            <w:pPr>
              <w:numPr>
                <w:ilvl w:val="0"/>
                <w:numId w:val="12"/>
              </w:numPr>
              <w:rPr>
                <w:del w:id="910" w:author="Strohmandl Jan" w:date="2018-11-13T09:34:00Z"/>
              </w:rPr>
            </w:pPr>
            <w:del w:id="911" w:author="Strohmandl Jan" w:date="2018-11-13T09:34:00Z">
              <w:r w:rsidRPr="00E62E8A" w:rsidDel="00397077">
                <w:delText>Preserving Rainforests, Deforestation versus Reforestation</w:delText>
              </w:r>
              <w:r w:rsidDel="00397077">
                <w:delText>.</w:delText>
              </w:r>
            </w:del>
          </w:p>
          <w:p w:rsidR="000D6DB9" w:rsidRPr="00E62E8A" w:rsidDel="00397077" w:rsidRDefault="000D6DB9" w:rsidP="00397077">
            <w:pPr>
              <w:numPr>
                <w:ilvl w:val="0"/>
                <w:numId w:val="12"/>
              </w:numPr>
              <w:rPr>
                <w:del w:id="912" w:author="Strohmandl Jan" w:date="2018-11-13T09:34:00Z"/>
              </w:rPr>
            </w:pPr>
            <w:del w:id="913" w:author="Strohmandl Jan" w:date="2018-11-13T09:34:00Z">
              <w:r w:rsidRPr="00E62E8A" w:rsidDel="00397077">
                <w:delText>Animal Protection against Poaching, Fighting the Animal Trade</w:delText>
              </w:r>
              <w:r w:rsidDel="00397077">
                <w:delText>.</w:delText>
              </w:r>
            </w:del>
          </w:p>
          <w:p w:rsidR="000D6DB9" w:rsidRPr="00E62E8A" w:rsidDel="00397077" w:rsidRDefault="000D6DB9" w:rsidP="00397077">
            <w:pPr>
              <w:numPr>
                <w:ilvl w:val="0"/>
                <w:numId w:val="12"/>
              </w:numPr>
              <w:rPr>
                <w:del w:id="914" w:author="Strohmandl Jan" w:date="2018-11-13T09:34:00Z"/>
              </w:rPr>
            </w:pPr>
            <w:del w:id="915" w:author="Strohmandl Jan" w:date="2018-11-13T09:34:00Z">
              <w:r w:rsidRPr="00E62E8A" w:rsidDel="00397077">
                <w:delText>Biodiversity</w:delText>
              </w:r>
              <w:r w:rsidDel="00397077">
                <w:delText>.</w:delText>
              </w:r>
            </w:del>
          </w:p>
          <w:p w:rsidR="000D6DB9" w:rsidRPr="00E62E8A" w:rsidDel="00397077" w:rsidRDefault="000D6DB9" w:rsidP="00397077">
            <w:pPr>
              <w:numPr>
                <w:ilvl w:val="0"/>
                <w:numId w:val="12"/>
              </w:numPr>
              <w:rPr>
                <w:del w:id="916" w:author="Strohmandl Jan" w:date="2018-11-13T09:34:00Z"/>
              </w:rPr>
            </w:pPr>
            <w:del w:id="917" w:author="Strohmandl Jan" w:date="2018-11-13T09:34:00Z">
              <w:r w:rsidRPr="00E62E8A" w:rsidDel="00397077">
                <w:delText>Sustainable Development</w:delText>
              </w:r>
              <w:r w:rsidDel="00397077">
                <w:delText>.</w:delText>
              </w:r>
            </w:del>
          </w:p>
          <w:p w:rsidR="000D6DB9" w:rsidRPr="00E62E8A" w:rsidDel="00397077" w:rsidRDefault="000D6DB9" w:rsidP="00397077">
            <w:pPr>
              <w:numPr>
                <w:ilvl w:val="0"/>
                <w:numId w:val="12"/>
              </w:numPr>
              <w:rPr>
                <w:del w:id="918" w:author="Strohmandl Jan" w:date="2018-11-13T09:34:00Z"/>
              </w:rPr>
            </w:pPr>
            <w:del w:id="919" w:author="Strohmandl Jan" w:date="2018-11-13T09:34:00Z">
              <w:r w:rsidRPr="00E62E8A" w:rsidDel="00397077">
                <w:delText>Soil Erosion, Biodynamic Farming</w:delText>
              </w:r>
              <w:r w:rsidDel="00397077">
                <w:delText>.</w:delText>
              </w:r>
            </w:del>
          </w:p>
          <w:p w:rsidR="000D6DB9" w:rsidRPr="00E62E8A" w:rsidDel="00397077" w:rsidRDefault="000D6DB9" w:rsidP="00397077">
            <w:pPr>
              <w:numPr>
                <w:ilvl w:val="0"/>
                <w:numId w:val="12"/>
              </w:numPr>
              <w:rPr>
                <w:del w:id="920" w:author="Strohmandl Jan" w:date="2018-11-13T09:34:00Z"/>
              </w:rPr>
            </w:pPr>
            <w:del w:id="921" w:author="Strohmandl Jan" w:date="2018-11-13T09:34:00Z">
              <w:r w:rsidRPr="00E62E8A" w:rsidDel="00397077">
                <w:delText>Renewable Energy</w:delText>
              </w:r>
              <w:r w:rsidDel="00397077">
                <w:delText>.</w:delText>
              </w:r>
            </w:del>
          </w:p>
          <w:p w:rsidR="000D6DB9" w:rsidRPr="00E62E8A" w:rsidDel="00397077" w:rsidRDefault="000D6DB9" w:rsidP="00397077">
            <w:pPr>
              <w:numPr>
                <w:ilvl w:val="0"/>
                <w:numId w:val="12"/>
              </w:numPr>
              <w:rPr>
                <w:del w:id="922" w:author="Strohmandl Jan" w:date="2018-11-13T09:34:00Z"/>
              </w:rPr>
            </w:pPr>
            <w:del w:id="923" w:author="Strohmandl Jan" w:date="2018-11-13T09:34:00Z">
              <w:r w:rsidRPr="00E62E8A" w:rsidDel="00397077">
                <w:delText>Global Warming</w:delText>
              </w:r>
              <w:r w:rsidDel="00397077">
                <w:delText>.</w:delText>
              </w:r>
            </w:del>
          </w:p>
          <w:p w:rsidR="000D6DB9" w:rsidRPr="00E62E8A" w:rsidDel="00397077" w:rsidRDefault="000D6DB9" w:rsidP="00397077">
            <w:pPr>
              <w:numPr>
                <w:ilvl w:val="0"/>
                <w:numId w:val="12"/>
              </w:numPr>
              <w:rPr>
                <w:del w:id="924" w:author="Strohmandl Jan" w:date="2018-11-13T09:34:00Z"/>
              </w:rPr>
            </w:pPr>
            <w:del w:id="925" w:author="Strohmandl Jan" w:date="2018-11-13T09:34:00Z">
              <w:r w:rsidRPr="00E62E8A" w:rsidDel="00397077">
                <w:delText>Natural and Cultural Heritage</w:delText>
              </w:r>
              <w:r w:rsidDel="00397077">
                <w:delText>.</w:delText>
              </w:r>
            </w:del>
          </w:p>
          <w:p w:rsidR="000D6DB9" w:rsidRPr="00E62E8A" w:rsidDel="00397077" w:rsidRDefault="000D6DB9" w:rsidP="00397077">
            <w:pPr>
              <w:numPr>
                <w:ilvl w:val="0"/>
                <w:numId w:val="12"/>
              </w:numPr>
              <w:rPr>
                <w:del w:id="926" w:author="Strohmandl Jan" w:date="2018-11-13T09:34:00Z"/>
              </w:rPr>
            </w:pPr>
            <w:del w:id="927" w:author="Strohmandl Jan" w:date="2018-11-13T09:34:00Z">
              <w:r w:rsidRPr="00E62E8A" w:rsidDel="00397077">
                <w:delText>Impact of Tourism</w:delText>
              </w:r>
              <w:r w:rsidDel="00397077">
                <w:delText>.</w:delText>
              </w:r>
            </w:del>
          </w:p>
          <w:p w:rsidR="000D6DB9" w:rsidRPr="00E62E8A" w:rsidRDefault="000D6DB9" w:rsidP="00397077">
            <w:pPr>
              <w:numPr>
                <w:ilvl w:val="0"/>
                <w:numId w:val="12"/>
              </w:numPr>
              <w:rPr>
                <w:lang w:val="en-AU"/>
              </w:rPr>
            </w:pPr>
            <w:del w:id="928" w:author="Strohmandl Jan" w:date="2018-11-13T09:34:00Z">
              <w:r w:rsidRPr="00E62E8A" w:rsidDel="00397077">
                <w:delText>Pollution, Waste Management</w:delText>
              </w:r>
              <w:r w:rsidDel="00397077">
                <w:delText>.</w:delText>
              </w:r>
            </w:del>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D66455" w:rsidRDefault="000D6DB9" w:rsidP="00420BD2">
            <w:r w:rsidRPr="00CD3FB8">
              <w:rPr>
                <w:b/>
                <w:bCs/>
              </w:rPr>
              <w:t>Povinná literatura:</w:t>
            </w:r>
          </w:p>
          <w:p w:rsidR="000D6DB9" w:rsidRPr="00397077" w:rsidRDefault="00F139B8" w:rsidP="00420BD2">
            <w:pPr>
              <w:pStyle w:val="Nadpis1"/>
              <w:spacing w:before="0"/>
              <w:rPr>
                <w:rFonts w:ascii="Times New Roman" w:hAnsi="Times New Roman" w:cs="Times New Roman"/>
                <w:b/>
                <w:color w:val="auto"/>
                <w:sz w:val="20"/>
                <w:szCs w:val="20"/>
                <w:rPrChange w:id="929" w:author="Strohmandl Jan" w:date="2018-11-13T09:35:00Z">
                  <w:rPr>
                    <w:rFonts w:ascii="Times New Roman" w:hAnsi="Times New Roman" w:cs="Times New Roman"/>
                    <w:b/>
                    <w:sz w:val="20"/>
                    <w:szCs w:val="20"/>
                  </w:rPr>
                </w:rPrChange>
              </w:rPr>
            </w:pPr>
            <w:r w:rsidRPr="00F139B8">
              <w:rPr>
                <w:rFonts w:ascii="Times New Roman" w:hAnsi="Times New Roman" w:cs="Times New Roman"/>
                <w:color w:val="auto"/>
                <w:sz w:val="20"/>
                <w:szCs w:val="20"/>
                <w:rPrChange w:id="930" w:author="Strohmandl Jan" w:date="2018-11-13T09:35:00Z">
                  <w:rPr>
                    <w:rFonts w:ascii="Times New Roman" w:hAnsi="Times New Roman" w:cs="Times New Roman"/>
                    <w:color w:val="0000FF"/>
                    <w:sz w:val="20"/>
                    <w:szCs w:val="20"/>
                    <w:u w:val="single"/>
                  </w:rPr>
                </w:rPrChange>
              </w:rPr>
              <w:t xml:space="preserve">HARDING, K., LANE, A. </w:t>
            </w:r>
            <w:ins w:id="931" w:author="Eva Batůšková" w:date="2018-11-19T11:15:00Z">
              <w:r w:rsidR="006C6544">
                <w:rPr>
                  <w:rFonts w:ascii="Times New Roman" w:hAnsi="Times New Roman" w:cs="Times New Roman"/>
                  <w:color w:val="auto"/>
                  <w:sz w:val="20"/>
                  <w:szCs w:val="20"/>
                </w:rPr>
                <w:t>(</w:t>
              </w:r>
            </w:ins>
            <w:ins w:id="932" w:author="Jan Strohmandl" w:date="2018-11-17T15:19:00Z">
              <w:r w:rsidR="00EB6DDF" w:rsidRPr="008D31EE">
                <w:rPr>
                  <w:rFonts w:ascii="Times New Roman" w:hAnsi="Times New Roman" w:cs="Times New Roman"/>
                  <w:color w:val="auto"/>
                  <w:sz w:val="20"/>
                  <w:szCs w:val="20"/>
                </w:rPr>
                <w:t>2010</w:t>
              </w:r>
            </w:ins>
            <w:ins w:id="933" w:author="Eva Batůšková" w:date="2018-11-19T11:15:00Z">
              <w:r w:rsidR="006C6544">
                <w:rPr>
                  <w:rFonts w:ascii="Times New Roman" w:hAnsi="Times New Roman" w:cs="Times New Roman"/>
                  <w:color w:val="auto"/>
                  <w:sz w:val="20"/>
                  <w:szCs w:val="20"/>
                </w:rPr>
                <w:t>)</w:t>
              </w:r>
            </w:ins>
            <w:ins w:id="934" w:author="Jan Strohmandl" w:date="2018-11-17T15:19:00Z">
              <w:r w:rsidR="00EB6DDF" w:rsidRPr="008D31EE">
                <w:rPr>
                  <w:rFonts w:ascii="Times New Roman" w:hAnsi="Times New Roman" w:cs="Times New Roman"/>
                  <w:color w:val="auto"/>
                  <w:sz w:val="20"/>
                  <w:szCs w:val="20"/>
                </w:rPr>
                <w:t>.</w:t>
              </w:r>
            </w:ins>
            <w:ins w:id="935" w:author="Eva Batůšková" w:date="2018-11-19T11:15:00Z">
              <w:r w:rsidR="006C6544">
                <w:rPr>
                  <w:rFonts w:ascii="Times New Roman" w:hAnsi="Times New Roman" w:cs="Times New Roman"/>
                  <w:color w:val="auto"/>
                  <w:sz w:val="20"/>
                  <w:szCs w:val="20"/>
                </w:rPr>
                <w:t xml:space="preserve"> </w:t>
              </w:r>
            </w:ins>
            <w:r w:rsidRPr="00F139B8">
              <w:rPr>
                <w:rFonts w:ascii="Times New Roman" w:hAnsi="Times New Roman" w:cs="Times New Roman"/>
                <w:i/>
                <w:color w:val="auto"/>
                <w:sz w:val="20"/>
                <w:szCs w:val="20"/>
                <w:rPrChange w:id="936" w:author="Strohmandl Jan" w:date="2018-11-13T09:35:00Z">
                  <w:rPr>
                    <w:rFonts w:ascii="Times New Roman" w:hAnsi="Times New Roman" w:cs="Times New Roman"/>
                    <w:i/>
                    <w:color w:val="0000FF"/>
                    <w:sz w:val="20"/>
                    <w:szCs w:val="20"/>
                    <w:u w:val="single"/>
                  </w:rPr>
                </w:rPrChange>
              </w:rPr>
              <w:t>International Express. Upper-Intermediate.</w:t>
            </w:r>
            <w:r w:rsidRPr="00F139B8">
              <w:rPr>
                <w:rFonts w:ascii="Times New Roman" w:hAnsi="Times New Roman" w:cs="Times New Roman"/>
                <w:color w:val="auto"/>
                <w:sz w:val="20"/>
                <w:szCs w:val="20"/>
                <w:rPrChange w:id="937" w:author="Strohmandl Jan" w:date="2018-11-13T09:35:00Z">
                  <w:rPr>
                    <w:rFonts w:ascii="Times New Roman" w:hAnsi="Times New Roman" w:cs="Times New Roman"/>
                    <w:color w:val="0000FF"/>
                    <w:sz w:val="20"/>
                    <w:szCs w:val="20"/>
                    <w:u w:val="single"/>
                  </w:rPr>
                </w:rPrChange>
              </w:rPr>
              <w:t xml:space="preserve"> Oxford: OUP, 2014. ISBN 978-0-19-459786-9.</w:t>
            </w:r>
          </w:p>
          <w:p w:rsidR="000D6DB9" w:rsidRPr="00397077" w:rsidRDefault="00F139B8" w:rsidP="00420BD2">
            <w:pPr>
              <w:pStyle w:val="Nadpis1"/>
              <w:spacing w:before="0"/>
              <w:rPr>
                <w:rFonts w:ascii="Times New Roman" w:hAnsi="Times New Roman" w:cs="Times New Roman"/>
                <w:b/>
                <w:color w:val="auto"/>
                <w:sz w:val="20"/>
                <w:szCs w:val="20"/>
                <w:rPrChange w:id="938" w:author="Strohmandl Jan" w:date="2018-11-13T09:35:00Z">
                  <w:rPr>
                    <w:rFonts w:ascii="Times New Roman" w:hAnsi="Times New Roman" w:cs="Times New Roman"/>
                    <w:b/>
                    <w:sz w:val="20"/>
                    <w:szCs w:val="20"/>
                  </w:rPr>
                </w:rPrChange>
              </w:rPr>
            </w:pPr>
            <w:r w:rsidRPr="00F139B8">
              <w:rPr>
                <w:rFonts w:ascii="Times New Roman" w:hAnsi="Times New Roman" w:cs="Times New Roman"/>
                <w:color w:val="auto"/>
                <w:sz w:val="20"/>
                <w:szCs w:val="20"/>
                <w:rPrChange w:id="939" w:author="Strohmandl Jan" w:date="2018-11-13T09:35:00Z">
                  <w:rPr>
                    <w:rFonts w:ascii="Times New Roman" w:hAnsi="Times New Roman" w:cs="Times New Roman"/>
                    <w:color w:val="0000FF"/>
                    <w:sz w:val="20"/>
                    <w:szCs w:val="20"/>
                    <w:u w:val="single"/>
                  </w:rPr>
                </w:rPrChange>
              </w:rPr>
              <w:t xml:space="preserve">CLANDFIELD, L. </w:t>
            </w:r>
            <w:ins w:id="940" w:author="Eva Batůšková" w:date="2018-11-19T11:15:00Z">
              <w:r w:rsidR="006C6544">
                <w:rPr>
                  <w:rFonts w:ascii="Times New Roman" w:hAnsi="Times New Roman" w:cs="Times New Roman"/>
                  <w:color w:val="auto"/>
                  <w:sz w:val="20"/>
                  <w:szCs w:val="20"/>
                </w:rPr>
                <w:t>(</w:t>
              </w:r>
            </w:ins>
            <w:ins w:id="941" w:author="Jan Strohmandl" w:date="2018-11-17T15:20:00Z">
              <w:r w:rsidR="00EB6DDF">
                <w:rPr>
                  <w:rFonts w:ascii="Times New Roman" w:hAnsi="Times New Roman" w:cs="Times New Roman"/>
                  <w:color w:val="auto"/>
                  <w:sz w:val="20"/>
                  <w:szCs w:val="20"/>
                </w:rPr>
                <w:t>2010</w:t>
              </w:r>
            </w:ins>
            <w:ins w:id="942" w:author="Eva Batůšková" w:date="2018-11-19T11:15:00Z">
              <w:r w:rsidR="006C6544">
                <w:rPr>
                  <w:rFonts w:ascii="Times New Roman" w:hAnsi="Times New Roman" w:cs="Times New Roman"/>
                  <w:color w:val="auto"/>
                  <w:sz w:val="20"/>
                  <w:szCs w:val="20"/>
                </w:rPr>
                <w:t>)</w:t>
              </w:r>
            </w:ins>
            <w:ins w:id="943" w:author="Jan Strohmandl" w:date="2018-11-17T15:20:00Z">
              <w:r w:rsidR="00EB6DDF">
                <w:rPr>
                  <w:rFonts w:ascii="Times New Roman" w:hAnsi="Times New Roman" w:cs="Times New Roman"/>
                  <w:color w:val="auto"/>
                  <w:sz w:val="20"/>
                  <w:szCs w:val="20"/>
                </w:rPr>
                <w:t xml:space="preserve">. </w:t>
              </w:r>
            </w:ins>
            <w:r w:rsidRPr="00F139B8">
              <w:rPr>
                <w:rFonts w:ascii="Times New Roman" w:hAnsi="Times New Roman" w:cs="Times New Roman"/>
                <w:i/>
                <w:color w:val="auto"/>
                <w:sz w:val="20"/>
                <w:szCs w:val="20"/>
                <w:rPrChange w:id="944" w:author="Strohmandl Jan" w:date="2018-11-13T09:35:00Z">
                  <w:rPr>
                    <w:rFonts w:ascii="Times New Roman" w:hAnsi="Times New Roman" w:cs="Times New Roman"/>
                    <w:i/>
                    <w:color w:val="0000FF"/>
                    <w:sz w:val="20"/>
                    <w:szCs w:val="20"/>
                    <w:u w:val="single"/>
                  </w:rPr>
                </w:rPrChange>
              </w:rPr>
              <w:t>Global.</w:t>
            </w:r>
            <w:r w:rsidRPr="00F139B8">
              <w:rPr>
                <w:rFonts w:ascii="Times New Roman" w:hAnsi="Times New Roman" w:cs="Times New Roman"/>
                <w:color w:val="auto"/>
                <w:sz w:val="20"/>
                <w:szCs w:val="20"/>
                <w:rPrChange w:id="945" w:author="Strohmandl Jan" w:date="2018-11-13T09:35:00Z">
                  <w:rPr>
                    <w:rFonts w:ascii="Times New Roman" w:hAnsi="Times New Roman" w:cs="Times New Roman"/>
                    <w:color w:val="0000FF"/>
                    <w:sz w:val="20"/>
                    <w:szCs w:val="20"/>
                    <w:u w:val="single"/>
                  </w:rPr>
                </w:rPrChange>
              </w:rPr>
              <w:t xml:space="preserve"> Oxford: Macmillan Education, </w:t>
            </w:r>
            <w:del w:id="946" w:author="Jan Strohmandl" w:date="2018-11-17T15:19:00Z">
              <w:r w:rsidRPr="00F139B8">
                <w:rPr>
                  <w:rFonts w:ascii="Times New Roman" w:hAnsi="Times New Roman" w:cs="Times New Roman"/>
                  <w:color w:val="auto"/>
                  <w:sz w:val="20"/>
                  <w:szCs w:val="20"/>
                  <w:rPrChange w:id="947" w:author="Strohmandl Jan" w:date="2018-11-13T09:35:00Z">
                    <w:rPr>
                      <w:rFonts w:ascii="Times New Roman" w:hAnsi="Times New Roman" w:cs="Times New Roman"/>
                      <w:color w:val="0000FF"/>
                      <w:sz w:val="20"/>
                      <w:szCs w:val="20"/>
                      <w:u w:val="single"/>
                    </w:rPr>
                  </w:rPrChange>
                </w:rPr>
                <w:delText xml:space="preserve">2010. </w:delText>
              </w:r>
            </w:del>
            <w:r w:rsidRPr="00F139B8">
              <w:rPr>
                <w:rFonts w:ascii="Times New Roman" w:hAnsi="Times New Roman" w:cs="Times New Roman"/>
                <w:color w:val="auto"/>
                <w:sz w:val="20"/>
                <w:szCs w:val="20"/>
                <w:rPrChange w:id="948" w:author="Strohmandl Jan" w:date="2018-11-13T09:35:00Z">
                  <w:rPr>
                    <w:rFonts w:ascii="Times New Roman" w:hAnsi="Times New Roman" w:cs="Times New Roman"/>
                    <w:color w:val="0000FF"/>
                    <w:sz w:val="20"/>
                    <w:szCs w:val="20"/>
                    <w:u w:val="single"/>
                  </w:rPr>
                </w:rPrChange>
              </w:rPr>
              <w:t>ISBN 978-0-230-03309-2.</w:t>
            </w:r>
          </w:p>
          <w:p w:rsidR="000D6DB9" w:rsidRPr="00397077" w:rsidRDefault="00F139B8" w:rsidP="00420BD2">
            <w:pPr>
              <w:pStyle w:val="Nadpis1"/>
              <w:spacing w:before="0"/>
              <w:rPr>
                <w:rFonts w:ascii="Times New Roman" w:hAnsi="Times New Roman" w:cs="Times New Roman"/>
                <w:b/>
                <w:color w:val="auto"/>
                <w:sz w:val="20"/>
                <w:szCs w:val="20"/>
                <w:rPrChange w:id="949" w:author="Strohmandl Jan" w:date="2018-11-13T09:35:00Z">
                  <w:rPr>
                    <w:rFonts w:ascii="Times New Roman" w:hAnsi="Times New Roman" w:cs="Times New Roman"/>
                    <w:b/>
                    <w:sz w:val="20"/>
                    <w:szCs w:val="20"/>
                  </w:rPr>
                </w:rPrChange>
              </w:rPr>
            </w:pPr>
            <w:r w:rsidRPr="00F139B8">
              <w:rPr>
                <w:rFonts w:ascii="Times New Roman" w:hAnsi="Times New Roman" w:cs="Times New Roman"/>
                <w:color w:val="auto"/>
                <w:sz w:val="20"/>
                <w:szCs w:val="20"/>
                <w:rPrChange w:id="950" w:author="Strohmandl Jan" w:date="2018-11-13T09:35:00Z">
                  <w:rPr>
                    <w:rFonts w:ascii="Times New Roman" w:hAnsi="Times New Roman" w:cs="Times New Roman"/>
                    <w:color w:val="0000FF"/>
                    <w:sz w:val="20"/>
                    <w:szCs w:val="20"/>
                    <w:u w:val="single"/>
                  </w:rPr>
                </w:rPrChange>
              </w:rPr>
              <w:t xml:space="preserve">EVANS, V., DOOLEY, J., BLUM, E. </w:t>
            </w:r>
            <w:ins w:id="951" w:author="Eva Batůšková" w:date="2018-11-19T11:15:00Z">
              <w:r w:rsidR="006C6544">
                <w:rPr>
                  <w:rFonts w:ascii="Times New Roman" w:hAnsi="Times New Roman" w:cs="Times New Roman"/>
                  <w:color w:val="auto"/>
                  <w:sz w:val="20"/>
                  <w:szCs w:val="20"/>
                </w:rPr>
                <w:t>(</w:t>
              </w:r>
            </w:ins>
            <w:ins w:id="952" w:author="Jan Strohmandl" w:date="2018-11-17T15:20:00Z">
              <w:r w:rsidR="00EB6DDF" w:rsidRPr="008D31EE">
                <w:rPr>
                  <w:rFonts w:ascii="Times New Roman" w:hAnsi="Times New Roman" w:cs="Times New Roman"/>
                  <w:color w:val="auto"/>
                  <w:sz w:val="20"/>
                  <w:szCs w:val="20"/>
                </w:rPr>
                <w:t>2013</w:t>
              </w:r>
            </w:ins>
            <w:ins w:id="953" w:author="Eva Batůšková" w:date="2018-11-19T11:15:00Z">
              <w:r w:rsidR="006C6544">
                <w:rPr>
                  <w:rFonts w:ascii="Times New Roman" w:hAnsi="Times New Roman" w:cs="Times New Roman"/>
                  <w:color w:val="auto"/>
                  <w:sz w:val="20"/>
                  <w:szCs w:val="20"/>
                </w:rPr>
                <w:t>)</w:t>
              </w:r>
            </w:ins>
            <w:ins w:id="954" w:author="Jan Strohmandl" w:date="2018-11-17T15:20:00Z">
              <w:r w:rsidR="00EB6DDF" w:rsidRPr="008D31EE">
                <w:rPr>
                  <w:rFonts w:ascii="Times New Roman" w:hAnsi="Times New Roman" w:cs="Times New Roman"/>
                  <w:color w:val="auto"/>
                  <w:sz w:val="20"/>
                  <w:szCs w:val="20"/>
                </w:rPr>
                <w:t>.</w:t>
              </w:r>
              <w:r w:rsidR="00EB6DDF">
                <w:rPr>
                  <w:rFonts w:ascii="Times New Roman" w:hAnsi="Times New Roman" w:cs="Times New Roman"/>
                  <w:color w:val="auto"/>
                  <w:sz w:val="20"/>
                  <w:szCs w:val="20"/>
                </w:rPr>
                <w:t xml:space="preserve"> </w:t>
              </w:r>
            </w:ins>
            <w:r w:rsidRPr="00F139B8">
              <w:rPr>
                <w:rFonts w:ascii="Times New Roman" w:hAnsi="Times New Roman" w:cs="Times New Roman"/>
                <w:i/>
                <w:color w:val="auto"/>
                <w:sz w:val="20"/>
                <w:szCs w:val="20"/>
                <w:rPrChange w:id="955" w:author="Strohmandl Jan" w:date="2018-11-13T09:35:00Z">
                  <w:rPr>
                    <w:rFonts w:ascii="Times New Roman" w:hAnsi="Times New Roman" w:cs="Times New Roman"/>
                    <w:i/>
                    <w:color w:val="0000FF"/>
                    <w:sz w:val="20"/>
                    <w:szCs w:val="20"/>
                    <w:u w:val="single"/>
                  </w:rPr>
                </w:rPrChange>
              </w:rPr>
              <w:t xml:space="preserve">Logistics. </w:t>
            </w:r>
            <w:r w:rsidRPr="00F139B8">
              <w:rPr>
                <w:rFonts w:ascii="Times New Roman" w:hAnsi="Times New Roman" w:cs="Times New Roman"/>
                <w:color w:val="auto"/>
                <w:sz w:val="20"/>
                <w:szCs w:val="20"/>
                <w:rPrChange w:id="956" w:author="Strohmandl Jan" w:date="2018-11-13T09:35:00Z">
                  <w:rPr>
                    <w:rFonts w:ascii="Times New Roman" w:hAnsi="Times New Roman" w:cs="Times New Roman"/>
                    <w:color w:val="0000FF"/>
                    <w:sz w:val="20"/>
                    <w:szCs w:val="20"/>
                    <w:u w:val="single"/>
                  </w:rPr>
                </w:rPrChange>
              </w:rPr>
              <w:t xml:space="preserve">Newbury: Express Publishing, </w:t>
            </w:r>
            <w:del w:id="957" w:author="Jan Strohmandl" w:date="2018-11-17T15:20:00Z">
              <w:r w:rsidRPr="00F139B8">
                <w:rPr>
                  <w:rFonts w:ascii="Times New Roman" w:hAnsi="Times New Roman" w:cs="Times New Roman"/>
                  <w:color w:val="auto"/>
                  <w:sz w:val="20"/>
                  <w:szCs w:val="20"/>
                  <w:rPrChange w:id="958" w:author="Strohmandl Jan" w:date="2018-11-13T09:35:00Z">
                    <w:rPr>
                      <w:rFonts w:ascii="Times New Roman" w:hAnsi="Times New Roman" w:cs="Times New Roman"/>
                      <w:color w:val="0000FF"/>
                      <w:sz w:val="20"/>
                      <w:szCs w:val="20"/>
                      <w:u w:val="single"/>
                    </w:rPr>
                  </w:rPrChange>
                </w:rPr>
                <w:delText xml:space="preserve">2013. </w:delText>
              </w:r>
            </w:del>
            <w:r w:rsidRPr="00F139B8">
              <w:rPr>
                <w:rFonts w:ascii="Times New Roman" w:hAnsi="Times New Roman" w:cs="Times New Roman"/>
                <w:color w:val="auto"/>
                <w:sz w:val="20"/>
                <w:szCs w:val="20"/>
                <w:rPrChange w:id="959" w:author="Strohmandl Jan" w:date="2018-11-13T09:35:00Z">
                  <w:rPr>
                    <w:rFonts w:ascii="Times New Roman" w:hAnsi="Times New Roman" w:cs="Times New Roman"/>
                    <w:color w:val="0000FF"/>
                    <w:sz w:val="20"/>
                    <w:szCs w:val="20"/>
                    <w:u w:val="single"/>
                  </w:rPr>
                </w:rPrChange>
              </w:rPr>
              <w:t>ISBN 978-1-78098-669-2.</w:t>
            </w:r>
          </w:p>
          <w:p w:rsidR="000D6DB9" w:rsidRPr="00E62E8A" w:rsidRDefault="000D6DB9" w:rsidP="00420BD2">
            <w:pPr>
              <w:pStyle w:val="Normlnweb"/>
              <w:spacing w:before="0" w:beforeAutospacing="0" w:after="0" w:afterAutospacing="0"/>
              <w:rPr>
                <w:rFonts w:ascii="Times New Roman" w:hAnsi="Times New Roman" w:cs="Times New Roman"/>
                <w:sz w:val="20"/>
                <w:szCs w:val="20"/>
                <w:u w:val="single"/>
              </w:rPr>
            </w:pPr>
            <w:r w:rsidRPr="00E62E8A">
              <w:rPr>
                <w:rFonts w:ascii="Times New Roman" w:hAnsi="Times New Roman" w:cs="Times New Roman"/>
                <w:sz w:val="20"/>
                <w:szCs w:val="20"/>
              </w:rPr>
              <w:t xml:space="preserve">EVANS, V., DOOLEY, J., GARZA, V. </w:t>
            </w:r>
            <w:ins w:id="960" w:author="Eva Batůšková" w:date="2018-11-19T11:15:00Z">
              <w:r w:rsidR="006C6544">
                <w:rPr>
                  <w:rFonts w:ascii="Times New Roman" w:hAnsi="Times New Roman" w:cs="Times New Roman"/>
                  <w:sz w:val="20"/>
                  <w:szCs w:val="20"/>
                </w:rPr>
                <w:t>(</w:t>
              </w:r>
            </w:ins>
            <w:ins w:id="961" w:author="Jan Strohmandl" w:date="2018-11-17T15:20:00Z">
              <w:r w:rsidR="00EB6DDF" w:rsidRPr="00E62E8A">
                <w:rPr>
                  <w:rFonts w:ascii="Times New Roman" w:hAnsi="Times New Roman" w:cs="Times New Roman"/>
                  <w:sz w:val="20"/>
                  <w:szCs w:val="20"/>
                </w:rPr>
                <w:t>2011</w:t>
              </w:r>
            </w:ins>
            <w:ins w:id="962" w:author="Eva Batůšková" w:date="2018-11-19T11:15:00Z">
              <w:r w:rsidR="006C6544">
                <w:rPr>
                  <w:rFonts w:ascii="Times New Roman" w:hAnsi="Times New Roman" w:cs="Times New Roman"/>
                  <w:sz w:val="20"/>
                  <w:szCs w:val="20"/>
                </w:rPr>
                <w:t>)</w:t>
              </w:r>
            </w:ins>
            <w:ins w:id="963" w:author="Jan Strohmandl" w:date="2018-11-17T15:20:00Z">
              <w:r w:rsidR="00EB6DDF" w:rsidRPr="00E62E8A">
                <w:rPr>
                  <w:rFonts w:ascii="Times New Roman" w:hAnsi="Times New Roman" w:cs="Times New Roman"/>
                  <w:sz w:val="20"/>
                  <w:szCs w:val="20"/>
                </w:rPr>
                <w:t>.</w:t>
              </w:r>
              <w:r w:rsidR="00EB6DDF">
                <w:rPr>
                  <w:rFonts w:ascii="Times New Roman" w:hAnsi="Times New Roman" w:cs="Times New Roman"/>
                  <w:sz w:val="20"/>
                  <w:szCs w:val="20"/>
                </w:rPr>
                <w:t xml:space="preserve"> </w:t>
              </w:r>
            </w:ins>
            <w:r w:rsidRPr="00E62E8A">
              <w:rPr>
                <w:rFonts w:ascii="Times New Roman" w:hAnsi="Times New Roman" w:cs="Times New Roman"/>
                <w:i/>
                <w:sz w:val="20"/>
                <w:szCs w:val="20"/>
              </w:rPr>
              <w:t>Tourism.</w:t>
            </w:r>
            <w:r w:rsidRPr="00E62E8A">
              <w:rPr>
                <w:rFonts w:ascii="Times New Roman" w:hAnsi="Times New Roman" w:cs="Times New Roman"/>
                <w:sz w:val="20"/>
                <w:szCs w:val="20"/>
              </w:rPr>
              <w:t xml:space="preserve"> Newbury: Express Publishing, </w:t>
            </w:r>
            <w:del w:id="964" w:author="Jan Strohmandl" w:date="2018-11-17T15:20:00Z">
              <w:r w:rsidRPr="00E62E8A" w:rsidDel="00EB6DDF">
                <w:rPr>
                  <w:rFonts w:ascii="Times New Roman" w:hAnsi="Times New Roman" w:cs="Times New Roman"/>
                  <w:sz w:val="20"/>
                  <w:szCs w:val="20"/>
                </w:rPr>
                <w:delText xml:space="preserve">2011. </w:delText>
              </w:r>
            </w:del>
            <w:r w:rsidRPr="00E62E8A">
              <w:rPr>
                <w:rFonts w:ascii="Times New Roman" w:hAnsi="Times New Roman" w:cs="Times New Roman"/>
                <w:sz w:val="20"/>
                <w:szCs w:val="20"/>
              </w:rPr>
              <w:t>ISBN 978-0-85777-558-0.</w:t>
            </w:r>
          </w:p>
          <w:p w:rsidR="000D6DB9" w:rsidRPr="00E62E8A" w:rsidRDefault="000D6DB9" w:rsidP="00420BD2">
            <w:pPr>
              <w:jc w:val="both"/>
            </w:pPr>
            <w:proofErr w:type="gramStart"/>
            <w:r w:rsidRPr="00E62E8A">
              <w:t>GLENDINNING, E.H.</w:t>
            </w:r>
            <w:proofErr w:type="gramEnd"/>
            <w:r w:rsidRPr="00E62E8A">
              <w:t xml:space="preserve">, LANSFORD, L., POHL, A. </w:t>
            </w:r>
            <w:ins w:id="965" w:author="Eva Batůšková" w:date="2018-11-19T11:15:00Z">
              <w:r w:rsidR="006C6544">
                <w:t>(</w:t>
              </w:r>
            </w:ins>
            <w:ins w:id="966" w:author="Jan Strohmandl" w:date="2018-11-17T15:20:00Z">
              <w:r w:rsidR="00EB6DDF" w:rsidRPr="00E62E8A">
                <w:t>2013</w:t>
              </w:r>
            </w:ins>
            <w:ins w:id="967" w:author="Eva Batůšková" w:date="2018-11-19T11:15:00Z">
              <w:r w:rsidR="006C6544">
                <w:t>)</w:t>
              </w:r>
            </w:ins>
            <w:ins w:id="968" w:author="Jan Strohmandl" w:date="2018-11-17T15:20:00Z">
              <w:r w:rsidR="00EB6DDF" w:rsidRPr="00E62E8A">
                <w:t>.</w:t>
              </w:r>
              <w:r w:rsidR="00EB6DDF">
                <w:t xml:space="preserve"> </w:t>
              </w:r>
            </w:ins>
            <w:r w:rsidRPr="00E62E8A">
              <w:rPr>
                <w:i/>
              </w:rPr>
              <w:t>Technology for Engineering and Applied Sciences.</w:t>
            </w:r>
            <w:r w:rsidRPr="00E62E8A">
              <w:t xml:space="preserve"> Oxford: OUP, </w:t>
            </w:r>
            <w:del w:id="969" w:author="Jan Strohmandl" w:date="2018-11-17T15:20:00Z">
              <w:r w:rsidRPr="00E62E8A" w:rsidDel="00EB6DDF">
                <w:delText xml:space="preserve">2013. </w:delText>
              </w:r>
            </w:del>
            <w:r w:rsidRPr="00E62E8A">
              <w:t>ISBN 978-019-4569736.</w:t>
            </w:r>
          </w:p>
          <w:p w:rsidR="000D6DB9" w:rsidRDefault="000D6DB9" w:rsidP="00420BD2">
            <w:pPr>
              <w:spacing w:before="60"/>
              <w:jc w:val="both"/>
              <w:rPr>
                <w:b/>
              </w:rPr>
            </w:pPr>
            <w:r w:rsidRPr="00A52611">
              <w:rPr>
                <w:b/>
              </w:rPr>
              <w:t>Doporučená literatura</w:t>
            </w:r>
            <w:r>
              <w:rPr>
                <w:b/>
              </w:rPr>
              <w:t>:</w:t>
            </w:r>
          </w:p>
          <w:p w:rsidR="000D6DB9" w:rsidRPr="007D414A" w:rsidRDefault="00F139B8" w:rsidP="00420BD2">
            <w:pPr>
              <w:pStyle w:val="Nadpis1"/>
              <w:spacing w:before="0"/>
              <w:rPr>
                <w:rFonts w:ascii="Times New Roman" w:hAnsi="Times New Roman" w:cs="Times New Roman"/>
                <w:b/>
                <w:color w:val="auto"/>
                <w:sz w:val="20"/>
                <w:szCs w:val="20"/>
                <w:rPrChange w:id="970" w:author="Strohmandl Jan" w:date="2018-11-13T10:09:00Z">
                  <w:rPr>
                    <w:rFonts w:ascii="Times New Roman" w:hAnsi="Times New Roman" w:cs="Times New Roman"/>
                    <w:b/>
                    <w:sz w:val="20"/>
                    <w:szCs w:val="20"/>
                  </w:rPr>
                </w:rPrChange>
              </w:rPr>
            </w:pPr>
            <w:r w:rsidRPr="00F139B8">
              <w:rPr>
                <w:rFonts w:ascii="Times New Roman" w:hAnsi="Times New Roman" w:cs="Times New Roman"/>
                <w:color w:val="auto"/>
                <w:sz w:val="20"/>
                <w:szCs w:val="20"/>
                <w:rPrChange w:id="971" w:author="Strohmandl Jan" w:date="2018-11-13T10:09:00Z">
                  <w:rPr>
                    <w:rFonts w:ascii="Times New Roman" w:hAnsi="Times New Roman" w:cs="Times New Roman"/>
                    <w:color w:val="0000FF"/>
                    <w:sz w:val="20"/>
                    <w:szCs w:val="20"/>
                    <w:u w:val="single"/>
                  </w:rPr>
                </w:rPrChange>
              </w:rPr>
              <w:t xml:space="preserve">STRNADOVÁ, Z. </w:t>
            </w:r>
            <w:ins w:id="972" w:author="Eva Batůšková" w:date="2018-11-19T11:15:00Z">
              <w:r w:rsidR="006C6544">
                <w:rPr>
                  <w:rFonts w:ascii="Times New Roman" w:hAnsi="Times New Roman" w:cs="Times New Roman"/>
                  <w:color w:val="auto"/>
                  <w:sz w:val="20"/>
                  <w:szCs w:val="20"/>
                </w:rPr>
                <w:t>(</w:t>
              </w:r>
            </w:ins>
            <w:ins w:id="973" w:author="Jan Strohmandl" w:date="2018-11-17T15:20:00Z">
              <w:r w:rsidR="00EB6DDF" w:rsidRPr="008D31EE">
                <w:rPr>
                  <w:rFonts w:ascii="Times New Roman" w:hAnsi="Times New Roman" w:cs="Times New Roman"/>
                  <w:color w:val="auto"/>
                  <w:sz w:val="20"/>
                  <w:szCs w:val="20"/>
                </w:rPr>
                <w:t>2010</w:t>
              </w:r>
            </w:ins>
            <w:ins w:id="974" w:author="Eva Batůšková" w:date="2018-11-19T11:15:00Z">
              <w:r w:rsidR="006C6544">
                <w:rPr>
                  <w:rFonts w:ascii="Times New Roman" w:hAnsi="Times New Roman" w:cs="Times New Roman"/>
                  <w:color w:val="auto"/>
                  <w:sz w:val="20"/>
                  <w:szCs w:val="20"/>
                </w:rPr>
                <w:t>)</w:t>
              </w:r>
            </w:ins>
            <w:ins w:id="975" w:author="Jan Strohmandl" w:date="2018-11-17T15:20:00Z">
              <w:r w:rsidR="00EB6DDF" w:rsidRPr="008D31EE">
                <w:rPr>
                  <w:rFonts w:ascii="Times New Roman" w:hAnsi="Times New Roman" w:cs="Times New Roman"/>
                  <w:color w:val="auto"/>
                  <w:sz w:val="20"/>
                  <w:szCs w:val="20"/>
                </w:rPr>
                <w:t xml:space="preserve">. </w:t>
              </w:r>
            </w:ins>
            <w:r w:rsidRPr="00F139B8">
              <w:rPr>
                <w:rFonts w:ascii="Times New Roman" w:hAnsi="Times New Roman" w:cs="Times New Roman"/>
                <w:i/>
                <w:color w:val="auto"/>
                <w:sz w:val="20"/>
                <w:szCs w:val="20"/>
                <w:rPrChange w:id="976" w:author="Strohmandl Jan" w:date="2018-11-13T10:09:00Z">
                  <w:rPr>
                    <w:rFonts w:ascii="Times New Roman" w:hAnsi="Times New Roman" w:cs="Times New Roman"/>
                    <w:i/>
                    <w:color w:val="0000FF"/>
                    <w:sz w:val="20"/>
                    <w:szCs w:val="20"/>
                    <w:u w:val="single"/>
                  </w:rPr>
                </w:rPrChange>
              </w:rPr>
              <w:t>Aiming to Advance.</w:t>
            </w:r>
            <w:r w:rsidRPr="00F139B8">
              <w:rPr>
                <w:rFonts w:ascii="Times New Roman" w:hAnsi="Times New Roman" w:cs="Times New Roman"/>
                <w:color w:val="auto"/>
                <w:sz w:val="20"/>
                <w:szCs w:val="20"/>
                <w:rPrChange w:id="977" w:author="Strohmandl Jan" w:date="2018-11-13T10:09:00Z">
                  <w:rPr>
                    <w:rFonts w:ascii="Times New Roman" w:hAnsi="Times New Roman" w:cs="Times New Roman"/>
                    <w:color w:val="0000FF"/>
                    <w:sz w:val="20"/>
                    <w:szCs w:val="20"/>
                    <w:u w:val="single"/>
                  </w:rPr>
                </w:rPrChange>
              </w:rPr>
              <w:t xml:space="preserve"> Praha: LEDA, </w:t>
            </w:r>
            <w:del w:id="978" w:author="Jan Strohmandl" w:date="2018-11-17T15:20:00Z">
              <w:r w:rsidRPr="00F139B8">
                <w:rPr>
                  <w:rFonts w:ascii="Times New Roman" w:hAnsi="Times New Roman" w:cs="Times New Roman"/>
                  <w:color w:val="auto"/>
                  <w:sz w:val="20"/>
                  <w:szCs w:val="20"/>
                  <w:rPrChange w:id="979" w:author="Strohmandl Jan" w:date="2018-11-13T10:09:00Z">
                    <w:rPr>
                      <w:rFonts w:ascii="Times New Roman" w:hAnsi="Times New Roman" w:cs="Times New Roman"/>
                      <w:color w:val="0000FF"/>
                      <w:sz w:val="20"/>
                      <w:szCs w:val="20"/>
                      <w:u w:val="single"/>
                    </w:rPr>
                  </w:rPrChange>
                </w:rPr>
                <w:delText xml:space="preserve">2010. </w:delText>
              </w:r>
            </w:del>
            <w:r w:rsidRPr="00F139B8">
              <w:rPr>
                <w:rFonts w:ascii="Times New Roman" w:hAnsi="Times New Roman" w:cs="Times New Roman"/>
                <w:color w:val="auto"/>
                <w:sz w:val="20"/>
                <w:szCs w:val="20"/>
                <w:rPrChange w:id="980" w:author="Strohmandl Jan" w:date="2018-11-13T10:09:00Z">
                  <w:rPr>
                    <w:rFonts w:ascii="Times New Roman" w:hAnsi="Times New Roman" w:cs="Times New Roman"/>
                    <w:color w:val="0000FF"/>
                    <w:sz w:val="20"/>
                    <w:szCs w:val="20"/>
                    <w:u w:val="single"/>
                  </w:rPr>
                </w:rPrChange>
              </w:rPr>
              <w:t>ISBN 978-80-7335-227-1.</w:t>
            </w:r>
          </w:p>
          <w:p w:rsidR="000D6DB9" w:rsidRPr="00EA61D0" w:rsidRDefault="000D6DB9" w:rsidP="00420BD2">
            <w:pPr>
              <w:jc w:val="both"/>
              <w:rPr>
                <w:szCs w:val="24"/>
              </w:rPr>
            </w:pPr>
            <w:r w:rsidRPr="00E62E8A">
              <w:t xml:space="preserve"> </w:t>
            </w:r>
            <w:hyperlink r:id="rId36" w:history="1">
              <w:r w:rsidRPr="00E62E8A">
                <w:rPr>
                  <w:rStyle w:val="Hypertextovodkaz"/>
                </w:rPr>
                <w:t>www.bbc.com</w:t>
              </w:r>
            </w:hyperlink>
            <w:r w:rsidRPr="00E62E8A">
              <w:t xml:space="preserve">, </w:t>
            </w:r>
            <w:hyperlink r:id="rId37" w:history="1">
              <w:r w:rsidRPr="00E62E8A">
                <w:rPr>
                  <w:rStyle w:val="Hypertextovodkaz"/>
                </w:rPr>
                <w:t>www.dw.com</w:t>
              </w:r>
            </w:hyperlink>
            <w:r w:rsidRPr="00E62E8A">
              <w:t>, www.breakingnewsenglish.com</w:t>
            </w:r>
            <w:r>
              <w:t>.</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Pr="00C0596B" w:rsidRDefault="000D6DB9" w:rsidP="00420BD2">
            <w:pPr>
              <w:jc w:val="center"/>
            </w:pPr>
            <w:r w:rsidRPr="00C0596B">
              <w:t>8</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708"/>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rsidRPr="00654607">
              <w:t>Základní kontakt bude realizován na tutoriálech organizovaných vysokou školou pro studenty kombinovaného studia. Další informace budou pravidelně zveřejňovány v informační platformě Moodle v kurzu předmětu. Kontakt je možný cestou internetu – kdykoliv a osobně v rámci vypsaných konzultačních hodin.</w:t>
            </w:r>
          </w:p>
          <w:p w:rsidR="000D6DB9" w:rsidRDefault="000D6DB9" w:rsidP="00420BD2">
            <w:pPr>
              <w:jc w:val="both"/>
              <w:rPr>
                <w:ins w:id="981" w:author="Strohmandl Jan" w:date="2018-11-13T09:16: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982" w:author="Strohmandl Jan" w:date="2018-11-13T09:16:00Z">
              <w:r>
                <w:t>Studenti v rámci výuky absolvují 1 průběžný test za účelem prověření znalostí a odevzdají seminární práci.</w:t>
              </w:r>
            </w:ins>
          </w:p>
          <w:p w:rsidR="000D6DB9" w:rsidRDefault="000D6DB9" w:rsidP="008449C0">
            <w:pPr>
              <w:jc w:val="both"/>
              <w:rPr>
                <w:ins w:id="983" w:author="Strohmandl Jan" w:date="2018-11-13T09:16:00Z"/>
                <w:rStyle w:val="Hypertextovodkaz"/>
              </w:rPr>
            </w:pPr>
            <w:r>
              <w:t xml:space="preserve">Možnosti komunikace s vyučujícím: </w:t>
            </w:r>
            <w:hyperlink r:id="rId38" w:history="1">
              <w:r w:rsidRPr="00CE4D65">
                <w:rPr>
                  <w:rStyle w:val="Hypertextovodkaz"/>
                </w:rPr>
                <w:t>lukaskova@utb.cz</w:t>
              </w:r>
            </w:hyperlink>
          </w:p>
          <w:p w:rsidR="00524108" w:rsidRDefault="00524108" w:rsidP="008449C0">
            <w:pPr>
              <w:jc w:val="both"/>
            </w:pPr>
          </w:p>
        </w:tc>
      </w:tr>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RPr="00EA5750"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D009C6" w:rsidRDefault="000D6DB9" w:rsidP="00420BD2">
            <w:pPr>
              <w:jc w:val="both"/>
              <w:rPr>
                <w:b/>
              </w:rPr>
            </w:pPr>
            <w:r w:rsidRPr="00D009C6">
              <w:rPr>
                <w:b/>
              </w:rPr>
              <w:t>Informační bezpečnost</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1/LS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r>
              <w:t xml:space="preserve">14p – </w:t>
            </w:r>
            <w:r w:rsidR="00A41C5A">
              <w:t xml:space="preserve">28s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4</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RPr="00EA5750"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Pr="009905B1" w:rsidRDefault="000D6DB9" w:rsidP="00420BD2">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Pr="00D009C6" w:rsidRDefault="000D6DB9" w:rsidP="008449C0">
            <w:pPr>
              <w:jc w:val="both"/>
            </w:pPr>
            <w:r>
              <w:t>přednáška</w:t>
            </w:r>
            <w:r w:rsidRPr="00D009C6">
              <w:t xml:space="preserve">, </w:t>
            </w:r>
            <w:r w:rsidR="00A41C5A">
              <w:t>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8449C0">
            <w:pPr>
              <w:jc w:val="both"/>
            </w:pPr>
            <w:r w:rsidRPr="009905B1">
              <w:t xml:space="preserve">Závěrečná samostatná písemná práce z problematiky probírané látky – nutnost správnosti odpovědí min. 60%. Zpracování závěrečného projektu a jeho obhajoba v závěru semestru. Plnění průběžných úkolů na </w:t>
            </w:r>
            <w:r w:rsidR="00A41C5A">
              <w:t>seminářích</w:t>
            </w:r>
            <w:r w:rsidRPr="009905B1">
              <w:t xml:space="preserve">. Minimálně 80% aktivní účast na </w:t>
            </w:r>
            <w:r w:rsidR="00A41C5A">
              <w:t>seminářích.</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prof. Ing. Jiří Dvořák, DrSc.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8449C0">
            <w:pPr>
              <w:jc w:val="both"/>
            </w:pPr>
            <w:r>
              <w:t xml:space="preserve">Garant stanovuje koncepci předmětu, podílí se na přednáškách v rozsahu 50 % </w:t>
            </w:r>
            <w:r>
              <w:br/>
              <w:t xml:space="preserve">a dále stanovuje koncepci </w:t>
            </w:r>
            <w:r w:rsidR="00A41C5A">
              <w:t xml:space="preserve">seminářů </w:t>
            </w:r>
            <w:r>
              <w:t>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prof. Ing. Jiří Dvořák, DrSc. – přednáška (50 %)</w:t>
            </w:r>
          </w:p>
          <w:p w:rsidR="000D6DB9" w:rsidRDefault="000D6DB9" w:rsidP="007D414A">
            <w:pPr>
              <w:jc w:val="both"/>
            </w:pPr>
            <w:r>
              <w:t>Ing. Petr Svoboda – přednášky</w:t>
            </w:r>
            <w:ins w:id="984" w:author="Strohmandl Jan" w:date="2018-11-13T10:09:00Z">
              <w:r w:rsidR="007D414A">
                <w:t xml:space="preserve"> (50 %)</w:t>
              </w:r>
            </w:ins>
            <w:r>
              <w:t xml:space="preserve">, </w:t>
            </w:r>
            <w:r w:rsidR="00A41C5A">
              <w:t xml:space="preserve">semináře </w:t>
            </w:r>
            <w:r>
              <w:t>(</w:t>
            </w:r>
            <w:ins w:id="985" w:author="Strohmandl Jan" w:date="2018-11-13T10:09:00Z">
              <w:r w:rsidR="007D414A">
                <w:t>10</w:t>
              </w:r>
            </w:ins>
            <w:del w:id="986" w:author="Strohmandl Jan" w:date="2018-11-13T10:09:00Z">
              <w:r w:rsidDel="007D414A">
                <w:delText>5</w:delText>
              </w:r>
            </w:del>
            <w:r>
              <w:t>0 %)</w:t>
            </w:r>
          </w:p>
        </w:tc>
      </w:tr>
      <w:tr w:rsidR="000D6DB9" w:rsidTr="009A2997">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987" w:author="Jan Strohmandl" w:date="2018-11-18T13:47: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58"/>
          <w:trPrChange w:id="988" w:author="Jan Strohmandl" w:date="2018-11-18T13:47:00Z">
            <w:trPr>
              <w:gridBefore w:val="1"/>
              <w:trHeight w:val="554"/>
            </w:trPr>
          </w:trPrChange>
        </w:trPr>
        <w:tc>
          <w:tcPr>
            <w:tcW w:w="9855" w:type="dxa"/>
            <w:gridSpan w:val="8"/>
            <w:tcBorders>
              <w:top w:val="nil"/>
              <w:left w:val="single" w:sz="4" w:space="0" w:color="auto"/>
              <w:bottom w:val="single" w:sz="4" w:space="0" w:color="auto"/>
              <w:right w:val="single" w:sz="4" w:space="0" w:color="auto"/>
            </w:tcBorders>
            <w:tcPrChange w:id="989" w:author="Jan Strohmandl" w:date="2018-11-18T13:47:00Z">
              <w:tcPr>
                <w:tcW w:w="9855" w:type="dxa"/>
                <w:gridSpan w:val="9"/>
                <w:tcBorders>
                  <w:top w:val="nil"/>
                  <w:left w:val="single" w:sz="4" w:space="0" w:color="auto"/>
                  <w:bottom w:val="single" w:sz="4" w:space="0" w:color="auto"/>
                  <w:right w:val="single" w:sz="4" w:space="0" w:color="auto"/>
                </w:tcBorders>
              </w:tcPr>
            </w:tcPrChange>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rsidRPr="00EA5750">
              <w:t xml:space="preserve">Cílem předmětu je zvýšení povědomí studentů o </w:t>
            </w:r>
            <w:r>
              <w:t xml:space="preserve">datové bezpečnosti, </w:t>
            </w:r>
            <w:r w:rsidRPr="00EA5750">
              <w:t xml:space="preserve">ceně informací a jejich strategickém významu ve znalostní společnosti. </w:t>
            </w:r>
            <w:r>
              <w:t>Studenti</w:t>
            </w:r>
            <w:r w:rsidRPr="00EA5750">
              <w:t xml:space="preserve"> se seznámí s riziky </w:t>
            </w:r>
            <w:r>
              <w:t>souvisejícími se současnými</w:t>
            </w:r>
            <w:r w:rsidRPr="00EA5750">
              <w:t xml:space="preserve"> informační</w:t>
            </w:r>
            <w:r>
              <w:t>mi</w:t>
            </w:r>
            <w:r w:rsidRPr="00EA5750">
              <w:t xml:space="preserve"> systémy a naučí se realizovat bezpečnostní politiku organizace v souladu s aktuálními </w:t>
            </w:r>
            <w:r>
              <w:t xml:space="preserve">moderními </w:t>
            </w:r>
            <w:r w:rsidRPr="00EA5750">
              <w:t>technologiemi.</w:t>
            </w:r>
            <w:r>
              <w:t xml:space="preserve"> V rámci absolvování předmětu se student seznámí s následujícími okruhy:</w:t>
            </w:r>
          </w:p>
          <w:p w:rsidR="000D6DB9" w:rsidRPr="00D009C6" w:rsidRDefault="000D6DB9" w:rsidP="00420BD2">
            <w:pPr>
              <w:autoSpaceDE w:val="0"/>
              <w:autoSpaceDN w:val="0"/>
              <w:adjustRightInd w:val="0"/>
              <w:jc w:val="both"/>
              <w:rPr>
                <w:u w:val="single"/>
              </w:rPr>
            </w:pPr>
            <w:r w:rsidRPr="00836BE9">
              <w:rPr>
                <w:u w:val="single"/>
              </w:rPr>
              <w:t>Hlavní témata:</w:t>
            </w:r>
          </w:p>
          <w:p w:rsidR="000D6DB9" w:rsidRDefault="000D6DB9" w:rsidP="00D81E97">
            <w:pPr>
              <w:numPr>
                <w:ilvl w:val="0"/>
                <w:numId w:val="12"/>
              </w:numPr>
            </w:pPr>
            <w:r w:rsidRPr="00257278">
              <w:t xml:space="preserve">Úvod do </w:t>
            </w:r>
            <w:r>
              <w:t>problematiky informační bezpečnosti – základní pojmy.</w:t>
            </w:r>
          </w:p>
          <w:p w:rsidR="000D6DB9" w:rsidRPr="00257278" w:rsidRDefault="000D6DB9" w:rsidP="00D81E97">
            <w:pPr>
              <w:numPr>
                <w:ilvl w:val="0"/>
                <w:numId w:val="12"/>
              </w:numPr>
            </w:pPr>
            <w:r>
              <w:t>Legislativa – legislativní rámec a normy informační bezpečnosti.</w:t>
            </w:r>
          </w:p>
          <w:p w:rsidR="000D6DB9" w:rsidRDefault="000D6DB9" w:rsidP="00D81E97">
            <w:pPr>
              <w:numPr>
                <w:ilvl w:val="0"/>
                <w:numId w:val="12"/>
              </w:numPr>
            </w:pPr>
            <w:r>
              <w:t>Teoretický základ – aktuální témata informační bezpečnosti (Cloud, Internet věcí, kryptoměny a další).</w:t>
            </w:r>
          </w:p>
          <w:p w:rsidR="000D6DB9" w:rsidRDefault="000D6DB9" w:rsidP="00D81E97">
            <w:pPr>
              <w:numPr>
                <w:ilvl w:val="0"/>
                <w:numId w:val="12"/>
              </w:numPr>
            </w:pPr>
            <w:r>
              <w:t>Systém řízení bezpečnosti informací – specifikace, problematika bezpečnostní politiky informačních systémů.</w:t>
            </w:r>
          </w:p>
          <w:p w:rsidR="000D6DB9" w:rsidRDefault="000D6DB9" w:rsidP="00D81E97">
            <w:pPr>
              <w:numPr>
                <w:ilvl w:val="0"/>
                <w:numId w:val="12"/>
              </w:numPr>
            </w:pPr>
            <w:r>
              <w:t>Řízení informačních aktiv – pojem, specifikace aktiv, hodnocení, zranitelnost.</w:t>
            </w:r>
          </w:p>
          <w:p w:rsidR="000D6DB9" w:rsidRDefault="000D6DB9" w:rsidP="00D81E97">
            <w:pPr>
              <w:numPr>
                <w:ilvl w:val="0"/>
                <w:numId w:val="12"/>
              </w:numPr>
            </w:pPr>
            <w:r>
              <w:t>Hrozby v informační bezpečnosti – specifikace současných hrozeb, vyhodnocení, opatření.</w:t>
            </w:r>
          </w:p>
          <w:p w:rsidR="000D6DB9" w:rsidRDefault="000D6DB9" w:rsidP="00D81E97">
            <w:pPr>
              <w:numPr>
                <w:ilvl w:val="0"/>
                <w:numId w:val="12"/>
              </w:numPr>
            </w:pPr>
            <w:r>
              <w:t>Bezpečnost desktopových operačních systémů Windows, Linux, OS X – historie a současnost.</w:t>
            </w:r>
          </w:p>
          <w:p w:rsidR="000D6DB9" w:rsidRDefault="000D6DB9" w:rsidP="00D81E97">
            <w:pPr>
              <w:numPr>
                <w:ilvl w:val="0"/>
                <w:numId w:val="12"/>
              </w:numPr>
            </w:pPr>
            <w:r>
              <w:t>Bezpečnost mobilních operačních systémů Android, iOS – historie a současnost.</w:t>
            </w:r>
          </w:p>
          <w:p w:rsidR="000D6DB9" w:rsidRDefault="000D6DB9" w:rsidP="00D81E97">
            <w:pPr>
              <w:numPr>
                <w:ilvl w:val="0"/>
                <w:numId w:val="12"/>
              </w:numPr>
            </w:pPr>
            <w:r>
              <w:t>Analýza rizik informační bezpečnosti – vyhodnocení rizik informační bezpečnosti vybraného subjektu.</w:t>
            </w:r>
          </w:p>
          <w:p w:rsidR="000D6DB9" w:rsidRDefault="000D6DB9" w:rsidP="00D81E97">
            <w:pPr>
              <w:numPr>
                <w:ilvl w:val="0"/>
                <w:numId w:val="12"/>
              </w:numPr>
            </w:pPr>
            <w:r>
              <w:t>Řízení přístupu k informacím a informačním systémům, fyzická bezpečnost a bezpečnost zařízení.</w:t>
            </w:r>
          </w:p>
          <w:p w:rsidR="000D6DB9" w:rsidRDefault="000D6DB9" w:rsidP="00D81E97">
            <w:pPr>
              <w:numPr>
                <w:ilvl w:val="0"/>
                <w:numId w:val="12"/>
              </w:numPr>
            </w:pPr>
            <w:r>
              <w:t>Kryptografie – historie, současná kryptografická opatření pro zajištění informační bezpečnosti.</w:t>
            </w:r>
          </w:p>
          <w:p w:rsidR="000D6DB9" w:rsidRDefault="000D6DB9" w:rsidP="00D81E97">
            <w:pPr>
              <w:numPr>
                <w:ilvl w:val="0"/>
                <w:numId w:val="12"/>
              </w:numPr>
            </w:pPr>
            <w:r>
              <w:t>Bezpečnost provozu a komunikací – ochrana proti malwaru, monitorování, bezpečnost přenosu informací, síťová bezpečnost.</w:t>
            </w:r>
          </w:p>
          <w:p w:rsidR="000D6DB9" w:rsidRDefault="000D6DB9" w:rsidP="00D81E97">
            <w:pPr>
              <w:numPr>
                <w:ilvl w:val="0"/>
                <w:numId w:val="12"/>
              </w:numPr>
            </w:pPr>
            <w:r>
              <w:t>Kyberkriminalita a kyberterorizmus – počítačové trestné činy, postihy, prevence.</w:t>
            </w:r>
          </w:p>
          <w:p w:rsidR="000D6DB9" w:rsidRDefault="000D6DB9" w:rsidP="00D81E97">
            <w:pPr>
              <w:numPr>
                <w:ilvl w:val="0"/>
                <w:numId w:val="12"/>
              </w:numPr>
            </w:pPr>
            <w:r>
              <w:t>Řízení incidentů bezpečnosti informací – vymezení problematiky, odpovědnost.</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RPr="008C2C23"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D009C6" w:rsidRDefault="000D6DB9" w:rsidP="00420BD2">
            <w:r>
              <w:rPr>
                <w:b/>
                <w:bCs/>
              </w:rPr>
              <w:t>Povinná literatura:</w:t>
            </w:r>
          </w:p>
          <w:p w:rsidR="000D6DB9" w:rsidRPr="00D009C6" w:rsidRDefault="000D6DB9" w:rsidP="00420BD2">
            <w:pPr>
              <w:jc w:val="both"/>
              <w:rPr>
                <w:shd w:val="clear" w:color="auto" w:fill="FFFFFF"/>
              </w:rPr>
            </w:pPr>
            <w:r w:rsidRPr="00D009C6">
              <w:rPr>
                <w:shd w:val="clear" w:color="auto" w:fill="FFFFFF"/>
              </w:rPr>
              <w:t>JIRÁSEK, Petr, Luděk NOVÁK a Josef POŽÁR</w:t>
            </w:r>
            <w:del w:id="990" w:author="Eva Batůšková" w:date="2018-11-19T11:15:00Z">
              <w:r w:rsidRPr="00D009C6" w:rsidDel="006C6544">
                <w:rPr>
                  <w:shd w:val="clear" w:color="auto" w:fill="FFFFFF"/>
                </w:rPr>
                <w:delText>.</w:delText>
              </w:r>
            </w:del>
            <w:r w:rsidRPr="00D009C6">
              <w:rPr>
                <w:shd w:val="clear" w:color="auto" w:fill="FFFFFF"/>
              </w:rPr>
              <w:t> </w:t>
            </w:r>
            <w:ins w:id="991" w:author="Eva Batůšková" w:date="2018-11-19T11:15:00Z">
              <w:r w:rsidR="006C6544">
                <w:rPr>
                  <w:shd w:val="clear" w:color="auto" w:fill="FFFFFF"/>
                </w:rPr>
                <w:t>(</w:t>
              </w:r>
            </w:ins>
            <w:ins w:id="992" w:author="Jan Strohmandl" w:date="2018-11-17T15:21:00Z">
              <w:r w:rsidR="00EB6DDF" w:rsidRPr="00D009C6">
                <w:rPr>
                  <w:shd w:val="clear" w:color="auto" w:fill="FFFFFF"/>
                </w:rPr>
                <w:t>2013</w:t>
              </w:r>
            </w:ins>
            <w:ins w:id="993" w:author="Eva Batůšková" w:date="2018-11-19T11:16:00Z">
              <w:r w:rsidR="006C6544">
                <w:rPr>
                  <w:shd w:val="clear" w:color="auto" w:fill="FFFFFF"/>
                </w:rPr>
                <w:t>)</w:t>
              </w:r>
            </w:ins>
            <w:ins w:id="994" w:author="Jan Strohmandl" w:date="2018-11-17T15:21:00Z">
              <w:r w:rsidR="00EB6DDF" w:rsidRPr="00D009C6">
                <w:rPr>
                  <w:shd w:val="clear" w:color="auto" w:fill="FFFFFF"/>
                </w:rPr>
                <w:t>.</w:t>
              </w:r>
              <w:r w:rsidR="00EB6DDF">
                <w:rPr>
                  <w:shd w:val="clear" w:color="auto" w:fill="FFFFFF"/>
                </w:rPr>
                <w:t xml:space="preserve"> </w:t>
              </w:r>
            </w:ins>
            <w:r w:rsidRPr="00D009C6">
              <w:rPr>
                <w:i/>
                <w:iCs/>
                <w:shd w:val="clear" w:color="auto" w:fill="FFFFFF"/>
              </w:rPr>
              <w:t>Výkladový slovník kybernetické bezpečnosti: Cyber security glossary</w:t>
            </w:r>
            <w:r w:rsidRPr="00D009C6">
              <w:rPr>
                <w:shd w:val="clear" w:color="auto" w:fill="FFFFFF"/>
              </w:rPr>
              <w:t xml:space="preserve">. 2., aktualiz. vyd. Praha: Policejní akademie ČR v Praze, </w:t>
            </w:r>
            <w:del w:id="995" w:author="Jan Strohmandl" w:date="2018-11-17T15:21:00Z">
              <w:r w:rsidRPr="00D009C6" w:rsidDel="00EB6DDF">
                <w:rPr>
                  <w:shd w:val="clear" w:color="auto" w:fill="FFFFFF"/>
                </w:rPr>
                <w:delText xml:space="preserve">2013. </w:delText>
              </w:r>
            </w:del>
            <w:r w:rsidRPr="00D009C6">
              <w:rPr>
                <w:shd w:val="clear" w:color="auto" w:fill="FFFFFF"/>
              </w:rPr>
              <w:t>ISBN 978-80-7251-397-0.</w:t>
            </w:r>
          </w:p>
          <w:p w:rsidR="000D6DB9" w:rsidRPr="00D009C6" w:rsidRDefault="000D6DB9" w:rsidP="00420BD2">
            <w:pPr>
              <w:jc w:val="both"/>
              <w:rPr>
                <w:shd w:val="clear" w:color="auto" w:fill="FFFFFF"/>
              </w:rPr>
            </w:pPr>
            <w:r w:rsidRPr="00D009C6">
              <w:rPr>
                <w:shd w:val="clear" w:color="auto" w:fill="FFFFFF"/>
              </w:rPr>
              <w:t>PETER W. SINGER a Allan FRIEDMAN</w:t>
            </w:r>
            <w:ins w:id="996" w:author="Eva Batůšková" w:date="2018-11-19T11:16:00Z">
              <w:r w:rsidR="006C6544">
                <w:rPr>
                  <w:shd w:val="clear" w:color="auto" w:fill="FFFFFF"/>
                </w:rPr>
                <w:t xml:space="preserve"> (</w:t>
              </w:r>
            </w:ins>
            <w:del w:id="997" w:author="Eva Batůšková" w:date="2018-11-19T11:16:00Z">
              <w:r w:rsidRPr="00D009C6" w:rsidDel="006C6544">
                <w:rPr>
                  <w:shd w:val="clear" w:color="auto" w:fill="FFFFFF"/>
                </w:rPr>
                <w:delText>. </w:delText>
              </w:r>
            </w:del>
            <w:ins w:id="998" w:author="Jan Strohmandl" w:date="2018-11-17T15:21:00Z">
              <w:r w:rsidR="00EB6DDF" w:rsidRPr="00D009C6">
                <w:rPr>
                  <w:shd w:val="clear" w:color="auto" w:fill="FFFFFF"/>
                </w:rPr>
                <w:t>2014</w:t>
              </w:r>
            </w:ins>
            <w:ins w:id="999" w:author="Eva Batůšková" w:date="2018-11-19T11:16:00Z">
              <w:r w:rsidR="006C6544">
                <w:rPr>
                  <w:shd w:val="clear" w:color="auto" w:fill="FFFFFF"/>
                </w:rPr>
                <w:t>)</w:t>
              </w:r>
            </w:ins>
            <w:ins w:id="1000" w:author="Jan Strohmandl" w:date="2018-11-17T15:21:00Z">
              <w:r w:rsidR="00EB6DDF" w:rsidRPr="00D009C6">
                <w:rPr>
                  <w:shd w:val="clear" w:color="auto" w:fill="FFFFFF"/>
                </w:rPr>
                <w:t>.</w:t>
              </w:r>
            </w:ins>
            <w:r w:rsidRPr="00D009C6">
              <w:rPr>
                <w:i/>
                <w:iCs/>
                <w:shd w:val="clear" w:color="auto" w:fill="FFFFFF"/>
              </w:rPr>
              <w:t>Cybersecurity and cyberwar: what everyone needs to know</w:t>
            </w:r>
            <w:r w:rsidRPr="00D009C6">
              <w:rPr>
                <w:shd w:val="clear" w:color="auto" w:fill="FFFFFF"/>
              </w:rPr>
              <w:t xml:space="preserve">. New York: Oxford University Press, </w:t>
            </w:r>
            <w:del w:id="1001" w:author="Jan Strohmandl" w:date="2018-11-17T15:21:00Z">
              <w:r w:rsidRPr="00D009C6" w:rsidDel="00EB6DDF">
                <w:rPr>
                  <w:shd w:val="clear" w:color="auto" w:fill="FFFFFF"/>
                </w:rPr>
                <w:delText xml:space="preserve">2014. </w:delText>
              </w:r>
            </w:del>
            <w:r w:rsidRPr="00D009C6">
              <w:rPr>
                <w:shd w:val="clear" w:color="auto" w:fill="FFFFFF"/>
              </w:rPr>
              <w:t>ISBN 0199918112.</w:t>
            </w:r>
          </w:p>
          <w:p w:rsidR="000D6DB9" w:rsidRPr="00D009C6" w:rsidRDefault="000D6DB9" w:rsidP="00420BD2">
            <w:pPr>
              <w:spacing w:before="60"/>
              <w:jc w:val="both"/>
            </w:pPr>
            <w:r>
              <w:rPr>
                <w:b/>
                <w:bCs/>
              </w:rPr>
              <w:t>Doporučená literatura:</w:t>
            </w:r>
          </w:p>
          <w:p w:rsidR="000D6DB9" w:rsidRPr="00D009C6" w:rsidDel="009A2997" w:rsidRDefault="000D6DB9" w:rsidP="00420BD2">
            <w:pPr>
              <w:jc w:val="both"/>
              <w:rPr>
                <w:del w:id="1002" w:author="Jan Strohmandl" w:date="2018-11-18T13:47:00Z"/>
                <w:color w:val="000000"/>
                <w:spacing w:val="4"/>
                <w:shd w:val="clear" w:color="auto" w:fill="FFFFFF"/>
              </w:rPr>
            </w:pPr>
            <w:r w:rsidRPr="00D009C6">
              <w:rPr>
                <w:color w:val="000000"/>
                <w:spacing w:val="4"/>
                <w:shd w:val="clear" w:color="auto" w:fill="FFFFFF"/>
              </w:rPr>
              <w:t>POLČÁK, R. A T. GŘIVNA</w:t>
            </w:r>
            <w:del w:id="1003" w:author="Eva Batůšková" w:date="2018-11-19T11:16:00Z">
              <w:r w:rsidRPr="00D009C6" w:rsidDel="006C6544">
                <w:rPr>
                  <w:color w:val="000000"/>
                  <w:spacing w:val="4"/>
                  <w:shd w:val="clear" w:color="auto" w:fill="FFFFFF"/>
                </w:rPr>
                <w:delText>.</w:delText>
              </w:r>
            </w:del>
            <w:r w:rsidRPr="00D009C6">
              <w:rPr>
                <w:color w:val="000000"/>
                <w:spacing w:val="4"/>
                <w:shd w:val="clear" w:color="auto" w:fill="FFFFFF"/>
              </w:rPr>
              <w:t xml:space="preserve"> </w:t>
            </w:r>
            <w:ins w:id="1004" w:author="Eva Batůšková" w:date="2018-11-19T11:16:00Z">
              <w:r w:rsidR="006C6544">
                <w:rPr>
                  <w:color w:val="000000"/>
                  <w:spacing w:val="4"/>
                  <w:shd w:val="clear" w:color="auto" w:fill="FFFFFF"/>
                </w:rPr>
                <w:t>(</w:t>
              </w:r>
            </w:ins>
            <w:ins w:id="1005" w:author="Jan Strohmandl" w:date="2018-11-17T15:21:00Z">
              <w:r w:rsidR="00EB6DDF" w:rsidRPr="00D009C6">
                <w:rPr>
                  <w:color w:val="000000"/>
                  <w:spacing w:val="4"/>
                  <w:shd w:val="clear" w:color="auto" w:fill="FFFFFF"/>
                </w:rPr>
                <w:t>2008</w:t>
              </w:r>
            </w:ins>
            <w:ins w:id="1006" w:author="Eva Batůšková" w:date="2018-11-19T11:16:00Z">
              <w:r w:rsidR="006C6544">
                <w:rPr>
                  <w:color w:val="000000"/>
                  <w:spacing w:val="4"/>
                  <w:shd w:val="clear" w:color="auto" w:fill="FFFFFF"/>
                </w:rPr>
                <w:t>)</w:t>
              </w:r>
            </w:ins>
            <w:ins w:id="1007" w:author="Jan Strohmandl" w:date="2018-11-17T15:21:00Z">
              <w:r w:rsidR="00EB6DDF" w:rsidRPr="00D009C6">
                <w:rPr>
                  <w:color w:val="000000"/>
                  <w:spacing w:val="4"/>
                  <w:shd w:val="clear" w:color="auto" w:fill="FFFFFF"/>
                </w:rPr>
                <w:t xml:space="preserve">. </w:t>
              </w:r>
            </w:ins>
            <w:r w:rsidRPr="00D009C6">
              <w:rPr>
                <w:i/>
                <w:color w:val="000000"/>
                <w:spacing w:val="4"/>
                <w:shd w:val="clear" w:color="auto" w:fill="FFFFFF"/>
              </w:rPr>
              <w:t>Kyberkriminalita a právo.</w:t>
            </w:r>
            <w:r w:rsidRPr="00D009C6">
              <w:rPr>
                <w:color w:val="000000"/>
                <w:spacing w:val="4"/>
                <w:shd w:val="clear" w:color="auto" w:fill="FFFFFF"/>
              </w:rPr>
              <w:t xml:space="preserve"> 1. vyd. Praha: AUDITORIUM, </w:t>
            </w:r>
            <w:del w:id="1008" w:author="Jan Strohmandl" w:date="2018-11-17T15:21:00Z">
              <w:r w:rsidRPr="00D009C6" w:rsidDel="00EB6DDF">
                <w:rPr>
                  <w:color w:val="000000"/>
                  <w:spacing w:val="4"/>
                  <w:shd w:val="clear" w:color="auto" w:fill="FFFFFF"/>
                </w:rPr>
                <w:delText xml:space="preserve">2008. </w:delText>
              </w:r>
            </w:del>
            <w:r w:rsidRPr="00D009C6">
              <w:rPr>
                <w:color w:val="000000"/>
                <w:spacing w:val="4"/>
                <w:shd w:val="clear" w:color="auto" w:fill="FFFFFF"/>
              </w:rPr>
              <w:t>220 s. Auditorium. ISBN 978-80-903786-7-4.</w:t>
            </w:r>
          </w:p>
          <w:p w:rsidR="000D6DB9" w:rsidDel="009A2997" w:rsidRDefault="000D6DB9" w:rsidP="00420BD2">
            <w:pPr>
              <w:jc w:val="both"/>
              <w:rPr>
                <w:del w:id="1009" w:author="Jan Strohmandl" w:date="2018-11-18T13:47:00Z"/>
              </w:rPr>
            </w:pPr>
          </w:p>
          <w:p w:rsidR="000D6DB9" w:rsidDel="009A2997" w:rsidRDefault="000D6DB9" w:rsidP="00420BD2">
            <w:pPr>
              <w:jc w:val="both"/>
              <w:rPr>
                <w:del w:id="1010" w:author="Jan Strohmandl" w:date="2018-11-18T13:47:00Z"/>
              </w:rPr>
            </w:pPr>
          </w:p>
          <w:p w:rsidR="000D6DB9" w:rsidDel="009A2997" w:rsidRDefault="000D6DB9" w:rsidP="00420BD2">
            <w:pPr>
              <w:jc w:val="both"/>
              <w:rPr>
                <w:del w:id="1011" w:author="Jan Strohmandl" w:date="2018-11-18T13:47:00Z"/>
              </w:rPr>
            </w:pPr>
          </w:p>
          <w:p w:rsidR="000D6DB9" w:rsidDel="009A2997" w:rsidRDefault="000D6DB9" w:rsidP="00420BD2">
            <w:pPr>
              <w:jc w:val="both"/>
              <w:rPr>
                <w:del w:id="1012" w:author="Jan Strohmandl" w:date="2018-11-18T13:47:00Z"/>
              </w:rPr>
            </w:pPr>
          </w:p>
          <w:p w:rsidR="000D6DB9" w:rsidDel="009A2997" w:rsidRDefault="000D6DB9" w:rsidP="00420BD2">
            <w:pPr>
              <w:jc w:val="both"/>
              <w:rPr>
                <w:del w:id="1013" w:author="Jan Strohmandl" w:date="2018-11-18T13:47:00Z"/>
              </w:rPr>
            </w:pPr>
          </w:p>
          <w:p w:rsidR="000D6DB9" w:rsidRPr="008C2C23"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lastRenderedPageBreak/>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14</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1014" w:author="Strohmandl Jan" w:date="2018-11-13T09:16: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1015" w:author="Strohmandl Jan" w:date="2018-11-13T09:16: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39" w:history="1">
              <w:r w:rsidRPr="001975BB">
                <w:rPr>
                  <w:rStyle w:val="Hypertextovodkaz"/>
                </w:rPr>
                <w:t>jdvorak@utb.cz</w:t>
              </w:r>
            </w:hyperlink>
            <w:r>
              <w:t xml:space="preserve">, </w:t>
            </w:r>
            <w:hyperlink r:id="rId40" w:history="1">
              <w:r w:rsidRPr="00B43143">
                <w:rPr>
                  <w:rStyle w:val="Hypertextovodkaz"/>
                </w:rPr>
                <w:t>psvoboda@utb.cz</w:t>
              </w:r>
            </w:hyperlink>
          </w:p>
        </w:tc>
      </w:tr>
    </w:tbl>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p w:rsidR="000D6DB9" w:rsidRDefault="000D6DB9" w:rsidP="000D6DB9">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20"/>
        <w:gridCol w:w="573"/>
        <w:gridCol w:w="1147"/>
        <w:gridCol w:w="899"/>
        <w:gridCol w:w="825"/>
        <w:gridCol w:w="2180"/>
        <w:gridCol w:w="545"/>
        <w:gridCol w:w="566"/>
      </w:tblGrid>
      <w:tr w:rsidR="000D6DB9" w:rsidTr="00420BD2">
        <w:tc>
          <w:tcPr>
            <w:tcW w:w="9747"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RPr="00201B93"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661" w:type="dxa"/>
            <w:gridSpan w:val="7"/>
            <w:tcBorders>
              <w:top w:val="double" w:sz="4" w:space="0" w:color="auto"/>
            </w:tcBorders>
          </w:tcPr>
          <w:p w:rsidR="000D6DB9" w:rsidRPr="00201B93" w:rsidRDefault="000D6DB9" w:rsidP="00420BD2">
            <w:pPr>
              <w:jc w:val="both"/>
              <w:rPr>
                <w:b/>
              </w:rPr>
            </w:pPr>
            <w:r w:rsidRPr="00201B93">
              <w:rPr>
                <w:b/>
              </w:rPr>
              <w:t>Informatika</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 – ZT</w:t>
            </w:r>
          </w:p>
        </w:tc>
        <w:tc>
          <w:tcPr>
            <w:tcW w:w="2695" w:type="dxa"/>
            <w:gridSpan w:val="2"/>
            <w:shd w:val="clear" w:color="auto" w:fill="F7CAAC"/>
          </w:tcPr>
          <w:p w:rsidR="000D6DB9" w:rsidRDefault="000D6DB9" w:rsidP="00420BD2">
            <w:pPr>
              <w:jc w:val="both"/>
            </w:pPr>
            <w:r>
              <w:rPr>
                <w:b/>
              </w:rPr>
              <w:t>doporučený ročník / semestr</w:t>
            </w:r>
          </w:p>
        </w:tc>
        <w:tc>
          <w:tcPr>
            <w:tcW w:w="560" w:type="dxa"/>
          </w:tcPr>
          <w:p w:rsidR="000D6DB9" w:rsidRDefault="000D6DB9" w:rsidP="00420BD2">
            <w:pPr>
              <w:jc w:val="both"/>
            </w:pPr>
            <w:r>
              <w:t>1/ZS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420BD2">
            <w:r>
              <w:t>28p – 28c</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099"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661"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w:t>
            </w:r>
            <w:r w:rsidRPr="005A7887">
              <w:t>, zk</w:t>
            </w:r>
            <w:r>
              <w:t>ouška.</w:t>
            </w:r>
          </w:p>
        </w:tc>
        <w:tc>
          <w:tcPr>
            <w:tcW w:w="2156" w:type="dxa"/>
            <w:shd w:val="clear" w:color="auto" w:fill="F7CAAC"/>
          </w:tcPr>
          <w:p w:rsidR="000D6DB9" w:rsidRDefault="000D6DB9" w:rsidP="00420BD2">
            <w:pPr>
              <w:jc w:val="both"/>
              <w:rPr>
                <w:b/>
              </w:rPr>
            </w:pPr>
            <w:r>
              <w:rPr>
                <w:b/>
              </w:rPr>
              <w:t>Forma výuky</w:t>
            </w:r>
          </w:p>
        </w:tc>
        <w:tc>
          <w:tcPr>
            <w:tcW w:w="1099" w:type="dxa"/>
            <w:gridSpan w:val="2"/>
          </w:tcPr>
          <w:p w:rsidR="000D6DB9" w:rsidRDefault="000D6DB9" w:rsidP="00420BD2">
            <w:pPr>
              <w:jc w:val="both"/>
            </w:pPr>
            <w:r>
              <w:t>přednášky,</w:t>
            </w:r>
          </w:p>
          <w:p w:rsidR="000D6DB9" w:rsidRDefault="000D6DB9" w:rsidP="00420BD2">
            <w:pPr>
              <w:jc w:val="both"/>
            </w:pPr>
            <w:r>
              <w:t>cvičení</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661" w:type="dxa"/>
            <w:gridSpan w:val="7"/>
            <w:tcBorders>
              <w:bottom w:val="nil"/>
            </w:tcBorders>
          </w:tcPr>
          <w:p w:rsidR="000D6DB9" w:rsidRDefault="000D6DB9" w:rsidP="00420BD2">
            <w:pPr>
              <w:jc w:val="both"/>
            </w:pPr>
            <w:r>
              <w:t xml:space="preserve">Požadavky na </w:t>
            </w:r>
            <w:r w:rsidRPr="006A6B4D">
              <w:rPr>
                <w:spacing w:val="-2"/>
              </w:rPr>
              <w:t>zápočet – vypracování</w:t>
            </w:r>
            <w:r>
              <w:t xml:space="preserve"> seminární práce dle požadavků vyučujícího, 80% aktivní účast na cvičeních.</w:t>
            </w:r>
          </w:p>
          <w:p w:rsidR="000D6DB9" w:rsidRDefault="000D6DB9" w:rsidP="00420BD2">
            <w:pPr>
              <w:jc w:val="both"/>
            </w:pPr>
            <w:r>
              <w:t xml:space="preserve">Požadavek na zkoušku: závěrečné ověření studijních výsledků formou odborné rozpravy nad předloženou a kvalitně zpracovanou seminární prací s posouzením předepsané a konzultované formální úrovně, odborného řešení celé práce </w:t>
            </w:r>
            <w:r>
              <w:br/>
              <w:t xml:space="preserve">a odpovědí na otázky vztahující se k tematickým celkům. </w:t>
            </w:r>
          </w:p>
        </w:tc>
      </w:tr>
      <w:tr w:rsidR="000D6DB9" w:rsidTr="00420BD2">
        <w:trPr>
          <w:trHeight w:val="178"/>
        </w:trPr>
        <w:tc>
          <w:tcPr>
            <w:tcW w:w="9747"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661" w:type="dxa"/>
            <w:gridSpan w:val="7"/>
            <w:tcBorders>
              <w:top w:val="nil"/>
            </w:tcBorders>
          </w:tcPr>
          <w:p w:rsidR="000D6DB9" w:rsidRDefault="000D6DB9" w:rsidP="00420BD2">
            <w:pPr>
              <w:jc w:val="both"/>
            </w:pPr>
            <w:r>
              <w:t>prof. Ing. Jiří Dvořák, DrSc.</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661" w:type="dxa"/>
            <w:gridSpan w:val="7"/>
            <w:tcBorders>
              <w:top w:val="nil"/>
            </w:tcBorders>
          </w:tcPr>
          <w:p w:rsidR="000D6DB9" w:rsidRDefault="000D6DB9" w:rsidP="00420BD2">
            <w:r>
              <w:t xml:space="preserve">Garant stanovuje koncepci předmětu, podílí se na přednáškách v rozsahu 100 % </w:t>
            </w:r>
            <w:r>
              <w:br/>
              <w:t>a dále stanovuje koncepci cvičení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661" w:type="dxa"/>
            <w:gridSpan w:val="7"/>
            <w:tcBorders>
              <w:bottom w:val="nil"/>
            </w:tcBorders>
          </w:tcPr>
          <w:p w:rsidR="000D6DB9" w:rsidRDefault="000D6DB9" w:rsidP="00420BD2">
            <w:pPr>
              <w:jc w:val="both"/>
            </w:pPr>
            <w:r>
              <w:t>prof. Ing. Jiří Dvořák, DrSc. – přednášky (50 %)</w:t>
            </w:r>
          </w:p>
          <w:p w:rsidR="000D6DB9" w:rsidRDefault="000D6DB9" w:rsidP="00420BD2">
            <w:pPr>
              <w:jc w:val="both"/>
            </w:pPr>
            <w:r>
              <w:t>Ing. Jakub Rak, Ph.D. – přednášky (50 %)</w:t>
            </w:r>
            <w:ins w:id="1016" w:author="Strohmandl Jan" w:date="2018-11-13T10:09:00Z">
              <w:r w:rsidR="007D414A">
                <w:t>, seminář (100 %)</w:t>
              </w:r>
            </w:ins>
          </w:p>
          <w:p w:rsidR="000D6DB9" w:rsidRDefault="000D6DB9" w:rsidP="00420BD2">
            <w:pPr>
              <w:jc w:val="both"/>
            </w:pPr>
          </w:p>
        </w:tc>
      </w:tr>
      <w:tr w:rsidR="000D6DB9" w:rsidTr="00420BD2">
        <w:trPr>
          <w:trHeight w:val="125"/>
        </w:trPr>
        <w:tc>
          <w:tcPr>
            <w:tcW w:w="9747"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661" w:type="dxa"/>
            <w:gridSpan w:val="7"/>
            <w:tcBorders>
              <w:bottom w:val="nil"/>
            </w:tcBorders>
          </w:tcPr>
          <w:p w:rsidR="000D6DB9" w:rsidRDefault="000D6DB9" w:rsidP="00420BD2">
            <w:pPr>
              <w:jc w:val="both"/>
            </w:pPr>
          </w:p>
        </w:tc>
      </w:tr>
      <w:tr w:rsidR="000D6DB9" w:rsidTr="00420BD2">
        <w:trPr>
          <w:trHeight w:val="3401"/>
        </w:trPr>
        <w:tc>
          <w:tcPr>
            <w:tcW w:w="9747" w:type="dxa"/>
            <w:gridSpan w:val="8"/>
            <w:tcBorders>
              <w:top w:val="nil"/>
              <w:bottom w:val="single" w:sz="12" w:space="0" w:color="auto"/>
            </w:tcBorders>
          </w:tcPr>
          <w:p w:rsidR="00D14B00" w:rsidRDefault="00D14B00" w:rsidP="00D14B00">
            <w:pPr>
              <w:jc w:val="both"/>
              <w:rPr>
                <w:ins w:id="1017" w:author="Strohmandl Jan" w:date="2018-11-15T09:10:00Z"/>
              </w:rPr>
            </w:pPr>
            <w:ins w:id="1018" w:author="Strohmandl Jan" w:date="2018-11-15T09:10:00Z">
              <w:r w:rsidRPr="0035272D">
                <w:t>Cílem předmětu je seznámit studenty se zákla</w:t>
              </w:r>
              <w:r>
                <w:t>dy informatiky. Předmět vymezuje základní pojmy daného oboru a následně poskytuje studentovi základní přehled v problematice algoritmizace. Zde poskytuje informace především z oblastí základních algoritmů, datových typů a principů programování. Část předmětu se zaměřuje také na problematiku operačních systémů, práci s informacemi a práci se základními SW nástrojů pro zpracování, editaci a prezentaci informací v podobě nástrojů MS Word, MS Excel a MS PowerPoint..</w:t>
              </w:r>
            </w:ins>
          </w:p>
          <w:p w:rsidR="00D14B00" w:rsidRPr="00836BE9" w:rsidRDefault="00D14B00" w:rsidP="00D14B00">
            <w:pPr>
              <w:jc w:val="both"/>
              <w:rPr>
                <w:ins w:id="1019" w:author="Strohmandl Jan" w:date="2018-11-15T09:10:00Z"/>
                <w:u w:val="single"/>
              </w:rPr>
            </w:pPr>
            <w:ins w:id="1020" w:author="Strohmandl Jan" w:date="2018-11-15T09:10:00Z">
              <w:r w:rsidRPr="00836BE9">
                <w:rPr>
                  <w:u w:val="single"/>
                </w:rPr>
                <w:t>Hlavní témata:</w:t>
              </w:r>
            </w:ins>
          </w:p>
          <w:p w:rsidR="00D14B00" w:rsidRDefault="00D14B00" w:rsidP="00D14B00">
            <w:pPr>
              <w:pStyle w:val="Odstavecseseznamem"/>
              <w:numPr>
                <w:ilvl w:val="0"/>
                <w:numId w:val="5"/>
              </w:numPr>
              <w:jc w:val="both"/>
              <w:rPr>
                <w:ins w:id="1021" w:author="Strohmandl Jan" w:date="2018-11-15T09:10:00Z"/>
              </w:rPr>
            </w:pPr>
            <w:ins w:id="1022" w:author="Strohmandl Jan" w:date="2018-11-15T09:10:00Z">
              <w:r>
                <w:t>Úvod do informatiky, základní pojmy oboru.</w:t>
              </w:r>
            </w:ins>
          </w:p>
          <w:p w:rsidR="00D14B00" w:rsidRDefault="00D14B00" w:rsidP="00D14B00">
            <w:pPr>
              <w:pStyle w:val="Odstavecseseznamem"/>
              <w:numPr>
                <w:ilvl w:val="0"/>
                <w:numId w:val="5"/>
              </w:numPr>
              <w:jc w:val="both"/>
              <w:rPr>
                <w:ins w:id="1023" w:author="Strohmandl Jan" w:date="2018-11-15T09:10:00Z"/>
              </w:rPr>
            </w:pPr>
            <w:ins w:id="1024" w:author="Strohmandl Jan" w:date="2018-11-15T09:10:00Z">
              <w:r>
                <w:t>Algoritmus a jeho zápis.</w:t>
              </w:r>
            </w:ins>
          </w:p>
          <w:p w:rsidR="00D14B00" w:rsidRDefault="00D14B00" w:rsidP="00D14B00">
            <w:pPr>
              <w:pStyle w:val="Odstavecseseznamem"/>
              <w:numPr>
                <w:ilvl w:val="0"/>
                <w:numId w:val="5"/>
              </w:numPr>
              <w:jc w:val="both"/>
              <w:rPr>
                <w:ins w:id="1025" w:author="Strohmandl Jan" w:date="2018-11-15T09:10:00Z"/>
              </w:rPr>
            </w:pPr>
            <w:ins w:id="1026" w:author="Strohmandl Jan" w:date="2018-11-15T09:10:00Z">
              <w:r>
                <w:t>Strukturované programování.</w:t>
              </w:r>
            </w:ins>
          </w:p>
          <w:p w:rsidR="00D14B00" w:rsidRDefault="00D14B00" w:rsidP="00D14B00">
            <w:pPr>
              <w:pStyle w:val="Odstavecseseznamem"/>
              <w:numPr>
                <w:ilvl w:val="0"/>
                <w:numId w:val="5"/>
              </w:numPr>
              <w:jc w:val="both"/>
              <w:rPr>
                <w:ins w:id="1027" w:author="Strohmandl Jan" w:date="2018-11-15T09:10:00Z"/>
              </w:rPr>
            </w:pPr>
            <w:ins w:id="1028" w:author="Strohmandl Jan" w:date="2018-11-15T09:10:00Z">
              <w:r>
                <w:t>Základní datové typy.</w:t>
              </w:r>
            </w:ins>
          </w:p>
          <w:p w:rsidR="00D14B00" w:rsidRDefault="00D14B00" w:rsidP="00D14B00">
            <w:pPr>
              <w:pStyle w:val="Odstavecseseznamem"/>
              <w:numPr>
                <w:ilvl w:val="0"/>
                <w:numId w:val="5"/>
              </w:numPr>
              <w:jc w:val="both"/>
              <w:rPr>
                <w:ins w:id="1029" w:author="Strohmandl Jan" w:date="2018-11-15T09:10:00Z"/>
              </w:rPr>
            </w:pPr>
            <w:ins w:id="1030" w:author="Strohmandl Jan" w:date="2018-11-15T09:10:00Z">
              <w:r>
                <w:t>Programovací jazyk.</w:t>
              </w:r>
            </w:ins>
          </w:p>
          <w:p w:rsidR="00D14B00" w:rsidRDefault="00D14B00" w:rsidP="00D14B00">
            <w:pPr>
              <w:pStyle w:val="Odstavecseseznamem"/>
              <w:numPr>
                <w:ilvl w:val="0"/>
                <w:numId w:val="5"/>
              </w:numPr>
              <w:jc w:val="both"/>
              <w:rPr>
                <w:ins w:id="1031" w:author="Strohmandl Jan" w:date="2018-11-15T09:10:00Z"/>
              </w:rPr>
            </w:pPr>
            <w:ins w:id="1032" w:author="Strohmandl Jan" w:date="2018-11-15T09:10:00Z">
              <w:r>
                <w:t>Procedury a funkce.</w:t>
              </w:r>
            </w:ins>
          </w:p>
          <w:p w:rsidR="00D14B00" w:rsidRDefault="00D14B00" w:rsidP="00D14B00">
            <w:pPr>
              <w:pStyle w:val="Odstavecseseznamem"/>
              <w:numPr>
                <w:ilvl w:val="0"/>
                <w:numId w:val="5"/>
              </w:numPr>
              <w:jc w:val="both"/>
              <w:rPr>
                <w:ins w:id="1033" w:author="Strohmandl Jan" w:date="2018-11-15T09:10:00Z"/>
              </w:rPr>
            </w:pPr>
            <w:ins w:id="1034" w:author="Strohmandl Jan" w:date="2018-11-15T09:10:00Z">
              <w:r>
                <w:t>Třídící algoritmy a jejich složitost - Bubble, Insert, Selection.</w:t>
              </w:r>
            </w:ins>
          </w:p>
          <w:p w:rsidR="00D14B00" w:rsidRDefault="00D14B00" w:rsidP="00D14B00">
            <w:pPr>
              <w:pStyle w:val="Odstavecseseznamem"/>
              <w:numPr>
                <w:ilvl w:val="0"/>
                <w:numId w:val="5"/>
              </w:numPr>
              <w:jc w:val="both"/>
              <w:rPr>
                <w:ins w:id="1035" w:author="Strohmandl Jan" w:date="2018-11-15T09:10:00Z"/>
              </w:rPr>
            </w:pPr>
            <w:ins w:id="1036" w:author="Strohmandl Jan" w:date="2018-11-15T09:10:00Z">
              <w:r>
                <w:t>Strukturované typy dat - array, record, file.</w:t>
              </w:r>
            </w:ins>
          </w:p>
          <w:p w:rsidR="00D14B00" w:rsidRDefault="00D14B00" w:rsidP="00D14B00">
            <w:pPr>
              <w:pStyle w:val="Odstavecseseznamem"/>
              <w:numPr>
                <w:ilvl w:val="0"/>
                <w:numId w:val="5"/>
              </w:numPr>
              <w:jc w:val="both"/>
              <w:rPr>
                <w:ins w:id="1037" w:author="Strohmandl Jan" w:date="2018-11-15T09:10:00Z"/>
              </w:rPr>
            </w:pPr>
            <w:ins w:id="1038" w:author="Strohmandl Jan" w:date="2018-11-15T09:10:00Z">
              <w:r>
                <w:t>Číselné soustavy.</w:t>
              </w:r>
            </w:ins>
          </w:p>
          <w:p w:rsidR="00D14B00" w:rsidRDefault="00D14B00" w:rsidP="00D14B00">
            <w:pPr>
              <w:pStyle w:val="Odstavecseseznamem"/>
              <w:numPr>
                <w:ilvl w:val="0"/>
                <w:numId w:val="5"/>
              </w:numPr>
              <w:jc w:val="both"/>
              <w:rPr>
                <w:ins w:id="1039" w:author="Strohmandl Jan" w:date="2018-11-15T09:10:00Z"/>
              </w:rPr>
            </w:pPr>
            <w:ins w:id="1040" w:author="Strohmandl Jan" w:date="2018-11-15T09:10:00Z">
              <w:r>
                <w:t>Software - operační systémy, MS DOS, MS Windows, správa souborů, adresáře, stromová struktura, multitasking, boot, antiviry.</w:t>
              </w:r>
            </w:ins>
          </w:p>
          <w:p w:rsidR="00D14B00" w:rsidRDefault="00D14B00" w:rsidP="00D14B00">
            <w:pPr>
              <w:pStyle w:val="Odstavecseseznamem"/>
              <w:numPr>
                <w:ilvl w:val="0"/>
                <w:numId w:val="5"/>
              </w:numPr>
              <w:jc w:val="both"/>
              <w:rPr>
                <w:ins w:id="1041" w:author="Strohmandl Jan" w:date="2018-11-15T09:10:00Z"/>
              </w:rPr>
            </w:pPr>
            <w:ins w:id="1042" w:author="Strohmandl Jan" w:date="2018-11-15T09:10:00Z">
              <w:r>
                <w:t>Počítačové sítě - komunikace.</w:t>
              </w:r>
            </w:ins>
          </w:p>
          <w:p w:rsidR="00D14B00" w:rsidRDefault="00D14B00" w:rsidP="00D14B00">
            <w:pPr>
              <w:pStyle w:val="Odstavecseseznamem"/>
              <w:numPr>
                <w:ilvl w:val="0"/>
                <w:numId w:val="5"/>
              </w:numPr>
              <w:jc w:val="both"/>
              <w:rPr>
                <w:ins w:id="1043" w:author="Strohmandl Jan" w:date="2018-11-15T09:10:00Z"/>
              </w:rPr>
            </w:pPr>
            <w:ins w:id="1044" w:author="Strohmandl Jan" w:date="2018-11-15T09:10:00Z">
              <w:r>
                <w:t>Vyhledávání informací a další činnosti sítí.</w:t>
              </w:r>
            </w:ins>
          </w:p>
          <w:p w:rsidR="00D14B00" w:rsidRDefault="00D14B00" w:rsidP="00D14B00">
            <w:pPr>
              <w:pStyle w:val="Odstavecseseznamem"/>
              <w:numPr>
                <w:ilvl w:val="0"/>
                <w:numId w:val="5"/>
              </w:numPr>
              <w:jc w:val="both"/>
              <w:rPr>
                <w:ins w:id="1045" w:author="Strohmandl Jan" w:date="2018-11-15T09:10:00Z"/>
              </w:rPr>
            </w:pPr>
            <w:ins w:id="1046" w:author="Strohmandl Jan" w:date="2018-11-15T09:10:00Z">
              <w:r>
                <w:t>Aplikační software - textové editory, MS Word, tabulkové kalkulátory, MS Excel.</w:t>
              </w:r>
            </w:ins>
          </w:p>
          <w:p w:rsidR="000D6DB9" w:rsidDel="00D14B00" w:rsidRDefault="00D14B00" w:rsidP="00D14B00">
            <w:pPr>
              <w:jc w:val="both"/>
              <w:rPr>
                <w:del w:id="1047" w:author="Strohmandl Jan" w:date="2018-11-15T09:10:00Z"/>
              </w:rPr>
            </w:pPr>
            <w:ins w:id="1048" w:author="Strohmandl Jan" w:date="2018-11-15T09:10:00Z">
              <w:r>
                <w:t>Prezentační programy, MS PowerPoint.</w:t>
              </w:r>
            </w:ins>
            <w:del w:id="1049" w:author="Strohmandl Jan" w:date="2018-11-15T09:10:00Z">
              <w:r w:rsidR="000D6DB9" w:rsidRPr="0035272D" w:rsidDel="00D14B00">
                <w:delText>Cílem předmětu je seznámit studenty se zákla</w:delText>
              </w:r>
              <w:r w:rsidR="000D6DB9" w:rsidDel="00D14B00">
                <w:delText>dy teorie informace, v odpovídající</w:delText>
              </w:r>
              <w:r w:rsidR="000D6DB9" w:rsidRPr="0035272D" w:rsidDel="00D14B00">
                <w:delText xml:space="preserve"> formě s její návazností na samo-organizaci a základy kódovacích technik, bezpečnostních kódů, šifrovacími a dešifrovacími technikami. Látka předmětu je rozdělena do následujících sekcí: Matematický aparát v teorii informace - teorie pravděpodobnosti, náhodné veličiny </w:delText>
              </w:r>
              <w:r w:rsidR="000D6DB9" w:rsidDel="00D14B00">
                <w:br/>
              </w:r>
              <w:r w:rsidR="000D6DB9" w:rsidRPr="0035272D" w:rsidDel="00D14B00">
                <w:delText xml:space="preserve">a jejich popis, základy modulární aritmetiky a operace v číselných soustavách. Informace - základní pojmy, entropie </w:delText>
              </w:r>
              <w:r w:rsidR="000D6DB9" w:rsidDel="00D14B00">
                <w:br/>
              </w:r>
              <w:r w:rsidR="000D6DB9" w:rsidRPr="0035272D" w:rsidDel="00D14B00">
                <w:delText>a její vlastnosti, entropie a otevřené systémy, samo-organizace, principy a příklady. Zdroje zpráv a</w:delText>
              </w:r>
              <w:r w:rsidR="000D6DB9" w:rsidDel="00D14B00">
                <w:delText> </w:delText>
              </w:r>
              <w:r w:rsidR="000D6DB9" w:rsidRPr="0035272D" w:rsidDel="00D14B00">
                <w:delText xml:space="preserve">přenos informace. </w:delText>
              </w:r>
              <w:r w:rsidR="000D6DB9" w:rsidDel="00D14B00">
                <w:br/>
              </w:r>
              <w:r w:rsidR="000D6DB9" w:rsidRPr="0035272D" w:rsidDel="00D14B00">
                <w:delText xml:space="preserve">V další části se výuka zabývá kódováním, kde se </w:delText>
              </w:r>
              <w:r w:rsidR="000D6DB9" w:rsidDel="00D14B00">
                <w:delText>student</w:delText>
              </w:r>
              <w:r w:rsidR="000D6DB9" w:rsidRPr="0035272D" w:rsidDel="00D14B00">
                <w:delText xml:space="preserve"> seznámí s rovnoměrnými, nerovnoměrnými a bezpečnostními kódy. V poslední části jsou probírány základy šifrovacích a dešifrovacích </w:delText>
              </w:r>
              <w:r w:rsidR="000D6DB9" w:rsidDel="00D14B00">
                <w:delText>technik.</w:delText>
              </w:r>
            </w:del>
          </w:p>
          <w:p w:rsidR="000D6DB9" w:rsidRPr="00836BE9" w:rsidDel="00D14B00" w:rsidRDefault="000D6DB9" w:rsidP="00420BD2">
            <w:pPr>
              <w:jc w:val="both"/>
              <w:rPr>
                <w:del w:id="1050" w:author="Strohmandl Jan" w:date="2018-11-15T09:10:00Z"/>
                <w:u w:val="single"/>
              </w:rPr>
            </w:pPr>
            <w:del w:id="1051" w:author="Strohmandl Jan" w:date="2018-11-15T09:10:00Z">
              <w:r w:rsidRPr="00836BE9" w:rsidDel="00D14B00">
                <w:rPr>
                  <w:u w:val="single"/>
                </w:rPr>
                <w:delText>Hlavní témata:</w:delText>
              </w:r>
            </w:del>
          </w:p>
          <w:p w:rsidR="000D6DB9" w:rsidDel="00D14B00" w:rsidRDefault="000D6DB9" w:rsidP="00D81E97">
            <w:pPr>
              <w:pStyle w:val="Odstavecseseznamem"/>
              <w:numPr>
                <w:ilvl w:val="0"/>
                <w:numId w:val="5"/>
              </w:numPr>
              <w:jc w:val="both"/>
              <w:rPr>
                <w:del w:id="1052" w:author="Strohmandl Jan" w:date="2018-11-15T09:10:00Z"/>
              </w:rPr>
            </w:pPr>
            <w:del w:id="1053" w:author="Strohmandl Jan" w:date="2018-11-15T09:10:00Z">
              <w:r w:rsidDel="00D14B00">
                <w:delText>Úvod do informatiky, základní pojmy oboru.</w:delText>
              </w:r>
            </w:del>
          </w:p>
          <w:p w:rsidR="000D6DB9" w:rsidDel="00D14B00" w:rsidRDefault="000D6DB9" w:rsidP="00D81E97">
            <w:pPr>
              <w:pStyle w:val="Odstavecseseznamem"/>
              <w:numPr>
                <w:ilvl w:val="0"/>
                <w:numId w:val="5"/>
              </w:numPr>
              <w:jc w:val="both"/>
              <w:rPr>
                <w:del w:id="1054" w:author="Strohmandl Jan" w:date="2018-11-15T09:10:00Z"/>
              </w:rPr>
            </w:pPr>
            <w:del w:id="1055" w:author="Strohmandl Jan" w:date="2018-11-15T09:10:00Z">
              <w:r w:rsidDel="00D14B00">
                <w:delText>Algoritmus a jeho zápis.</w:delText>
              </w:r>
            </w:del>
          </w:p>
          <w:p w:rsidR="000D6DB9" w:rsidDel="00D14B00" w:rsidRDefault="000D6DB9" w:rsidP="00D81E97">
            <w:pPr>
              <w:pStyle w:val="Odstavecseseznamem"/>
              <w:numPr>
                <w:ilvl w:val="0"/>
                <w:numId w:val="5"/>
              </w:numPr>
              <w:jc w:val="both"/>
              <w:rPr>
                <w:del w:id="1056" w:author="Strohmandl Jan" w:date="2018-11-15T09:10:00Z"/>
              </w:rPr>
            </w:pPr>
            <w:del w:id="1057" w:author="Strohmandl Jan" w:date="2018-11-15T09:10:00Z">
              <w:r w:rsidDel="00D14B00">
                <w:delText>Strukturované programování.</w:delText>
              </w:r>
            </w:del>
          </w:p>
          <w:p w:rsidR="000D6DB9" w:rsidDel="00D14B00" w:rsidRDefault="000D6DB9" w:rsidP="00D81E97">
            <w:pPr>
              <w:pStyle w:val="Odstavecseseznamem"/>
              <w:numPr>
                <w:ilvl w:val="0"/>
                <w:numId w:val="5"/>
              </w:numPr>
              <w:jc w:val="both"/>
              <w:rPr>
                <w:del w:id="1058" w:author="Strohmandl Jan" w:date="2018-11-15T09:10:00Z"/>
              </w:rPr>
            </w:pPr>
            <w:del w:id="1059" w:author="Strohmandl Jan" w:date="2018-11-15T09:10:00Z">
              <w:r w:rsidDel="00D14B00">
                <w:delText>Základní datové typy.</w:delText>
              </w:r>
            </w:del>
          </w:p>
          <w:p w:rsidR="000D6DB9" w:rsidDel="00D14B00" w:rsidRDefault="000D6DB9" w:rsidP="00D81E97">
            <w:pPr>
              <w:pStyle w:val="Odstavecseseznamem"/>
              <w:numPr>
                <w:ilvl w:val="0"/>
                <w:numId w:val="5"/>
              </w:numPr>
              <w:jc w:val="both"/>
              <w:rPr>
                <w:del w:id="1060" w:author="Strohmandl Jan" w:date="2018-11-15T09:10:00Z"/>
              </w:rPr>
            </w:pPr>
            <w:del w:id="1061" w:author="Strohmandl Jan" w:date="2018-11-15T09:10:00Z">
              <w:r w:rsidDel="00D14B00">
                <w:delText>Programovací jazyk.</w:delText>
              </w:r>
            </w:del>
          </w:p>
          <w:p w:rsidR="000D6DB9" w:rsidDel="00D14B00" w:rsidRDefault="000D6DB9" w:rsidP="00D81E97">
            <w:pPr>
              <w:pStyle w:val="Odstavecseseznamem"/>
              <w:numPr>
                <w:ilvl w:val="0"/>
                <w:numId w:val="5"/>
              </w:numPr>
              <w:jc w:val="both"/>
              <w:rPr>
                <w:del w:id="1062" w:author="Strohmandl Jan" w:date="2018-11-15T09:10:00Z"/>
              </w:rPr>
            </w:pPr>
            <w:del w:id="1063" w:author="Strohmandl Jan" w:date="2018-11-15T09:10:00Z">
              <w:r w:rsidDel="00D14B00">
                <w:delText>Procedury a funkce.</w:delText>
              </w:r>
            </w:del>
          </w:p>
          <w:p w:rsidR="000D6DB9" w:rsidDel="00D14B00" w:rsidRDefault="000D6DB9" w:rsidP="00D81E97">
            <w:pPr>
              <w:pStyle w:val="Odstavecseseznamem"/>
              <w:numPr>
                <w:ilvl w:val="0"/>
                <w:numId w:val="5"/>
              </w:numPr>
              <w:jc w:val="both"/>
              <w:rPr>
                <w:del w:id="1064" w:author="Strohmandl Jan" w:date="2018-11-15T09:10:00Z"/>
              </w:rPr>
            </w:pPr>
            <w:del w:id="1065" w:author="Strohmandl Jan" w:date="2018-11-15T09:10:00Z">
              <w:r w:rsidDel="00D14B00">
                <w:lastRenderedPageBreak/>
                <w:delText>Třídící algoritmy a jejich složitost - Bubble, Insert, Selection.</w:delText>
              </w:r>
            </w:del>
          </w:p>
          <w:p w:rsidR="000D6DB9" w:rsidDel="00D14B00" w:rsidRDefault="000D6DB9" w:rsidP="00D81E97">
            <w:pPr>
              <w:pStyle w:val="Odstavecseseznamem"/>
              <w:numPr>
                <w:ilvl w:val="0"/>
                <w:numId w:val="5"/>
              </w:numPr>
              <w:jc w:val="both"/>
              <w:rPr>
                <w:del w:id="1066" w:author="Strohmandl Jan" w:date="2018-11-15T09:10:00Z"/>
              </w:rPr>
            </w:pPr>
            <w:del w:id="1067" w:author="Strohmandl Jan" w:date="2018-11-15T09:10:00Z">
              <w:r w:rsidDel="00D14B00">
                <w:delText>Strukturované typy dat - array, record, file.</w:delText>
              </w:r>
            </w:del>
          </w:p>
          <w:p w:rsidR="000D6DB9" w:rsidDel="00D14B00" w:rsidRDefault="000D6DB9" w:rsidP="00D81E97">
            <w:pPr>
              <w:pStyle w:val="Odstavecseseznamem"/>
              <w:numPr>
                <w:ilvl w:val="0"/>
                <w:numId w:val="5"/>
              </w:numPr>
              <w:jc w:val="both"/>
              <w:rPr>
                <w:del w:id="1068" w:author="Strohmandl Jan" w:date="2018-11-15T09:10:00Z"/>
              </w:rPr>
            </w:pPr>
            <w:del w:id="1069" w:author="Strohmandl Jan" w:date="2018-11-15T09:10:00Z">
              <w:r w:rsidDel="00D14B00">
                <w:delText>Číselné soustavy.</w:delText>
              </w:r>
            </w:del>
          </w:p>
          <w:p w:rsidR="000D6DB9" w:rsidDel="00D14B00" w:rsidRDefault="000D6DB9" w:rsidP="00D81E97">
            <w:pPr>
              <w:pStyle w:val="Odstavecseseznamem"/>
              <w:numPr>
                <w:ilvl w:val="0"/>
                <w:numId w:val="5"/>
              </w:numPr>
              <w:jc w:val="both"/>
              <w:rPr>
                <w:del w:id="1070" w:author="Strohmandl Jan" w:date="2018-11-15T09:10:00Z"/>
              </w:rPr>
            </w:pPr>
            <w:del w:id="1071" w:author="Strohmandl Jan" w:date="2018-11-15T09:10:00Z">
              <w:r w:rsidDel="00D14B00">
                <w:delText>Software - operační systémy, MS DOS, MS Windows, správa souborů, adresáře, stromová struktura, multitasking, boot, antiviry.</w:delText>
              </w:r>
            </w:del>
          </w:p>
          <w:p w:rsidR="000D6DB9" w:rsidDel="00D14B00" w:rsidRDefault="000D6DB9" w:rsidP="00D81E97">
            <w:pPr>
              <w:pStyle w:val="Odstavecseseznamem"/>
              <w:numPr>
                <w:ilvl w:val="0"/>
                <w:numId w:val="5"/>
              </w:numPr>
              <w:jc w:val="both"/>
              <w:rPr>
                <w:del w:id="1072" w:author="Strohmandl Jan" w:date="2018-11-15T09:10:00Z"/>
              </w:rPr>
            </w:pPr>
            <w:del w:id="1073" w:author="Strohmandl Jan" w:date="2018-11-15T09:10:00Z">
              <w:r w:rsidDel="00D14B00">
                <w:delText>Počítačové sítě - komunikace.</w:delText>
              </w:r>
            </w:del>
          </w:p>
          <w:p w:rsidR="000D6DB9" w:rsidDel="00D14B00" w:rsidRDefault="000D6DB9" w:rsidP="00D81E97">
            <w:pPr>
              <w:pStyle w:val="Odstavecseseznamem"/>
              <w:numPr>
                <w:ilvl w:val="0"/>
                <w:numId w:val="5"/>
              </w:numPr>
              <w:jc w:val="both"/>
              <w:rPr>
                <w:del w:id="1074" w:author="Strohmandl Jan" w:date="2018-11-15T09:10:00Z"/>
              </w:rPr>
            </w:pPr>
            <w:del w:id="1075" w:author="Strohmandl Jan" w:date="2018-11-15T09:10:00Z">
              <w:r w:rsidDel="00D14B00">
                <w:delText>Vyhledávání informací a další činnosti sítí.</w:delText>
              </w:r>
            </w:del>
          </w:p>
          <w:p w:rsidR="000D6DB9" w:rsidDel="00D14B00" w:rsidRDefault="000D6DB9" w:rsidP="00D81E97">
            <w:pPr>
              <w:pStyle w:val="Odstavecseseznamem"/>
              <w:numPr>
                <w:ilvl w:val="0"/>
                <w:numId w:val="5"/>
              </w:numPr>
              <w:jc w:val="both"/>
              <w:rPr>
                <w:del w:id="1076" w:author="Strohmandl Jan" w:date="2018-11-15T09:10:00Z"/>
              </w:rPr>
            </w:pPr>
            <w:del w:id="1077" w:author="Strohmandl Jan" w:date="2018-11-15T09:10:00Z">
              <w:r w:rsidDel="00D14B00">
                <w:delText>Aplikační software - textové editory, MS Word, tabulkové kalkulátory, MS Excel.</w:delText>
              </w:r>
            </w:del>
          </w:p>
          <w:p w:rsidR="000D6DB9" w:rsidRDefault="000D6DB9" w:rsidP="00D81E97">
            <w:pPr>
              <w:pStyle w:val="Odstavecseseznamem"/>
              <w:numPr>
                <w:ilvl w:val="0"/>
                <w:numId w:val="5"/>
              </w:numPr>
            </w:pPr>
            <w:del w:id="1078" w:author="Strohmandl Jan" w:date="2018-11-15T09:10:00Z">
              <w:r w:rsidDel="00D14B00">
                <w:delText>Prezentační programy, MS PowerPoint.</w:delText>
              </w:r>
            </w:del>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lastRenderedPageBreak/>
              <w:t>Studijní literatura a studijní pomůcky</w:t>
            </w:r>
          </w:p>
        </w:tc>
        <w:tc>
          <w:tcPr>
            <w:tcW w:w="6094" w:type="dxa"/>
            <w:gridSpan w:val="6"/>
            <w:tcBorders>
              <w:top w:val="nil"/>
              <w:bottom w:val="nil"/>
            </w:tcBorders>
          </w:tcPr>
          <w:p w:rsidR="000D6DB9" w:rsidRDefault="000D6DB9" w:rsidP="00420BD2">
            <w:pPr>
              <w:jc w:val="both"/>
            </w:pPr>
          </w:p>
        </w:tc>
      </w:tr>
      <w:tr w:rsidR="000D6DB9" w:rsidTr="00420BD2">
        <w:trPr>
          <w:trHeight w:val="1497"/>
        </w:trPr>
        <w:tc>
          <w:tcPr>
            <w:tcW w:w="9747" w:type="dxa"/>
            <w:gridSpan w:val="8"/>
            <w:tcBorders>
              <w:top w:val="nil"/>
            </w:tcBorders>
          </w:tcPr>
          <w:p w:rsidR="000D6DB9" w:rsidRDefault="000D6DB9" w:rsidP="00420BD2">
            <w:pPr>
              <w:jc w:val="both"/>
              <w:rPr>
                <w:b/>
              </w:rPr>
            </w:pPr>
            <w:r>
              <w:rPr>
                <w:b/>
              </w:rPr>
              <w:t>Povinná literatura:</w:t>
            </w:r>
          </w:p>
          <w:p w:rsidR="000D6DB9" w:rsidRDefault="000D6DB9" w:rsidP="00420BD2">
            <w:pPr>
              <w:jc w:val="both"/>
            </w:pPr>
            <w:r w:rsidRPr="004844CF">
              <w:t>ČAPEK</w:t>
            </w:r>
            <w:r>
              <w:t>, J</w:t>
            </w:r>
            <w:r w:rsidRPr="004844CF">
              <w:t xml:space="preserve">. </w:t>
            </w:r>
            <w:ins w:id="1079" w:author="Eva Batůšková" w:date="2018-11-19T11:16:00Z">
              <w:r w:rsidR="006C6544">
                <w:t>(</w:t>
              </w:r>
            </w:ins>
            <w:ins w:id="1080" w:author="Jan Strohmandl" w:date="2018-11-17T15:21:00Z">
              <w:r w:rsidR="00EB6DDF" w:rsidRPr="004844CF">
                <w:t>2013</w:t>
              </w:r>
            </w:ins>
            <w:ins w:id="1081" w:author="Eva Batůšková" w:date="2018-11-19T11:16:00Z">
              <w:r w:rsidR="006C6544">
                <w:t>)</w:t>
              </w:r>
            </w:ins>
            <w:ins w:id="1082" w:author="Jan Strohmandl" w:date="2018-11-17T15:21:00Z">
              <w:del w:id="1083" w:author="Strohmandl Jan" w:date="2018-11-19T13:01:00Z">
                <w:r w:rsidR="00EB6DDF" w:rsidRPr="004844CF" w:rsidDel="00664F2E">
                  <w:delText>.</w:delText>
                </w:r>
              </w:del>
              <w:r w:rsidR="00EB6DDF" w:rsidRPr="004844CF">
                <w:t xml:space="preserve"> </w:t>
              </w:r>
            </w:ins>
            <w:r w:rsidRPr="00836BE9">
              <w:rPr>
                <w:i/>
              </w:rPr>
              <w:t>Teoretické základy informatiky</w:t>
            </w:r>
            <w:r>
              <w:rPr>
                <w:i/>
              </w:rPr>
              <w:t>.</w:t>
            </w:r>
            <w:r>
              <w:t>  v</w:t>
            </w:r>
            <w:r w:rsidRPr="004844CF">
              <w:t xml:space="preserve">yd. 3., upr., rozš. Pardubice : Univerzita Pardubice, </w:t>
            </w:r>
            <w:del w:id="1084" w:author="Jan Strohmandl" w:date="2018-11-17T15:21:00Z">
              <w:r w:rsidRPr="004844CF" w:rsidDel="00EB6DDF">
                <w:delText xml:space="preserve">2013. </w:delText>
              </w:r>
            </w:del>
            <w:r w:rsidRPr="004844CF">
              <w:t>100 s.</w:t>
            </w:r>
            <w:r>
              <w:t xml:space="preserve"> </w:t>
            </w:r>
            <w:r w:rsidRPr="004844CF">
              <w:t>Nad názvem: Univerzita Pardubice, Fakulta ekonomicko-správní. ISBN 978-80-7395-574</w:t>
            </w:r>
            <w:r>
              <w:t>.</w:t>
            </w:r>
          </w:p>
          <w:p w:rsidR="000D6DB9" w:rsidRDefault="000D6DB9" w:rsidP="00420BD2">
            <w:r w:rsidRPr="00665088">
              <w:rPr>
                <w:caps/>
              </w:rPr>
              <w:t>Dannhoferová</w:t>
            </w:r>
            <w:r w:rsidRPr="00665088">
              <w:t>, Jana</w:t>
            </w:r>
            <w:del w:id="1085" w:author="Eva Batůšková" w:date="2018-11-19T11:16:00Z">
              <w:r w:rsidRPr="00665088" w:rsidDel="006C6544">
                <w:delText>.</w:delText>
              </w:r>
            </w:del>
            <w:r w:rsidRPr="00665088">
              <w:t xml:space="preserve"> </w:t>
            </w:r>
            <w:ins w:id="1086" w:author="Eva Batůšková" w:date="2018-11-19T11:16:00Z">
              <w:r w:rsidR="006C6544">
                <w:t>(</w:t>
              </w:r>
            </w:ins>
            <w:ins w:id="1087" w:author="Jan Strohmandl" w:date="2018-11-17T15:21:00Z">
              <w:r w:rsidR="00EB6DDF" w:rsidRPr="00665088">
                <w:t>2010</w:t>
              </w:r>
            </w:ins>
            <w:ins w:id="1088" w:author="Eva Batůšková" w:date="2018-11-19T11:16:00Z">
              <w:r w:rsidR="006C6544">
                <w:t>)</w:t>
              </w:r>
            </w:ins>
            <w:ins w:id="1089" w:author="Jan Strohmandl" w:date="2018-11-17T15:21:00Z">
              <w:del w:id="1090" w:author="Strohmandl Jan" w:date="2018-11-19T13:01:00Z">
                <w:r w:rsidR="00EB6DDF" w:rsidRPr="00665088" w:rsidDel="00664F2E">
                  <w:delText>.</w:delText>
                </w:r>
              </w:del>
            </w:ins>
            <w:ins w:id="1091" w:author="Strohmandl Jan" w:date="2018-11-19T13:01:00Z">
              <w:r w:rsidR="00664F2E">
                <w:t xml:space="preserve"> </w:t>
              </w:r>
            </w:ins>
            <w:ins w:id="1092" w:author="Jan Strohmandl" w:date="2018-11-17T15:21:00Z">
              <w:r w:rsidR="00EB6DDF" w:rsidRPr="00665088">
                <w:t xml:space="preserve"> </w:t>
              </w:r>
            </w:ins>
            <w:r w:rsidRPr="00836BE9">
              <w:rPr>
                <w:i/>
              </w:rPr>
              <w:t>Microsoft PowerPoint: podrobná uživatelská příručka</w:t>
            </w:r>
            <w:r w:rsidRPr="00665088">
              <w:t xml:space="preserve">. Vyd. 1. Brno: Computer Press, </w:t>
            </w:r>
            <w:del w:id="1093" w:author="Jan Strohmandl" w:date="2018-11-17T15:21:00Z">
              <w:r w:rsidRPr="00665088" w:rsidDel="00EB6DDF">
                <w:delText xml:space="preserve">2010. </w:delText>
              </w:r>
            </w:del>
            <w:r w:rsidRPr="00665088">
              <w:t>400 s. Podrobná uživatelská příručka. ISBN 978-80-251-3076-6.</w:t>
            </w:r>
          </w:p>
          <w:p w:rsidR="000D6DB9" w:rsidRDefault="000D6DB9" w:rsidP="00420BD2">
            <w:r w:rsidRPr="00665088">
              <w:t>D</w:t>
            </w:r>
            <w:r>
              <w:t>ODGE</w:t>
            </w:r>
            <w:r w:rsidRPr="00665088">
              <w:t>, Mark a S</w:t>
            </w:r>
            <w:r>
              <w:t>TINSON</w:t>
            </w:r>
            <w:r w:rsidRPr="00665088">
              <w:t>, Craig</w:t>
            </w:r>
            <w:del w:id="1094" w:author="Eva Batůšková" w:date="2018-11-19T11:16:00Z">
              <w:r w:rsidRPr="00665088" w:rsidDel="006C6544">
                <w:delText>.</w:delText>
              </w:r>
            </w:del>
            <w:r w:rsidRPr="00665088">
              <w:t xml:space="preserve"> </w:t>
            </w:r>
            <w:ins w:id="1095" w:author="Eva Batůšková" w:date="2018-11-19T11:16:00Z">
              <w:r w:rsidR="006C6544">
                <w:t>(</w:t>
              </w:r>
            </w:ins>
            <w:ins w:id="1096" w:author="Jan Strohmandl" w:date="2018-11-17T15:22:00Z">
              <w:r w:rsidR="00EB6DDF" w:rsidRPr="00665088">
                <w:t>2011</w:t>
              </w:r>
            </w:ins>
            <w:ins w:id="1097" w:author="Eva Batůšková" w:date="2018-11-19T11:16:00Z">
              <w:r w:rsidR="006C6544">
                <w:t>)</w:t>
              </w:r>
            </w:ins>
            <w:ins w:id="1098" w:author="Jan Strohmandl" w:date="2018-11-17T15:22:00Z">
              <w:r w:rsidR="00EB6DDF" w:rsidRPr="00665088">
                <w:t>.</w:t>
              </w:r>
              <w:r w:rsidR="00EB6DDF">
                <w:t xml:space="preserve"> </w:t>
              </w:r>
            </w:ins>
            <w:r w:rsidRPr="00836BE9">
              <w:rPr>
                <w:i/>
              </w:rPr>
              <w:t>Mistrovství v Microsoft Excel 2010</w:t>
            </w:r>
            <w:r w:rsidRPr="00665088">
              <w:t xml:space="preserve">. Vyd. 1. Brno: Computer Press, </w:t>
            </w:r>
            <w:del w:id="1099" w:author="Jan Strohmandl" w:date="2018-11-17T15:22:00Z">
              <w:r w:rsidRPr="00665088" w:rsidDel="00EB6DDF">
                <w:delText xml:space="preserve">2011. </w:delText>
              </w:r>
            </w:del>
            <w:r w:rsidRPr="00665088">
              <w:t>935 s. Mistrovství v. ISBN 978-80-251-3354-5.</w:t>
            </w:r>
          </w:p>
          <w:p w:rsidR="000D6DB9" w:rsidRDefault="000D6DB9" w:rsidP="00420BD2">
            <w:r>
              <w:t xml:space="preserve">PIERCE, John a kol. </w:t>
            </w:r>
            <w:ins w:id="1100" w:author="Eva Batůšková" w:date="2018-11-19T11:16:00Z">
              <w:r w:rsidR="006C6544">
                <w:t>(</w:t>
              </w:r>
            </w:ins>
            <w:ins w:id="1101" w:author="Jan Strohmandl" w:date="2018-11-17T15:22:00Z">
              <w:r w:rsidR="00EB6DDF">
                <w:t>2008</w:t>
              </w:r>
            </w:ins>
            <w:ins w:id="1102" w:author="Eva Batůšková" w:date="2018-11-19T11:16:00Z">
              <w:r w:rsidR="006C6544">
                <w:t>)</w:t>
              </w:r>
            </w:ins>
            <w:ins w:id="1103" w:author="Jan Strohmandl" w:date="2018-11-17T15:22:00Z">
              <w:r w:rsidR="00EB6DDF">
                <w:t xml:space="preserve">. </w:t>
              </w:r>
            </w:ins>
            <w:r w:rsidRPr="00836BE9">
              <w:rPr>
                <w:i/>
              </w:rPr>
              <w:t>Mistrovství v Microsoft Office 2007</w:t>
            </w:r>
            <w:r>
              <w:t xml:space="preserve">. Vyd. 1. Brno: Computer Press, </w:t>
            </w:r>
            <w:del w:id="1104" w:author="Jan Strohmandl" w:date="2018-11-17T15:22:00Z">
              <w:r w:rsidDel="00EB6DDF">
                <w:delText xml:space="preserve">2008. </w:delText>
              </w:r>
            </w:del>
            <w:r>
              <w:t>1120 s. Mistrovství v. ISBN 978-80-251-2066-8.</w:t>
            </w:r>
          </w:p>
          <w:p w:rsidR="000D6DB9" w:rsidRDefault="000D6DB9" w:rsidP="00420BD2">
            <w:pPr>
              <w:jc w:val="both"/>
            </w:pPr>
            <w:r>
              <w:t xml:space="preserve">DOUCEK, P., MARYŠKA, M., NEDOMOVÁ, L. </w:t>
            </w:r>
            <w:ins w:id="1105" w:author="Eva Batůšková" w:date="2018-11-19T11:17:00Z">
              <w:r w:rsidR="006C6544">
                <w:t>(</w:t>
              </w:r>
            </w:ins>
            <w:ins w:id="1106" w:author="Jan Strohmandl" w:date="2018-11-17T15:22:00Z">
              <w:r w:rsidR="00EB6DDF">
                <w:t>2013</w:t>
              </w:r>
            </w:ins>
            <w:ins w:id="1107" w:author="Eva Batůšková" w:date="2018-11-19T11:17:00Z">
              <w:r w:rsidR="006C6544">
                <w:t>)</w:t>
              </w:r>
            </w:ins>
            <w:ins w:id="1108" w:author="Jan Strohmandl" w:date="2018-11-17T15:22:00Z">
              <w:r w:rsidR="00EB6DDF">
                <w:t xml:space="preserve">. </w:t>
              </w:r>
            </w:ins>
            <w:r w:rsidRPr="00836BE9">
              <w:rPr>
                <w:i/>
              </w:rPr>
              <w:t>Informační management v informační společnosti.</w:t>
            </w:r>
            <w:r>
              <w:t xml:space="preserve"> 1. vyd. Praha: Professional Publishing, </w:t>
            </w:r>
            <w:del w:id="1109" w:author="Jan Strohmandl" w:date="2018-11-17T15:22:00Z">
              <w:r w:rsidDel="00EB6DDF">
                <w:delText xml:space="preserve">2013, </w:delText>
              </w:r>
            </w:del>
            <w:r>
              <w:t>264 s. ISBN 978-80-7431-097-3.</w:t>
            </w:r>
          </w:p>
          <w:p w:rsidR="000D6DB9" w:rsidRDefault="000D6DB9" w:rsidP="00420BD2">
            <w:pPr>
              <w:jc w:val="both"/>
            </w:pPr>
            <w:r>
              <w:t xml:space="preserve">GELETIČ, J. </w:t>
            </w:r>
            <w:ins w:id="1110" w:author="Eva Batůšková" w:date="2018-11-19T11:17:00Z">
              <w:r w:rsidR="006C6544">
                <w:t>(</w:t>
              </w:r>
            </w:ins>
            <w:ins w:id="1111" w:author="Jan Strohmandl" w:date="2018-11-17T15:22:00Z">
              <w:r w:rsidR="00EB6DDF">
                <w:t>2013</w:t>
              </w:r>
            </w:ins>
            <w:ins w:id="1112" w:author="Eva Batůšková" w:date="2018-11-19T11:17:00Z">
              <w:r w:rsidR="006C6544">
                <w:t>)</w:t>
              </w:r>
            </w:ins>
            <w:ins w:id="1113" w:author="Jan Strohmandl" w:date="2018-11-17T15:22:00Z">
              <w:r w:rsidR="00EB6DDF">
                <w:t xml:space="preserve">. </w:t>
              </w:r>
            </w:ins>
            <w:r w:rsidRPr="00836BE9">
              <w:rPr>
                <w:i/>
              </w:rPr>
              <w:t>Úvod do ArcGIS 10. 1</w:t>
            </w:r>
            <w:r>
              <w:t xml:space="preserve">. vyd. Olomouc: Univerzita Palackého v Olomouci, </w:t>
            </w:r>
            <w:del w:id="1114" w:author="Jan Strohmandl" w:date="2018-11-17T15:22:00Z">
              <w:r w:rsidDel="00EB6DDF">
                <w:delText xml:space="preserve">2013, </w:delText>
              </w:r>
            </w:del>
            <w:r>
              <w:t>141 s. ISBN 978-80-244-3390-5.</w:t>
            </w:r>
          </w:p>
          <w:p w:rsidR="000D6DB9" w:rsidRDefault="000D6DB9" w:rsidP="00420BD2">
            <w:pPr>
              <w:jc w:val="both"/>
            </w:pPr>
            <w:r>
              <w:t xml:space="preserve">LUKÁŠ, L. </w:t>
            </w:r>
            <w:ins w:id="1115" w:author="Eva Batůšková" w:date="2018-11-19T11:17:00Z">
              <w:r w:rsidR="006C6544">
                <w:t>(</w:t>
              </w:r>
            </w:ins>
            <w:ins w:id="1116" w:author="Jan Strohmandl" w:date="2018-11-17T15:22:00Z">
              <w:r w:rsidR="00EB6DDF">
                <w:t>2011</w:t>
              </w:r>
            </w:ins>
            <w:ins w:id="1117" w:author="Eva Batůšková" w:date="2018-11-19T11:17:00Z">
              <w:r w:rsidR="006C6544">
                <w:t>)</w:t>
              </w:r>
            </w:ins>
            <w:ins w:id="1118" w:author="Jan Strohmandl" w:date="2018-11-17T15:22:00Z">
              <w:r w:rsidR="00EB6DDF">
                <w:t xml:space="preserve">. </w:t>
              </w:r>
            </w:ins>
            <w:r w:rsidRPr="00836BE9">
              <w:rPr>
                <w:i/>
              </w:rPr>
              <w:t>Informační podpora integrovaného záchranného systému.</w:t>
            </w:r>
            <w:r>
              <w:t xml:space="preserve"> 1. vyd. V Ostravě: Sdružení požárního a bezpečnostního inženýrství, </w:t>
            </w:r>
            <w:del w:id="1119" w:author="Jan Strohmandl" w:date="2018-11-17T15:22:00Z">
              <w:r w:rsidDel="00EB6DDF">
                <w:delText xml:space="preserve">2011, </w:delText>
              </w:r>
            </w:del>
            <w:r>
              <w:t>182 s. ISBN 978-80-7385-105-7.</w:t>
            </w:r>
          </w:p>
          <w:p w:rsidR="000D6DB9" w:rsidRDefault="000D6DB9" w:rsidP="00420BD2">
            <w:pPr>
              <w:jc w:val="both"/>
            </w:pPr>
            <w:r>
              <w:t xml:space="preserve">LUKÁŠ, L., HRŮZA, P., KNÝ, M. </w:t>
            </w:r>
            <w:ins w:id="1120" w:author="Eva Batůšková" w:date="2018-11-19T11:17:00Z">
              <w:r w:rsidR="006C6544">
                <w:t>(</w:t>
              </w:r>
            </w:ins>
            <w:ins w:id="1121" w:author="Jan Strohmandl" w:date="2018-11-17T15:23:00Z">
              <w:r w:rsidR="00EB6DDF">
                <w:t>2008</w:t>
              </w:r>
            </w:ins>
            <w:ins w:id="1122" w:author="Eva Batůšková" w:date="2018-11-19T11:17:00Z">
              <w:r w:rsidR="006C6544">
                <w:t>)</w:t>
              </w:r>
            </w:ins>
            <w:ins w:id="1123" w:author="Jan Strohmandl" w:date="2018-11-17T15:23:00Z">
              <w:r w:rsidR="00EB6DDF">
                <w:t xml:space="preserve">. </w:t>
              </w:r>
            </w:ins>
            <w:r w:rsidRPr="00836BE9">
              <w:rPr>
                <w:i/>
              </w:rPr>
              <w:t>Informační management v bezpečnostních složkách.</w:t>
            </w:r>
            <w:r>
              <w:t xml:space="preserve"> 1. vyd. Praha: Ministerstvo obrany České republiky, </w:t>
            </w:r>
            <w:del w:id="1124" w:author="Jan Strohmandl" w:date="2018-11-17T15:23:00Z">
              <w:r w:rsidDel="00EB6DDF">
                <w:delText xml:space="preserve">2008, </w:delText>
              </w:r>
            </w:del>
            <w:r>
              <w:t>214 s. ISBN 978-80-7278-460-8.</w:t>
            </w:r>
          </w:p>
          <w:p w:rsidR="000D6DB9" w:rsidRDefault="000D6DB9" w:rsidP="00420BD2">
            <w:pPr>
              <w:jc w:val="both"/>
            </w:pPr>
            <w:r>
              <w:t xml:space="preserve">ŠVARCOVÁ, I., RAIN, T. </w:t>
            </w:r>
            <w:ins w:id="1125" w:author="Eva Batůšková" w:date="2018-11-19T11:17:00Z">
              <w:r w:rsidR="006C6544">
                <w:t>(</w:t>
              </w:r>
            </w:ins>
            <w:ins w:id="1126" w:author="Jan Strohmandl" w:date="2018-11-17T15:23:00Z">
              <w:r w:rsidR="00EB6DDF">
                <w:t>2011</w:t>
              </w:r>
            </w:ins>
            <w:ins w:id="1127" w:author="Eva Batůšková" w:date="2018-11-19T11:17:00Z">
              <w:r w:rsidR="006C6544">
                <w:t>)</w:t>
              </w:r>
            </w:ins>
            <w:ins w:id="1128" w:author="Jan Strohmandl" w:date="2018-11-17T15:23:00Z">
              <w:r w:rsidR="00EB6DDF">
                <w:t xml:space="preserve">. </w:t>
              </w:r>
            </w:ins>
            <w:r w:rsidRPr="00836BE9">
              <w:rPr>
                <w:i/>
              </w:rPr>
              <w:t xml:space="preserve">Informační management. </w:t>
            </w:r>
            <w:r>
              <w:t xml:space="preserve">1. vyd. Praha: Alfa Nakladatelství, </w:t>
            </w:r>
            <w:del w:id="1129" w:author="Jan Strohmandl" w:date="2018-11-17T15:23:00Z">
              <w:r w:rsidDel="00EB6DDF">
                <w:delText xml:space="preserve">2011, </w:delText>
              </w:r>
            </w:del>
            <w:r>
              <w:t>183 s. ISBN 978-80-87197-40-0.</w:t>
            </w:r>
          </w:p>
          <w:p w:rsidR="000D6DB9" w:rsidRDefault="000D6DB9" w:rsidP="00420BD2">
            <w:pPr>
              <w:spacing w:before="60"/>
              <w:jc w:val="both"/>
              <w:rPr>
                <w:b/>
              </w:rPr>
            </w:pPr>
            <w:r w:rsidRPr="0056138F">
              <w:rPr>
                <w:b/>
                <w:bCs/>
              </w:rPr>
              <w:t>Doporučená</w:t>
            </w:r>
            <w:r>
              <w:rPr>
                <w:b/>
              </w:rPr>
              <w:t xml:space="preserve"> literatura</w:t>
            </w:r>
            <w:r w:rsidRPr="006E39B2">
              <w:rPr>
                <w:b/>
              </w:rPr>
              <w:t>:</w:t>
            </w:r>
          </w:p>
          <w:p w:rsidR="000D6DB9" w:rsidRDefault="000D6DB9" w:rsidP="00420BD2">
            <w:pPr>
              <w:jc w:val="both"/>
            </w:pPr>
            <w:r>
              <w:t xml:space="preserve">DOUCEK, P. </w:t>
            </w:r>
            <w:ins w:id="1130" w:author="Eva Batůšková" w:date="2018-11-19T11:17:00Z">
              <w:r w:rsidR="006C6544">
                <w:t>(</w:t>
              </w:r>
            </w:ins>
            <w:ins w:id="1131" w:author="Jan Strohmandl" w:date="2018-11-17T15:23:00Z">
              <w:r w:rsidR="00EB6DDF">
                <w:t>2010</w:t>
              </w:r>
            </w:ins>
            <w:ins w:id="1132" w:author="Eva Batůšková" w:date="2018-11-19T11:17:00Z">
              <w:r w:rsidR="006C6544">
                <w:t>)</w:t>
              </w:r>
            </w:ins>
            <w:ins w:id="1133" w:author="Jan Strohmandl" w:date="2018-11-17T15:23:00Z">
              <w:r w:rsidR="00EB6DDF">
                <w:t xml:space="preserve">. </w:t>
              </w:r>
            </w:ins>
            <w:r w:rsidRPr="00836BE9">
              <w:rPr>
                <w:i/>
              </w:rPr>
              <w:t>Informační management</w:t>
            </w:r>
            <w:r>
              <w:t xml:space="preserve">. 1. vyd. Praha: Professional Publishing, </w:t>
            </w:r>
            <w:del w:id="1134" w:author="Jan Strohmandl" w:date="2018-11-17T15:23:00Z">
              <w:r w:rsidDel="00EB6DDF">
                <w:delText xml:space="preserve">2010, </w:delText>
              </w:r>
            </w:del>
            <w:r>
              <w:t>251 s. ISBN 978-80-7431-010-2.</w:t>
            </w:r>
          </w:p>
          <w:p w:rsidR="000D6DB9" w:rsidRDefault="000D6DB9" w:rsidP="00420BD2">
            <w:pPr>
              <w:jc w:val="both"/>
            </w:pPr>
            <w:r w:rsidRPr="00276121">
              <w:t>JENSEN, J. R</w:t>
            </w:r>
            <w:r>
              <w:t>.</w:t>
            </w:r>
            <w:r w:rsidRPr="00276121">
              <w:t xml:space="preserve">, JENSEN, R. R. </w:t>
            </w:r>
            <w:ins w:id="1135" w:author="Eva Batůšková" w:date="2018-11-19T11:17:00Z">
              <w:r w:rsidR="006C6544">
                <w:t>(</w:t>
              </w:r>
            </w:ins>
            <w:ins w:id="1136" w:author="Jan Strohmandl" w:date="2018-11-17T15:23:00Z">
              <w:r w:rsidR="00EB6DDF" w:rsidRPr="00276121">
                <w:t>2013</w:t>
              </w:r>
            </w:ins>
            <w:ins w:id="1137" w:author="Eva Batůšková" w:date="2018-11-19T11:17:00Z">
              <w:r w:rsidR="006C6544">
                <w:t>)</w:t>
              </w:r>
            </w:ins>
            <w:ins w:id="1138" w:author="Jan Strohmandl" w:date="2018-11-17T15:23:00Z">
              <w:r w:rsidR="00EB6DDF">
                <w:t>.</w:t>
              </w:r>
              <w:r w:rsidR="00EB6DDF" w:rsidRPr="00276121">
                <w:t xml:space="preserve"> </w:t>
              </w:r>
            </w:ins>
            <w:r w:rsidRPr="00836BE9">
              <w:rPr>
                <w:i/>
              </w:rPr>
              <w:t>Introductory geographic information systems</w:t>
            </w:r>
            <w:r w:rsidRPr="00276121">
              <w:t xml:space="preserve">. Boston: Pearson, </w:t>
            </w:r>
            <w:del w:id="1139" w:author="Jan Strohmandl" w:date="2018-11-17T15:23:00Z">
              <w:r w:rsidRPr="00276121" w:rsidDel="00EB6DDF">
                <w:delText xml:space="preserve">c2013, </w:delText>
              </w:r>
            </w:del>
            <w:r w:rsidRPr="00276121">
              <w:t>xxvi, 400 s. ISBN 978-0-13-614776-3.</w:t>
            </w:r>
          </w:p>
          <w:p w:rsidR="000D6DB9" w:rsidRPr="00BA29B9" w:rsidRDefault="000D6DB9" w:rsidP="00420BD2">
            <w:pPr>
              <w:jc w:val="both"/>
              <w:rPr>
                <w:color w:val="000000"/>
              </w:rPr>
            </w:pPr>
            <w:r w:rsidRPr="00BA29B9">
              <w:rPr>
                <w:color w:val="000000"/>
              </w:rPr>
              <w:t>KONEČNÝ, J.</w:t>
            </w:r>
            <w:r>
              <w:rPr>
                <w:color w:val="000000"/>
              </w:rPr>
              <w:t>, JANKOVÁ, M.,</w:t>
            </w:r>
            <w:r w:rsidRPr="00BA29B9">
              <w:rPr>
                <w:color w:val="000000"/>
              </w:rPr>
              <w:t xml:space="preserve"> DVOŘÁK, J. </w:t>
            </w:r>
            <w:ins w:id="1140" w:author="Eva Batůšková" w:date="2018-11-19T11:18:00Z">
              <w:r w:rsidR="006C6544">
                <w:rPr>
                  <w:color w:val="000000"/>
                </w:rPr>
                <w:t>(</w:t>
              </w:r>
            </w:ins>
            <w:ins w:id="1141" w:author="Jan Strohmandl" w:date="2018-11-17T15:24:00Z">
              <w:r w:rsidR="003C5208" w:rsidRPr="00BA29B9">
                <w:rPr>
                  <w:color w:val="000000"/>
                </w:rPr>
                <w:t>2016</w:t>
              </w:r>
            </w:ins>
            <w:ins w:id="1142" w:author="Eva Batůšková" w:date="2018-11-19T11:18:00Z">
              <w:r w:rsidR="006C6544">
                <w:rPr>
                  <w:color w:val="000000"/>
                </w:rPr>
                <w:t>)</w:t>
              </w:r>
            </w:ins>
            <w:ins w:id="1143" w:author="Jan Strohmandl" w:date="2018-11-17T15:24:00Z">
              <w:r w:rsidR="003C5208" w:rsidRPr="00BA29B9">
                <w:rPr>
                  <w:color w:val="000000"/>
                </w:rPr>
                <w:t>.</w:t>
              </w:r>
              <w:r w:rsidR="003C5208">
                <w:rPr>
                  <w:color w:val="000000"/>
                </w:rPr>
                <w:t xml:space="preserve"> </w:t>
              </w:r>
            </w:ins>
            <w:r w:rsidRPr="00BA29B9">
              <w:rPr>
                <w:color w:val="000000"/>
              </w:rPr>
              <w:t>Možnosti modelování rizikového inženýrství v kyberprostoru informačních a komunikačních technologií (ICT). In</w:t>
            </w:r>
            <w:r>
              <w:rPr>
                <w:color w:val="000000"/>
              </w:rPr>
              <w:t>:</w:t>
            </w:r>
            <w:r w:rsidRPr="00BA29B9">
              <w:rPr>
                <w:color w:val="000000"/>
              </w:rPr>
              <w:t xml:space="preserve"> </w:t>
            </w:r>
            <w:r w:rsidRPr="0065160E">
              <w:rPr>
                <w:i/>
                <w:color w:val="000000"/>
              </w:rPr>
              <w:t>Sborník příspěvků XXV. mezinárodní vědecké konference Expert Forensic Science Brno</w:t>
            </w:r>
            <w:r w:rsidRPr="00BA29B9">
              <w:rPr>
                <w:color w:val="000000"/>
              </w:rPr>
              <w:t xml:space="preserve"> 2016, 29. - 30. ledna 2016 v Brně. Brno: Ústav soudního inženýrství, VUT v Brně, </w:t>
            </w:r>
            <w:del w:id="1144" w:author="Jan Strohmandl" w:date="2018-11-17T15:24:00Z">
              <w:r w:rsidRPr="00BA29B9" w:rsidDel="003C5208">
                <w:rPr>
                  <w:color w:val="000000"/>
                </w:rPr>
                <w:delText xml:space="preserve">2016. </w:delText>
              </w:r>
            </w:del>
            <w:r w:rsidRPr="00BA29B9">
              <w:rPr>
                <w:color w:val="000000"/>
              </w:rPr>
              <w:t>s. 460-465. ISBN: 978-80-214-5321- 0.</w:t>
            </w:r>
          </w:p>
          <w:p w:rsidR="000D6DB9" w:rsidRPr="00BA29B9" w:rsidRDefault="000D6DB9" w:rsidP="00420BD2">
            <w:pPr>
              <w:jc w:val="both"/>
              <w:rPr>
                <w:color w:val="000000"/>
              </w:rPr>
            </w:pPr>
            <w:r w:rsidRPr="00BA29B9">
              <w:rPr>
                <w:color w:val="000000"/>
              </w:rPr>
              <w:t>KONEČNÝ, J.</w:t>
            </w:r>
            <w:r>
              <w:rPr>
                <w:color w:val="000000"/>
              </w:rPr>
              <w:t>,</w:t>
            </w:r>
            <w:r w:rsidRPr="00BA29B9">
              <w:rPr>
                <w:color w:val="000000"/>
              </w:rPr>
              <w:t xml:space="preserve"> JANKOVÁ, M.</w:t>
            </w:r>
            <w:r>
              <w:rPr>
                <w:color w:val="000000"/>
              </w:rPr>
              <w:t>,</w:t>
            </w:r>
            <w:r w:rsidRPr="00BA29B9">
              <w:rPr>
                <w:color w:val="000000"/>
              </w:rPr>
              <w:t xml:space="preserve"> DVOŘÁK, J. </w:t>
            </w:r>
            <w:ins w:id="1145" w:author="Eva Batůšková" w:date="2018-11-19T11:18:00Z">
              <w:r w:rsidR="006C6544">
                <w:rPr>
                  <w:color w:val="000000"/>
                </w:rPr>
                <w:t>(</w:t>
              </w:r>
            </w:ins>
            <w:ins w:id="1146" w:author="Jan Strohmandl" w:date="2018-11-17T15:24:00Z">
              <w:r w:rsidR="003C5208" w:rsidRPr="00BA29B9">
                <w:rPr>
                  <w:color w:val="000000"/>
                </w:rPr>
                <w:t>2016</w:t>
              </w:r>
            </w:ins>
            <w:ins w:id="1147" w:author="Eva Batůšková" w:date="2018-11-19T11:18:00Z">
              <w:r w:rsidR="006C6544">
                <w:rPr>
                  <w:color w:val="000000"/>
                </w:rPr>
                <w:t>)</w:t>
              </w:r>
            </w:ins>
            <w:ins w:id="1148" w:author="Jan Strohmandl" w:date="2018-11-17T15:24:00Z">
              <w:r w:rsidR="003C5208" w:rsidRPr="00BA29B9">
                <w:rPr>
                  <w:color w:val="000000"/>
                </w:rPr>
                <w:t>.</w:t>
              </w:r>
              <w:r w:rsidR="003C5208">
                <w:rPr>
                  <w:color w:val="000000"/>
                </w:rPr>
                <w:t xml:space="preserve"> </w:t>
              </w:r>
            </w:ins>
            <w:r w:rsidRPr="00BA29B9">
              <w:rPr>
                <w:color w:val="000000"/>
              </w:rPr>
              <w:t>Modelování procesů krizového řízení v kyberprostoru rizik informačních systémů. In</w:t>
            </w:r>
            <w:r>
              <w:rPr>
                <w:color w:val="000000"/>
              </w:rPr>
              <w:t>:</w:t>
            </w:r>
            <w:r w:rsidRPr="00BA29B9">
              <w:rPr>
                <w:color w:val="000000"/>
              </w:rPr>
              <w:t xml:space="preserve"> </w:t>
            </w:r>
            <w:r w:rsidRPr="002B6EF3">
              <w:rPr>
                <w:i/>
                <w:color w:val="000000"/>
              </w:rPr>
              <w:t>Sborník příspěvků XXV. mezinárodní vědecké konference Expert Forensic Science Brno 2016</w:t>
            </w:r>
            <w:r w:rsidRPr="00BA29B9">
              <w:rPr>
                <w:color w:val="000000"/>
              </w:rPr>
              <w:t xml:space="preserve">, 29. - 30. ledna 2016 v Brně. Brno: Ústav soudního inženýrství, VUT v Brně, </w:t>
            </w:r>
            <w:del w:id="1149" w:author="Jan Strohmandl" w:date="2018-11-17T15:24:00Z">
              <w:r w:rsidRPr="00BA29B9" w:rsidDel="003C5208">
                <w:rPr>
                  <w:color w:val="000000"/>
                </w:rPr>
                <w:delText xml:space="preserve">2016. </w:delText>
              </w:r>
            </w:del>
            <w:r w:rsidRPr="00BA29B9">
              <w:rPr>
                <w:color w:val="000000"/>
              </w:rPr>
              <w:t>s. 466-471. ISBN: 978-80-214-5321- 0.</w:t>
            </w:r>
          </w:p>
          <w:p w:rsidR="000D6DB9" w:rsidRDefault="000D6DB9" w:rsidP="00420BD2">
            <w:pPr>
              <w:jc w:val="both"/>
            </w:pPr>
            <w:r w:rsidRPr="00276121">
              <w:t xml:space="preserve">KRÖMER, A., MUSIAL, P., FOLWARCZNY, L. </w:t>
            </w:r>
            <w:ins w:id="1150" w:author="Eva Batůšková" w:date="2018-11-19T11:18:00Z">
              <w:r w:rsidR="006C6544">
                <w:t>(</w:t>
              </w:r>
            </w:ins>
            <w:ins w:id="1151" w:author="Jan Strohmandl" w:date="2018-11-17T15:24:00Z">
              <w:r w:rsidR="003C5208" w:rsidRPr="00276121">
                <w:t>2010</w:t>
              </w:r>
            </w:ins>
            <w:ins w:id="1152" w:author="Eva Batůšková" w:date="2018-11-19T11:18:00Z">
              <w:r w:rsidR="006C6544">
                <w:t>)</w:t>
              </w:r>
            </w:ins>
            <w:ins w:id="1153" w:author="Jan Strohmandl" w:date="2018-11-17T15:24:00Z">
              <w:r w:rsidR="003C5208">
                <w:t>.</w:t>
              </w:r>
              <w:r w:rsidR="003C5208" w:rsidRPr="00276121">
                <w:t xml:space="preserve"> </w:t>
              </w:r>
            </w:ins>
            <w:r w:rsidRPr="002B6EF3">
              <w:rPr>
                <w:i/>
              </w:rPr>
              <w:t>Mapování rizik</w:t>
            </w:r>
            <w:r w:rsidRPr="00276121">
              <w:t xml:space="preserve">. 1. vyd. V Ostravě: Sdružení požárního </w:t>
            </w:r>
            <w:r>
              <w:br/>
            </w:r>
            <w:r w:rsidRPr="00276121">
              <w:t xml:space="preserve">a bezpečnostního inženýrství, </w:t>
            </w:r>
            <w:del w:id="1154" w:author="Jan Strohmandl" w:date="2018-11-17T15:24:00Z">
              <w:r w:rsidRPr="00276121" w:rsidDel="003C5208">
                <w:delText xml:space="preserve">2010, </w:delText>
              </w:r>
            </w:del>
            <w:r w:rsidRPr="00276121">
              <w:t>126 s. ISBN 978-80-7385-086-9.</w:t>
            </w:r>
          </w:p>
          <w:p w:rsidR="000D6DB9" w:rsidRDefault="000D6DB9" w:rsidP="00420BD2">
            <w:pPr>
              <w:jc w:val="both"/>
            </w:pPr>
            <w:r>
              <w:t xml:space="preserve">NOVOTNÁ, M, ČECHUROVÁ, M., BOUDA, J. </w:t>
            </w:r>
            <w:ins w:id="1155" w:author="Eva Batůšková" w:date="2018-11-19T11:18:00Z">
              <w:r w:rsidR="006C6544">
                <w:t>(</w:t>
              </w:r>
            </w:ins>
            <w:ins w:id="1156" w:author="Jan Strohmandl" w:date="2018-11-17T15:24:00Z">
              <w:r w:rsidR="003C5208">
                <w:t>2012</w:t>
              </w:r>
            </w:ins>
            <w:ins w:id="1157" w:author="Eva Batůšková" w:date="2018-11-19T11:18:00Z">
              <w:r w:rsidR="006C6544">
                <w:t>)</w:t>
              </w:r>
            </w:ins>
            <w:ins w:id="1158" w:author="Jan Strohmandl" w:date="2018-11-17T15:24:00Z">
              <w:r w:rsidR="003C5208">
                <w:t xml:space="preserve">. </w:t>
              </w:r>
            </w:ins>
            <w:r w:rsidRPr="002B6EF3">
              <w:rPr>
                <w:i/>
              </w:rPr>
              <w:t>Geografické informační systémy ve školách</w:t>
            </w:r>
            <w:r>
              <w:t xml:space="preserve">. Plzeň: Vydavatelství </w:t>
            </w:r>
            <w:del w:id="1159" w:author="Jan Strohmandl" w:date="2018-11-17T15:24:00Z">
              <w:r w:rsidDel="003C5208">
                <w:br/>
              </w:r>
            </w:del>
            <w:r>
              <w:t xml:space="preserve">a nakladatelství Aleš Čeněk, </w:t>
            </w:r>
            <w:del w:id="1160" w:author="Jan Strohmandl" w:date="2018-11-17T15:24:00Z">
              <w:r w:rsidDel="003C5208">
                <w:delText xml:space="preserve">2012, </w:delText>
              </w:r>
            </w:del>
            <w:r>
              <w:t>154 s. ISBN 978-80-7380-385-8.</w:t>
            </w:r>
          </w:p>
          <w:p w:rsidR="000D6DB9" w:rsidRDefault="000D6DB9" w:rsidP="00420BD2">
            <w:pPr>
              <w:jc w:val="both"/>
            </w:pPr>
            <w:r w:rsidRPr="004844CF">
              <w:t>PILNÝ</w:t>
            </w:r>
            <w:r>
              <w:t>, I</w:t>
            </w:r>
            <w:r w:rsidRPr="004844CF">
              <w:t xml:space="preserve">. </w:t>
            </w:r>
            <w:ins w:id="1161" w:author="Eva Batůšková" w:date="2018-11-19T11:18:00Z">
              <w:r w:rsidR="003D1E4B">
                <w:t>(</w:t>
              </w:r>
            </w:ins>
            <w:ins w:id="1162" w:author="Jan Strohmandl" w:date="2018-11-17T15:25:00Z">
              <w:r w:rsidR="003C5208" w:rsidRPr="004844CF">
                <w:t>2016</w:t>
              </w:r>
            </w:ins>
            <w:ins w:id="1163" w:author="Eva Batůšková" w:date="2018-11-19T11:18:00Z">
              <w:r w:rsidR="003D1E4B">
                <w:t>)</w:t>
              </w:r>
            </w:ins>
            <w:ins w:id="1164" w:author="Jan Strohmandl" w:date="2018-11-17T15:25:00Z">
              <w:r w:rsidR="003C5208" w:rsidRPr="004844CF">
                <w:t xml:space="preserve">. </w:t>
              </w:r>
            </w:ins>
            <w:r w:rsidRPr="002B6EF3">
              <w:rPr>
                <w:i/>
              </w:rPr>
              <w:t>Digitální ekonomika: žít nebo přežít.</w:t>
            </w:r>
            <w:r w:rsidRPr="004844CF">
              <w:t xml:space="preserve">   1. vydání.  Brno: BizBooks, </w:t>
            </w:r>
            <w:del w:id="1165" w:author="Jan Strohmandl" w:date="2018-11-17T15:25:00Z">
              <w:r w:rsidRPr="004844CF" w:rsidDel="003C5208">
                <w:delText xml:space="preserve">2016. </w:delText>
              </w:r>
            </w:del>
            <w:r w:rsidRPr="004844CF">
              <w:t>216 s. ISBN 978-80-265-0481-8.</w:t>
            </w:r>
          </w:p>
          <w:p w:rsidR="000D6DB9" w:rsidRDefault="000D6DB9" w:rsidP="003C5208">
            <w:pPr>
              <w:jc w:val="both"/>
            </w:pPr>
            <w:r>
              <w:t xml:space="preserve">STAIR, R. M, REYNOLDS, G. W. </w:t>
            </w:r>
            <w:ins w:id="1166" w:author="Eva Batůšková" w:date="2018-11-19T11:18:00Z">
              <w:r w:rsidR="003D1E4B">
                <w:t>(</w:t>
              </w:r>
            </w:ins>
            <w:ins w:id="1167" w:author="Jan Strohmandl" w:date="2018-11-17T15:25:00Z">
              <w:r w:rsidR="003C5208">
                <w:t>2012</w:t>
              </w:r>
            </w:ins>
            <w:ins w:id="1168" w:author="Eva Batůšková" w:date="2018-11-19T11:18:00Z">
              <w:r w:rsidR="003D1E4B">
                <w:t>)</w:t>
              </w:r>
            </w:ins>
            <w:ins w:id="1169" w:author="Jan Strohmandl" w:date="2018-11-17T15:25:00Z">
              <w:r w:rsidR="003C5208">
                <w:t xml:space="preserve">. </w:t>
              </w:r>
            </w:ins>
            <w:r w:rsidRPr="002B6EF3">
              <w:rPr>
                <w:i/>
              </w:rPr>
              <w:t>Principles of information systems</w:t>
            </w:r>
            <w:r>
              <w:t>. 10</w:t>
            </w:r>
            <w:r w:rsidRPr="00171F0B">
              <w:rPr>
                <w:vertAlign w:val="superscript"/>
              </w:rPr>
              <w:t>th</w:t>
            </w:r>
            <w:r>
              <w:t xml:space="preserve"> ed. Boston: Course Technology Cengage Learning, </w:t>
            </w:r>
            <w:del w:id="1170" w:author="Jan Strohmandl" w:date="2018-11-17T15:25:00Z">
              <w:r w:rsidDel="003C5208">
                <w:delText xml:space="preserve">c2012, </w:delText>
              </w:r>
            </w:del>
            <w:r>
              <w:t>xxvii, 676 s. ISBN 978-0-538-47829-8.</w:t>
            </w:r>
          </w:p>
        </w:tc>
      </w:tr>
      <w:tr w:rsidR="000D6DB9" w:rsidTr="00420BD2">
        <w:tc>
          <w:tcPr>
            <w:tcW w:w="9747"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071"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747"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813"/>
        </w:trPr>
        <w:tc>
          <w:tcPr>
            <w:tcW w:w="9747" w:type="dxa"/>
            <w:gridSpan w:val="8"/>
          </w:tcPr>
          <w:p w:rsidR="000D6DB9" w:rsidRDefault="000D6DB9" w:rsidP="00420BD2">
            <w:pPr>
              <w:jc w:val="both"/>
              <w:rPr>
                <w:ins w:id="1171" w:author="Strohmandl Jan" w:date="2018-11-13T09:18:00Z"/>
              </w:rPr>
            </w:pPr>
            <w:r>
              <w:lastRenderedPageBreak/>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1172" w:author="Strohmandl Jan" w:date="2018-11-13T09:18: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41" w:history="1">
              <w:r w:rsidRPr="001975BB">
                <w:rPr>
                  <w:rStyle w:val="Hypertextovodkaz"/>
                </w:rPr>
                <w:t>jdvorak@utb.cz</w:t>
              </w:r>
            </w:hyperlink>
            <w:r>
              <w:t xml:space="preserve">, </w:t>
            </w:r>
            <w:hyperlink r:id="rId42" w:history="1">
              <w:r w:rsidRPr="00EB1132">
                <w:rPr>
                  <w:rStyle w:val="Hypertextovodkaz"/>
                </w:rPr>
                <w:t>jrak@utb.cz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Pr>
        <w:rPr>
          <w:ins w:id="1173" w:author="Jan Strohmandl" w:date="2018-11-18T13:47:00Z"/>
        </w:rPr>
      </w:pPr>
    </w:p>
    <w:p w:rsidR="009A2997" w:rsidRDefault="009A2997"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702"/>
      </w:tblGrid>
      <w:tr w:rsidR="000D6DB9" w:rsidTr="00420BD2">
        <w:tc>
          <w:tcPr>
            <w:tcW w:w="9889"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803" w:type="dxa"/>
            <w:gridSpan w:val="7"/>
            <w:tcBorders>
              <w:top w:val="double" w:sz="4" w:space="0" w:color="auto"/>
              <w:left w:val="single" w:sz="4" w:space="0" w:color="auto"/>
              <w:bottom w:val="single" w:sz="4" w:space="0" w:color="auto"/>
              <w:right w:val="single" w:sz="4" w:space="0" w:color="auto"/>
            </w:tcBorders>
          </w:tcPr>
          <w:p w:rsidR="000D6DB9" w:rsidRPr="00CC417F" w:rsidRDefault="000D6DB9" w:rsidP="00420BD2">
            <w:pPr>
              <w:jc w:val="both"/>
              <w:rPr>
                <w:b/>
              </w:rPr>
            </w:pPr>
            <w:r w:rsidRPr="00CC417F">
              <w:rPr>
                <w:b/>
              </w:rPr>
              <w:t>Integrovaný záchranný systém I</w:t>
            </w:r>
            <w:r>
              <w:rPr>
                <w:b/>
              </w:rPr>
              <w:t>.</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Pr="009D6268" w:rsidRDefault="000D6DB9" w:rsidP="00420BD2">
            <w:pPr>
              <w:jc w:val="both"/>
            </w:pPr>
            <w:r>
              <w:t>povinný –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702"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Pr="009D6268" w:rsidRDefault="000D6DB9" w:rsidP="008449C0">
            <w:pPr>
              <w:jc w:val="both"/>
            </w:pPr>
            <w:r w:rsidRPr="009D6268">
              <w:t>28 p – 28 s</w:t>
            </w:r>
            <w:r>
              <w:t xml:space="preserve">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41"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4</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803"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Pr="009D6268" w:rsidRDefault="000D6DB9" w:rsidP="00420BD2">
            <w:pPr>
              <w:jc w:val="both"/>
            </w:pPr>
            <w:r>
              <w:t>zápočet</w:t>
            </w:r>
            <w:r w:rsidRPr="009D6268">
              <w: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41" w:type="dxa"/>
            <w:gridSpan w:val="2"/>
            <w:tcBorders>
              <w:top w:val="single" w:sz="4" w:space="0" w:color="auto"/>
              <w:left w:val="single" w:sz="4" w:space="0" w:color="auto"/>
              <w:bottom w:val="single" w:sz="4" w:space="0" w:color="auto"/>
              <w:right w:val="single" w:sz="4" w:space="0" w:color="auto"/>
            </w:tcBorders>
          </w:tcPr>
          <w:p w:rsidR="000D6DB9" w:rsidRPr="009D6268" w:rsidRDefault="000D6DB9" w:rsidP="00420BD2">
            <w:pPr>
              <w:jc w:val="both"/>
            </w:pPr>
            <w:r>
              <w:t>přednášky,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803" w:type="dxa"/>
            <w:gridSpan w:val="7"/>
            <w:tcBorders>
              <w:top w:val="single" w:sz="4" w:space="0" w:color="auto"/>
              <w:left w:val="single" w:sz="4" w:space="0" w:color="auto"/>
              <w:bottom w:val="nil"/>
              <w:right w:val="single" w:sz="4" w:space="0" w:color="auto"/>
            </w:tcBorders>
          </w:tcPr>
          <w:p w:rsidR="000D6DB9" w:rsidRPr="009D6268" w:rsidRDefault="000D6DB9" w:rsidP="00420BD2">
            <w:pPr>
              <w:jc w:val="both"/>
            </w:pPr>
            <w:r w:rsidRPr="009D6268">
              <w:t xml:space="preserve">Respektování a dodržování povinností stanovených interními dokumenty </w:t>
            </w:r>
            <w:r>
              <w:br/>
            </w:r>
            <w:r w:rsidRPr="009D6268">
              <w:t>a předpisy FLKŘ. Průběžné plnění zadaných úkolů, 80% aktivní účast na seminářích, vypracování a prezentace semestrální práce.</w:t>
            </w:r>
          </w:p>
        </w:tc>
      </w:tr>
      <w:tr w:rsidR="000D6DB9" w:rsidTr="00420BD2">
        <w:trPr>
          <w:trHeight w:val="554"/>
        </w:trPr>
        <w:tc>
          <w:tcPr>
            <w:tcW w:w="9889"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803" w:type="dxa"/>
            <w:gridSpan w:val="7"/>
            <w:tcBorders>
              <w:top w:val="nil"/>
              <w:left w:val="single" w:sz="4" w:space="0" w:color="auto"/>
              <w:bottom w:val="single" w:sz="4" w:space="0" w:color="auto"/>
              <w:right w:val="single" w:sz="4" w:space="0" w:color="auto"/>
            </w:tcBorders>
          </w:tcPr>
          <w:p w:rsidR="000D6DB9" w:rsidRPr="009D6268" w:rsidRDefault="000D6DB9" w:rsidP="00420BD2">
            <w:pPr>
              <w:jc w:val="both"/>
            </w:pPr>
            <w:r w:rsidRPr="009D6268">
              <w:t xml:space="preserve">doc. </w:t>
            </w:r>
            <w:r>
              <w:t xml:space="preserve">RSDr. </w:t>
            </w:r>
            <w:r w:rsidRPr="009D6268">
              <w:t>Václav Lošek</w:t>
            </w:r>
            <w:r>
              <w:t>,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803" w:type="dxa"/>
            <w:gridSpan w:val="7"/>
            <w:tcBorders>
              <w:top w:val="nil"/>
              <w:left w:val="single" w:sz="4" w:space="0" w:color="auto"/>
              <w:bottom w:val="single" w:sz="4" w:space="0" w:color="auto"/>
              <w:right w:val="single" w:sz="4" w:space="0" w:color="auto"/>
            </w:tcBorders>
          </w:tcPr>
          <w:p w:rsidR="000D6DB9" w:rsidRPr="009D6268" w:rsidRDefault="000D6DB9" w:rsidP="00420BD2">
            <w:pPr>
              <w:jc w:val="both"/>
            </w:pPr>
            <w:r>
              <w:t xml:space="preserve">Garant stanovuje koncepci předmětu, podílí se na přednáškách v rozsahu 100 % </w:t>
            </w:r>
            <w:r>
              <w:br/>
              <w:t>a dále stanovuje koncepci a vede 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803" w:type="dxa"/>
            <w:gridSpan w:val="7"/>
            <w:tcBorders>
              <w:top w:val="single" w:sz="4" w:space="0" w:color="auto"/>
              <w:left w:val="single" w:sz="4" w:space="0" w:color="auto"/>
              <w:bottom w:val="nil"/>
              <w:right w:val="single" w:sz="4" w:space="0" w:color="auto"/>
            </w:tcBorders>
          </w:tcPr>
          <w:p w:rsidR="000D6DB9" w:rsidRDefault="000D6DB9" w:rsidP="00420BD2">
            <w:pPr>
              <w:jc w:val="both"/>
            </w:pPr>
            <w:r w:rsidRPr="009D6268">
              <w:t xml:space="preserve">doc. </w:t>
            </w:r>
            <w:r>
              <w:t xml:space="preserve">RSDr. </w:t>
            </w:r>
            <w:r w:rsidRPr="009D6268">
              <w:t>Václav Lošek</w:t>
            </w:r>
            <w:r>
              <w:t>, CSc. – přednášky</w:t>
            </w:r>
            <w:ins w:id="1174" w:author="Strohmandl Jan" w:date="2018-11-13T10:10:00Z">
              <w:r w:rsidR="007D414A">
                <w:t>, seminář</w:t>
              </w:r>
            </w:ins>
            <w:r>
              <w:t xml:space="preserve"> (100 %) </w:t>
            </w:r>
          </w:p>
        </w:tc>
      </w:tr>
      <w:tr w:rsidR="000D6DB9" w:rsidTr="00420BD2">
        <w:trPr>
          <w:trHeight w:val="406"/>
        </w:trPr>
        <w:tc>
          <w:tcPr>
            <w:tcW w:w="9889" w:type="dxa"/>
            <w:gridSpan w:val="8"/>
            <w:tcBorders>
              <w:top w:val="nil"/>
              <w:left w:val="single" w:sz="4" w:space="0" w:color="auto"/>
              <w:bottom w:val="single" w:sz="4" w:space="0" w:color="auto"/>
              <w:right w:val="single" w:sz="4" w:space="0" w:color="auto"/>
            </w:tcBorders>
          </w:tcPr>
          <w:p w:rsidR="000D6DB9" w:rsidRPr="009D6268"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803"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033"/>
        </w:trPr>
        <w:tc>
          <w:tcPr>
            <w:tcW w:w="9889" w:type="dxa"/>
            <w:gridSpan w:val="8"/>
            <w:tcBorders>
              <w:top w:val="nil"/>
              <w:left w:val="single" w:sz="4" w:space="0" w:color="auto"/>
              <w:bottom w:val="single" w:sz="12" w:space="0" w:color="auto"/>
              <w:right w:val="single" w:sz="4" w:space="0" w:color="auto"/>
            </w:tcBorders>
            <w:vAlign w:val="center"/>
          </w:tcPr>
          <w:p w:rsidR="000D6DB9" w:rsidRPr="002D3D0F" w:rsidRDefault="000D6DB9" w:rsidP="00420BD2">
            <w:pPr>
              <w:jc w:val="both"/>
            </w:pPr>
            <w:r w:rsidRPr="002D3D0F">
              <w:lastRenderedPageBreak/>
              <w:t>Cílem výuky předmětu je: poskytnout studentům nezb</w:t>
            </w:r>
            <w:r>
              <w:t xml:space="preserve">ytné penzum vědomostí, jež jim </w:t>
            </w:r>
            <w:r w:rsidRPr="002D3D0F">
              <w:t xml:space="preserve">v kontextu mezipředmětových vazeb studijního programu umožní analyzovat, vyhodnocovat a řešit situace spojené se vznikem mimořádných událostí na taktické a operační úrovni Integrovaného záchranného systému. </w:t>
            </w:r>
          </w:p>
          <w:p w:rsidR="000D6DB9" w:rsidRPr="002D3D0F" w:rsidRDefault="000D6DB9" w:rsidP="00420BD2">
            <w:pPr>
              <w:jc w:val="both"/>
            </w:pPr>
            <w:r w:rsidRPr="002D3D0F">
              <w:t xml:space="preserve">Na základě zvládnutí jednotlivých aspektů činnosti složek IZS vést studenty ke schopnosti integrace materiálních, personálních a právních zdrojů, s cílem jejich co nejúčinnějšího a nejhospodárnějšího využití. </w:t>
            </w:r>
          </w:p>
          <w:p w:rsidR="000D6DB9" w:rsidRPr="002D3D0F" w:rsidRDefault="000D6DB9" w:rsidP="00420BD2">
            <w:pPr>
              <w:jc w:val="both"/>
            </w:pPr>
            <w:r w:rsidRPr="002D3D0F">
              <w:t>Dále u studentů posilovat právní povědomí, komunikativní schopnosti, tvůrčí a analytické myšlení a spoluvytvářet tak profil budoucího odborníka v předmětné oblasti.</w:t>
            </w:r>
          </w:p>
          <w:p w:rsidR="000D6DB9" w:rsidRPr="00852919" w:rsidRDefault="000D6DB9" w:rsidP="00420BD2">
            <w:pPr>
              <w:jc w:val="both"/>
              <w:rPr>
                <w:u w:val="single"/>
              </w:rPr>
            </w:pPr>
            <w:r>
              <w:rPr>
                <w:u w:val="single"/>
              </w:rPr>
              <w:t>Hlavní témata:</w:t>
            </w:r>
          </w:p>
          <w:p w:rsidR="000D6DB9" w:rsidRDefault="000D6DB9" w:rsidP="00D81E97">
            <w:pPr>
              <w:pStyle w:val="Odstavecseseznamem"/>
              <w:numPr>
                <w:ilvl w:val="0"/>
                <w:numId w:val="5"/>
              </w:numPr>
              <w:jc w:val="both"/>
            </w:pPr>
            <w:r w:rsidRPr="009D6268">
              <w:t xml:space="preserve">Úvod do studia předmětu, vymezení problematiky IZS v kontextu s charakteristikou bezpečnostního prostředí </w:t>
            </w:r>
            <w:r>
              <w:br/>
            </w:r>
            <w:r w:rsidRPr="009D6268">
              <w:t>a bezpečnostního systému ČR.</w:t>
            </w:r>
          </w:p>
          <w:p w:rsidR="000D6DB9" w:rsidRDefault="000D6DB9" w:rsidP="00D81E97">
            <w:pPr>
              <w:pStyle w:val="Odstavecseseznamem"/>
              <w:numPr>
                <w:ilvl w:val="0"/>
                <w:numId w:val="5"/>
              </w:numPr>
              <w:jc w:val="both"/>
            </w:pPr>
            <w:r w:rsidRPr="009D6268">
              <w:t>Konstituování a ustavení IZS jako koordinovaného postupu jeho složek při přípravě na mimořádné události a při provádění zác</w:t>
            </w:r>
            <w:r>
              <w:t>hranných a likvidačních prací.</w:t>
            </w:r>
          </w:p>
          <w:p w:rsidR="000D6DB9" w:rsidRDefault="000D6DB9" w:rsidP="00D81E97">
            <w:pPr>
              <w:pStyle w:val="Odstavecseseznamem"/>
              <w:numPr>
                <w:ilvl w:val="0"/>
                <w:numId w:val="5"/>
              </w:numPr>
              <w:jc w:val="both"/>
            </w:pPr>
            <w:r w:rsidRPr="009D6268">
              <w:t>Legislativní rámec IZ</w:t>
            </w:r>
            <w:r>
              <w:t>S.</w:t>
            </w:r>
          </w:p>
          <w:p w:rsidR="000D6DB9" w:rsidRDefault="000D6DB9" w:rsidP="00D81E97">
            <w:pPr>
              <w:pStyle w:val="Odstavecseseznamem"/>
              <w:numPr>
                <w:ilvl w:val="0"/>
                <w:numId w:val="5"/>
              </w:numPr>
              <w:jc w:val="both"/>
            </w:pPr>
            <w:r w:rsidRPr="009D6268">
              <w:t>Proces plánování v IZS.</w:t>
            </w:r>
          </w:p>
          <w:p w:rsidR="000D6DB9" w:rsidRDefault="000D6DB9" w:rsidP="00D81E97">
            <w:pPr>
              <w:pStyle w:val="Odstavecseseznamem"/>
              <w:numPr>
                <w:ilvl w:val="0"/>
                <w:numId w:val="5"/>
              </w:numPr>
              <w:jc w:val="both"/>
            </w:pPr>
            <w:r w:rsidRPr="009D6268">
              <w:t>Inform</w:t>
            </w:r>
            <w:r>
              <w:t>ační systém a komunikace v IZS.</w:t>
            </w:r>
          </w:p>
          <w:p w:rsidR="000D6DB9" w:rsidRDefault="000D6DB9" w:rsidP="00D81E97">
            <w:pPr>
              <w:pStyle w:val="Odstavecseseznamem"/>
              <w:numPr>
                <w:ilvl w:val="0"/>
                <w:numId w:val="5"/>
              </w:numPr>
              <w:jc w:val="both"/>
            </w:pPr>
            <w:r w:rsidRPr="009D6268">
              <w:t>Stálé orgány pro koordinaci složek IZS.</w:t>
            </w:r>
          </w:p>
          <w:p w:rsidR="000D6DB9" w:rsidRDefault="000D6DB9" w:rsidP="00D81E97">
            <w:pPr>
              <w:pStyle w:val="Odstavecseseznamem"/>
              <w:numPr>
                <w:ilvl w:val="0"/>
                <w:numId w:val="5"/>
              </w:numPr>
              <w:jc w:val="both"/>
            </w:pPr>
            <w:r w:rsidRPr="009D6268">
              <w:t>IZS a orgá</w:t>
            </w:r>
            <w:r>
              <w:t>ny státní správy a samosprávy.</w:t>
            </w:r>
          </w:p>
          <w:p w:rsidR="000D6DB9" w:rsidRDefault="000D6DB9" w:rsidP="00D81E97">
            <w:pPr>
              <w:pStyle w:val="Odstavecseseznamem"/>
              <w:numPr>
                <w:ilvl w:val="0"/>
                <w:numId w:val="5"/>
              </w:numPr>
              <w:jc w:val="both"/>
            </w:pPr>
            <w:r w:rsidRPr="009D6268">
              <w:t>Základní složky IZS, HZS ČR, jednotky požární ochrany zařazené do plošného pokrytí kraje jednotkami p</w:t>
            </w:r>
            <w:r>
              <w:t>ožární ochrany.</w:t>
            </w:r>
          </w:p>
          <w:p w:rsidR="000D6DB9" w:rsidRDefault="000D6DB9" w:rsidP="00D81E97">
            <w:pPr>
              <w:pStyle w:val="Odstavecseseznamem"/>
              <w:numPr>
                <w:ilvl w:val="0"/>
                <w:numId w:val="5"/>
              </w:numPr>
              <w:jc w:val="both"/>
            </w:pPr>
            <w:r w:rsidRPr="009D6268">
              <w:t>Policie České republiky jako základní složka IZS, místo a úk</w:t>
            </w:r>
            <w:r>
              <w:t>oly při realizaci jeho poslání.</w:t>
            </w:r>
          </w:p>
          <w:p w:rsidR="000D6DB9" w:rsidRDefault="000D6DB9" w:rsidP="00D81E97">
            <w:pPr>
              <w:pStyle w:val="Odstavecseseznamem"/>
              <w:numPr>
                <w:ilvl w:val="0"/>
                <w:numId w:val="5"/>
              </w:numPr>
              <w:jc w:val="both"/>
            </w:pPr>
            <w:r w:rsidRPr="009D6268">
              <w:t>Poskytovatelé zdravotnické záchranné služby - místo a úl</w:t>
            </w:r>
            <w:r>
              <w:t xml:space="preserve">oha jako základní složky IZS. </w:t>
            </w:r>
          </w:p>
          <w:p w:rsidR="000D6DB9" w:rsidRDefault="000D6DB9" w:rsidP="00D81E97">
            <w:pPr>
              <w:pStyle w:val="Odstavecseseznamem"/>
              <w:numPr>
                <w:ilvl w:val="0"/>
                <w:numId w:val="5"/>
              </w:numPr>
              <w:jc w:val="both"/>
            </w:pPr>
            <w:r w:rsidRPr="009D6268">
              <w:t>Dokumentace IZS ve vztahu k postupům spolupráce jeho jedno</w:t>
            </w:r>
            <w:r>
              <w:t>tlivých složek.</w:t>
            </w:r>
          </w:p>
          <w:p w:rsidR="000D6DB9" w:rsidRDefault="000D6DB9" w:rsidP="00D81E97">
            <w:pPr>
              <w:pStyle w:val="Odstavecseseznamem"/>
              <w:numPr>
                <w:ilvl w:val="0"/>
                <w:numId w:val="5"/>
              </w:numPr>
              <w:jc w:val="both"/>
            </w:pPr>
            <w:r w:rsidRPr="009D6268">
              <w:t>Cvičení</w:t>
            </w:r>
            <w:r>
              <w:t xml:space="preserve"> a součinnostní cvičení v IZS.</w:t>
            </w:r>
          </w:p>
          <w:p w:rsidR="000D6DB9" w:rsidRDefault="000D6DB9" w:rsidP="00D81E97">
            <w:pPr>
              <w:pStyle w:val="Odstavecseseznamem"/>
              <w:numPr>
                <w:ilvl w:val="0"/>
                <w:numId w:val="5"/>
              </w:numPr>
              <w:jc w:val="both"/>
            </w:pPr>
            <w:r w:rsidRPr="009D6268">
              <w:t>Aktuální problematika činnosti IZS a jeho jednotlivých složek na regionální úrovni - se zapojením významných odborníků z praxe do procesu výuky.</w:t>
            </w:r>
          </w:p>
          <w:p w:rsidR="000D6DB9" w:rsidRPr="009D6268" w:rsidRDefault="000D6DB9" w:rsidP="00420BD2">
            <w:pPr>
              <w:jc w:val="both"/>
            </w:pP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36"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89" w:type="dxa"/>
            <w:gridSpan w:val="8"/>
            <w:tcBorders>
              <w:top w:val="nil"/>
              <w:left w:val="single" w:sz="4" w:space="0" w:color="auto"/>
              <w:bottom w:val="single" w:sz="4" w:space="0" w:color="auto"/>
              <w:right w:val="single" w:sz="4" w:space="0" w:color="auto"/>
            </w:tcBorders>
          </w:tcPr>
          <w:p w:rsidR="000D6DB9" w:rsidRPr="00CC417F" w:rsidRDefault="000D6DB9" w:rsidP="00420BD2">
            <w:pPr>
              <w:jc w:val="both"/>
              <w:rPr>
                <w:b/>
              </w:rPr>
            </w:pPr>
            <w:r w:rsidRPr="00CC417F">
              <w:rPr>
                <w:b/>
              </w:rPr>
              <w:t>Povinná literatura:</w:t>
            </w:r>
          </w:p>
          <w:p w:rsidR="000D6DB9" w:rsidRPr="00CC417F" w:rsidRDefault="000D6DB9" w:rsidP="00420BD2">
            <w:pPr>
              <w:jc w:val="both"/>
            </w:pPr>
            <w:r w:rsidRPr="00CC417F">
              <w:rPr>
                <w:i/>
                <w:iCs/>
              </w:rPr>
              <w:t>Zákon č.239/2000 Sb., o integrovaném záchranném systému a o změně některých zák</w:t>
            </w:r>
            <w:r>
              <w:rPr>
                <w:i/>
                <w:iCs/>
              </w:rPr>
              <w:t xml:space="preserve">onů, ve znění zákona č.320/2002 </w:t>
            </w:r>
            <w:r w:rsidRPr="00CC417F">
              <w:rPr>
                <w:i/>
                <w:iCs/>
              </w:rPr>
              <w:t xml:space="preserve">Sb., jakož i další vztažné legislativní normy, nařízení a dokumenty orgánů státní správy a samosprávy. </w:t>
            </w:r>
            <w:r w:rsidRPr="00CC417F">
              <w:t>(Bezpečnostní strategie ČR 2015, Koncepce ochrany obyvatelstva do roku</w:t>
            </w:r>
            <w:r>
              <w:t xml:space="preserve"> 2020 s výhledem do roku 2030).</w:t>
            </w:r>
          </w:p>
          <w:p w:rsidR="000D6DB9" w:rsidRPr="00CC417F" w:rsidRDefault="000D6DB9" w:rsidP="00420BD2">
            <w:pPr>
              <w:jc w:val="both"/>
            </w:pPr>
            <w:r w:rsidRPr="00CC417F">
              <w:t xml:space="preserve">MV GŘHZS. </w:t>
            </w:r>
            <w:r w:rsidRPr="00CC417F">
              <w:rPr>
                <w:i/>
                <w:iCs/>
              </w:rPr>
              <w:t>Analýza hrozeb pro Českou republiku (závěrečná zpráva)</w:t>
            </w:r>
            <w:r>
              <w:t>. Praha, 2015.</w:t>
            </w:r>
          </w:p>
          <w:p w:rsidR="000D6DB9" w:rsidRPr="00CC417F" w:rsidRDefault="000D6DB9" w:rsidP="00420BD2">
            <w:pPr>
              <w:jc w:val="both"/>
            </w:pPr>
            <w:r w:rsidRPr="00CC417F">
              <w:rPr>
                <w:i/>
              </w:rPr>
              <w:t>Zpráva o stavu ochrany obyvatelstva v České republice</w:t>
            </w:r>
            <w:r w:rsidRPr="00CC417F">
              <w:t>, Praha 2015, in: www.hzscr.cz/soubor/zprava-oob-2015-pdf.aspx</w:t>
            </w:r>
          </w:p>
          <w:p w:rsidR="000D6DB9" w:rsidRPr="00CC417F" w:rsidRDefault="000D6DB9" w:rsidP="00420BD2">
            <w:pPr>
              <w:jc w:val="both"/>
            </w:pPr>
            <w:r w:rsidRPr="00CC417F">
              <w:t xml:space="preserve">MVČR. </w:t>
            </w:r>
            <w:r w:rsidRPr="00CC417F">
              <w:rPr>
                <w:i/>
                <w:iCs/>
              </w:rPr>
              <w:t>Audit národní bezpečnosti 2016</w:t>
            </w:r>
            <w:r w:rsidRPr="00CC417F">
              <w:t>. Praha</w:t>
            </w:r>
            <w:del w:id="1175" w:author="Strohmandl Jan" w:date="2018-11-19T13:25:00Z">
              <w:r w:rsidRPr="00CC417F" w:rsidDel="00DF05B6">
                <w:delText>, 2016.</w:delText>
              </w:r>
            </w:del>
            <w:ins w:id="1176" w:author="Strohmandl Jan" w:date="2018-11-19T13:25:00Z">
              <w:r w:rsidR="00DF05B6">
                <w:t>.</w:t>
              </w:r>
            </w:ins>
          </w:p>
          <w:p w:rsidR="000D6DB9" w:rsidRPr="00CC417F" w:rsidRDefault="000D6DB9" w:rsidP="00420BD2">
            <w:pPr>
              <w:jc w:val="both"/>
            </w:pPr>
            <w:r w:rsidRPr="00CC417F">
              <w:t xml:space="preserve">MVČR. </w:t>
            </w:r>
            <w:r w:rsidRPr="00CC417F">
              <w:rPr>
                <w:i/>
                <w:iCs/>
              </w:rPr>
              <w:t>Časopisy vydávané v působnosti MV ČR</w:t>
            </w:r>
            <w:r>
              <w:rPr>
                <w:i/>
                <w:iCs/>
              </w:rPr>
              <w:t>.</w:t>
            </w:r>
            <w:r w:rsidRPr="00CC417F">
              <w:rPr>
                <w:i/>
                <w:iCs/>
              </w:rPr>
              <w:t xml:space="preserve"> Policista, 112</w:t>
            </w:r>
            <w:r w:rsidRPr="00CC417F">
              <w:t xml:space="preserve">. </w:t>
            </w:r>
          </w:p>
          <w:p w:rsidR="000D6DB9" w:rsidRDefault="000D6DB9" w:rsidP="00420BD2">
            <w:pPr>
              <w:jc w:val="both"/>
            </w:pPr>
            <w:r w:rsidRPr="00CC417F">
              <w:rPr>
                <w:i/>
                <w:iCs/>
              </w:rPr>
              <w:t>Edice ÚZ č. 1226- Krizové zákony, HZS, PO</w:t>
            </w:r>
            <w:r w:rsidRPr="00CC417F">
              <w:t>, Obnova území. Ostra</w:t>
            </w:r>
            <w:r>
              <w:t>va, podle stavu k 13. 11. 2017.</w:t>
            </w:r>
          </w:p>
          <w:p w:rsidR="000D6DB9" w:rsidDel="009A2997" w:rsidRDefault="000D6DB9" w:rsidP="00420BD2">
            <w:pPr>
              <w:rPr>
                <w:del w:id="1177" w:author="Jan Strohmandl" w:date="2018-11-18T13:47:00Z"/>
              </w:rPr>
            </w:pPr>
          </w:p>
          <w:p w:rsidR="009A2997" w:rsidRDefault="009A2997" w:rsidP="00420BD2">
            <w:pPr>
              <w:rPr>
                <w:ins w:id="1178" w:author="Jan Strohmandl" w:date="2018-11-18T13:47:00Z"/>
              </w:rPr>
            </w:pPr>
          </w:p>
          <w:p w:rsidR="000D6DB9" w:rsidRPr="00CC417F" w:rsidRDefault="000D6DB9" w:rsidP="00420BD2"/>
          <w:p w:rsidR="000D6DB9" w:rsidRPr="00CC417F" w:rsidRDefault="000D6DB9" w:rsidP="00420BD2">
            <w:pPr>
              <w:spacing w:before="60"/>
              <w:jc w:val="both"/>
              <w:rPr>
                <w:b/>
              </w:rPr>
            </w:pPr>
            <w:r w:rsidRPr="0056138F">
              <w:rPr>
                <w:b/>
                <w:bCs/>
              </w:rPr>
              <w:t>Doporučená</w:t>
            </w:r>
            <w:r w:rsidRPr="00CC417F">
              <w:rPr>
                <w:b/>
              </w:rPr>
              <w:t xml:space="preserve"> literatura:</w:t>
            </w:r>
          </w:p>
          <w:p w:rsidR="000D6DB9" w:rsidRPr="00CC417F" w:rsidRDefault="000D6DB9" w:rsidP="00420BD2">
            <w:pPr>
              <w:jc w:val="both"/>
            </w:pPr>
            <w:r w:rsidRPr="00CC417F">
              <w:t xml:space="preserve">MV-GŘHS, </w:t>
            </w:r>
            <w:r w:rsidRPr="00CC417F">
              <w:rPr>
                <w:i/>
              </w:rPr>
              <w:t xml:space="preserve">Ochrana obyvatelstva a krizové řízení, </w:t>
            </w:r>
            <w:r w:rsidRPr="00CC417F">
              <w:t>skripta, Praha 2015, ISBN 978-80-86466-62-0</w:t>
            </w:r>
          </w:p>
          <w:p w:rsidR="000D6DB9" w:rsidRPr="00CC417F" w:rsidRDefault="000D6DB9" w:rsidP="00420BD2">
            <w:pPr>
              <w:jc w:val="both"/>
            </w:pPr>
            <w:r w:rsidRPr="00CC417F">
              <w:t xml:space="preserve">MVČR. </w:t>
            </w:r>
            <w:r w:rsidRPr="00CC417F">
              <w:rPr>
                <w:i/>
                <w:iCs/>
              </w:rPr>
              <w:t>http://aplikace.mvcr.cz/archiv2008/hasici/planovani/metodiky/terminslov.pdf</w:t>
            </w:r>
            <w:r w:rsidRPr="00CC417F">
              <w:t>.</w:t>
            </w:r>
          </w:p>
          <w:p w:rsidR="000D6DB9" w:rsidRPr="00CC417F" w:rsidRDefault="000D6DB9" w:rsidP="00420BD2">
            <w:pPr>
              <w:jc w:val="both"/>
            </w:pPr>
            <w:r w:rsidRPr="00CC417F">
              <w:t xml:space="preserve">FIALA Miloš a kol. </w:t>
            </w:r>
            <w:ins w:id="1179" w:author="Eva Batůšková" w:date="2018-11-19T11:19:00Z">
              <w:r w:rsidR="003D1E4B">
                <w:t xml:space="preserve">(2014). </w:t>
              </w:r>
            </w:ins>
            <w:r w:rsidRPr="00CC417F">
              <w:rPr>
                <w:i/>
                <w:iCs/>
              </w:rPr>
              <w:t>Integro</w:t>
            </w:r>
            <w:r>
              <w:rPr>
                <w:i/>
                <w:iCs/>
              </w:rPr>
              <w:t>v</w:t>
            </w:r>
            <w:r w:rsidRPr="00CC417F">
              <w:rPr>
                <w:i/>
                <w:iCs/>
              </w:rPr>
              <w:t>aný záchranný systém ČR na počátku 21. století.</w:t>
            </w:r>
            <w:r w:rsidRPr="00CC417F">
              <w:t xml:space="preserve"> Praha</w:t>
            </w:r>
            <w:r>
              <w:t xml:space="preserve"> : Karolinum</w:t>
            </w:r>
            <w:r w:rsidRPr="00CC417F">
              <w:t xml:space="preserve">, 2014. </w:t>
            </w:r>
            <w:r>
              <w:t xml:space="preserve">ISBN </w:t>
            </w:r>
            <w:r w:rsidRPr="00560FBB">
              <w:t>978-80-246-2477-8.</w:t>
            </w:r>
          </w:p>
          <w:p w:rsidR="000D6DB9" w:rsidRPr="00CC417F" w:rsidRDefault="000D6DB9" w:rsidP="00420BD2">
            <w:pPr>
              <w:jc w:val="both"/>
            </w:pPr>
            <w:r w:rsidRPr="00CC417F">
              <w:t>LOŠEK, Václav</w:t>
            </w:r>
            <w:del w:id="1180" w:author="Eva Batůšková" w:date="2018-11-19T11:19:00Z">
              <w:r w:rsidRPr="00CC417F" w:rsidDel="003D1E4B">
                <w:delText>.</w:delText>
              </w:r>
            </w:del>
            <w:r w:rsidRPr="00CC417F">
              <w:t xml:space="preserve"> </w:t>
            </w:r>
            <w:ins w:id="1181" w:author="Eva Batůšková" w:date="2018-11-19T11:19:00Z">
              <w:r w:rsidR="003D1E4B">
                <w:t>(</w:t>
              </w:r>
            </w:ins>
            <w:ins w:id="1182" w:author="Jan Strohmandl" w:date="2018-11-17T15:25:00Z">
              <w:r w:rsidR="003C5208" w:rsidRPr="00CC417F">
                <w:t>2013</w:t>
              </w:r>
            </w:ins>
            <w:ins w:id="1183" w:author="Eva Batůšková" w:date="2018-11-19T11:19:00Z">
              <w:r w:rsidR="003D1E4B">
                <w:t>)</w:t>
              </w:r>
            </w:ins>
            <w:ins w:id="1184" w:author="Jan Strohmandl" w:date="2018-11-17T15:25:00Z">
              <w:r w:rsidR="003C5208" w:rsidRPr="00CC417F">
                <w:t xml:space="preserve">. </w:t>
              </w:r>
            </w:ins>
            <w:r w:rsidRPr="00CC417F">
              <w:rPr>
                <w:i/>
                <w:iCs/>
              </w:rPr>
              <w:t>Integrovaný záchranný systém</w:t>
            </w:r>
            <w:r w:rsidRPr="00CC417F">
              <w:t xml:space="preserve">. Zlín: UTB, </w:t>
            </w:r>
            <w:del w:id="1185" w:author="Jan Strohmandl" w:date="2018-11-17T15:25:00Z">
              <w:r w:rsidRPr="00CC417F" w:rsidDel="003C5208">
                <w:delText xml:space="preserve">2013. </w:delText>
              </w:r>
            </w:del>
            <w:r w:rsidRPr="00CC417F">
              <w:t>ISBN 978-80-7454-287-9.</w:t>
            </w:r>
          </w:p>
          <w:p w:rsidR="000D6DB9" w:rsidRPr="00CC417F" w:rsidRDefault="000D6DB9" w:rsidP="00420BD2">
            <w:pPr>
              <w:jc w:val="both"/>
            </w:pPr>
            <w:r w:rsidRPr="00CC417F">
              <w:t>SKALSKÁ, Květoslava, Milan DUBSKÝ</w:t>
            </w:r>
            <w:del w:id="1186" w:author="Eva Batůšková" w:date="2018-11-19T11:20:00Z">
              <w:r w:rsidRPr="00CC417F" w:rsidDel="003D1E4B">
                <w:delText>.</w:delText>
              </w:r>
            </w:del>
            <w:r w:rsidRPr="00CC417F">
              <w:t xml:space="preserve"> </w:t>
            </w:r>
            <w:ins w:id="1187" w:author="Eva Batůšková" w:date="2018-11-19T11:20:00Z">
              <w:r w:rsidR="003D1E4B">
                <w:t>(</w:t>
              </w:r>
            </w:ins>
            <w:ins w:id="1188" w:author="Jan Strohmandl" w:date="2018-11-17T15:25:00Z">
              <w:r w:rsidR="003C5208" w:rsidRPr="00CC417F">
                <w:rPr>
                  <w:iCs/>
                </w:rPr>
                <w:t>2006</w:t>
              </w:r>
            </w:ins>
            <w:ins w:id="1189" w:author="Eva Batůšková" w:date="2018-11-19T11:20:00Z">
              <w:r w:rsidR="003D1E4B">
                <w:rPr>
                  <w:iCs/>
                </w:rPr>
                <w:t>)</w:t>
              </w:r>
            </w:ins>
            <w:ins w:id="1190" w:author="Jan Strohmandl" w:date="2018-11-17T15:25:00Z">
              <w:r w:rsidR="003C5208">
                <w:rPr>
                  <w:iCs/>
                </w:rPr>
                <w:t xml:space="preserve">. </w:t>
              </w:r>
            </w:ins>
            <w:r w:rsidRPr="00CC417F">
              <w:rPr>
                <w:i/>
                <w:iCs/>
              </w:rPr>
              <w:t xml:space="preserve">Integrovaný záchranný systém. </w:t>
            </w:r>
            <w:r w:rsidRPr="00560FBB">
              <w:rPr>
                <w:iCs/>
              </w:rPr>
              <w:t>1. Vyd.</w:t>
            </w:r>
            <w:r w:rsidRPr="00CC417F">
              <w:rPr>
                <w:i/>
                <w:iCs/>
              </w:rPr>
              <w:t xml:space="preserve"> </w:t>
            </w:r>
            <w:r w:rsidRPr="00CC417F">
              <w:rPr>
                <w:iCs/>
              </w:rPr>
              <w:t xml:space="preserve">Praha: MV  generální ředitelství Hasičského záchranného sboru ČR, </w:t>
            </w:r>
            <w:del w:id="1191" w:author="Jan Strohmandl" w:date="2018-11-17T15:25:00Z">
              <w:r w:rsidRPr="00CC417F" w:rsidDel="003C5208">
                <w:rPr>
                  <w:iCs/>
                </w:rPr>
                <w:delText xml:space="preserve">2006 </w:delText>
              </w:r>
            </w:del>
            <w:r w:rsidRPr="00CC417F">
              <w:rPr>
                <w:iCs/>
              </w:rPr>
              <w:t>ISSN :</w:t>
            </w:r>
            <w:r>
              <w:rPr>
                <w:iCs/>
              </w:rPr>
              <w:t xml:space="preserve"> </w:t>
            </w:r>
            <w:r w:rsidRPr="00CC417F">
              <w:rPr>
                <w:iCs/>
              </w:rPr>
              <w:t xml:space="preserve">1210 8723 </w:t>
            </w:r>
            <w:r w:rsidRPr="00CC417F">
              <w:t xml:space="preserve">. </w:t>
            </w:r>
          </w:p>
          <w:p w:rsidR="000D6DB9" w:rsidRPr="00CC417F" w:rsidRDefault="000D6DB9" w:rsidP="00420BD2">
            <w:pPr>
              <w:jc w:val="both"/>
            </w:pPr>
            <w:r w:rsidRPr="00CC417F">
              <w:t>VIČAR, Dušan, Radim VIČAR</w:t>
            </w:r>
            <w:del w:id="1192" w:author="Eva Batůšková" w:date="2018-11-19T11:20:00Z">
              <w:r w:rsidRPr="00CC417F" w:rsidDel="003D1E4B">
                <w:delText>.</w:delText>
              </w:r>
            </w:del>
            <w:r w:rsidRPr="00CC417F">
              <w:t xml:space="preserve"> </w:t>
            </w:r>
            <w:ins w:id="1193" w:author="Eva Batůšková" w:date="2018-11-19T11:20:00Z">
              <w:r w:rsidR="003D1E4B">
                <w:t>(</w:t>
              </w:r>
            </w:ins>
            <w:ins w:id="1194" w:author="Jan Strohmandl" w:date="2018-11-17T15:25:00Z">
              <w:r w:rsidR="003C5208">
                <w:t>2013</w:t>
              </w:r>
            </w:ins>
            <w:ins w:id="1195" w:author="Eva Batůšková" w:date="2018-11-19T11:20:00Z">
              <w:r w:rsidR="003D1E4B">
                <w:t>)</w:t>
              </w:r>
            </w:ins>
            <w:ins w:id="1196" w:author="Jan Strohmandl" w:date="2018-11-17T15:25:00Z">
              <w:r w:rsidR="003C5208">
                <w:t xml:space="preserve">. </w:t>
              </w:r>
            </w:ins>
            <w:r w:rsidRPr="00CC417F">
              <w:rPr>
                <w:i/>
                <w:iCs/>
              </w:rPr>
              <w:t>Vybrané aspekty práva bezpečnosti a obrany České republiky</w:t>
            </w:r>
            <w:r w:rsidRPr="00CC417F">
              <w:t>. Zlín: UTB</w:t>
            </w:r>
            <w:r>
              <w:t xml:space="preserve">, </w:t>
            </w:r>
            <w:del w:id="1197" w:author="Jan Strohmandl" w:date="2018-11-17T15:25:00Z">
              <w:r w:rsidDel="003C5208">
                <w:delText xml:space="preserve">2013. </w:delText>
              </w:r>
            </w:del>
            <w:r>
              <w:t>ISBN 978-80-7454-279-4.</w:t>
            </w:r>
          </w:p>
          <w:p w:rsidR="000D6DB9" w:rsidRPr="00560FBB" w:rsidRDefault="000D6DB9" w:rsidP="00420BD2">
            <w:pPr>
              <w:jc w:val="both"/>
            </w:pPr>
            <w:r w:rsidRPr="00CC417F">
              <w:t xml:space="preserve">SMOLÍK Josef, Tomáš ŠMÍD a kol. </w:t>
            </w:r>
            <w:ins w:id="1198" w:author="Eva Batůšková" w:date="2018-11-19T11:20:00Z">
              <w:r w:rsidR="003D1E4B">
                <w:t>(</w:t>
              </w:r>
            </w:ins>
            <w:ins w:id="1199" w:author="Jan Strohmandl" w:date="2018-11-17T15:26:00Z">
              <w:r w:rsidR="003C5208" w:rsidRPr="00560FBB">
                <w:rPr>
                  <w:iCs/>
                </w:rPr>
                <w:t>2011</w:t>
              </w:r>
            </w:ins>
            <w:ins w:id="1200" w:author="Eva Batůšková" w:date="2018-11-19T11:20:00Z">
              <w:r w:rsidR="003D1E4B">
                <w:rPr>
                  <w:iCs/>
                </w:rPr>
                <w:t>)</w:t>
              </w:r>
            </w:ins>
            <w:ins w:id="1201" w:author="Jan Strohmandl" w:date="2018-11-17T15:26:00Z">
              <w:r w:rsidR="003C5208" w:rsidRPr="00560FBB">
                <w:rPr>
                  <w:iCs/>
                </w:rPr>
                <w:t xml:space="preserve">. </w:t>
              </w:r>
            </w:ins>
            <w:r w:rsidRPr="00CC417F">
              <w:rPr>
                <w:i/>
                <w:iCs/>
              </w:rPr>
              <w:t xml:space="preserve">Vybrané bezpečnostní hrozby a rizika 21. století. </w:t>
            </w:r>
            <w:r w:rsidRPr="00560FBB">
              <w:rPr>
                <w:iCs/>
              </w:rPr>
              <w:t xml:space="preserve">Brno </w:t>
            </w:r>
            <w:r>
              <w:rPr>
                <w:iCs/>
              </w:rPr>
              <w:t xml:space="preserve">: </w:t>
            </w:r>
            <w:r w:rsidRPr="00560FBB">
              <w:rPr>
                <w:iCs/>
              </w:rPr>
              <w:t xml:space="preserve">muniPRESS, </w:t>
            </w:r>
            <w:del w:id="1202" w:author="Jan Strohmandl" w:date="2018-11-17T15:26:00Z">
              <w:r w:rsidRPr="00560FBB" w:rsidDel="003C5208">
                <w:rPr>
                  <w:iCs/>
                </w:rPr>
                <w:delText xml:space="preserve">2011. </w:delText>
              </w:r>
            </w:del>
            <w:r w:rsidRPr="00560FBB">
              <w:rPr>
                <w:iCs/>
              </w:rPr>
              <w:t>ISBN: 978-80-210-5288-8</w:t>
            </w:r>
            <w:r w:rsidRPr="00560FBB">
              <w:t>.</w:t>
            </w:r>
          </w:p>
          <w:p w:rsidR="000D6DB9" w:rsidRDefault="000D6DB9" w:rsidP="00420BD2">
            <w:pPr>
              <w:jc w:val="both"/>
            </w:pPr>
          </w:p>
        </w:tc>
      </w:tr>
      <w:tr w:rsidR="000D6DB9" w:rsidTr="00420BD2">
        <w:tc>
          <w:tcPr>
            <w:tcW w:w="9889"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Pr="009D6268" w:rsidRDefault="000D6DB9" w:rsidP="00420BD2">
            <w:pPr>
              <w:jc w:val="center"/>
            </w:pPr>
            <w:r>
              <w:t>16</w:t>
            </w:r>
          </w:p>
        </w:tc>
        <w:tc>
          <w:tcPr>
            <w:tcW w:w="4213"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89"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1203" w:author="Strohmandl Jan" w:date="2018-11-13T09:18:00Z"/>
              </w:rPr>
            </w:pPr>
            <w:r>
              <w:lastRenderedPageBreak/>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1204" w:author="Strohmandl Jan" w:date="2018-11-13T09:18:00Z">
              <w:r>
                <w:t>Studenti v rámci výuky absolvují 1 průběžný test za účelem prověření znalostí a odevzdají seminární práci.</w:t>
              </w:r>
            </w:ins>
          </w:p>
          <w:p w:rsidR="000D6DB9" w:rsidRPr="009D6268" w:rsidRDefault="000D6DB9" w:rsidP="00420BD2">
            <w:pPr>
              <w:jc w:val="both"/>
            </w:pPr>
            <w:r>
              <w:t xml:space="preserve">Možnosti komunikace s vyučujícím: </w:t>
            </w:r>
            <w:hyperlink r:id="rId43" w:history="1">
              <w:r w:rsidRPr="00EB1132">
                <w:rPr>
                  <w:rStyle w:val="Hypertextovodkaz"/>
                </w:rPr>
                <w:t>losek@utb.cz</w:t>
              </w:r>
            </w:hyperlink>
            <w:r w:rsidRPr="009D6268">
              <w:t xml:space="preserve">. </w:t>
            </w:r>
          </w:p>
          <w:p w:rsidR="000D6DB9" w:rsidRDefault="000D6DB9" w:rsidP="00420BD2">
            <w:pPr>
              <w:jc w:val="both"/>
            </w:pPr>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Del="009A2997" w:rsidRDefault="000D6DB9" w:rsidP="000D6DB9">
      <w:pPr>
        <w:rPr>
          <w:del w:id="1205" w:author="Jan Strohmandl" w:date="2018-11-18T13:47:00Z"/>
        </w:rPr>
      </w:pPr>
    </w:p>
    <w:p w:rsidR="000D6DB9" w:rsidDel="009A2997" w:rsidRDefault="000D6DB9" w:rsidP="000D6DB9">
      <w:pPr>
        <w:rPr>
          <w:del w:id="1206" w:author="Jan Strohmandl" w:date="2018-11-18T13:48:00Z"/>
        </w:rPr>
      </w:pPr>
    </w:p>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CC417F" w:rsidRDefault="000D6DB9" w:rsidP="00420BD2">
            <w:pPr>
              <w:jc w:val="both"/>
              <w:rPr>
                <w:b/>
              </w:rPr>
            </w:pPr>
            <w:r w:rsidRPr="00CC417F">
              <w:rPr>
                <w:b/>
              </w:rPr>
              <w:t>Integrovaný záchranný systém II</w:t>
            </w:r>
            <w:r>
              <w:rPr>
                <w:b/>
              </w:rPr>
              <w:t>.</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20 p – 20 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4</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Pr="00186CB2" w:rsidRDefault="000D6DB9" w:rsidP="00420BD2">
            <w:pPr>
              <w:jc w:val="both"/>
            </w:pPr>
            <w:r w:rsidRPr="00186CB2">
              <w:t xml:space="preserve">Průběžné plnění zadaných úkolů, 80% aktivní účast na seminářích, vypracování </w:t>
            </w:r>
            <w:r>
              <w:br/>
            </w:r>
            <w:r w:rsidRPr="00186CB2">
              <w:t>a prezentace semestrální práce.</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lastRenderedPageBreak/>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rsidRPr="009D6268">
              <w:t xml:space="preserve">doc. </w:t>
            </w:r>
            <w:r>
              <w:t xml:space="preserve">RSDr. </w:t>
            </w:r>
            <w:r w:rsidRPr="009D6268">
              <w:t>Václav Lošek</w:t>
            </w:r>
            <w:r>
              <w:t>,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a vede 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rsidRPr="009D6268">
              <w:t xml:space="preserve">doc. </w:t>
            </w:r>
            <w:r>
              <w:t xml:space="preserve">RSDr. </w:t>
            </w:r>
            <w:r w:rsidRPr="009D6268">
              <w:t>Václav Lošek</w:t>
            </w:r>
            <w:r>
              <w:t>, CSc. – přednášky</w:t>
            </w:r>
            <w:ins w:id="1207" w:author="Strohmandl Jan" w:date="2018-11-13T10:11:00Z">
              <w:r w:rsidR="007D414A">
                <w:t>, seminář</w:t>
              </w:r>
            </w:ins>
            <w:r>
              <w:t xml:space="preserve">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rsidRPr="00186CB2">
              <w:t>V přímé kontinuální návaznosti na předmět IZS I - budou dále rozvíjeny teoretické aspekty předmětné problematiky s výstupy do aktuálních praktických aplikací</w:t>
            </w:r>
            <w:r>
              <w:t>.</w:t>
            </w:r>
          </w:p>
          <w:p w:rsidR="000D6DB9" w:rsidRPr="00852919" w:rsidRDefault="000D6DB9" w:rsidP="00420BD2">
            <w:pPr>
              <w:jc w:val="both"/>
              <w:rPr>
                <w:u w:val="single"/>
              </w:rPr>
            </w:pPr>
            <w:r>
              <w:rPr>
                <w:u w:val="single"/>
              </w:rPr>
              <w:t>Hlavní témata:</w:t>
            </w:r>
          </w:p>
          <w:p w:rsidR="000D6DB9" w:rsidRDefault="000D6DB9" w:rsidP="00D81E97">
            <w:pPr>
              <w:pStyle w:val="Odstavecseseznamem"/>
              <w:numPr>
                <w:ilvl w:val="0"/>
                <w:numId w:val="5"/>
              </w:numPr>
              <w:jc w:val="both"/>
            </w:pPr>
            <w:r w:rsidRPr="00186CB2">
              <w:t>Úvod do studia předmětu.</w:t>
            </w:r>
          </w:p>
          <w:p w:rsidR="000D6DB9" w:rsidRDefault="000D6DB9" w:rsidP="00D81E97">
            <w:pPr>
              <w:pStyle w:val="Odstavecseseznamem"/>
              <w:numPr>
                <w:ilvl w:val="0"/>
                <w:numId w:val="5"/>
              </w:numPr>
              <w:jc w:val="both"/>
            </w:pPr>
            <w:r>
              <w:t>Ostatní složky IZS.</w:t>
            </w:r>
          </w:p>
          <w:p w:rsidR="000D6DB9" w:rsidRDefault="000D6DB9" w:rsidP="00D81E97">
            <w:pPr>
              <w:pStyle w:val="Odstavecseseznamem"/>
              <w:numPr>
                <w:ilvl w:val="0"/>
                <w:numId w:val="5"/>
              </w:numPr>
              <w:jc w:val="both"/>
            </w:pPr>
            <w:r w:rsidRPr="00186CB2">
              <w:t>Vyčleněné síly a prostředky ozbrojených sil a jejich</w:t>
            </w:r>
            <w:r>
              <w:t xml:space="preserve"> </w:t>
            </w:r>
            <w:r w:rsidRPr="00186CB2">
              <w:t>participace na realizaci</w:t>
            </w:r>
            <w:r>
              <w:t xml:space="preserve"> úkolů IZS, AČR.</w:t>
            </w:r>
          </w:p>
          <w:p w:rsidR="000D6DB9" w:rsidRDefault="000D6DB9" w:rsidP="00D81E97">
            <w:pPr>
              <w:pStyle w:val="Odstavecseseznamem"/>
              <w:numPr>
                <w:ilvl w:val="0"/>
                <w:numId w:val="5"/>
              </w:numPr>
              <w:jc w:val="both"/>
            </w:pPr>
            <w:r>
              <w:t>Plánovaná pomoc na vyžádání.</w:t>
            </w:r>
          </w:p>
          <w:p w:rsidR="000D6DB9" w:rsidRDefault="000D6DB9" w:rsidP="00D81E97">
            <w:pPr>
              <w:pStyle w:val="Odstavecseseznamem"/>
              <w:numPr>
                <w:ilvl w:val="0"/>
                <w:numId w:val="5"/>
              </w:numPr>
              <w:jc w:val="both"/>
            </w:pPr>
            <w:r w:rsidRPr="00186CB2">
              <w:t>Příhraniční spolupráce v přípravě na vznik mimořádných událostí a při jejich řeš</w:t>
            </w:r>
            <w:r>
              <w:t>ení, ochrana obyvatelstva v EU.</w:t>
            </w:r>
          </w:p>
          <w:p w:rsidR="000D6DB9" w:rsidRDefault="000D6DB9" w:rsidP="00D81E97">
            <w:pPr>
              <w:pStyle w:val="Odstavecseseznamem"/>
              <w:numPr>
                <w:ilvl w:val="0"/>
                <w:numId w:val="5"/>
              </w:numPr>
              <w:jc w:val="both"/>
            </w:pPr>
            <w:r w:rsidRPr="00186CB2">
              <w:t>Systém vzdělávání a odborné přípravy v I</w:t>
            </w:r>
            <w:r>
              <w:t>ZS, jeho jednotlivých složkách.</w:t>
            </w:r>
          </w:p>
          <w:p w:rsidR="000D6DB9" w:rsidRDefault="000D6DB9" w:rsidP="00D81E97">
            <w:pPr>
              <w:pStyle w:val="Odstavecseseznamem"/>
              <w:numPr>
                <w:ilvl w:val="0"/>
                <w:numId w:val="5"/>
              </w:numPr>
              <w:jc w:val="both"/>
            </w:pPr>
            <w:r w:rsidRPr="00186CB2">
              <w:t>Věda a výzkum v předmě</w:t>
            </w:r>
            <w:r>
              <w:t>tné oblasti.</w:t>
            </w:r>
          </w:p>
          <w:p w:rsidR="000D6DB9" w:rsidRDefault="000D6DB9" w:rsidP="00D81E97">
            <w:pPr>
              <w:pStyle w:val="Odstavecseseznamem"/>
              <w:numPr>
                <w:ilvl w:val="0"/>
                <w:numId w:val="5"/>
              </w:numPr>
              <w:jc w:val="both"/>
            </w:pPr>
            <w:r w:rsidRPr="00186CB2">
              <w:t>IZS a analýza vybraných havárií a k</w:t>
            </w:r>
            <w:r>
              <w:t>atastrof posledního desetiletí.</w:t>
            </w:r>
          </w:p>
          <w:p w:rsidR="000D6DB9" w:rsidRDefault="000D6DB9" w:rsidP="00D81E97">
            <w:pPr>
              <w:pStyle w:val="Odstavecseseznamem"/>
              <w:numPr>
                <w:ilvl w:val="0"/>
                <w:numId w:val="5"/>
              </w:numPr>
              <w:jc w:val="both"/>
            </w:pPr>
            <w:r w:rsidRPr="00186CB2">
              <w:t>Aktuální problémy personálního a materiálního zabezpečení</w:t>
            </w:r>
            <w:r>
              <w:t xml:space="preserve"> IZS, jeho jednotlivých složek.</w:t>
            </w:r>
          </w:p>
          <w:p w:rsidR="000D6DB9" w:rsidRPr="00186CB2" w:rsidRDefault="000D6DB9" w:rsidP="00D81E97">
            <w:pPr>
              <w:pStyle w:val="Odstavecseseznamem"/>
              <w:numPr>
                <w:ilvl w:val="0"/>
                <w:numId w:val="5"/>
              </w:numPr>
              <w:jc w:val="both"/>
            </w:pPr>
            <w:r>
              <w:t>P</w:t>
            </w:r>
            <w:r w:rsidRPr="00186CB2">
              <w:t>erspektiva dalšího rozvoje v koncepčních materiálech a dokumentech.</w:t>
            </w:r>
          </w:p>
          <w:p w:rsidR="000D6DB9" w:rsidRPr="00186CB2" w:rsidRDefault="000D6DB9" w:rsidP="00420BD2">
            <w:pPr>
              <w:jc w:val="both"/>
            </w:pPr>
          </w:p>
          <w:p w:rsidR="000D6DB9" w:rsidRPr="00186CB2" w:rsidRDefault="000D6DB9" w:rsidP="00420BD2">
            <w:pPr>
              <w:jc w:val="both"/>
              <w:rPr>
                <w:sz w:val="24"/>
                <w:szCs w:val="24"/>
              </w:rPr>
            </w:pPr>
          </w:p>
          <w:p w:rsidR="000D6DB9" w:rsidRDefault="000D6DB9" w:rsidP="00420BD2">
            <w:pPr>
              <w:jc w:val="both"/>
            </w:pPr>
            <w:r w:rsidRPr="00A72B73">
              <w:rPr>
                <w:sz w:val="24"/>
                <w:szCs w:val="24"/>
              </w:rPr>
              <w:br/>
            </w:r>
            <w:r w:rsidRPr="00A72B73">
              <w:rPr>
                <w:sz w:val="24"/>
                <w:szCs w:val="24"/>
              </w:rPr>
              <w:br/>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852919" w:rsidRDefault="000D6DB9" w:rsidP="00420BD2">
            <w:pPr>
              <w:jc w:val="both"/>
              <w:rPr>
                <w:rStyle w:val="Siln"/>
                <w:bCs w:val="0"/>
              </w:rPr>
            </w:pPr>
            <w:r>
              <w:rPr>
                <w:b/>
              </w:rPr>
              <w:t>Povinná literatura:</w:t>
            </w:r>
          </w:p>
          <w:p w:rsidR="000D6DB9" w:rsidRPr="00186CB2" w:rsidRDefault="000D6DB9" w:rsidP="00420BD2">
            <w:r w:rsidRPr="00186CB2">
              <w:rPr>
                <w:rStyle w:val="Siln"/>
                <w:b w:val="0"/>
              </w:rPr>
              <w:t>Strategie rozvoje Hasičského záchranného sboru České republiky do roku 202</w:t>
            </w:r>
            <w:ins w:id="1208" w:author="Jan Strohmandl" w:date="2018-11-17T15:26:00Z">
              <w:r w:rsidR="003C5208">
                <w:rPr>
                  <w:rStyle w:val="Siln"/>
                  <w:b w:val="0"/>
                </w:rPr>
                <w:t>0</w:t>
              </w:r>
            </w:ins>
            <w:del w:id="1209" w:author="Jan Strohmandl" w:date="2018-11-17T15:26:00Z">
              <w:r w:rsidRPr="00186CB2" w:rsidDel="003C5208">
                <w:rPr>
                  <w:rStyle w:val="Siln"/>
                  <w:b w:val="0"/>
                </w:rPr>
                <w:delText>1</w:delText>
              </w:r>
            </w:del>
            <w:r w:rsidRPr="00186CB2">
              <w:rPr>
                <w:rStyle w:val="Siln"/>
                <w:b w:val="0"/>
              </w:rPr>
              <w:t xml:space="preserve"> s výhledem do roku 2030. Dostupné z: </w:t>
            </w:r>
            <w:r w:rsidRPr="00C860AA">
              <w:t>http://web.grh.izscr.cz/jednotky</w:t>
            </w:r>
            <w:r w:rsidRPr="00C860AA">
              <w:softHyphen/>
              <w:t xml:space="preserve"> pozarni</w:t>
            </w:r>
            <w:r w:rsidRPr="00C860AA">
              <w:softHyphen/>
              <w:t xml:space="preserve"> ochrany/ke</w:t>
            </w:r>
            <w:r w:rsidRPr="00C860AA">
              <w:softHyphen/>
              <w:t xml:space="preserve"> stazeni/4623-3</w:t>
            </w:r>
            <w:r>
              <w:t>.</w:t>
            </w:r>
          </w:p>
          <w:p w:rsidR="000D6DB9" w:rsidRPr="00186CB2" w:rsidRDefault="000D6DB9" w:rsidP="00420BD2">
            <w:r w:rsidRPr="00186CB2">
              <w:rPr>
                <w:bCs/>
              </w:rPr>
              <w:t xml:space="preserve">Koncepce vzdělávání v oblasti ochrany obyvatelstva a krizového řízení. Praha 2017. Dostupné z: </w:t>
            </w:r>
            <w:r w:rsidRPr="00C860AA">
              <w:t>http://www.hzscr.cz/clanek/strategicke-a-koncepcni-materialy.aspx</w:t>
            </w:r>
            <w:r>
              <w:t>.</w:t>
            </w:r>
          </w:p>
          <w:p w:rsidR="000D6DB9" w:rsidRPr="00186CB2" w:rsidRDefault="000D6DB9" w:rsidP="00420BD2">
            <w:pPr>
              <w:jc w:val="both"/>
              <w:rPr>
                <w:bCs/>
              </w:rPr>
            </w:pPr>
            <w:r w:rsidRPr="00186CB2">
              <w:rPr>
                <w:bCs/>
              </w:rPr>
              <w:t>Koncepce vzdělávání Hasičského záchranného sboru České republiky na roky 2016 – 2021. MV-GŘHZS, Čj. MV-1584426-2/PO-PVP-2016</w:t>
            </w:r>
            <w:r>
              <w:rPr>
                <w:bCs/>
              </w:rPr>
              <w:t>.</w:t>
            </w:r>
          </w:p>
          <w:p w:rsidR="000D6DB9" w:rsidRPr="00186CB2" w:rsidRDefault="000D6DB9" w:rsidP="00420BD2">
            <w:pPr>
              <w:jc w:val="both"/>
              <w:rPr>
                <w:bCs/>
              </w:rPr>
            </w:pPr>
            <w:r w:rsidRPr="00186CB2">
              <w:rPr>
                <w:bCs/>
              </w:rPr>
              <w:t xml:space="preserve">Bezpečnostní výzkum. Dostupné z: </w:t>
            </w:r>
            <w:r w:rsidRPr="00C860AA">
              <w:t>http://www.hzscr.cz/clanek/veda-a-vyzkum-bezpecnostni-vyzkum.aspx</w:t>
            </w:r>
            <w:r w:rsidRPr="00186CB2">
              <w:rPr>
                <w:bCs/>
              </w:rPr>
              <w:t xml:space="preserve"> </w:t>
            </w:r>
          </w:p>
          <w:p w:rsidR="000D6DB9" w:rsidRPr="00852919" w:rsidRDefault="000D6DB9" w:rsidP="00420BD2">
            <w:pPr>
              <w:jc w:val="both"/>
              <w:rPr>
                <w:bCs/>
              </w:rPr>
            </w:pPr>
            <w:r w:rsidRPr="00186CB2">
              <w:rPr>
                <w:bCs/>
              </w:rPr>
              <w:t xml:space="preserve">Koncepce rozvoje Policie ČR do roku 2020. Dostupné z: </w:t>
            </w:r>
            <w:del w:id="1210" w:author="Jan Strohmandl" w:date="2018-11-17T15:27:00Z">
              <w:r w:rsidRPr="00186CB2" w:rsidDel="003C5208">
                <w:rPr>
                  <w:bCs/>
                </w:rPr>
                <w:delText xml:space="preserve">  </w:delText>
              </w:r>
            </w:del>
            <w:r w:rsidRPr="00C860AA">
              <w:t>http://www.policie.cz/clanek/koncepce-rozvoje-policie-cr-do-roku-2020.aspx</w:t>
            </w:r>
            <w:r>
              <w:t>.</w:t>
            </w:r>
          </w:p>
          <w:p w:rsidR="000D6DB9" w:rsidRPr="00852919" w:rsidRDefault="000D6DB9" w:rsidP="00420BD2">
            <w:pPr>
              <w:spacing w:before="60"/>
              <w:jc w:val="both"/>
              <w:rPr>
                <w:b/>
              </w:rPr>
            </w:pPr>
            <w:r w:rsidRPr="0056138F">
              <w:rPr>
                <w:b/>
                <w:bCs/>
              </w:rPr>
              <w:t>Doporučená</w:t>
            </w:r>
            <w:r>
              <w:rPr>
                <w:b/>
              </w:rPr>
              <w:t xml:space="preserve"> literatura</w:t>
            </w:r>
            <w:r w:rsidRPr="006E39B2">
              <w:rPr>
                <w:b/>
              </w:rPr>
              <w:t>:</w:t>
            </w:r>
          </w:p>
          <w:p w:rsidR="000D6DB9" w:rsidRPr="00BA53FF" w:rsidRDefault="000D6DB9" w:rsidP="00420BD2">
            <w:pPr>
              <w:jc w:val="both"/>
            </w:pPr>
            <w:r w:rsidRPr="00BA53FF">
              <w:rPr>
                <w:i/>
                <w:iCs/>
              </w:rPr>
              <w:t>112 Od</w:t>
            </w:r>
            <w:r>
              <w:rPr>
                <w:i/>
                <w:iCs/>
              </w:rPr>
              <w:t>b</w:t>
            </w:r>
            <w:r w:rsidRPr="00BA53FF">
              <w:rPr>
                <w:i/>
                <w:iCs/>
              </w:rPr>
              <w:t>orný časopis požární ochrany, IZS a ochrany obyvatelstva</w:t>
            </w:r>
            <w:r w:rsidRPr="00BA53FF">
              <w:t>. Praha:</w:t>
            </w:r>
            <w:r>
              <w:t xml:space="preserve"> </w:t>
            </w:r>
            <w:r w:rsidRPr="00BA53FF">
              <w:t>MV- GŘHZS, 2015.</w:t>
            </w:r>
          </w:p>
          <w:p w:rsidR="000D6DB9" w:rsidRPr="00186CB2" w:rsidRDefault="000D6DB9" w:rsidP="00420BD2">
            <w:pPr>
              <w:jc w:val="both"/>
            </w:pPr>
            <w:r w:rsidRPr="00186CB2">
              <w:t xml:space="preserve">Koncepce výstavby Armády České republiky 2025. Dostupné z: </w:t>
            </w:r>
            <w:r w:rsidRPr="00C860AA">
              <w:t>http://www.mocr.army.cz/dokumenty-a-legislativa/ceske-dokumenty-46088/</w:t>
            </w:r>
            <w:r>
              <w:t>.</w:t>
            </w:r>
          </w:p>
          <w:p w:rsidR="000D6DB9" w:rsidRDefault="000D6DB9" w:rsidP="00420BD2">
            <w:pPr>
              <w:jc w:val="both"/>
              <w:rPr>
                <w:ins w:id="1211" w:author="Jan Strohmandl" w:date="2018-11-18T13:48:00Z"/>
              </w:rPr>
            </w:pPr>
            <w:r w:rsidRPr="00186CB2">
              <w:t xml:space="preserve">Dlouhodobý výhled pro obranu 2030. Dostupné z: </w:t>
            </w:r>
            <w:ins w:id="1212" w:author="Jan Strohmandl" w:date="2018-11-18T13:48:00Z">
              <w:r w:rsidR="00F139B8">
                <w:fldChar w:fldCharType="begin"/>
              </w:r>
              <w:r w:rsidR="009A2997">
                <w:instrText xml:space="preserve"> HYPERLINK "</w:instrText>
              </w:r>
            </w:ins>
            <w:r w:rsidR="009A2997" w:rsidRPr="00C860AA">
              <w:instrText>http://www.mocr.army.cz/dokumenty-a-legislativa/ceske-dokumenty-46088/</w:instrText>
            </w:r>
            <w:ins w:id="1213" w:author="Jan Strohmandl" w:date="2018-11-18T13:48:00Z">
              <w:r w:rsidR="009A2997">
                <w:instrText xml:space="preserve">" </w:instrText>
              </w:r>
              <w:r w:rsidR="00F139B8">
                <w:fldChar w:fldCharType="separate"/>
              </w:r>
            </w:ins>
            <w:r w:rsidR="009A2997" w:rsidRPr="00C955AB">
              <w:rPr>
                <w:rStyle w:val="Hypertextovodkaz"/>
              </w:rPr>
              <w:t>http://www.mocr.army.cz/dokumenty-a-legislativa/ceske-dokumenty-46088/</w:t>
            </w:r>
            <w:ins w:id="1214" w:author="Jan Strohmandl" w:date="2018-11-18T13:48:00Z">
              <w:r w:rsidR="00F139B8">
                <w:fldChar w:fldCharType="end"/>
              </w:r>
            </w:ins>
            <w:r>
              <w:t>.</w:t>
            </w:r>
          </w:p>
          <w:p w:rsidR="009A2997" w:rsidRPr="00C860AA" w:rsidRDefault="009A2997" w:rsidP="00420BD2">
            <w:pPr>
              <w:jc w:val="both"/>
              <w:rPr>
                <w:rStyle w:val="Hypertextovodkaz"/>
              </w:rPr>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1215" w:author="Strohmandl Jan" w:date="2018-11-13T09:19: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1216" w:author="Strohmandl Jan" w:date="2018-11-13T09:19:00Z">
              <w:r>
                <w:t>Studenti v rámci výuky absolvují 1 průběžný test za účelem prověření znalostí a odevzdají seminární práci.</w:t>
              </w:r>
            </w:ins>
          </w:p>
          <w:p w:rsidR="000D6DB9" w:rsidRPr="00186CB2" w:rsidRDefault="000D6DB9" w:rsidP="00420BD2">
            <w:pPr>
              <w:jc w:val="both"/>
            </w:pPr>
            <w:r>
              <w:t xml:space="preserve">Možnosti komunikace s vyučujícím: </w:t>
            </w:r>
            <w:hyperlink r:id="rId44" w:history="1">
              <w:r w:rsidRPr="00EB1132">
                <w:rPr>
                  <w:rStyle w:val="Hypertextovodkaz"/>
                </w:rPr>
                <w:t>losek@utb.cz</w:t>
              </w:r>
            </w:hyperlink>
          </w:p>
        </w:tc>
      </w:tr>
    </w:tbl>
    <w:p w:rsidR="000D6DB9" w:rsidRDefault="000D6DB9" w:rsidP="000D6DB9"/>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EC7397" w:rsidRDefault="000D6DB9" w:rsidP="00420BD2">
            <w:pPr>
              <w:jc w:val="both"/>
              <w:rPr>
                <w:b/>
              </w:rPr>
            </w:pPr>
            <w:r w:rsidRPr="00EC7397">
              <w:rPr>
                <w:b/>
              </w:rPr>
              <w:t xml:space="preserve">Krizové </w:t>
            </w:r>
            <w:r>
              <w:rPr>
                <w:b/>
              </w:rPr>
              <w:t>řízení a plánování I.</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2/LS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28s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4</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Podmínky pro splnění zápočtu: Aktivní účast na seminářích (80 %) s prokázáním odpovídajících znalostí z probrané tématiky, průběžným plněním zadaných úkolů na jednotlivé semináře, zpracováním a obhájením zápočtové práce na zadané téma.</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Ing. Jan Kyselák,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Garant stanovuje koncepci předmětu, podílí se na přednáškách v rozsahu 100 %</w:t>
            </w:r>
            <w:r>
              <w:br/>
              <w:t>a 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7D414A">
            <w:pPr>
              <w:jc w:val="both"/>
            </w:pPr>
            <w:r>
              <w:t>Ing. Jan Kyselák, Ph.D. – přednášky</w:t>
            </w:r>
            <w:ins w:id="1217" w:author="Strohmandl Jan" w:date="2018-11-13T10:11:00Z">
              <w:r w:rsidR="007D414A">
                <w:t>, seminář</w:t>
              </w:r>
            </w:ins>
            <w:r>
              <w:t xml:space="preserve">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 xml:space="preserve">Předmět si úvodu klade za cíl seznámit studenty se vznikem a vývojem krizového plánování a řízení jak ve světě, tak </w:t>
            </w:r>
            <w:r>
              <w:br/>
              <w:t>i v České republice a s aktuálním právním rámcem a základními pojmy dané oblasti. Dále seznamuje studenty se strategickými dokumenty této oblasti, s bezpečnostním systémem našeho státu a s architekturou nadnárodní bezpečnosti a jejími prvky. Dále se předmět zaobírá a zároveň klade velký důraz na teorii krizových situací, krizové stavy a orgány krizového řízení. Součástí předmětu je i osvětlení problematiky kritické infrastruktury a její ochrany a problematika obranné infrastruktury. Pro bližší objasnění praktického uplatňování krizového plánování a řízení je předmět v tomto semestru ukončen přednáškou zvaného lektora z úrovně ORP.</w:t>
            </w:r>
          </w:p>
          <w:p w:rsidR="000D6DB9" w:rsidRPr="007D79C4" w:rsidRDefault="000D6DB9" w:rsidP="00420BD2">
            <w:pPr>
              <w:autoSpaceDE w:val="0"/>
              <w:autoSpaceDN w:val="0"/>
              <w:adjustRightInd w:val="0"/>
              <w:jc w:val="both"/>
              <w:rPr>
                <w:u w:val="single"/>
              </w:rPr>
            </w:pPr>
            <w:r>
              <w:rPr>
                <w:u w:val="single"/>
              </w:rPr>
              <w:t>Hlavní témata:</w:t>
            </w:r>
          </w:p>
          <w:p w:rsidR="000D6DB9" w:rsidRPr="00762A2F" w:rsidRDefault="000D6DB9" w:rsidP="00D81E97">
            <w:pPr>
              <w:numPr>
                <w:ilvl w:val="0"/>
                <w:numId w:val="12"/>
              </w:numPr>
            </w:pPr>
            <w:r w:rsidRPr="00762A2F">
              <w:t xml:space="preserve">Úvod do studia předmětu. Management a krizový management. Relace mezi ochranou obyvatelstva a krizovým řízením. </w:t>
            </w:r>
            <w:r>
              <w:t>C</w:t>
            </w:r>
            <w:r w:rsidRPr="007D79C4">
              <w:t>íle krizového a havarijního plánování.</w:t>
            </w:r>
          </w:p>
          <w:p w:rsidR="000D6DB9" w:rsidRPr="00762A2F" w:rsidRDefault="000D6DB9" w:rsidP="00D81E97">
            <w:pPr>
              <w:numPr>
                <w:ilvl w:val="0"/>
                <w:numId w:val="12"/>
              </w:numPr>
            </w:pPr>
            <w:r w:rsidRPr="00762A2F">
              <w:t>Historie vzniku a vývoje krizového řízení.</w:t>
            </w:r>
          </w:p>
          <w:p w:rsidR="000D6DB9" w:rsidRDefault="000D6DB9" w:rsidP="00D81E97">
            <w:pPr>
              <w:numPr>
                <w:ilvl w:val="0"/>
                <w:numId w:val="12"/>
              </w:numPr>
            </w:pPr>
            <w:r w:rsidRPr="00762A2F">
              <w:t>Aktuální právní rámec krizového řízení České republiky</w:t>
            </w:r>
            <w:r>
              <w:t>.</w:t>
            </w:r>
          </w:p>
          <w:p w:rsidR="000D6DB9" w:rsidRPr="00762A2F" w:rsidRDefault="000D6DB9" w:rsidP="00D81E97">
            <w:pPr>
              <w:numPr>
                <w:ilvl w:val="0"/>
                <w:numId w:val="12"/>
              </w:numPr>
            </w:pPr>
            <w:r>
              <w:t>Koncepční a strategické dokumenty</w:t>
            </w:r>
            <w:r w:rsidRPr="00762A2F">
              <w:t>.</w:t>
            </w:r>
          </w:p>
          <w:p w:rsidR="000D6DB9" w:rsidRPr="00762A2F" w:rsidRDefault="000D6DB9" w:rsidP="00D81E97">
            <w:pPr>
              <w:numPr>
                <w:ilvl w:val="0"/>
                <w:numId w:val="12"/>
              </w:numPr>
            </w:pPr>
            <w:r w:rsidRPr="00762A2F">
              <w:t>Bezpečnostní systém Č</w:t>
            </w:r>
            <w:r>
              <w:t>eské republiky</w:t>
            </w:r>
            <w:r w:rsidRPr="00762A2F">
              <w:t>. Základní prvky, vztahy a vazby mezi nimi.</w:t>
            </w:r>
          </w:p>
          <w:p w:rsidR="000D6DB9" w:rsidRDefault="000D6DB9" w:rsidP="00D81E97">
            <w:pPr>
              <w:numPr>
                <w:ilvl w:val="0"/>
                <w:numId w:val="12"/>
              </w:numPr>
            </w:pPr>
            <w:r w:rsidRPr="00762A2F">
              <w:t>Architektura nadnárodní bezpečnosti</w:t>
            </w:r>
            <w:r>
              <w:t>.</w:t>
            </w:r>
          </w:p>
          <w:p w:rsidR="000D6DB9" w:rsidRPr="00762A2F" w:rsidRDefault="000D6DB9" w:rsidP="00D81E97">
            <w:pPr>
              <w:numPr>
                <w:ilvl w:val="0"/>
                <w:numId w:val="12"/>
              </w:numPr>
            </w:pPr>
            <w:r w:rsidRPr="00762A2F">
              <w:t>Krizové situace I.</w:t>
            </w:r>
          </w:p>
          <w:p w:rsidR="000D6DB9" w:rsidRPr="00762A2F" w:rsidRDefault="000D6DB9" w:rsidP="00D81E97">
            <w:pPr>
              <w:numPr>
                <w:ilvl w:val="0"/>
                <w:numId w:val="12"/>
              </w:numPr>
            </w:pPr>
            <w:r w:rsidRPr="00762A2F">
              <w:t>Krizové situace II.</w:t>
            </w:r>
          </w:p>
          <w:p w:rsidR="000D6DB9" w:rsidRPr="00762A2F" w:rsidRDefault="000D6DB9" w:rsidP="00D81E97">
            <w:pPr>
              <w:numPr>
                <w:ilvl w:val="0"/>
                <w:numId w:val="12"/>
              </w:numPr>
            </w:pPr>
            <w:r w:rsidRPr="00762A2F">
              <w:t>Krizové stavy – stav nebezpečí, nouzový stav, stav ohrožení státu, válečný stav.</w:t>
            </w:r>
          </w:p>
          <w:p w:rsidR="000D6DB9" w:rsidRPr="00762A2F" w:rsidRDefault="000D6DB9" w:rsidP="00D81E97">
            <w:pPr>
              <w:numPr>
                <w:ilvl w:val="0"/>
                <w:numId w:val="12"/>
              </w:numPr>
            </w:pPr>
            <w:r w:rsidRPr="00762A2F">
              <w:t>Orgány krizové řízení České republiky I.</w:t>
            </w:r>
          </w:p>
          <w:p w:rsidR="000D6DB9" w:rsidRPr="00762A2F" w:rsidRDefault="000D6DB9" w:rsidP="00D81E97">
            <w:pPr>
              <w:numPr>
                <w:ilvl w:val="0"/>
                <w:numId w:val="12"/>
              </w:numPr>
            </w:pPr>
            <w:r w:rsidRPr="00762A2F">
              <w:t>Orgány krizové řízení České republiky II.</w:t>
            </w:r>
          </w:p>
          <w:p w:rsidR="000D6DB9" w:rsidRPr="00762A2F" w:rsidRDefault="000D6DB9" w:rsidP="00D81E97">
            <w:pPr>
              <w:numPr>
                <w:ilvl w:val="0"/>
                <w:numId w:val="12"/>
              </w:numPr>
            </w:pPr>
            <w:r w:rsidRPr="00762A2F">
              <w:t>Kritická infrastruktura a její ochrana.</w:t>
            </w:r>
          </w:p>
          <w:p w:rsidR="000D6DB9" w:rsidRPr="00762A2F" w:rsidRDefault="000D6DB9" w:rsidP="00D81E97">
            <w:pPr>
              <w:numPr>
                <w:ilvl w:val="0"/>
                <w:numId w:val="12"/>
              </w:numPr>
            </w:pPr>
            <w:r w:rsidRPr="007D79C4">
              <w:t>Obranná infrastruktura. ODOS, OMN.</w:t>
            </w:r>
          </w:p>
          <w:p w:rsidR="000D6DB9" w:rsidRDefault="000D6DB9" w:rsidP="00D81E97">
            <w:pPr>
              <w:numPr>
                <w:ilvl w:val="0"/>
                <w:numId w:val="12"/>
              </w:numPr>
            </w:pPr>
            <w:r w:rsidRPr="007D79C4">
              <w:t>Krizové řízení v praxi.</w:t>
            </w:r>
          </w:p>
          <w:p w:rsidR="000D6DB9" w:rsidRDefault="000D6DB9" w:rsidP="00420BD2">
            <w:pPr>
              <w:jc w:val="both"/>
            </w:pP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7D79C4" w:rsidRDefault="000D6DB9" w:rsidP="00420BD2">
            <w:r>
              <w:rPr>
                <w:b/>
                <w:bCs/>
              </w:rPr>
              <w:t>Povinná literatura:</w:t>
            </w:r>
          </w:p>
          <w:p w:rsidR="000D6DB9" w:rsidRPr="00AF5719" w:rsidRDefault="000D6DB9" w:rsidP="00420BD2">
            <w:pPr>
              <w:ind w:left="38"/>
              <w:jc w:val="both"/>
              <w:rPr>
                <w:spacing w:val="4"/>
              </w:rPr>
            </w:pPr>
            <w:r w:rsidRPr="00AF5719">
              <w:rPr>
                <w:spacing w:val="4"/>
              </w:rPr>
              <w:t xml:space="preserve">ANTUŠÁK, Emil a Josef VILÁŠEK. </w:t>
            </w:r>
            <w:ins w:id="1218" w:author="Eva Batůšková" w:date="2018-11-19T11:20:00Z">
              <w:r w:rsidR="003D1E4B">
                <w:rPr>
                  <w:spacing w:val="4"/>
                </w:rPr>
                <w:t>(</w:t>
              </w:r>
            </w:ins>
            <w:ins w:id="1219" w:author="Jan Strohmandl" w:date="2018-11-17T15:28:00Z">
              <w:r w:rsidR="003C5208">
                <w:rPr>
                  <w:spacing w:val="4"/>
                </w:rPr>
                <w:t>2016</w:t>
              </w:r>
            </w:ins>
            <w:ins w:id="1220" w:author="Eva Batůšková" w:date="2018-11-19T11:20:00Z">
              <w:r w:rsidR="003D1E4B">
                <w:rPr>
                  <w:spacing w:val="4"/>
                </w:rPr>
                <w:t>)</w:t>
              </w:r>
            </w:ins>
            <w:ins w:id="1221" w:author="Jan Strohmandl" w:date="2018-11-17T15:28:00Z">
              <w:r w:rsidR="003C5208">
                <w:rPr>
                  <w:spacing w:val="4"/>
                </w:rPr>
                <w:t xml:space="preserve">. </w:t>
              </w:r>
            </w:ins>
            <w:r w:rsidRPr="00AF5719">
              <w:rPr>
                <w:i/>
                <w:iCs/>
                <w:spacing w:val="4"/>
              </w:rPr>
              <w:t>Základy teorie krizového managementu</w:t>
            </w:r>
            <w:r w:rsidRPr="00AF5719">
              <w:rPr>
                <w:spacing w:val="4"/>
              </w:rPr>
              <w:t>. Praha: Univerzita Karlova v Praze, nakladatelství Karolinum</w:t>
            </w:r>
            <w:r>
              <w:rPr>
                <w:spacing w:val="4"/>
              </w:rPr>
              <w:t>, 2016. ISBN 978-80-246-3443-2.</w:t>
            </w:r>
          </w:p>
          <w:p w:rsidR="000D6DB9" w:rsidRPr="00AF5719" w:rsidRDefault="000D6DB9" w:rsidP="00420BD2">
            <w:pPr>
              <w:ind w:left="38"/>
              <w:jc w:val="both"/>
              <w:rPr>
                <w:spacing w:val="4"/>
              </w:rPr>
            </w:pPr>
            <w:r w:rsidRPr="00AF5719">
              <w:rPr>
                <w:spacing w:val="4"/>
              </w:rPr>
              <w:t xml:space="preserve">ZUZÁK, Roman. </w:t>
            </w:r>
            <w:ins w:id="1222" w:author="Eva Batůšková" w:date="2018-11-19T11:20:00Z">
              <w:r w:rsidR="003D1E4B">
                <w:rPr>
                  <w:spacing w:val="4"/>
                </w:rPr>
                <w:t>(</w:t>
              </w:r>
            </w:ins>
            <w:ins w:id="1223" w:author="Jan Strohmandl" w:date="2018-11-17T15:28:00Z">
              <w:r w:rsidR="003C5208" w:rsidRPr="00AF5719">
                <w:rPr>
                  <w:spacing w:val="4"/>
                </w:rPr>
                <w:t>2015</w:t>
              </w:r>
            </w:ins>
            <w:ins w:id="1224" w:author="Eva Batůšková" w:date="2018-11-19T11:20:00Z">
              <w:r w:rsidR="003D1E4B">
                <w:rPr>
                  <w:spacing w:val="4"/>
                </w:rPr>
                <w:t>)</w:t>
              </w:r>
            </w:ins>
            <w:ins w:id="1225" w:author="Jan Strohmandl" w:date="2018-11-17T15:28:00Z">
              <w:r w:rsidR="003C5208" w:rsidRPr="00AF5719">
                <w:rPr>
                  <w:spacing w:val="4"/>
                </w:rPr>
                <w:t>.</w:t>
              </w:r>
              <w:r w:rsidR="003C5208">
                <w:rPr>
                  <w:spacing w:val="4"/>
                </w:rPr>
                <w:t xml:space="preserve"> </w:t>
              </w:r>
            </w:ins>
            <w:r w:rsidRPr="00AF5719">
              <w:rPr>
                <w:i/>
                <w:iCs/>
                <w:spacing w:val="4"/>
              </w:rPr>
              <w:t>Krizový management</w:t>
            </w:r>
            <w:r w:rsidRPr="00AF5719">
              <w:rPr>
                <w:spacing w:val="4"/>
              </w:rPr>
              <w:t>. Vydání druhé. Praha: Vysoká škola ekonomie a managementu, 2015. Edice učebních textů. ISBN 978-80-87839-52-2.</w:t>
            </w:r>
          </w:p>
          <w:p w:rsidR="000D6DB9" w:rsidRPr="00AF5719" w:rsidRDefault="000D6DB9" w:rsidP="00420BD2">
            <w:pPr>
              <w:ind w:left="38"/>
              <w:jc w:val="both"/>
              <w:rPr>
                <w:spacing w:val="4"/>
              </w:rPr>
            </w:pPr>
            <w:r w:rsidRPr="00AF5719">
              <w:rPr>
                <w:spacing w:val="4"/>
              </w:rPr>
              <w:t xml:space="preserve">TARČÁNI, Ondrej. </w:t>
            </w:r>
            <w:ins w:id="1226" w:author="Eva Batůšková" w:date="2018-11-19T11:21:00Z">
              <w:r w:rsidR="003D1E4B">
                <w:rPr>
                  <w:spacing w:val="4"/>
                </w:rPr>
                <w:t>(</w:t>
              </w:r>
            </w:ins>
            <w:ins w:id="1227" w:author="Jan Strohmandl" w:date="2018-11-17T15:28:00Z">
              <w:r w:rsidR="003C5208" w:rsidRPr="00AF5719">
                <w:rPr>
                  <w:spacing w:val="4"/>
                </w:rPr>
                <w:t>2011</w:t>
              </w:r>
            </w:ins>
            <w:ins w:id="1228" w:author="Eva Batůšková" w:date="2018-11-19T11:21:00Z">
              <w:r w:rsidR="003D1E4B">
                <w:rPr>
                  <w:spacing w:val="4"/>
                </w:rPr>
                <w:t>)</w:t>
              </w:r>
            </w:ins>
            <w:ins w:id="1229" w:author="Jan Strohmandl" w:date="2018-11-17T15:28:00Z">
              <w:r w:rsidR="003C5208" w:rsidRPr="00AF5719">
                <w:rPr>
                  <w:spacing w:val="4"/>
                </w:rPr>
                <w:t xml:space="preserve">. </w:t>
              </w:r>
            </w:ins>
            <w:r w:rsidRPr="00AF5719">
              <w:rPr>
                <w:i/>
                <w:iCs/>
                <w:spacing w:val="4"/>
              </w:rPr>
              <w:t>Teorie a praxe krizového řízení II</w:t>
            </w:r>
            <w:r w:rsidRPr="00AF5719">
              <w:rPr>
                <w:spacing w:val="4"/>
              </w:rPr>
              <w:t>. Praha: Policejní akademie České republiky v Praze, 2011. ISBN 978-80-7251-357-4.</w:t>
            </w:r>
          </w:p>
          <w:p w:rsidR="000D6DB9" w:rsidRPr="00AF5719" w:rsidRDefault="000D6DB9" w:rsidP="00420BD2">
            <w:pPr>
              <w:ind w:left="38"/>
              <w:jc w:val="both"/>
              <w:rPr>
                <w:spacing w:val="4"/>
              </w:rPr>
            </w:pPr>
            <w:r w:rsidRPr="00AF5719">
              <w:rPr>
                <w:i/>
                <w:spacing w:val="4"/>
              </w:rPr>
              <w:t>Koncepce ochrany obyvatelstva do roku 2020 výhledem do 2030</w:t>
            </w:r>
            <w:r w:rsidRPr="00AF5719">
              <w:rPr>
                <w:spacing w:val="4"/>
              </w:rPr>
              <w:t xml:space="preserve">. </w:t>
            </w:r>
            <w:ins w:id="1230" w:author="Eva Batůšková" w:date="2018-11-19T11:21:00Z">
              <w:r w:rsidR="003D1E4B">
                <w:rPr>
                  <w:spacing w:val="4"/>
                </w:rPr>
                <w:t>(</w:t>
              </w:r>
            </w:ins>
            <w:ins w:id="1231" w:author="Jan Strohmandl" w:date="2018-11-17T15:28:00Z">
              <w:r w:rsidR="003C5208" w:rsidRPr="00AF5719">
                <w:rPr>
                  <w:spacing w:val="4"/>
                </w:rPr>
                <w:t>2013</w:t>
              </w:r>
            </w:ins>
            <w:ins w:id="1232" w:author="Eva Batůšková" w:date="2018-11-19T11:21:00Z">
              <w:r w:rsidR="003D1E4B">
                <w:rPr>
                  <w:spacing w:val="4"/>
                </w:rPr>
                <w:t>)</w:t>
              </w:r>
            </w:ins>
            <w:ins w:id="1233" w:author="Jan Strohmandl" w:date="2018-11-17T15:28:00Z">
              <w:r w:rsidR="003C5208" w:rsidRPr="00AF5719">
                <w:rPr>
                  <w:spacing w:val="4"/>
                </w:rPr>
                <w:t xml:space="preserve">. </w:t>
              </w:r>
            </w:ins>
            <w:r w:rsidRPr="00AF5719">
              <w:rPr>
                <w:spacing w:val="4"/>
              </w:rPr>
              <w:t>Praha: MV – GŘ HZS ČR, 2013. ISBN 978-80-86466-50-7.</w:t>
            </w:r>
          </w:p>
          <w:p w:rsidR="000D6DB9" w:rsidRPr="00AF5719" w:rsidRDefault="000D6DB9" w:rsidP="00420BD2">
            <w:pPr>
              <w:ind w:left="38"/>
              <w:jc w:val="both"/>
              <w:rPr>
                <w:spacing w:val="4"/>
              </w:rPr>
            </w:pPr>
            <w:r w:rsidRPr="00AF5719">
              <w:rPr>
                <w:spacing w:val="4"/>
              </w:rPr>
              <w:t>ZAPLETALOVÁ, Šárka. </w:t>
            </w:r>
            <w:ins w:id="1234" w:author="Eva Batůšková" w:date="2018-11-19T11:21:00Z">
              <w:r w:rsidR="003D1E4B">
                <w:rPr>
                  <w:spacing w:val="4"/>
                </w:rPr>
                <w:t>(</w:t>
              </w:r>
            </w:ins>
            <w:ins w:id="1235" w:author="Jan Strohmandl" w:date="2018-11-17T15:28:00Z">
              <w:r w:rsidR="003C5208">
                <w:rPr>
                  <w:spacing w:val="4"/>
                </w:rPr>
                <w:t>2012</w:t>
              </w:r>
            </w:ins>
            <w:ins w:id="1236" w:author="Eva Batůšková" w:date="2018-11-19T11:21:00Z">
              <w:r w:rsidR="003D1E4B">
                <w:rPr>
                  <w:spacing w:val="4"/>
                </w:rPr>
                <w:t>)</w:t>
              </w:r>
            </w:ins>
            <w:ins w:id="1237" w:author="Jan Strohmandl" w:date="2018-11-17T15:28:00Z">
              <w:r w:rsidR="003C5208">
                <w:rPr>
                  <w:spacing w:val="4"/>
                </w:rPr>
                <w:t xml:space="preserve">. </w:t>
              </w:r>
            </w:ins>
            <w:r w:rsidRPr="00AF5719">
              <w:rPr>
                <w:i/>
                <w:iCs/>
                <w:spacing w:val="4"/>
              </w:rPr>
              <w:t>Krizový management podniku pro 21. století</w:t>
            </w:r>
            <w:r w:rsidRPr="00AF5719">
              <w:rPr>
                <w:spacing w:val="4"/>
              </w:rPr>
              <w:t>. Praha: Ekopress</w:t>
            </w:r>
            <w:r>
              <w:rPr>
                <w:spacing w:val="4"/>
              </w:rPr>
              <w:t>, 2012. ISBN 978-80-86929-85-9.</w:t>
            </w:r>
          </w:p>
          <w:p w:rsidR="000D6DB9" w:rsidRPr="007D79C4" w:rsidRDefault="000D6DB9" w:rsidP="00420BD2">
            <w:pPr>
              <w:spacing w:before="60"/>
              <w:jc w:val="both"/>
            </w:pPr>
            <w:r>
              <w:rPr>
                <w:b/>
                <w:bCs/>
              </w:rPr>
              <w:t>Doporučená literatura:</w:t>
            </w:r>
            <w:r>
              <w:t xml:space="preserve"> </w:t>
            </w:r>
          </w:p>
          <w:p w:rsidR="000D6DB9" w:rsidRPr="00AF5719" w:rsidRDefault="000D6DB9" w:rsidP="00420BD2">
            <w:pPr>
              <w:ind w:left="38"/>
              <w:jc w:val="both"/>
              <w:rPr>
                <w:spacing w:val="4"/>
              </w:rPr>
            </w:pPr>
            <w:r w:rsidRPr="00AF5719">
              <w:rPr>
                <w:i/>
                <w:spacing w:val="4"/>
              </w:rPr>
              <w:t>Bezpečnostní strategie</w:t>
            </w:r>
            <w:r w:rsidRPr="00AF5719">
              <w:rPr>
                <w:spacing w:val="4"/>
              </w:rPr>
              <w:t xml:space="preserve">. Praha: </w:t>
            </w:r>
            <w:r>
              <w:rPr>
                <w:spacing w:val="4"/>
              </w:rPr>
              <w:t>MZV</w:t>
            </w:r>
            <w:r w:rsidRPr="00AF5719">
              <w:rPr>
                <w:spacing w:val="4"/>
              </w:rPr>
              <w:t>, 2015. ISBN 978-80-7441-005-5.</w:t>
            </w:r>
          </w:p>
          <w:p w:rsidR="000D6DB9" w:rsidRDefault="000D6DB9" w:rsidP="00420BD2">
            <w:pPr>
              <w:ind w:left="38"/>
              <w:jc w:val="both"/>
              <w:rPr>
                <w:spacing w:val="4"/>
              </w:rPr>
            </w:pPr>
            <w:r w:rsidRPr="00AF5719">
              <w:rPr>
                <w:i/>
                <w:spacing w:val="4"/>
              </w:rPr>
              <w:t>Obranná strategie</w:t>
            </w:r>
            <w:r w:rsidRPr="00AF5719">
              <w:rPr>
                <w:spacing w:val="4"/>
              </w:rPr>
              <w:t xml:space="preserve"> České republiky. Praha: </w:t>
            </w:r>
            <w:r>
              <w:rPr>
                <w:spacing w:val="4"/>
              </w:rPr>
              <w:t>MO</w:t>
            </w:r>
            <w:r w:rsidRPr="00AF5719">
              <w:rPr>
                <w:spacing w:val="4"/>
              </w:rPr>
              <w:t xml:space="preserve"> – VHÚ Praha, 2017 ISBN 978-80-7278-702-9.</w:t>
            </w:r>
          </w:p>
          <w:p w:rsidR="000D6DB9" w:rsidRPr="002B256B" w:rsidRDefault="000D6DB9" w:rsidP="00420BD2">
            <w:pPr>
              <w:ind w:left="38"/>
              <w:jc w:val="both"/>
              <w:rPr>
                <w:spacing w:val="4"/>
              </w:rPr>
            </w:pPr>
            <w:r>
              <w:rPr>
                <w:spacing w:val="4"/>
              </w:rPr>
              <w:t xml:space="preserve">Kolektiv autorů. </w:t>
            </w:r>
            <w:ins w:id="1238" w:author="Eva Batůšková" w:date="2018-11-19T11:21:00Z">
              <w:r w:rsidR="003D1E4B">
                <w:rPr>
                  <w:spacing w:val="4"/>
                </w:rPr>
                <w:t>(</w:t>
              </w:r>
            </w:ins>
            <w:ins w:id="1239" w:author="Jan Strohmandl" w:date="2018-11-17T15:29:00Z">
              <w:r w:rsidR="003C5208" w:rsidRPr="002B256B">
                <w:rPr>
                  <w:spacing w:val="4"/>
                </w:rPr>
                <w:t>2015</w:t>
              </w:r>
            </w:ins>
            <w:ins w:id="1240" w:author="Eva Batůšková" w:date="2018-11-19T11:21:00Z">
              <w:r w:rsidR="003D1E4B">
                <w:rPr>
                  <w:spacing w:val="4"/>
                </w:rPr>
                <w:t>)</w:t>
              </w:r>
            </w:ins>
            <w:ins w:id="1241" w:author="Jan Strohmandl" w:date="2018-11-17T15:29:00Z">
              <w:r w:rsidR="003C5208" w:rsidRPr="002B256B">
                <w:rPr>
                  <w:spacing w:val="4"/>
                </w:rPr>
                <w:t xml:space="preserve">. </w:t>
              </w:r>
            </w:ins>
            <w:r w:rsidRPr="002B256B">
              <w:rPr>
                <w:i/>
                <w:spacing w:val="4"/>
              </w:rPr>
              <w:t>Ochrana obyvatelstva a krizové řízení:</w:t>
            </w:r>
            <w:r w:rsidRPr="002B256B">
              <w:rPr>
                <w:spacing w:val="4"/>
              </w:rPr>
              <w:t xml:space="preserve"> Praha: Ministerstvo vnitra - generální ředitelství Hasičského záchranného sboru ČR, 2015. ISBN 978-80-86466-62-0.</w:t>
            </w:r>
          </w:p>
          <w:p w:rsidR="000D6DB9" w:rsidRPr="0030541C" w:rsidRDefault="000D6DB9" w:rsidP="00420BD2">
            <w:pPr>
              <w:ind w:left="38"/>
              <w:jc w:val="both"/>
            </w:pPr>
            <w:r w:rsidRPr="0030541C">
              <w:t xml:space="preserve">Kolektiv </w:t>
            </w:r>
            <w:proofErr w:type="gramStart"/>
            <w:r w:rsidRPr="0030541C">
              <w:t xml:space="preserve">autorů. </w:t>
            </w:r>
            <w:ins w:id="1242" w:author="Eva Batůšková" w:date="2018-11-19T11:21:00Z">
              <w:r w:rsidR="003D1E4B">
                <w:t>(</w:t>
              </w:r>
            </w:ins>
            <w:r w:rsidRPr="0030541C">
              <w:t xml:space="preserve"> </w:t>
            </w:r>
            <w:ins w:id="1243" w:author="Jan Strohmandl" w:date="2018-11-17T15:29:00Z">
              <w:r w:rsidR="003C5208" w:rsidRPr="0030541C">
                <w:t>2015</w:t>
              </w:r>
            </w:ins>
            <w:proofErr w:type="gramEnd"/>
            <w:ins w:id="1244" w:author="Eva Batůšková" w:date="2018-11-19T11:22:00Z">
              <w:r w:rsidR="003D1E4B">
                <w:t>)</w:t>
              </w:r>
            </w:ins>
            <w:ins w:id="1245" w:author="Jan Strohmandl" w:date="2018-11-17T15:29:00Z">
              <w:r w:rsidR="003C5208" w:rsidRPr="0030541C">
                <w:t>.</w:t>
              </w:r>
              <w:r w:rsidR="003C5208">
                <w:t xml:space="preserve"> </w:t>
              </w:r>
            </w:ins>
            <w:r w:rsidRPr="00621425">
              <w:rPr>
                <w:i/>
              </w:rPr>
              <w:t>Příprava starostů obcí jihomoravského kraje</w:t>
            </w:r>
            <w:r w:rsidRPr="0030541C">
              <w:t>. Brno: Hasičský záchranný sbor JMK</w:t>
            </w:r>
            <w:ins w:id="1246" w:author="Jan Strohmandl" w:date="2018-11-17T15:29:00Z">
              <w:r w:rsidR="003C5208">
                <w:t>.</w:t>
              </w:r>
            </w:ins>
            <w:r w:rsidRPr="0030541C">
              <w:t>, 2015.</w:t>
            </w:r>
          </w:p>
          <w:p w:rsidR="000D6DB9" w:rsidRDefault="000D6DB9" w:rsidP="00420BD2">
            <w:pPr>
              <w:ind w:left="38"/>
              <w:jc w:val="both"/>
              <w:rPr>
                <w:bCs/>
                <w:spacing w:val="4"/>
              </w:rPr>
            </w:pPr>
            <w:r w:rsidRPr="00E524E9">
              <w:rPr>
                <w:bCs/>
                <w:spacing w:val="4"/>
              </w:rPr>
              <w:t>Dokumenty OSN, EU, NATO, OBSE.</w:t>
            </w:r>
          </w:p>
          <w:p w:rsidR="000D6DB9" w:rsidRPr="00AF5719" w:rsidRDefault="000D6DB9" w:rsidP="00420BD2">
            <w:pPr>
              <w:ind w:left="38"/>
              <w:jc w:val="both"/>
              <w:rPr>
                <w:spacing w:val="4"/>
              </w:rPr>
            </w:pPr>
            <w:r w:rsidRPr="0030541C">
              <w:t>Vybrané právní normy zákonné a podzákonné povahy.</w:t>
            </w:r>
          </w:p>
          <w:p w:rsidR="000D6DB9" w:rsidRPr="00575A51" w:rsidRDefault="000D6DB9">
            <w:pPr>
              <w:ind w:left="38"/>
              <w:jc w:val="both"/>
              <w:rPr>
                <w:spacing w:val="4"/>
              </w:rPr>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1247" w:author="Strohmandl Jan" w:date="2018-11-13T09:20:00Z"/>
              </w:rPr>
            </w:pPr>
            <w:r>
              <w:lastRenderedPageBreak/>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1248" w:author="Strohmandl Jan" w:date="2018-11-13T09:20: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45" w:history="1">
              <w:r w:rsidRPr="00EB1132">
                <w:rPr>
                  <w:rStyle w:val="Hypertextovodkaz"/>
                </w:rPr>
                <w:t>kyselak@utb.cz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3B4CE5" w:rsidDel="009A2997" w:rsidRDefault="003B4CE5">
      <w:pPr>
        <w:rPr>
          <w:del w:id="1249" w:author="Jan Strohmandl" w:date="2018-11-18T13:48:00Z"/>
        </w:rPr>
      </w:pPr>
      <w:del w:id="1250" w:author="Jan Strohmandl" w:date="2018-11-18T13:48:00Z">
        <w:r w:rsidDel="009A2997">
          <w:br w:type="page"/>
        </w:r>
      </w:del>
    </w:p>
    <w:p w:rsidR="000D6DB9" w:rsidDel="009A2997" w:rsidRDefault="000D6DB9" w:rsidP="000D6DB9">
      <w:pPr>
        <w:rPr>
          <w:del w:id="1251" w:author="Jan Strohmandl" w:date="2018-11-18T13:48:00Z"/>
        </w:rPr>
      </w:pPr>
    </w:p>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EC7397" w:rsidRDefault="000D6DB9" w:rsidP="00420BD2">
            <w:pPr>
              <w:jc w:val="both"/>
              <w:rPr>
                <w:b/>
              </w:rPr>
            </w:pPr>
            <w:r w:rsidRPr="00EC7397">
              <w:rPr>
                <w:b/>
              </w:rPr>
              <w:t xml:space="preserve">Krizové </w:t>
            </w:r>
            <w:r>
              <w:rPr>
                <w:b/>
              </w:rPr>
              <w:t>řízení a plánování II.</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28p –</w:t>
            </w:r>
            <w:r w:rsidR="003B4CE5">
              <w:t xml:space="preserve">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4</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 zkouška (písemná)</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přednáška, </w:t>
            </w:r>
            <w:r w:rsidR="003B4CE5">
              <w:t>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Podmínky pro splnění zápočtu: Aktivní účast na seminářích (80 %) s prokázáním odpovídajících znalostí z probrané tématiky, průběžným plněním zadaných úkolů na jednotlivé semináře, zpracováním a obhájením zápočtové práce na zadané téma.</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Ing. Jan Kyselák,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Garant stanovuje koncepci předmětu, podílí se na přednáškách v rozsahu 100 %</w:t>
            </w:r>
            <w:r>
              <w:br/>
              <w:t>a 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Ing. Jan Kyselák, Ph.D. – přednášky</w:t>
            </w:r>
            <w:ins w:id="1252" w:author="Strohmandl Jan" w:date="2018-11-13T10:11:00Z">
              <w:r w:rsidR="007D414A">
                <w:t>, seminář</w:t>
              </w:r>
            </w:ins>
            <w:r>
              <w:t xml:space="preserve"> (100 %)</w:t>
            </w:r>
          </w:p>
        </w:tc>
      </w:tr>
      <w:tr w:rsidR="000D6DB9" w:rsidTr="00420BD2">
        <w:trPr>
          <w:trHeight w:val="360"/>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Předmět v této své části seznamuje studenty s plány majícími primární vztah k problematice krizového řízení. Dále pak s oblastí státní pomoci při obnově území, s krizovým řízením v NATO a v rámci Armády České republiky včetně plánu obrany. Dále předmět seznamuje studenty s hospodářskými opatřeními pro krizové stavy jako nedílné součástí podpory řešení vzniku krizových stavů. Následně budou studenti seznámeni s oblastí cvičení orgánů krizového řízení a výkonu státní správy v oblasti krizového řízení. Předmět v tomto semestru bude ukončen přednáškou odborníka z praxe z úrovně magistrátu města nebo krajského úřadu za účelem osvětlení praktického naplňování této části předmětu.</w:t>
            </w:r>
          </w:p>
          <w:p w:rsidR="000D6DB9" w:rsidRPr="001F6583" w:rsidRDefault="000D6DB9" w:rsidP="00420BD2">
            <w:pPr>
              <w:autoSpaceDE w:val="0"/>
              <w:autoSpaceDN w:val="0"/>
              <w:adjustRightInd w:val="0"/>
              <w:jc w:val="both"/>
              <w:rPr>
                <w:u w:val="single"/>
              </w:rPr>
            </w:pPr>
            <w:r>
              <w:rPr>
                <w:u w:val="single"/>
              </w:rPr>
              <w:t>Hlavní témata:</w:t>
            </w:r>
          </w:p>
          <w:p w:rsidR="000D6DB9" w:rsidRPr="00CA5175" w:rsidRDefault="000D6DB9" w:rsidP="00D81E97">
            <w:pPr>
              <w:numPr>
                <w:ilvl w:val="0"/>
                <w:numId w:val="12"/>
              </w:numPr>
            </w:pPr>
            <w:r>
              <w:t>Úkoly</w:t>
            </w:r>
            <w:r w:rsidRPr="00CA5175">
              <w:t xml:space="preserve"> </w:t>
            </w:r>
            <w:r>
              <w:t>veřejné</w:t>
            </w:r>
            <w:r w:rsidRPr="00CA5175">
              <w:t xml:space="preserve"> správy v oblasti krizového řízení.</w:t>
            </w:r>
          </w:p>
          <w:p w:rsidR="000D6DB9" w:rsidRPr="00CA5175" w:rsidRDefault="000D6DB9" w:rsidP="00D81E97">
            <w:pPr>
              <w:numPr>
                <w:ilvl w:val="0"/>
                <w:numId w:val="12"/>
              </w:numPr>
            </w:pPr>
            <w:r w:rsidRPr="00CA5175">
              <w:t>Krizové plány.</w:t>
            </w:r>
          </w:p>
          <w:p w:rsidR="000D6DB9" w:rsidRPr="00CA5175" w:rsidRDefault="000D6DB9" w:rsidP="00D81E97">
            <w:pPr>
              <w:numPr>
                <w:ilvl w:val="0"/>
                <w:numId w:val="12"/>
              </w:numPr>
            </w:pPr>
            <w:r w:rsidRPr="00CA5175">
              <w:t>Plány krizové připravenosti.</w:t>
            </w:r>
          </w:p>
          <w:p w:rsidR="000D6DB9" w:rsidRPr="00CA5175" w:rsidRDefault="000D6DB9" w:rsidP="00D81E97">
            <w:pPr>
              <w:numPr>
                <w:ilvl w:val="0"/>
                <w:numId w:val="12"/>
              </w:numPr>
            </w:pPr>
            <w:r w:rsidRPr="00CA5175">
              <w:t>Havarijní plány.</w:t>
            </w:r>
          </w:p>
          <w:p w:rsidR="000D6DB9" w:rsidRPr="00CA5175" w:rsidRDefault="000D6DB9" w:rsidP="00D81E97">
            <w:pPr>
              <w:numPr>
                <w:ilvl w:val="0"/>
                <w:numId w:val="12"/>
              </w:numPr>
            </w:pPr>
            <w:r w:rsidRPr="00CA5175">
              <w:t>Typové plány pro řešení krizových situací.</w:t>
            </w:r>
          </w:p>
          <w:p w:rsidR="000D6DB9" w:rsidRPr="00CA5175" w:rsidRDefault="000D6DB9" w:rsidP="00D81E97">
            <w:pPr>
              <w:numPr>
                <w:ilvl w:val="0"/>
                <w:numId w:val="12"/>
              </w:numPr>
            </w:pPr>
            <w:r w:rsidRPr="00CA5175">
              <w:t>Povodňové plány.</w:t>
            </w:r>
          </w:p>
          <w:p w:rsidR="000D6DB9" w:rsidRPr="00CA5175" w:rsidRDefault="000D6DB9" w:rsidP="00D81E97">
            <w:pPr>
              <w:numPr>
                <w:ilvl w:val="0"/>
                <w:numId w:val="12"/>
              </w:numPr>
            </w:pPr>
            <w:r w:rsidRPr="00CA5175">
              <w:t>Státní pomoc při obnově území.</w:t>
            </w:r>
          </w:p>
          <w:p w:rsidR="000D6DB9" w:rsidRDefault="000D6DB9" w:rsidP="00D81E97">
            <w:pPr>
              <w:numPr>
                <w:ilvl w:val="0"/>
                <w:numId w:val="12"/>
              </w:numPr>
            </w:pPr>
            <w:r w:rsidRPr="00CA5175">
              <w:t xml:space="preserve">Krizové řízení </w:t>
            </w:r>
            <w:r>
              <w:t xml:space="preserve">a plánování </w:t>
            </w:r>
            <w:r w:rsidRPr="00CA5175">
              <w:t>v AČR.</w:t>
            </w:r>
          </w:p>
          <w:p w:rsidR="000D6DB9" w:rsidRPr="00CA5175" w:rsidRDefault="000D6DB9" w:rsidP="00D81E97">
            <w:pPr>
              <w:numPr>
                <w:ilvl w:val="0"/>
                <w:numId w:val="12"/>
              </w:numPr>
            </w:pPr>
            <w:r>
              <w:t>Síly a prostředky NATO pro řešení krizových situací.</w:t>
            </w:r>
          </w:p>
          <w:p w:rsidR="000D6DB9" w:rsidRPr="00CA5175" w:rsidRDefault="000D6DB9" w:rsidP="00D81E97">
            <w:pPr>
              <w:numPr>
                <w:ilvl w:val="0"/>
                <w:numId w:val="12"/>
              </w:numPr>
            </w:pPr>
            <w:r w:rsidRPr="00CA5175">
              <w:t>HOPKS I.</w:t>
            </w:r>
          </w:p>
          <w:p w:rsidR="000D6DB9" w:rsidRPr="00CA5175" w:rsidRDefault="000D6DB9" w:rsidP="00D81E97">
            <w:pPr>
              <w:numPr>
                <w:ilvl w:val="0"/>
                <w:numId w:val="12"/>
              </w:numPr>
            </w:pPr>
            <w:r w:rsidRPr="00CA5175">
              <w:t>HOPKS II.</w:t>
            </w:r>
          </w:p>
          <w:p w:rsidR="000D6DB9" w:rsidRPr="00CA5175" w:rsidRDefault="000D6DB9" w:rsidP="00D81E97">
            <w:pPr>
              <w:numPr>
                <w:ilvl w:val="0"/>
                <w:numId w:val="12"/>
              </w:numPr>
            </w:pPr>
            <w:r w:rsidRPr="00CA5175">
              <w:t>Cvičení orgánů krizového řízení.</w:t>
            </w:r>
          </w:p>
          <w:p w:rsidR="000D6DB9" w:rsidRPr="00CA5175" w:rsidRDefault="000D6DB9" w:rsidP="00D81E97">
            <w:pPr>
              <w:numPr>
                <w:ilvl w:val="0"/>
                <w:numId w:val="12"/>
              </w:numPr>
            </w:pPr>
            <w:r w:rsidRPr="00CA5175">
              <w:t>Scénáře cvičení orgánů krizového řízení.</w:t>
            </w:r>
          </w:p>
          <w:p w:rsidR="000D6DB9" w:rsidRDefault="000D6DB9" w:rsidP="00D81E97">
            <w:pPr>
              <w:numPr>
                <w:ilvl w:val="0"/>
                <w:numId w:val="12"/>
              </w:numPr>
            </w:pPr>
            <w:r w:rsidRPr="00CA5175">
              <w:t>Krizové řízení v praxi.</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Default="000D6DB9" w:rsidP="00420BD2">
            <w:r>
              <w:rPr>
                <w:b/>
                <w:bCs/>
              </w:rPr>
              <w:t>Povinná literatura:</w:t>
            </w:r>
          </w:p>
          <w:p w:rsidR="000D6DB9" w:rsidRPr="0030541C" w:rsidRDefault="000D6DB9" w:rsidP="00420BD2">
            <w:pPr>
              <w:ind w:left="38"/>
              <w:jc w:val="both"/>
            </w:pPr>
            <w:r w:rsidRPr="0030541C">
              <w:t>HARAZIN, Lukáš a Oldřich LUŽA</w:t>
            </w:r>
            <w:del w:id="1253" w:author="Eva Batůšková" w:date="2018-11-19T11:22:00Z">
              <w:r w:rsidRPr="0030541C" w:rsidDel="003D1E4B">
                <w:delText>.</w:delText>
              </w:r>
            </w:del>
            <w:r w:rsidRPr="0030541C">
              <w:t xml:space="preserve"> </w:t>
            </w:r>
            <w:ins w:id="1254" w:author="Eva Batůšková" w:date="2018-11-19T11:22:00Z">
              <w:r w:rsidR="003D1E4B">
                <w:t>(</w:t>
              </w:r>
            </w:ins>
            <w:ins w:id="1255" w:author="Jan Strohmandl" w:date="2018-11-17T15:29:00Z">
              <w:r w:rsidR="003C5208" w:rsidRPr="0030541C">
                <w:t>2016</w:t>
              </w:r>
            </w:ins>
            <w:ins w:id="1256" w:author="Eva Batůšková" w:date="2018-11-19T11:22:00Z">
              <w:r w:rsidR="003D1E4B">
                <w:t>)</w:t>
              </w:r>
            </w:ins>
            <w:ins w:id="1257" w:author="Jan Strohmandl" w:date="2018-11-17T15:29:00Z">
              <w:r w:rsidR="003C5208" w:rsidRPr="0030541C">
                <w:t xml:space="preserve">. </w:t>
              </w:r>
            </w:ins>
            <w:r w:rsidRPr="0030541C">
              <w:rPr>
                <w:i/>
                <w:iCs/>
              </w:rPr>
              <w:t>Hospodářská opatření pro krizové stavy</w:t>
            </w:r>
            <w:r w:rsidRPr="0030541C">
              <w:t xml:space="preserve">. Praha: Policejní akademie České republiky v Praze, </w:t>
            </w:r>
            <w:del w:id="1258" w:author="Jan Strohmandl" w:date="2018-11-17T15:29:00Z">
              <w:r w:rsidRPr="0030541C" w:rsidDel="003C5208">
                <w:delText xml:space="preserve">2016. </w:delText>
              </w:r>
            </w:del>
            <w:r w:rsidRPr="0030541C">
              <w:t>ISBN 978-80-7251-450-2.</w:t>
            </w:r>
          </w:p>
          <w:p w:rsidR="000D6DB9" w:rsidRPr="0030541C" w:rsidRDefault="000D6DB9" w:rsidP="00420BD2">
            <w:pPr>
              <w:ind w:left="38"/>
              <w:jc w:val="both"/>
            </w:pPr>
            <w:r w:rsidRPr="0030541C">
              <w:t>SOUČEK, Vladimír a Oldřich KRULÍK</w:t>
            </w:r>
            <w:del w:id="1259" w:author="Eva Batůšková" w:date="2018-11-19T11:22:00Z">
              <w:r w:rsidRPr="0030541C" w:rsidDel="003D1E4B">
                <w:delText>.</w:delText>
              </w:r>
            </w:del>
            <w:r w:rsidRPr="0030541C">
              <w:t xml:space="preserve"> </w:t>
            </w:r>
            <w:ins w:id="1260" w:author="Eva Batůšková" w:date="2018-11-19T11:22:00Z">
              <w:r w:rsidR="003D1E4B">
                <w:t>(</w:t>
              </w:r>
            </w:ins>
            <w:ins w:id="1261" w:author="Jan Strohmandl" w:date="2018-11-17T15:29:00Z">
              <w:r w:rsidR="003C5208" w:rsidRPr="0030541C">
                <w:t>2013</w:t>
              </w:r>
            </w:ins>
            <w:ins w:id="1262" w:author="Eva Batůšková" w:date="2018-11-19T11:22:00Z">
              <w:r w:rsidR="003D1E4B">
                <w:t>)</w:t>
              </w:r>
            </w:ins>
            <w:ins w:id="1263" w:author="Jan Strohmandl" w:date="2018-11-17T15:29:00Z">
              <w:r w:rsidR="003C5208" w:rsidRPr="0030541C">
                <w:t xml:space="preserve">. </w:t>
              </w:r>
            </w:ins>
            <w:r w:rsidRPr="0030541C">
              <w:rPr>
                <w:i/>
                <w:iCs/>
              </w:rPr>
              <w:t>Modelování scénářů pohrom</w:t>
            </w:r>
            <w:r w:rsidRPr="0030541C">
              <w:t xml:space="preserve">. Praha: Policejní akademie České republiky </w:t>
            </w:r>
            <w:del w:id="1264" w:author="Jan Strohmandl" w:date="2018-11-17T15:29:00Z">
              <w:r w:rsidDel="003C5208">
                <w:br/>
              </w:r>
            </w:del>
            <w:r w:rsidRPr="0030541C">
              <w:t xml:space="preserve">v Praze, </w:t>
            </w:r>
            <w:del w:id="1265" w:author="Jan Strohmandl" w:date="2018-11-17T15:29:00Z">
              <w:r w:rsidRPr="0030541C" w:rsidDel="003C5208">
                <w:delText xml:space="preserve">2013. </w:delText>
              </w:r>
            </w:del>
            <w:r w:rsidRPr="0030541C">
              <w:t>ISBN 978-80-7251-401-4.</w:t>
            </w:r>
          </w:p>
          <w:p w:rsidR="000D6DB9" w:rsidRPr="0030541C" w:rsidRDefault="000D6DB9" w:rsidP="00420BD2">
            <w:pPr>
              <w:ind w:left="38"/>
              <w:jc w:val="both"/>
            </w:pPr>
            <w:r w:rsidRPr="0030541C">
              <w:t>SMETANA, Marek a Danuše KRATOCHVÍLOVÁ</w:t>
            </w:r>
            <w:del w:id="1266" w:author="Eva Batůšková" w:date="2018-11-19T11:22:00Z">
              <w:r w:rsidRPr="0030541C" w:rsidDel="003D1E4B">
                <w:delText>.</w:delText>
              </w:r>
            </w:del>
            <w:r w:rsidRPr="0030541C">
              <w:t xml:space="preserve"> </w:t>
            </w:r>
            <w:ins w:id="1267" w:author="Eva Batůšková" w:date="2018-11-19T11:22:00Z">
              <w:r w:rsidR="003D1E4B">
                <w:t>(</w:t>
              </w:r>
            </w:ins>
            <w:ins w:id="1268" w:author="Jan Strohmandl" w:date="2018-11-17T15:30:00Z">
              <w:r w:rsidR="003C5208" w:rsidRPr="0030541C">
                <w:t>2012</w:t>
              </w:r>
            </w:ins>
            <w:ins w:id="1269" w:author="Eva Batůšková" w:date="2018-11-19T11:22:00Z">
              <w:r w:rsidR="003D1E4B">
                <w:t>)</w:t>
              </w:r>
            </w:ins>
            <w:ins w:id="1270" w:author="Jan Strohmandl" w:date="2018-11-17T15:30:00Z">
              <w:r w:rsidR="003C5208" w:rsidRPr="0030541C">
                <w:t xml:space="preserve">. </w:t>
              </w:r>
            </w:ins>
            <w:r w:rsidRPr="0030541C">
              <w:rPr>
                <w:i/>
                <w:iCs/>
              </w:rPr>
              <w:t>Krizové plánování</w:t>
            </w:r>
            <w:r w:rsidRPr="0030541C">
              <w:t xml:space="preserve">. V Ostravě: Sdružení požárního </w:t>
            </w:r>
            <w:r>
              <w:br/>
            </w:r>
            <w:r w:rsidRPr="0030541C">
              <w:t xml:space="preserve">a bezpečnostního inženýrství, </w:t>
            </w:r>
            <w:del w:id="1271" w:author="Jan Strohmandl" w:date="2018-11-17T15:30:00Z">
              <w:r w:rsidRPr="0030541C" w:rsidDel="003C5208">
                <w:delText xml:space="preserve">2012. </w:delText>
              </w:r>
            </w:del>
            <w:r w:rsidRPr="0030541C">
              <w:t>ISBN 978-80-7385-121-7.</w:t>
            </w:r>
          </w:p>
          <w:p w:rsidR="000D6DB9" w:rsidRPr="0030541C" w:rsidRDefault="000D6DB9" w:rsidP="00420BD2">
            <w:pPr>
              <w:ind w:left="38"/>
              <w:jc w:val="both"/>
            </w:pPr>
            <w:r w:rsidRPr="0030541C">
              <w:t>HORÁK, Rudolf</w:t>
            </w:r>
            <w:del w:id="1272" w:author="Eva Batůšková" w:date="2018-11-19T11:22:00Z">
              <w:r w:rsidRPr="0030541C" w:rsidDel="003D1E4B">
                <w:delText>.</w:delText>
              </w:r>
            </w:del>
            <w:r w:rsidRPr="0030541C">
              <w:t xml:space="preserve"> </w:t>
            </w:r>
            <w:ins w:id="1273" w:author="Eva Batůšková" w:date="2018-11-19T11:22:00Z">
              <w:r w:rsidR="003D1E4B">
                <w:t>(</w:t>
              </w:r>
            </w:ins>
            <w:ins w:id="1274" w:author="Jan Strohmandl" w:date="2018-11-17T15:30:00Z">
              <w:r w:rsidR="003C5208" w:rsidRPr="0030541C">
                <w:t>2011</w:t>
              </w:r>
            </w:ins>
            <w:ins w:id="1275" w:author="Eva Batůšková" w:date="2018-11-19T11:22:00Z">
              <w:r w:rsidR="003D1E4B">
                <w:t>)</w:t>
              </w:r>
            </w:ins>
            <w:ins w:id="1276" w:author="Jan Strohmandl" w:date="2018-11-17T15:30:00Z">
              <w:r w:rsidR="003C5208" w:rsidRPr="0030541C">
                <w:t xml:space="preserve">. </w:t>
              </w:r>
            </w:ins>
            <w:r w:rsidRPr="0030541C">
              <w:rPr>
                <w:i/>
                <w:iCs/>
              </w:rPr>
              <w:t>Průvodce krizovým plánováním pro veřejnou správu: [prevence řešení mimořádných krizových situací]</w:t>
            </w:r>
            <w:r w:rsidRPr="0030541C">
              <w:t xml:space="preserve">. Praha: Linde, </w:t>
            </w:r>
            <w:del w:id="1277" w:author="Jan Strohmandl" w:date="2018-11-17T15:30:00Z">
              <w:r w:rsidRPr="0030541C" w:rsidDel="003C5208">
                <w:delText xml:space="preserve">2011. </w:delText>
              </w:r>
            </w:del>
            <w:r w:rsidRPr="0030541C">
              <w:t>ISBN 978-80-7201-827-7.</w:t>
            </w:r>
          </w:p>
          <w:p w:rsidR="000D6DB9" w:rsidRPr="0030541C" w:rsidRDefault="000D6DB9" w:rsidP="00420BD2">
            <w:pPr>
              <w:ind w:left="38"/>
              <w:jc w:val="both"/>
            </w:pPr>
            <w:r w:rsidRPr="0030541C">
              <w:t>SMETANA, Marek a Danuše KRATOCHVÍLOVÁ</w:t>
            </w:r>
            <w:del w:id="1278" w:author="Eva Batůšková" w:date="2018-11-19T11:22:00Z">
              <w:r w:rsidRPr="0030541C" w:rsidDel="003D1E4B">
                <w:delText>.</w:delText>
              </w:r>
            </w:del>
            <w:r w:rsidRPr="0030541C">
              <w:t xml:space="preserve"> </w:t>
            </w:r>
            <w:ins w:id="1279" w:author="Eva Batůšková" w:date="2018-11-19T11:22:00Z">
              <w:r w:rsidR="003D1E4B">
                <w:t>(</w:t>
              </w:r>
            </w:ins>
            <w:ins w:id="1280" w:author="Jan Strohmandl" w:date="2018-11-17T15:30:00Z">
              <w:r w:rsidR="003C5208" w:rsidRPr="0030541C">
                <w:t>2010</w:t>
              </w:r>
            </w:ins>
            <w:ins w:id="1281" w:author="Eva Batůšková" w:date="2018-11-19T11:22:00Z">
              <w:r w:rsidR="003D1E4B">
                <w:t>)</w:t>
              </w:r>
            </w:ins>
            <w:ins w:id="1282" w:author="Jan Strohmandl" w:date="2018-11-17T15:30:00Z">
              <w:r w:rsidR="003C5208" w:rsidRPr="0030541C">
                <w:t xml:space="preserve">. </w:t>
              </w:r>
            </w:ins>
            <w:r w:rsidRPr="0030541C">
              <w:rPr>
                <w:i/>
                <w:iCs/>
              </w:rPr>
              <w:t>Havarijní plánování: varování, evakuace, poplachové plány, povodňové plány</w:t>
            </w:r>
            <w:r w:rsidRPr="0030541C">
              <w:t xml:space="preserve">. Brno: Computer Press, </w:t>
            </w:r>
            <w:del w:id="1283" w:author="Jan Strohmandl" w:date="2018-11-17T15:30:00Z">
              <w:r w:rsidRPr="0030541C" w:rsidDel="003C5208">
                <w:delText xml:space="preserve">2010. </w:delText>
              </w:r>
            </w:del>
            <w:r w:rsidRPr="0030541C">
              <w:t>ISBN 978-80-251-2989-0.</w:t>
            </w:r>
          </w:p>
          <w:p w:rsidR="000D6DB9" w:rsidRPr="0030541C" w:rsidRDefault="000D6DB9" w:rsidP="00420BD2">
            <w:pPr>
              <w:ind w:left="38"/>
              <w:jc w:val="both"/>
            </w:pPr>
            <w:r w:rsidRPr="0030541C">
              <w:t>PROCHÁZKOVÁ, Dana</w:t>
            </w:r>
            <w:del w:id="1284" w:author="Eva Batůšková" w:date="2018-11-19T11:22:00Z">
              <w:r w:rsidRPr="0030541C" w:rsidDel="003D1E4B">
                <w:delText>.</w:delText>
              </w:r>
            </w:del>
            <w:r w:rsidRPr="0030541C">
              <w:t xml:space="preserve"> </w:t>
            </w:r>
            <w:ins w:id="1285" w:author="Eva Batůšková" w:date="2018-11-19T11:22:00Z">
              <w:r w:rsidR="003D1E4B">
                <w:t>(</w:t>
              </w:r>
            </w:ins>
            <w:ins w:id="1286" w:author="Jan Strohmandl" w:date="2018-11-17T15:30:00Z">
              <w:r w:rsidR="003C5208" w:rsidRPr="0030541C">
                <w:t>2009</w:t>
              </w:r>
            </w:ins>
            <w:ins w:id="1287" w:author="Eva Batůšková" w:date="2018-11-19T11:22:00Z">
              <w:r w:rsidR="003D1E4B">
                <w:t>)</w:t>
              </w:r>
            </w:ins>
            <w:ins w:id="1288" w:author="Jan Strohmandl" w:date="2018-11-17T15:30:00Z">
              <w:r w:rsidR="003C5208" w:rsidRPr="0030541C">
                <w:t xml:space="preserve">. </w:t>
              </w:r>
            </w:ins>
            <w:r w:rsidRPr="0030541C">
              <w:rPr>
                <w:i/>
                <w:iCs/>
              </w:rPr>
              <w:t>Krizové řízení, havarijní plánování a ochrana obyvatelstva</w:t>
            </w:r>
            <w:r w:rsidRPr="0030541C">
              <w:t xml:space="preserve">. České Budějovice: </w:t>
            </w:r>
            <w:r w:rsidRPr="0030541C">
              <w:lastRenderedPageBreak/>
              <w:t xml:space="preserve">Vysoká škola evropských a regionálních studií, </w:t>
            </w:r>
            <w:del w:id="1289" w:author="Jan Strohmandl" w:date="2018-11-17T15:30:00Z">
              <w:r w:rsidRPr="0030541C" w:rsidDel="003C5208">
                <w:delText xml:space="preserve">2009. </w:delText>
              </w:r>
            </w:del>
            <w:r w:rsidRPr="0030541C">
              <w:t>Vysokoškolská učebnice. ISBN 978-80-86708-86-7.</w:t>
            </w:r>
          </w:p>
          <w:p w:rsidR="000D6DB9" w:rsidRDefault="000D6DB9" w:rsidP="00420BD2">
            <w:pPr>
              <w:jc w:val="both"/>
            </w:pPr>
            <w:r w:rsidRPr="0030541C">
              <w:t>VILÁŠEK, Josef</w:t>
            </w:r>
            <w:del w:id="1290" w:author="Eva Batůšková" w:date="2018-11-19T11:22:00Z">
              <w:r w:rsidRPr="0030541C" w:rsidDel="003D1E4B">
                <w:delText>.</w:delText>
              </w:r>
            </w:del>
            <w:r w:rsidRPr="0030541C">
              <w:t xml:space="preserve"> </w:t>
            </w:r>
            <w:ins w:id="1291" w:author="Eva Batůšková" w:date="2018-11-19T11:22:00Z">
              <w:r w:rsidR="003D1E4B">
                <w:t>(</w:t>
              </w:r>
            </w:ins>
            <w:ins w:id="1292" w:author="Jan Strohmandl" w:date="2018-11-17T15:30:00Z">
              <w:r w:rsidR="003C5208" w:rsidRPr="0030541C">
                <w:t>2009</w:t>
              </w:r>
            </w:ins>
            <w:ins w:id="1293" w:author="Eva Batůšková" w:date="2018-11-19T11:23:00Z">
              <w:r w:rsidR="003D1E4B">
                <w:t>)</w:t>
              </w:r>
            </w:ins>
            <w:ins w:id="1294" w:author="Jan Strohmandl" w:date="2018-11-17T15:30:00Z">
              <w:r w:rsidR="003C5208" w:rsidRPr="0030541C">
                <w:t xml:space="preserve">. </w:t>
              </w:r>
            </w:ins>
            <w:r w:rsidRPr="0030541C">
              <w:rPr>
                <w:i/>
                <w:iCs/>
              </w:rPr>
              <w:t>Krizové řízení</w:t>
            </w:r>
            <w:r w:rsidRPr="0030541C">
              <w:t xml:space="preserve">. V Praze: Karolinum, </w:t>
            </w:r>
            <w:del w:id="1295" w:author="Jan Strohmandl" w:date="2018-11-17T15:30:00Z">
              <w:r w:rsidRPr="0030541C" w:rsidDel="003C5208">
                <w:delText xml:space="preserve">2009. </w:delText>
              </w:r>
            </w:del>
            <w:ins w:id="1296" w:author="Jan Strohmandl" w:date="2018-11-17T15:30:00Z">
              <w:r w:rsidR="003C5208">
                <w:t>u</w:t>
              </w:r>
            </w:ins>
            <w:del w:id="1297" w:author="Jan Strohmandl" w:date="2018-11-17T15:30:00Z">
              <w:r w:rsidRPr="0030541C" w:rsidDel="003C5208">
                <w:delText>U</w:delText>
              </w:r>
            </w:del>
            <w:r w:rsidRPr="0030541C">
              <w:t>čební texty Univerzity Karlovy v Praze. ISBN 978-80-246-1723-7.</w:t>
            </w:r>
          </w:p>
          <w:p w:rsidR="000D6DB9" w:rsidRPr="001F6583" w:rsidRDefault="000D6DB9" w:rsidP="00420BD2">
            <w:pPr>
              <w:spacing w:before="60"/>
              <w:jc w:val="both"/>
            </w:pPr>
            <w:r>
              <w:rPr>
                <w:b/>
                <w:bCs/>
              </w:rPr>
              <w:t>Doporučená literatura:</w:t>
            </w:r>
          </w:p>
          <w:p w:rsidR="000D6DB9" w:rsidRPr="002B256B" w:rsidRDefault="000D6DB9" w:rsidP="00420BD2">
            <w:pPr>
              <w:ind w:left="38"/>
              <w:jc w:val="both"/>
              <w:rPr>
                <w:spacing w:val="4"/>
              </w:rPr>
            </w:pPr>
            <w:r>
              <w:rPr>
                <w:spacing w:val="4"/>
              </w:rPr>
              <w:t xml:space="preserve">Kolektiv autorů. </w:t>
            </w:r>
            <w:ins w:id="1298" w:author="Strohmandl Jan" w:date="2018-11-19T13:29:00Z">
              <w:r w:rsidR="00A73454">
                <w:rPr>
                  <w:spacing w:val="4"/>
                </w:rPr>
                <w:t>(</w:t>
              </w:r>
            </w:ins>
            <w:ins w:id="1299" w:author="Jan Strohmandl" w:date="2018-11-17T15:30:00Z">
              <w:r w:rsidR="003C5208" w:rsidRPr="002B256B">
                <w:rPr>
                  <w:spacing w:val="4"/>
                </w:rPr>
                <w:t>2015</w:t>
              </w:r>
            </w:ins>
            <w:ins w:id="1300" w:author="Strohmandl Jan" w:date="2018-11-19T13:29:00Z">
              <w:r w:rsidR="00A73454">
                <w:rPr>
                  <w:spacing w:val="4"/>
                </w:rPr>
                <w:t>)</w:t>
              </w:r>
            </w:ins>
            <w:ins w:id="1301" w:author="Jan Strohmandl" w:date="2018-11-17T15:30:00Z">
              <w:r w:rsidR="003C5208" w:rsidRPr="002B256B">
                <w:rPr>
                  <w:spacing w:val="4"/>
                </w:rPr>
                <w:t xml:space="preserve">. </w:t>
              </w:r>
            </w:ins>
            <w:r w:rsidRPr="002B256B">
              <w:rPr>
                <w:i/>
                <w:spacing w:val="4"/>
              </w:rPr>
              <w:t>Ochrana obyvatelstva a krizové řízení:</w:t>
            </w:r>
            <w:r w:rsidRPr="002B256B">
              <w:rPr>
                <w:spacing w:val="4"/>
              </w:rPr>
              <w:t xml:space="preserve"> Praha: Ministerstvo vnitra - generální ředitelství Hasičského záchranného sboru ČR, </w:t>
            </w:r>
            <w:del w:id="1302" w:author="Jan Strohmandl" w:date="2018-11-17T15:30:00Z">
              <w:r w:rsidRPr="002B256B" w:rsidDel="003C5208">
                <w:rPr>
                  <w:spacing w:val="4"/>
                </w:rPr>
                <w:delText xml:space="preserve">2015. </w:delText>
              </w:r>
            </w:del>
            <w:r w:rsidRPr="002B256B">
              <w:rPr>
                <w:spacing w:val="4"/>
              </w:rPr>
              <w:t>ISBN 978-80-86466-62-0.</w:t>
            </w:r>
          </w:p>
          <w:p w:rsidR="000D6DB9" w:rsidRPr="0030541C" w:rsidRDefault="000D6DB9" w:rsidP="00420BD2">
            <w:pPr>
              <w:jc w:val="both"/>
            </w:pPr>
            <w:r w:rsidRPr="0030541C">
              <w:t xml:space="preserve">Kolektiv autorů. </w:t>
            </w:r>
            <w:ins w:id="1303" w:author="Strohmandl Jan" w:date="2018-11-19T13:29:00Z">
              <w:r w:rsidR="00A73454">
                <w:t>(</w:t>
              </w:r>
            </w:ins>
            <w:del w:id="1304" w:author="Strohmandl Jan" w:date="2018-11-19T13:29:00Z">
              <w:r w:rsidRPr="0030541C" w:rsidDel="00A73454">
                <w:delText xml:space="preserve"> </w:delText>
              </w:r>
            </w:del>
            <w:ins w:id="1305" w:author="Jan Strohmandl" w:date="2018-11-17T15:31:00Z">
              <w:r w:rsidR="003C5208" w:rsidRPr="0030541C">
                <w:t>2015</w:t>
              </w:r>
            </w:ins>
            <w:ins w:id="1306" w:author="Strohmandl Jan" w:date="2018-11-19T13:29:00Z">
              <w:r w:rsidR="00A73454">
                <w:t>)</w:t>
              </w:r>
            </w:ins>
            <w:ins w:id="1307" w:author="Jan Strohmandl" w:date="2018-11-17T15:31:00Z">
              <w:r w:rsidR="003C5208" w:rsidRPr="0030541C">
                <w:t>.</w:t>
              </w:r>
              <w:r w:rsidR="003C5208">
                <w:t xml:space="preserve"> </w:t>
              </w:r>
            </w:ins>
            <w:r w:rsidRPr="00621425">
              <w:rPr>
                <w:i/>
              </w:rPr>
              <w:t>Příprava starostů obcí jihomoravského kraje</w:t>
            </w:r>
            <w:r w:rsidRPr="0030541C">
              <w:t>. Brno: Hasičský záchranný sbor JMK</w:t>
            </w:r>
            <w:ins w:id="1308" w:author="Jan Strohmandl" w:date="2018-11-17T15:31:00Z">
              <w:r w:rsidR="003C5208">
                <w:t>.</w:t>
              </w:r>
            </w:ins>
            <w:del w:id="1309" w:author="Jan Strohmandl" w:date="2018-11-17T15:31:00Z">
              <w:r w:rsidRPr="0030541C" w:rsidDel="003C5208">
                <w:delText>, 2015.</w:delText>
              </w:r>
            </w:del>
          </w:p>
          <w:p w:rsidR="000D6DB9" w:rsidRPr="00575A51" w:rsidRDefault="000D6DB9" w:rsidP="00420BD2">
            <w:pPr>
              <w:ind w:left="38"/>
              <w:jc w:val="both"/>
              <w:rPr>
                <w:spacing w:val="4"/>
              </w:rPr>
            </w:pPr>
            <w:r w:rsidRPr="0030541C">
              <w:t>Vybrané právní normy zákonné a podzákonné povahy.</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1310" w:author="Strohmandl Jan" w:date="2018-11-13T09:20: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1311" w:author="Strohmandl Jan" w:date="2018-11-13T09:20: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46" w:history="1">
              <w:r w:rsidRPr="00EB1132">
                <w:rPr>
                  <w:rStyle w:val="Hypertextovodkaz"/>
                </w:rPr>
                <w:t>kyselak@utb.cz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Pr="002F3924" w:rsidRDefault="000D6DB9" w:rsidP="00420BD2">
            <w:pPr>
              <w:jc w:val="both"/>
              <w:rPr>
                <w:b/>
              </w:rPr>
            </w:pPr>
            <w:r w:rsidRPr="002F3924">
              <w:rPr>
                <w:b/>
              </w:rPr>
              <w:t>Název studijního předmětu</w:t>
            </w:r>
          </w:p>
        </w:tc>
        <w:tc>
          <w:tcPr>
            <w:tcW w:w="6769" w:type="dxa"/>
            <w:gridSpan w:val="7"/>
            <w:tcBorders>
              <w:top w:val="double" w:sz="4" w:space="0" w:color="auto"/>
            </w:tcBorders>
          </w:tcPr>
          <w:p w:rsidR="000D6DB9" w:rsidRPr="002F3924" w:rsidRDefault="000D6DB9" w:rsidP="00420BD2">
            <w:pPr>
              <w:jc w:val="both"/>
              <w:rPr>
                <w:b/>
              </w:rPr>
            </w:pPr>
            <w:r w:rsidRPr="002F3924">
              <w:rPr>
                <w:b/>
              </w:rPr>
              <w:t>Krizový management a bezpečnostní systém České republiky</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 – PZ</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1/LS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420BD2">
            <w:pPr>
              <w:jc w:val="both"/>
            </w:pPr>
            <w:r>
              <w:t>28p – 14s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42</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přednáška, seminář</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rsidRPr="00897246">
              <w:t>Způsob zakončení předmětu</w:t>
            </w:r>
            <w:r>
              <w:t xml:space="preserve"> – písemná a ústní zkouška. </w:t>
            </w:r>
          </w:p>
          <w:p w:rsidR="000D6DB9" w:rsidRDefault="000D6DB9" w:rsidP="00420BD2">
            <w:pPr>
              <w:jc w:val="both"/>
            </w:pPr>
            <w:r w:rsidRPr="00897246">
              <w:t>Požadavky na zápočet - vypracování seminární práce dle požadavků vyučujícího, 80% aktivní účast na seminářích</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Mgr. Marek Tomaštík,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752826">
            <w:pPr>
              <w:jc w:val="both"/>
            </w:pPr>
            <w:r w:rsidRPr="00DB3747">
              <w:t xml:space="preserve">Garant se podílí na přednášení v rozsahu </w:t>
            </w:r>
            <w:del w:id="1312" w:author="PS" w:date="2018-11-24T21:07:00Z">
              <w:r w:rsidDel="00752826">
                <w:delText>100</w:delText>
              </w:r>
              <w:r w:rsidRPr="00DB3747" w:rsidDel="00752826">
                <w:delText xml:space="preserve"> </w:delText>
              </w:r>
            </w:del>
            <w:ins w:id="1313" w:author="PS" w:date="2018-11-24T21:07:00Z">
              <w:r w:rsidR="00752826">
                <w:t>90</w:t>
              </w:r>
              <w:r w:rsidR="00752826" w:rsidRPr="00DB3747">
                <w:t xml:space="preserve"> </w:t>
              </w:r>
            </w:ins>
            <w:r w:rsidRPr="00DB3747">
              <w:t xml:space="preserve">%, dále stanovuje koncepci </w:t>
            </w:r>
            <w:r>
              <w:t>předmětu</w:t>
            </w:r>
            <w:ins w:id="1314" w:author="PS" w:date="2018-11-24T21:07:00Z">
              <w:r w:rsidR="00752826">
                <w:t>, podílí se na výuce seminářů a dohlíží na jejich jednotné vedení.</w:t>
              </w:r>
            </w:ins>
            <w:del w:id="1315" w:author="PS" w:date="2018-11-24T21:07:00Z">
              <w:r w:rsidDel="00752826">
                <w:delText>.</w:delText>
              </w:r>
            </w:del>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t>Přednášky: Mgr. Marek Tomaštík, Ph.D. – přednášky</w:t>
            </w:r>
            <w:ins w:id="1316" w:author="Strohmandl Jan" w:date="2018-11-13T10:11:00Z">
              <w:r w:rsidR="007D414A">
                <w:t>, seminář</w:t>
              </w:r>
            </w:ins>
            <w:r>
              <w:t xml:space="preserve"> (90 %)</w:t>
            </w:r>
          </w:p>
          <w:p w:rsidR="000D6DB9" w:rsidRDefault="000D6DB9" w:rsidP="00420BD2">
            <w:pPr>
              <w:jc w:val="both"/>
            </w:pPr>
            <w:r>
              <w:t>Ing. Robert Pekaj – přednášky</w:t>
            </w:r>
            <w:ins w:id="1317" w:author="Strohmandl Jan" w:date="2018-11-13T10:11:00Z">
              <w:r w:rsidR="007D414A">
                <w:t>, seminář</w:t>
              </w:r>
            </w:ins>
            <w:r>
              <w:t xml:space="preserve"> (10 %) </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rsidRPr="00D32B1D">
              <w:t>Předmět seznamuje studenty se základy krizového managementu a bezpečnostního systému České republiky. Cílem předmětu je seznámit studenta s teorií a praxí krizového managementu jako uceleného souboru ověřených přístupů, názorů, nástrojů, zkušeností, doporučení a metod ke zvládání manažerských funkcí při řešení krizových situací. Studenti budou seznámeni se základy obecné problematiky hrozeb, rizik, krizí a prevence</w:t>
            </w:r>
            <w:r>
              <w:t>, tvorbou krizových strategií, řízením krizí a rozvoje společnosti</w:t>
            </w:r>
            <w:r w:rsidRPr="00D32B1D">
              <w:t xml:space="preserve">. </w:t>
            </w:r>
            <w:r>
              <w:t xml:space="preserve">Student </w:t>
            </w:r>
            <w:r w:rsidRPr="00E858D7">
              <w:t>získá základních informací o či</w:t>
            </w:r>
            <w:r>
              <w:t xml:space="preserve">nnosti krizového managementu a bezpečnostního systému ČR a systému </w:t>
            </w:r>
            <w:r w:rsidRPr="00E858D7">
              <w:t>kontroly krizového řízení ve veřejné správě.</w:t>
            </w:r>
          </w:p>
          <w:p w:rsidR="000D6DB9" w:rsidRPr="00915281" w:rsidRDefault="000D6DB9" w:rsidP="00420BD2">
            <w:pPr>
              <w:jc w:val="both"/>
              <w:rPr>
                <w:u w:val="single"/>
              </w:rPr>
            </w:pPr>
            <w:r>
              <w:t xml:space="preserve"> </w:t>
            </w:r>
            <w:r>
              <w:rPr>
                <w:u w:val="single"/>
              </w:rPr>
              <w:t>Hlavní témata:</w:t>
            </w:r>
          </w:p>
          <w:p w:rsidR="000D6DB9" w:rsidRDefault="000D6DB9" w:rsidP="00D81E97">
            <w:pPr>
              <w:pStyle w:val="Odstavecseseznamem"/>
              <w:numPr>
                <w:ilvl w:val="0"/>
                <w:numId w:val="5"/>
              </w:numPr>
              <w:jc w:val="both"/>
            </w:pPr>
            <w:r>
              <w:t>Úvod do problematiky krizového managementu.</w:t>
            </w:r>
          </w:p>
          <w:p w:rsidR="000D6DB9" w:rsidRDefault="000D6DB9" w:rsidP="00D81E97">
            <w:pPr>
              <w:pStyle w:val="Odstavecseseznamem"/>
              <w:numPr>
                <w:ilvl w:val="0"/>
                <w:numId w:val="5"/>
              </w:numPr>
              <w:jc w:val="both"/>
            </w:pPr>
            <w:r w:rsidRPr="009F13FE">
              <w:t>Legislativní rámec krizového managementu.</w:t>
            </w:r>
          </w:p>
          <w:p w:rsidR="000D6DB9" w:rsidRDefault="000D6DB9" w:rsidP="00D81E97">
            <w:pPr>
              <w:pStyle w:val="Odstavecseseznamem"/>
              <w:numPr>
                <w:ilvl w:val="0"/>
                <w:numId w:val="5"/>
              </w:numPr>
              <w:jc w:val="both"/>
            </w:pPr>
            <w:r>
              <w:t>Pojmový a kategoriální aparát krizového managementu.</w:t>
            </w:r>
          </w:p>
          <w:p w:rsidR="000D6DB9" w:rsidRPr="009F13FE" w:rsidRDefault="000D6DB9" w:rsidP="00D81E97">
            <w:pPr>
              <w:pStyle w:val="Odstavecseseznamem"/>
              <w:numPr>
                <w:ilvl w:val="0"/>
                <w:numId w:val="5"/>
              </w:numPr>
              <w:jc w:val="both"/>
            </w:pPr>
            <w:r>
              <w:t xml:space="preserve">Teorie hrozeb a rizik, mapy rizik, </w:t>
            </w:r>
            <w:r w:rsidRPr="00DE5799">
              <w:t>základní metody analýzy a snižování rizik</w:t>
            </w:r>
            <w:r>
              <w:t>.</w:t>
            </w:r>
          </w:p>
          <w:p w:rsidR="000D6DB9" w:rsidRDefault="000D6DB9" w:rsidP="00D81E97">
            <w:pPr>
              <w:pStyle w:val="Odstavecseseznamem"/>
              <w:numPr>
                <w:ilvl w:val="0"/>
                <w:numId w:val="5"/>
              </w:numPr>
              <w:jc w:val="both"/>
            </w:pPr>
            <w:r w:rsidRPr="00D57131">
              <w:t>Krizový management a jeho vývoj.</w:t>
            </w:r>
            <w:r>
              <w:t xml:space="preserve"> Krize a její vymezení. Systémové pojetí krizí.</w:t>
            </w:r>
          </w:p>
          <w:p w:rsidR="000D6DB9" w:rsidRDefault="000D6DB9" w:rsidP="00D81E97">
            <w:pPr>
              <w:pStyle w:val="Odstavecseseznamem"/>
              <w:numPr>
                <w:ilvl w:val="0"/>
                <w:numId w:val="5"/>
              </w:numPr>
              <w:jc w:val="both"/>
            </w:pPr>
            <w:r>
              <w:t>Tvorba krizových strategií, proces řízení změn krizové strategie.</w:t>
            </w:r>
          </w:p>
          <w:p w:rsidR="000D6DB9" w:rsidRDefault="000D6DB9" w:rsidP="00D81E97">
            <w:pPr>
              <w:pStyle w:val="Odstavecseseznamem"/>
              <w:numPr>
                <w:ilvl w:val="0"/>
                <w:numId w:val="5"/>
              </w:numPr>
              <w:jc w:val="both"/>
            </w:pPr>
            <w:r>
              <w:t>Řízení krizí a rozvoj společnosti.</w:t>
            </w:r>
          </w:p>
          <w:p w:rsidR="000D6DB9" w:rsidRDefault="000D6DB9" w:rsidP="00D81E97">
            <w:pPr>
              <w:pStyle w:val="Odstavecseseznamem"/>
              <w:numPr>
                <w:ilvl w:val="0"/>
                <w:numId w:val="5"/>
              </w:numPr>
              <w:jc w:val="both"/>
            </w:pPr>
            <w:r>
              <w:t>Krizová komunikace a komunikace rizika.</w:t>
            </w:r>
          </w:p>
          <w:p w:rsidR="000D6DB9" w:rsidRDefault="000D6DB9" w:rsidP="00D81E97">
            <w:pPr>
              <w:pStyle w:val="Odstavecseseznamem"/>
              <w:numPr>
                <w:ilvl w:val="0"/>
                <w:numId w:val="5"/>
              </w:numPr>
              <w:jc w:val="both"/>
            </w:pPr>
            <w:r>
              <w:t>Rozhodování v krizových situacích.</w:t>
            </w:r>
          </w:p>
          <w:p w:rsidR="000D6DB9" w:rsidRDefault="000D6DB9" w:rsidP="00D81E97">
            <w:pPr>
              <w:pStyle w:val="Odstavecseseznamem"/>
              <w:numPr>
                <w:ilvl w:val="0"/>
                <w:numId w:val="5"/>
              </w:numPr>
              <w:jc w:val="both"/>
            </w:pPr>
            <w:r w:rsidRPr="00A0373E">
              <w:t xml:space="preserve">Mezinárodní </w:t>
            </w:r>
            <w:r>
              <w:t xml:space="preserve">a etické </w:t>
            </w:r>
            <w:r w:rsidRPr="00A0373E">
              <w:t>aspekty krizového managementu.</w:t>
            </w:r>
          </w:p>
          <w:p w:rsidR="000D6DB9" w:rsidRDefault="000D6DB9" w:rsidP="00D81E97">
            <w:pPr>
              <w:pStyle w:val="Odstavecseseznamem"/>
              <w:numPr>
                <w:ilvl w:val="0"/>
                <w:numId w:val="5"/>
              </w:numPr>
              <w:jc w:val="both"/>
            </w:pPr>
            <w:r>
              <w:t>Informační systém v krizovém managementu.</w:t>
            </w:r>
          </w:p>
          <w:p w:rsidR="000D6DB9" w:rsidRDefault="000D6DB9" w:rsidP="00D81E97">
            <w:pPr>
              <w:pStyle w:val="Odstavecseseznamem"/>
              <w:numPr>
                <w:ilvl w:val="0"/>
                <w:numId w:val="5"/>
              </w:numPr>
              <w:jc w:val="both"/>
            </w:pPr>
            <w:r>
              <w:t>Financování krizového řízení ve veřejné správě.</w:t>
            </w:r>
          </w:p>
          <w:p w:rsidR="000D6DB9" w:rsidRDefault="000D6DB9" w:rsidP="00D81E97">
            <w:pPr>
              <w:pStyle w:val="Odstavecseseznamem"/>
              <w:numPr>
                <w:ilvl w:val="0"/>
                <w:numId w:val="5"/>
              </w:numPr>
              <w:jc w:val="both"/>
            </w:pPr>
            <w:r>
              <w:t>Kontrola jako nástroj krizového řízení ve veřejné správě.</w:t>
            </w:r>
          </w:p>
          <w:p w:rsidR="000D6DB9" w:rsidRDefault="000D6DB9" w:rsidP="00D81E97">
            <w:pPr>
              <w:pStyle w:val="Odstavecseseznamem"/>
              <w:numPr>
                <w:ilvl w:val="0"/>
                <w:numId w:val="5"/>
              </w:numPr>
              <w:jc w:val="both"/>
            </w:pPr>
            <w:r>
              <w:t>Krizový management a bezpečnostní systém.</w:t>
            </w:r>
          </w:p>
          <w:p w:rsidR="000D6DB9" w:rsidRPr="00AB0288" w:rsidRDefault="000D6DB9" w:rsidP="00420BD2">
            <w:pPr>
              <w:jc w:val="both"/>
              <w:rPr>
                <w:b/>
              </w:rPr>
            </w:pPr>
            <w:r w:rsidRPr="00AB0288">
              <w:rPr>
                <w:b/>
              </w:rPr>
              <w:t>Výstupní kompetence</w:t>
            </w:r>
          </w:p>
          <w:p w:rsidR="000D6DB9" w:rsidRDefault="000D6DB9" w:rsidP="00420BD2">
            <w:pPr>
              <w:jc w:val="both"/>
            </w:pPr>
            <w:r w:rsidRPr="00DE5799">
              <w:t>Student dokáže určit stadium krize aktuální pro zvolený subjekt, zná fáze průběhu krize. Dokáže zpracovat mapu rizika dané organizace a zná a umí používat základní metody analýzy a snižování rizik. Zná bezpečnostní systém Č</w:t>
            </w:r>
            <w:r>
              <w:t>eské republiky a krizové zákony.</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DE5799" w:rsidRDefault="000D6DB9" w:rsidP="00420BD2">
            <w:pPr>
              <w:jc w:val="both"/>
              <w:rPr>
                <w:b/>
              </w:rPr>
            </w:pPr>
            <w:r w:rsidRPr="00DE5799">
              <w:rPr>
                <w:b/>
              </w:rPr>
              <w:t>Povinná literatura:</w:t>
            </w:r>
          </w:p>
          <w:p w:rsidR="000D6DB9" w:rsidRPr="00632DC5" w:rsidRDefault="000D6DB9" w:rsidP="00420BD2">
            <w:pPr>
              <w:jc w:val="both"/>
              <w:rPr>
                <w:color w:val="000000"/>
                <w:shd w:val="clear" w:color="auto" w:fill="FFFFFF"/>
              </w:rPr>
            </w:pPr>
            <w:r w:rsidRPr="00632DC5">
              <w:rPr>
                <w:color w:val="000000"/>
                <w:shd w:val="clear" w:color="auto" w:fill="FFFFFF"/>
              </w:rPr>
              <w:t>MAREŠ, Miroslav, Jaroslav REKTOŘÍK a Jan ŠELEŠOVSKÝ</w:t>
            </w:r>
            <w:del w:id="1318" w:author="Eva Batůšková" w:date="2018-11-19T11:23:00Z">
              <w:r w:rsidRPr="00632DC5" w:rsidDel="003D1E4B">
                <w:rPr>
                  <w:color w:val="000000"/>
                  <w:shd w:val="clear" w:color="auto" w:fill="FFFFFF"/>
                </w:rPr>
                <w:delText>.</w:delText>
              </w:r>
            </w:del>
            <w:r w:rsidRPr="00632DC5">
              <w:rPr>
                <w:color w:val="000000"/>
                <w:shd w:val="clear" w:color="auto" w:fill="FFFFFF"/>
              </w:rPr>
              <w:t xml:space="preserve"> </w:t>
            </w:r>
            <w:ins w:id="1319" w:author="Eva Batůšková" w:date="2018-11-19T11:23:00Z">
              <w:r w:rsidR="003D1E4B">
                <w:rPr>
                  <w:color w:val="000000"/>
                  <w:shd w:val="clear" w:color="auto" w:fill="FFFFFF"/>
                </w:rPr>
                <w:t>(</w:t>
              </w:r>
            </w:ins>
            <w:ins w:id="1320" w:author="Jan Strohmandl" w:date="2018-11-17T15:31:00Z">
              <w:r w:rsidR="003C5208" w:rsidRPr="00632DC5">
                <w:rPr>
                  <w:color w:val="000000"/>
                  <w:shd w:val="clear" w:color="auto" w:fill="FFFFFF"/>
                </w:rPr>
                <w:t>2013</w:t>
              </w:r>
            </w:ins>
            <w:ins w:id="1321" w:author="Eva Batůšková" w:date="2018-11-19T11:23:00Z">
              <w:r w:rsidR="003D1E4B">
                <w:rPr>
                  <w:color w:val="000000"/>
                  <w:shd w:val="clear" w:color="auto" w:fill="FFFFFF"/>
                </w:rPr>
                <w:t>)</w:t>
              </w:r>
            </w:ins>
            <w:ins w:id="1322" w:author="Jan Strohmandl" w:date="2018-11-17T15:31:00Z">
              <w:r w:rsidR="003C5208">
                <w:rPr>
                  <w:color w:val="000000"/>
                  <w:shd w:val="clear" w:color="auto" w:fill="FFFFFF"/>
                </w:rPr>
                <w:t>.</w:t>
              </w:r>
              <w:r w:rsidR="003C5208" w:rsidRPr="00632DC5">
                <w:rPr>
                  <w:color w:val="000000"/>
                  <w:shd w:val="clear" w:color="auto" w:fill="FFFFFF"/>
                </w:rPr>
                <w:t xml:space="preserve"> </w:t>
              </w:r>
            </w:ins>
            <w:r w:rsidRPr="00632DC5">
              <w:rPr>
                <w:i/>
                <w:color w:val="000000"/>
                <w:shd w:val="clear" w:color="auto" w:fill="FFFFFF"/>
              </w:rPr>
              <w:t>Krizový management: případové bezpečnostní studie.</w:t>
            </w:r>
            <w:r w:rsidRPr="00632DC5">
              <w:rPr>
                <w:color w:val="000000"/>
                <w:shd w:val="clear" w:color="auto" w:fill="FFFFFF"/>
              </w:rPr>
              <w:t xml:space="preserve"> Praha: Ekopress, </w:t>
            </w:r>
            <w:del w:id="1323" w:author="Jan Strohmandl" w:date="2018-11-17T15:31:00Z">
              <w:r w:rsidRPr="00632DC5" w:rsidDel="003C5208">
                <w:rPr>
                  <w:color w:val="000000"/>
                  <w:shd w:val="clear" w:color="auto" w:fill="FFFFFF"/>
                </w:rPr>
                <w:delText xml:space="preserve">2013, </w:delText>
              </w:r>
            </w:del>
            <w:r w:rsidRPr="00632DC5">
              <w:rPr>
                <w:color w:val="000000"/>
                <w:shd w:val="clear" w:color="auto" w:fill="FFFFFF"/>
              </w:rPr>
              <w:t>237 s. ISBN 978-80-86929-92-7.</w:t>
            </w:r>
          </w:p>
          <w:p w:rsidR="000D6DB9" w:rsidRPr="00632DC5" w:rsidRDefault="000D6DB9" w:rsidP="00420BD2">
            <w:pPr>
              <w:jc w:val="both"/>
              <w:rPr>
                <w:color w:val="000000"/>
                <w:shd w:val="clear" w:color="auto" w:fill="FFFFFF"/>
              </w:rPr>
            </w:pPr>
            <w:r w:rsidRPr="00632DC5">
              <w:rPr>
                <w:color w:val="000000"/>
                <w:shd w:val="clear" w:color="auto" w:fill="FFFFFF"/>
              </w:rPr>
              <w:t>REKTOŘÍK, Jaroslav a Jaroslav HLAVÁČ</w:t>
            </w:r>
            <w:ins w:id="1324" w:author="Eva Batůšková" w:date="2018-11-19T11:23:00Z">
              <w:r w:rsidR="003D1E4B">
                <w:rPr>
                  <w:color w:val="000000"/>
                  <w:shd w:val="clear" w:color="auto" w:fill="FFFFFF"/>
                </w:rPr>
                <w:t xml:space="preserve"> (</w:t>
              </w:r>
            </w:ins>
            <w:del w:id="1325" w:author="Eva Batůšková" w:date="2018-11-19T11:23:00Z">
              <w:r w:rsidRPr="00632DC5" w:rsidDel="003D1E4B">
                <w:rPr>
                  <w:color w:val="000000"/>
                  <w:shd w:val="clear" w:color="auto" w:fill="FFFFFF"/>
                </w:rPr>
                <w:delText xml:space="preserve">. </w:delText>
              </w:r>
            </w:del>
            <w:ins w:id="1326" w:author="Jan Strohmandl" w:date="2018-11-17T15:31:00Z">
              <w:r w:rsidR="003C5208" w:rsidRPr="00632DC5">
                <w:rPr>
                  <w:color w:val="000000"/>
                  <w:shd w:val="clear" w:color="auto" w:fill="FFFFFF"/>
                </w:rPr>
                <w:t>2012</w:t>
              </w:r>
            </w:ins>
            <w:ins w:id="1327" w:author="Eva Batůšková" w:date="2018-11-19T11:23:00Z">
              <w:r w:rsidR="003D1E4B">
                <w:rPr>
                  <w:color w:val="000000"/>
                  <w:shd w:val="clear" w:color="auto" w:fill="FFFFFF"/>
                </w:rPr>
                <w:t>)</w:t>
              </w:r>
            </w:ins>
            <w:ins w:id="1328" w:author="Jan Strohmandl" w:date="2018-11-17T15:31:00Z">
              <w:r w:rsidR="003C5208">
                <w:rPr>
                  <w:color w:val="000000"/>
                  <w:shd w:val="clear" w:color="auto" w:fill="FFFFFF"/>
                </w:rPr>
                <w:t>.</w:t>
              </w:r>
              <w:r w:rsidR="003C5208" w:rsidRPr="00632DC5">
                <w:rPr>
                  <w:color w:val="000000"/>
                  <w:shd w:val="clear" w:color="auto" w:fill="FFFFFF"/>
                </w:rPr>
                <w:t xml:space="preserve"> </w:t>
              </w:r>
            </w:ins>
            <w:r w:rsidRPr="00632DC5">
              <w:rPr>
                <w:i/>
                <w:color w:val="000000"/>
                <w:shd w:val="clear" w:color="auto" w:fill="FFFFFF"/>
              </w:rPr>
              <w:t>Ekonomika a řízení odvětví technické infrastruktury: teoretická část, odvětvová část.</w:t>
            </w:r>
            <w:r w:rsidRPr="00632DC5">
              <w:rPr>
                <w:color w:val="000000"/>
                <w:shd w:val="clear" w:color="auto" w:fill="FFFFFF"/>
              </w:rPr>
              <w:t xml:space="preserve"> Praha: Ekopress, </w:t>
            </w:r>
            <w:del w:id="1329" w:author="Jan Strohmandl" w:date="2018-11-17T15:31:00Z">
              <w:r w:rsidRPr="00632DC5" w:rsidDel="003C5208">
                <w:rPr>
                  <w:color w:val="000000"/>
                  <w:shd w:val="clear" w:color="auto" w:fill="FFFFFF"/>
                </w:rPr>
                <w:delText xml:space="preserve">2012, </w:delText>
              </w:r>
            </w:del>
            <w:r w:rsidRPr="00632DC5">
              <w:rPr>
                <w:color w:val="000000"/>
                <w:shd w:val="clear" w:color="auto" w:fill="FFFFFF"/>
              </w:rPr>
              <w:t>209 s. ISBN 978-80-86929-79-8.</w:t>
            </w:r>
          </w:p>
          <w:p w:rsidR="000D6DB9" w:rsidRDefault="000D6DB9" w:rsidP="00420BD2">
            <w:pPr>
              <w:jc w:val="both"/>
              <w:rPr>
                <w:color w:val="000000"/>
                <w:shd w:val="clear" w:color="auto" w:fill="FFFFFF"/>
              </w:rPr>
            </w:pPr>
            <w:r w:rsidRPr="00632DC5">
              <w:rPr>
                <w:color w:val="000000"/>
                <w:shd w:val="clear" w:color="auto" w:fill="FFFFFF"/>
              </w:rPr>
              <w:t>REKTOŘÍK, Jaroslav</w:t>
            </w:r>
            <w:del w:id="1330" w:author="Eva Batůšková" w:date="2018-11-19T11:23:00Z">
              <w:r w:rsidRPr="00632DC5" w:rsidDel="003D1E4B">
                <w:rPr>
                  <w:color w:val="000000"/>
                  <w:shd w:val="clear" w:color="auto" w:fill="FFFFFF"/>
                </w:rPr>
                <w:delText>.</w:delText>
              </w:r>
            </w:del>
            <w:r w:rsidRPr="00632DC5">
              <w:rPr>
                <w:color w:val="000000"/>
                <w:shd w:val="clear" w:color="auto" w:fill="FFFFFF"/>
              </w:rPr>
              <w:t xml:space="preserve"> </w:t>
            </w:r>
            <w:ins w:id="1331" w:author="Eva Batůšková" w:date="2018-11-19T11:23:00Z">
              <w:r w:rsidR="003D1E4B">
                <w:rPr>
                  <w:color w:val="000000"/>
                  <w:shd w:val="clear" w:color="auto" w:fill="FFFFFF"/>
                </w:rPr>
                <w:t>(</w:t>
              </w:r>
            </w:ins>
            <w:ins w:id="1332" w:author="Jan Strohmandl" w:date="2018-11-17T15:32:00Z">
              <w:r w:rsidR="003C5208" w:rsidRPr="00632DC5">
                <w:rPr>
                  <w:color w:val="000000"/>
                  <w:shd w:val="clear" w:color="auto" w:fill="FFFFFF"/>
                </w:rPr>
                <w:t>2004</w:t>
              </w:r>
            </w:ins>
            <w:ins w:id="1333" w:author="Eva Batůšková" w:date="2018-11-19T11:23:00Z">
              <w:r w:rsidR="003D1E4B">
                <w:rPr>
                  <w:color w:val="000000"/>
                  <w:shd w:val="clear" w:color="auto" w:fill="FFFFFF"/>
                </w:rPr>
                <w:t>)</w:t>
              </w:r>
            </w:ins>
            <w:ins w:id="1334" w:author="Jan Strohmandl" w:date="2018-11-17T15:32:00Z">
              <w:r w:rsidR="003C5208">
                <w:rPr>
                  <w:color w:val="000000"/>
                  <w:shd w:val="clear" w:color="auto" w:fill="FFFFFF"/>
                </w:rPr>
                <w:t>.</w:t>
              </w:r>
              <w:r w:rsidR="003C5208" w:rsidRPr="00632DC5">
                <w:rPr>
                  <w:color w:val="000000"/>
                  <w:shd w:val="clear" w:color="auto" w:fill="FFFFFF"/>
                </w:rPr>
                <w:t xml:space="preserve"> </w:t>
              </w:r>
            </w:ins>
            <w:r w:rsidRPr="00632DC5">
              <w:rPr>
                <w:i/>
                <w:color w:val="000000"/>
                <w:shd w:val="clear" w:color="auto" w:fill="FFFFFF"/>
              </w:rPr>
              <w:t>Krizový management ve veřejné správě: teorie a praxe.</w:t>
            </w:r>
            <w:r w:rsidRPr="00632DC5">
              <w:rPr>
                <w:color w:val="000000"/>
                <w:shd w:val="clear" w:color="auto" w:fill="FFFFFF"/>
              </w:rPr>
              <w:t xml:space="preserve"> Praha: Ekopress, </w:t>
            </w:r>
            <w:del w:id="1335" w:author="Jan Strohmandl" w:date="2018-11-17T15:32:00Z">
              <w:r w:rsidRPr="00632DC5" w:rsidDel="003C5208">
                <w:rPr>
                  <w:color w:val="000000"/>
                  <w:shd w:val="clear" w:color="auto" w:fill="FFFFFF"/>
                </w:rPr>
                <w:delText xml:space="preserve">2004, </w:delText>
              </w:r>
            </w:del>
            <w:r w:rsidRPr="00632DC5">
              <w:rPr>
                <w:color w:val="000000"/>
                <w:shd w:val="clear" w:color="auto" w:fill="FFFFFF"/>
              </w:rPr>
              <w:t>249 s. ISBN 80-86119-83-1.</w:t>
            </w:r>
          </w:p>
          <w:p w:rsidR="000D6DB9" w:rsidRPr="00DE5799" w:rsidRDefault="000D6DB9" w:rsidP="00420BD2">
            <w:pPr>
              <w:jc w:val="both"/>
              <w:rPr>
                <w:color w:val="000000"/>
                <w:shd w:val="clear" w:color="auto" w:fill="FFFFFF"/>
              </w:rPr>
            </w:pPr>
            <w:r w:rsidRPr="00DE5799">
              <w:rPr>
                <w:color w:val="000000"/>
                <w:shd w:val="clear" w:color="auto" w:fill="FFFFFF"/>
              </w:rPr>
              <w:lastRenderedPageBreak/>
              <w:t xml:space="preserve">CRANDALL William, PARNELL John A. a SPILLAN John E. </w:t>
            </w:r>
            <w:ins w:id="1336" w:author="Eva Batůšková" w:date="2018-11-19T11:23:00Z">
              <w:r w:rsidR="003D1E4B">
                <w:rPr>
                  <w:color w:val="000000"/>
                  <w:shd w:val="clear" w:color="auto" w:fill="FFFFFF"/>
                </w:rPr>
                <w:t>(</w:t>
              </w:r>
            </w:ins>
            <w:r w:rsidRPr="00DE5799">
              <w:rPr>
                <w:color w:val="000000"/>
                <w:shd w:val="clear" w:color="auto" w:fill="FFFFFF"/>
              </w:rPr>
              <w:t>2014</w:t>
            </w:r>
            <w:ins w:id="1337" w:author="Eva Batůšková" w:date="2018-11-19T11:23:00Z">
              <w:r w:rsidR="003D1E4B">
                <w:rPr>
                  <w:color w:val="000000"/>
                  <w:shd w:val="clear" w:color="auto" w:fill="FFFFFF"/>
                </w:rPr>
                <w:t>)</w:t>
              </w:r>
            </w:ins>
            <w:r w:rsidRPr="00DE5799">
              <w:rPr>
                <w:color w:val="000000"/>
                <w:shd w:val="clear" w:color="auto" w:fill="FFFFFF"/>
              </w:rPr>
              <w:t>. </w:t>
            </w:r>
            <w:r w:rsidRPr="00DE5799">
              <w:rPr>
                <w:i/>
                <w:iCs/>
                <w:color w:val="000000"/>
              </w:rPr>
              <w:t>Crisis management: leading in the new strategy landscape</w:t>
            </w:r>
            <w:r w:rsidRPr="00DE5799">
              <w:rPr>
                <w:color w:val="000000"/>
                <w:shd w:val="clear" w:color="auto" w:fill="FFFFFF"/>
              </w:rPr>
              <w:t>. Second edition. ed. Los Angeles: SAGE.  ISBN 978-1-4129-9168-1.</w:t>
            </w:r>
          </w:p>
          <w:p w:rsidR="000D6DB9" w:rsidRPr="00DE5799" w:rsidRDefault="000D6DB9" w:rsidP="00420BD2">
            <w:pPr>
              <w:jc w:val="both"/>
              <w:rPr>
                <w:color w:val="000000"/>
                <w:shd w:val="clear" w:color="auto" w:fill="FFFFFF"/>
              </w:rPr>
            </w:pPr>
            <w:r w:rsidRPr="00DE5799">
              <w:rPr>
                <w:color w:val="000000"/>
                <w:shd w:val="clear" w:color="auto" w:fill="FFFFFF"/>
              </w:rPr>
              <w:t>ŠENOVSKÝ, Pavel</w:t>
            </w:r>
            <w:del w:id="1338" w:author="Eva Batůšková" w:date="2018-11-19T11:23:00Z">
              <w:r w:rsidRPr="00DE5799" w:rsidDel="003D1E4B">
                <w:rPr>
                  <w:color w:val="000000"/>
                  <w:shd w:val="clear" w:color="auto" w:fill="FFFFFF"/>
                </w:rPr>
                <w:delText>.</w:delText>
              </w:r>
            </w:del>
            <w:r w:rsidRPr="00DE5799">
              <w:rPr>
                <w:color w:val="000000"/>
                <w:shd w:val="clear" w:color="auto" w:fill="FFFFFF"/>
              </w:rPr>
              <w:t xml:space="preserve"> </w:t>
            </w:r>
            <w:ins w:id="1339" w:author="Eva Batůšková" w:date="2018-11-19T11:23:00Z">
              <w:r w:rsidR="003D1E4B">
                <w:rPr>
                  <w:color w:val="000000"/>
                  <w:shd w:val="clear" w:color="auto" w:fill="FFFFFF"/>
                </w:rPr>
                <w:t>(</w:t>
              </w:r>
            </w:ins>
            <w:r w:rsidRPr="00DE5799">
              <w:rPr>
                <w:color w:val="000000"/>
                <w:shd w:val="clear" w:color="auto" w:fill="FFFFFF"/>
              </w:rPr>
              <w:t>2015</w:t>
            </w:r>
            <w:ins w:id="1340" w:author="Eva Batůšková" w:date="2018-11-19T11:23:00Z">
              <w:r w:rsidR="003D1E4B">
                <w:rPr>
                  <w:color w:val="000000"/>
                  <w:shd w:val="clear" w:color="auto" w:fill="FFFFFF"/>
                </w:rPr>
                <w:t>)</w:t>
              </w:r>
            </w:ins>
            <w:r w:rsidRPr="00DE5799">
              <w:rPr>
                <w:color w:val="000000"/>
                <w:shd w:val="clear" w:color="auto" w:fill="FFFFFF"/>
              </w:rPr>
              <w:t>. </w:t>
            </w:r>
            <w:r w:rsidRPr="00DE5799">
              <w:rPr>
                <w:i/>
                <w:iCs/>
                <w:color w:val="000000"/>
              </w:rPr>
              <w:t>Bezpečnost občanů a rizika v území</w:t>
            </w:r>
            <w:r w:rsidRPr="00DE5799">
              <w:rPr>
                <w:color w:val="000000"/>
                <w:shd w:val="clear" w:color="auto" w:fill="FFFFFF"/>
              </w:rPr>
              <w:t>. V Ostravě: Sdružení požárního a bezpečnostního inženýrství. Spektrum (Sdružení požárního a bezpečnostního inženýrství). ISBN 978-80-7385-172-9.</w:t>
            </w:r>
          </w:p>
          <w:p w:rsidR="000D6DB9" w:rsidRPr="00DE5799" w:rsidRDefault="000D6DB9" w:rsidP="00420BD2">
            <w:pPr>
              <w:jc w:val="both"/>
            </w:pPr>
            <w:r w:rsidRPr="00DE5799">
              <w:t>BALOG, Michal a LAJTOCH, Jiří</w:t>
            </w:r>
            <w:del w:id="1341" w:author="Eva Batůšková" w:date="2018-11-19T11:24:00Z">
              <w:r w:rsidRPr="00DE5799" w:rsidDel="003D1E4B">
                <w:delText>.</w:delText>
              </w:r>
            </w:del>
            <w:r w:rsidRPr="00DE5799">
              <w:t xml:space="preserve"> </w:t>
            </w:r>
            <w:ins w:id="1342" w:author="Eva Batůšková" w:date="2018-11-19T11:24:00Z">
              <w:r w:rsidR="003D1E4B">
                <w:t>(</w:t>
              </w:r>
            </w:ins>
            <w:r w:rsidRPr="00DE5799">
              <w:t>2016</w:t>
            </w:r>
            <w:ins w:id="1343" w:author="Eva Batůšková" w:date="2018-11-19T11:24:00Z">
              <w:r w:rsidR="003D1E4B">
                <w:t>)</w:t>
              </w:r>
            </w:ins>
            <w:r w:rsidRPr="00DE5799">
              <w:t xml:space="preserve">. </w:t>
            </w:r>
            <w:r w:rsidRPr="00DE5799">
              <w:rPr>
                <w:i/>
              </w:rPr>
              <w:t>Řízení rizik v samosprávě.</w:t>
            </w:r>
            <w:r w:rsidRPr="00DE5799">
              <w:t xml:space="preserve"> Vydání první. Brno: Tribun EU, s.r.o. 129 stran. ISBN 978-80-263-1155-3.</w:t>
            </w:r>
          </w:p>
          <w:p w:rsidR="000D6DB9" w:rsidRDefault="000D6DB9" w:rsidP="00420BD2">
            <w:pPr>
              <w:jc w:val="both"/>
            </w:pPr>
            <w:r w:rsidRPr="00DE5799">
              <w:t>PROCHÁZKOVÁ, Dana</w:t>
            </w:r>
            <w:del w:id="1344" w:author="Eva Batůšková" w:date="2018-11-19T11:24:00Z">
              <w:r w:rsidRPr="00DE5799" w:rsidDel="003D1E4B">
                <w:delText>,</w:delText>
              </w:r>
            </w:del>
            <w:r w:rsidRPr="00DE5799">
              <w:t xml:space="preserve"> </w:t>
            </w:r>
            <w:ins w:id="1345" w:author="Eva Batůšková" w:date="2018-11-19T11:24:00Z">
              <w:r w:rsidR="003D1E4B">
                <w:t>(</w:t>
              </w:r>
            </w:ins>
            <w:r w:rsidRPr="00DE5799">
              <w:t>ed. 2016</w:t>
            </w:r>
            <w:ins w:id="1346" w:author="Eva Batůšková" w:date="2018-11-19T11:24:00Z">
              <w:r w:rsidR="003D1E4B">
                <w:t>)</w:t>
              </w:r>
            </w:ins>
            <w:r w:rsidRPr="00DE5799">
              <w:t xml:space="preserve">. </w:t>
            </w:r>
            <w:r w:rsidRPr="00DE5799">
              <w:rPr>
                <w:i/>
              </w:rPr>
              <w:t>Rizika podnikových a územních procesů a poznatky pro krizové řízení [DVD-ROM]</w:t>
            </w:r>
            <w:r w:rsidRPr="00DE5799">
              <w:t>. Praha: ČVUT v Praze, Fakulta dopravní. ISBN 978-80-01-06033-9.</w:t>
            </w:r>
          </w:p>
          <w:p w:rsidR="000D6DB9" w:rsidRPr="00DE5799" w:rsidRDefault="000D6DB9" w:rsidP="00420BD2">
            <w:pPr>
              <w:jc w:val="both"/>
              <w:rPr>
                <w:color w:val="000000"/>
                <w:shd w:val="clear" w:color="auto" w:fill="FFFFFF"/>
              </w:rPr>
            </w:pPr>
            <w:r w:rsidRPr="00DE5799">
              <w:rPr>
                <w:color w:val="000000"/>
                <w:shd w:val="clear" w:color="auto" w:fill="FFFFFF"/>
              </w:rPr>
              <w:t>ANTUŠÁK, Emil a Josef VILÁŠEK</w:t>
            </w:r>
            <w:del w:id="1347" w:author="Eva Batůšková" w:date="2018-11-19T11:24:00Z">
              <w:r w:rsidRPr="00DE5799" w:rsidDel="003D1E4B">
                <w:rPr>
                  <w:color w:val="000000"/>
                  <w:shd w:val="clear" w:color="auto" w:fill="FFFFFF"/>
                </w:rPr>
                <w:delText>,</w:delText>
              </w:r>
            </w:del>
            <w:r w:rsidRPr="00DE5799">
              <w:rPr>
                <w:color w:val="000000"/>
                <w:shd w:val="clear" w:color="auto" w:fill="FFFFFF"/>
              </w:rPr>
              <w:t xml:space="preserve"> </w:t>
            </w:r>
            <w:ins w:id="1348" w:author="Eva Batůšková" w:date="2018-11-19T11:24:00Z">
              <w:r w:rsidR="003D1E4B">
                <w:rPr>
                  <w:color w:val="000000"/>
                  <w:shd w:val="clear" w:color="auto" w:fill="FFFFFF"/>
                </w:rPr>
                <w:t>(</w:t>
              </w:r>
            </w:ins>
            <w:r w:rsidRPr="00DE5799">
              <w:rPr>
                <w:color w:val="000000"/>
                <w:shd w:val="clear" w:color="auto" w:fill="FFFFFF"/>
              </w:rPr>
              <w:t>2016</w:t>
            </w:r>
            <w:ins w:id="1349" w:author="Eva Batůšková" w:date="2018-11-19T11:24:00Z">
              <w:r w:rsidR="003D1E4B">
                <w:rPr>
                  <w:color w:val="000000"/>
                  <w:shd w:val="clear" w:color="auto" w:fill="FFFFFF"/>
                </w:rPr>
                <w:t>)</w:t>
              </w:r>
            </w:ins>
            <w:r w:rsidRPr="00DE5799">
              <w:rPr>
                <w:color w:val="000000"/>
                <w:shd w:val="clear" w:color="auto" w:fill="FFFFFF"/>
              </w:rPr>
              <w:t>. </w:t>
            </w:r>
            <w:r w:rsidRPr="00DE5799">
              <w:rPr>
                <w:i/>
                <w:iCs/>
                <w:color w:val="000000"/>
              </w:rPr>
              <w:t>Základy teorie krizového managementu</w:t>
            </w:r>
            <w:r w:rsidRPr="00DE5799">
              <w:rPr>
                <w:color w:val="000000"/>
                <w:shd w:val="clear" w:color="auto" w:fill="FFFFFF"/>
              </w:rPr>
              <w:t>. Praha: Univerzita Karlova v Praze, nakladatelství Karolinum. ISBN 978-80-246-3443-2.</w:t>
            </w:r>
          </w:p>
          <w:p w:rsidR="000D6DB9" w:rsidRDefault="000D6DB9" w:rsidP="00420BD2">
            <w:pPr>
              <w:jc w:val="both"/>
            </w:pPr>
            <w:r w:rsidRPr="00DE5799">
              <w:t>SMEJKAL, Vladimír a RAIS, Karel</w:t>
            </w:r>
            <w:del w:id="1350" w:author="Eva Batůšková" w:date="2018-11-19T11:24:00Z">
              <w:r w:rsidRPr="00DE5799" w:rsidDel="003D1E4B">
                <w:delText>.</w:delText>
              </w:r>
            </w:del>
            <w:r w:rsidRPr="00DE5799">
              <w:t xml:space="preserve"> </w:t>
            </w:r>
            <w:ins w:id="1351" w:author="Eva Batůšková" w:date="2018-11-19T11:24:00Z">
              <w:r w:rsidR="003D1E4B">
                <w:t>(</w:t>
              </w:r>
            </w:ins>
            <w:r w:rsidRPr="00DE5799">
              <w:t>2013</w:t>
            </w:r>
            <w:ins w:id="1352" w:author="Eva Batůšková" w:date="2018-11-19T11:24:00Z">
              <w:r w:rsidR="003D1E4B">
                <w:t>)</w:t>
              </w:r>
            </w:ins>
            <w:r w:rsidRPr="00DE5799">
              <w:t xml:space="preserve">. </w:t>
            </w:r>
            <w:r w:rsidRPr="00DE5799">
              <w:rPr>
                <w:i/>
              </w:rPr>
              <w:t>Řízení rizik ve firmách a jiných organizacích.</w:t>
            </w:r>
            <w:del w:id="1353" w:author="Jan Strohmandl" w:date="2018-11-17T15:32:00Z">
              <w:r w:rsidRPr="00DE5799" w:rsidDel="003C5208">
                <w:delText>.</w:delText>
              </w:r>
            </w:del>
            <w:r w:rsidRPr="00DE5799">
              <w:t xml:space="preserve"> 4., aktualiz. a rozš. vyd. Praha: Grada. 483 s. ISBN 978-80-247-4644-9.</w:t>
            </w:r>
          </w:p>
          <w:p w:rsidR="000D6DB9" w:rsidRDefault="000D6DB9" w:rsidP="00420BD2">
            <w:pPr>
              <w:ind w:right="409"/>
              <w:jc w:val="both"/>
            </w:pPr>
            <w:r w:rsidRPr="008454F3">
              <w:t xml:space="preserve">MV GŘHZS. </w:t>
            </w:r>
            <w:r w:rsidRPr="00E7102A">
              <w:rPr>
                <w:i/>
              </w:rPr>
              <w:t>Analýza hrozeb pro Českou republiku</w:t>
            </w:r>
            <w:r w:rsidRPr="00811230">
              <w:t xml:space="preserve"> (závěrečná zpráva)</w:t>
            </w:r>
            <w:r w:rsidRPr="008454F3">
              <w:t>. Praha, 2015</w:t>
            </w:r>
            <w:r>
              <w:t>.</w:t>
            </w:r>
          </w:p>
          <w:p w:rsidR="000D6DB9" w:rsidRDefault="000D6DB9" w:rsidP="00420BD2">
            <w:pPr>
              <w:jc w:val="both"/>
            </w:pPr>
            <w:r w:rsidRPr="005E280E">
              <w:t xml:space="preserve">RICHTER, Rostislav. </w:t>
            </w:r>
            <w:r w:rsidRPr="00D91A5A">
              <w:rPr>
                <w:i/>
              </w:rPr>
              <w:t>Výkladový slovník krizového řízení</w:t>
            </w:r>
            <w:r w:rsidRPr="005E280E">
              <w:t>. Vydal: MV GŘ HZS ČR, ISBN 978-80-86640-54-9.</w:t>
            </w:r>
          </w:p>
          <w:p w:rsidR="000D6DB9" w:rsidRPr="00DE5799" w:rsidRDefault="000D6DB9" w:rsidP="00420BD2">
            <w:pPr>
              <w:spacing w:before="60"/>
              <w:jc w:val="both"/>
              <w:rPr>
                <w:b/>
              </w:rPr>
            </w:pPr>
            <w:r w:rsidRPr="00DE5799">
              <w:rPr>
                <w:b/>
              </w:rPr>
              <w:t xml:space="preserve">Doporučená </w:t>
            </w:r>
            <w:r w:rsidRPr="0056138F">
              <w:rPr>
                <w:b/>
                <w:bCs/>
              </w:rPr>
              <w:t>literatura</w:t>
            </w:r>
          </w:p>
          <w:p w:rsidR="000D6DB9" w:rsidRPr="00DE5799" w:rsidRDefault="000D6DB9" w:rsidP="00420BD2">
            <w:pPr>
              <w:jc w:val="both"/>
            </w:pPr>
            <w:r w:rsidRPr="00DE5799">
              <w:t>ČASTORÁL, Zdeněk</w:t>
            </w:r>
            <w:del w:id="1354" w:author="Eva Batůšková" w:date="2018-11-19T11:24:00Z">
              <w:r w:rsidRPr="00DE5799" w:rsidDel="003D1E4B">
                <w:delText>.</w:delText>
              </w:r>
            </w:del>
            <w:r w:rsidRPr="00DE5799">
              <w:t xml:space="preserve"> </w:t>
            </w:r>
            <w:ins w:id="1355" w:author="Eva Batůšková" w:date="2018-11-19T11:24:00Z">
              <w:r w:rsidR="003D1E4B">
                <w:t>(</w:t>
              </w:r>
            </w:ins>
            <w:r w:rsidRPr="00DE5799">
              <w:t>2017</w:t>
            </w:r>
            <w:ins w:id="1356" w:author="Eva Batůšková" w:date="2018-11-19T11:24:00Z">
              <w:r w:rsidR="003D1E4B">
                <w:t>)</w:t>
              </w:r>
            </w:ins>
            <w:r w:rsidRPr="00DE5799">
              <w:t xml:space="preserve">. </w:t>
            </w:r>
            <w:r w:rsidRPr="00DE5799">
              <w:rPr>
                <w:i/>
              </w:rPr>
              <w:t>Management rizik v současných podmínkách.</w:t>
            </w:r>
            <w:r w:rsidRPr="00DE5799">
              <w:t xml:space="preserve"> Vydání I. Praha: Univerzita Jana Amose Komenského. 268 stran. ISBN 978-80-7452-132-4.</w:t>
            </w:r>
          </w:p>
          <w:p w:rsidR="000D6DB9" w:rsidRPr="00DE5799" w:rsidRDefault="000D6DB9" w:rsidP="00420BD2">
            <w:pPr>
              <w:jc w:val="both"/>
              <w:rPr>
                <w:color w:val="000000"/>
                <w:shd w:val="clear" w:color="auto" w:fill="FFFFFF"/>
              </w:rPr>
            </w:pPr>
            <w:r w:rsidRPr="00DE5799">
              <w:rPr>
                <w:i/>
                <w:iCs/>
                <w:color w:val="000000"/>
              </w:rPr>
              <w:t>Krizová legislativa (soubor zákonů)</w:t>
            </w:r>
            <w:del w:id="1357" w:author="Eva Batůšková" w:date="2018-11-19T11:25:00Z">
              <w:r w:rsidRPr="00DE5799" w:rsidDel="003D1E4B">
                <w:rPr>
                  <w:color w:val="000000"/>
                  <w:shd w:val="clear" w:color="auto" w:fill="FFFFFF"/>
                </w:rPr>
                <w:delText>,</w:delText>
              </w:r>
            </w:del>
            <w:r w:rsidRPr="00DE5799">
              <w:rPr>
                <w:color w:val="000000"/>
                <w:shd w:val="clear" w:color="auto" w:fill="FFFFFF"/>
              </w:rPr>
              <w:t xml:space="preserve"> </w:t>
            </w:r>
            <w:ins w:id="1358" w:author="Eva Batůšková" w:date="2018-11-19T11:25:00Z">
              <w:r w:rsidR="003D1E4B">
                <w:rPr>
                  <w:color w:val="000000"/>
                  <w:shd w:val="clear" w:color="auto" w:fill="FFFFFF"/>
                </w:rPr>
                <w:t>(</w:t>
              </w:r>
            </w:ins>
            <w:r w:rsidRPr="00DE5799">
              <w:rPr>
                <w:color w:val="000000"/>
                <w:shd w:val="clear" w:color="auto" w:fill="FFFFFF"/>
              </w:rPr>
              <w:t>2016</w:t>
            </w:r>
            <w:ins w:id="1359" w:author="Eva Batůšková" w:date="2018-11-19T11:25:00Z">
              <w:r w:rsidR="003D1E4B">
                <w:rPr>
                  <w:color w:val="000000"/>
                  <w:shd w:val="clear" w:color="auto" w:fill="FFFFFF"/>
                </w:rPr>
                <w:t>)</w:t>
              </w:r>
            </w:ins>
            <w:r w:rsidRPr="00DE5799">
              <w:rPr>
                <w:color w:val="000000"/>
                <w:shd w:val="clear" w:color="auto" w:fill="FFFFFF"/>
              </w:rPr>
              <w:t>. Plzeň: Vydavatelství a nakladatelství Aleš Čeněk. ISBN 978-80-7380-627-9.</w:t>
            </w:r>
          </w:p>
          <w:p w:rsidR="000D6DB9" w:rsidRPr="00DE5799" w:rsidRDefault="000D6DB9" w:rsidP="00420BD2">
            <w:pPr>
              <w:jc w:val="both"/>
              <w:rPr>
                <w:color w:val="000000"/>
                <w:shd w:val="clear" w:color="auto" w:fill="FFFFFF"/>
              </w:rPr>
            </w:pPr>
            <w:r w:rsidRPr="00DE5799">
              <w:rPr>
                <w:color w:val="000000"/>
                <w:shd w:val="clear" w:color="auto" w:fill="FFFFFF"/>
              </w:rPr>
              <w:t>AUSTIN, Robert F., David P. DISERA a Talbot J. BROOKS</w:t>
            </w:r>
            <w:del w:id="1360" w:author="Eva Batůšková" w:date="2018-11-19T11:25:00Z">
              <w:r w:rsidRPr="00DE5799" w:rsidDel="003D1E4B">
                <w:rPr>
                  <w:color w:val="000000"/>
                  <w:shd w:val="clear" w:color="auto" w:fill="FFFFFF"/>
                </w:rPr>
                <w:delText>,</w:delText>
              </w:r>
            </w:del>
            <w:r w:rsidRPr="00DE5799">
              <w:rPr>
                <w:color w:val="000000"/>
                <w:shd w:val="clear" w:color="auto" w:fill="FFFFFF"/>
              </w:rPr>
              <w:t xml:space="preserve"> </w:t>
            </w:r>
            <w:ins w:id="1361" w:author="Eva Batůšková" w:date="2018-11-19T11:25:00Z">
              <w:r w:rsidR="003D1E4B">
                <w:rPr>
                  <w:color w:val="000000"/>
                  <w:shd w:val="clear" w:color="auto" w:fill="FFFFFF"/>
                </w:rPr>
                <w:t>(</w:t>
              </w:r>
            </w:ins>
            <w:r w:rsidRPr="00DE5799">
              <w:rPr>
                <w:color w:val="000000"/>
                <w:shd w:val="clear" w:color="auto" w:fill="FFFFFF"/>
              </w:rPr>
              <w:t>2016</w:t>
            </w:r>
            <w:ins w:id="1362" w:author="Eva Batůšková" w:date="2018-11-19T11:25:00Z">
              <w:r w:rsidR="003D1E4B">
                <w:rPr>
                  <w:color w:val="000000"/>
                  <w:shd w:val="clear" w:color="auto" w:fill="FFFFFF"/>
                </w:rPr>
                <w:t>)</w:t>
              </w:r>
            </w:ins>
            <w:r w:rsidRPr="00DE5799">
              <w:rPr>
                <w:color w:val="000000"/>
                <w:shd w:val="clear" w:color="auto" w:fill="FFFFFF"/>
              </w:rPr>
              <w:t>. </w:t>
            </w:r>
            <w:r w:rsidRPr="00DE5799">
              <w:rPr>
                <w:i/>
                <w:iCs/>
                <w:color w:val="000000"/>
              </w:rPr>
              <w:t>GIS for critical infrastructure protection</w:t>
            </w:r>
            <w:r w:rsidRPr="00DE5799">
              <w:rPr>
                <w:color w:val="000000"/>
                <w:shd w:val="clear" w:color="auto" w:fill="FFFFFF"/>
              </w:rPr>
              <w:t>. Boca Raton, FL. ISBN 978-1-4665-9934-5.</w:t>
            </w:r>
          </w:p>
          <w:p w:rsidR="000D6DB9" w:rsidRPr="00DE5799" w:rsidRDefault="000D6DB9" w:rsidP="00420BD2">
            <w:pPr>
              <w:jc w:val="both"/>
            </w:pPr>
            <w:r w:rsidRPr="00DE5799">
              <w:rPr>
                <w:color w:val="000000"/>
                <w:shd w:val="clear" w:color="auto" w:fill="FFFFFF"/>
              </w:rPr>
              <w:t>ŠÍN, Robin</w:t>
            </w:r>
            <w:del w:id="1363" w:author="Eva Batůšková" w:date="2018-11-19T11:25:00Z">
              <w:r w:rsidRPr="00DE5799" w:rsidDel="003D1E4B">
                <w:rPr>
                  <w:color w:val="000000"/>
                  <w:shd w:val="clear" w:color="auto" w:fill="FFFFFF"/>
                </w:rPr>
                <w:delText>,</w:delText>
              </w:r>
            </w:del>
            <w:r w:rsidRPr="00DE5799">
              <w:rPr>
                <w:color w:val="000000"/>
                <w:shd w:val="clear" w:color="auto" w:fill="FFFFFF"/>
              </w:rPr>
              <w:t xml:space="preserve"> </w:t>
            </w:r>
            <w:ins w:id="1364" w:author="Eva Batůšková" w:date="2018-11-19T11:25:00Z">
              <w:r w:rsidR="003D1E4B">
                <w:rPr>
                  <w:color w:val="000000"/>
                  <w:shd w:val="clear" w:color="auto" w:fill="FFFFFF"/>
                </w:rPr>
                <w:t>(</w:t>
              </w:r>
            </w:ins>
            <w:r w:rsidRPr="00DE5799">
              <w:rPr>
                <w:color w:val="000000"/>
                <w:shd w:val="clear" w:color="auto" w:fill="FFFFFF"/>
              </w:rPr>
              <w:t>2017</w:t>
            </w:r>
            <w:ins w:id="1365" w:author="Eva Batůšková" w:date="2018-11-19T11:25:00Z">
              <w:r w:rsidR="003D1E4B">
                <w:rPr>
                  <w:color w:val="000000"/>
                  <w:shd w:val="clear" w:color="auto" w:fill="FFFFFF"/>
                </w:rPr>
                <w:t>)</w:t>
              </w:r>
            </w:ins>
            <w:r w:rsidRPr="00DE5799">
              <w:rPr>
                <w:color w:val="000000"/>
                <w:shd w:val="clear" w:color="auto" w:fill="FFFFFF"/>
              </w:rPr>
              <w:t>. </w:t>
            </w:r>
            <w:r w:rsidRPr="00DE5799">
              <w:rPr>
                <w:i/>
                <w:iCs/>
                <w:color w:val="000000"/>
              </w:rPr>
              <w:t>Medicína katastrof</w:t>
            </w:r>
            <w:r w:rsidRPr="00DE5799">
              <w:rPr>
                <w:color w:val="000000"/>
                <w:shd w:val="clear" w:color="auto" w:fill="FFFFFF"/>
              </w:rPr>
              <w:t>. Praha: Galén. ISBN 978-80-7492-295-4.</w:t>
            </w:r>
          </w:p>
          <w:p w:rsidR="000D6DB9" w:rsidRPr="00DE5799" w:rsidRDefault="000D6DB9" w:rsidP="00420BD2">
            <w:pPr>
              <w:jc w:val="both"/>
            </w:pPr>
            <w:r w:rsidRPr="00DE5799">
              <w:t>KAFKA, Tomáš</w:t>
            </w:r>
            <w:ins w:id="1366" w:author="Eva Batůšková" w:date="2018-11-19T11:25:00Z">
              <w:r w:rsidR="003D1E4B">
                <w:t xml:space="preserve"> (</w:t>
              </w:r>
            </w:ins>
            <w:del w:id="1367" w:author="Eva Batůšková" w:date="2018-11-19T11:25:00Z">
              <w:r w:rsidRPr="00DE5799" w:rsidDel="003D1E4B">
                <w:delText xml:space="preserve">. </w:delText>
              </w:r>
            </w:del>
            <w:r w:rsidRPr="00DE5799">
              <w:t>2009</w:t>
            </w:r>
            <w:ins w:id="1368" w:author="Eva Batůšková" w:date="2018-11-19T11:25:00Z">
              <w:r w:rsidR="003D1E4B">
                <w:t>)</w:t>
              </w:r>
            </w:ins>
            <w:r w:rsidRPr="00DE5799">
              <w:t xml:space="preserve">. </w:t>
            </w:r>
            <w:r w:rsidRPr="00DE5799">
              <w:rPr>
                <w:i/>
              </w:rPr>
              <w:t>Průvodce pro interní audit a risk management.</w:t>
            </w:r>
            <w:r w:rsidRPr="00DE5799">
              <w:t xml:space="preserve"> Vyd. 1. Praha: C.</w:t>
            </w:r>
            <w:ins w:id="1369" w:author="Strohmandl Jan" w:date="2018-11-19T13:30:00Z">
              <w:r w:rsidR="00A73454">
                <w:t xml:space="preserve"> </w:t>
              </w:r>
            </w:ins>
            <w:r w:rsidRPr="00DE5799">
              <w:t>H. Beck. xvii, 167 s. C.</w:t>
            </w:r>
            <w:ins w:id="1370" w:author="Strohmandl Jan" w:date="2018-11-19T13:30:00Z">
              <w:r w:rsidR="00A73454">
                <w:t xml:space="preserve"> </w:t>
              </w:r>
            </w:ins>
            <w:r w:rsidRPr="00DE5799">
              <w:t>H. Beck pro praxi. ISBN 978-80-7400-121-5.</w:t>
            </w:r>
          </w:p>
          <w:p w:rsidR="000D6DB9" w:rsidRPr="00DC1449" w:rsidRDefault="000D6DB9">
            <w:pPr>
              <w:jc w:val="both"/>
              <w:rPr>
                <w:rFonts w:asciiTheme="minorHAnsi" w:hAnsiTheme="minorHAnsi"/>
              </w:rPr>
            </w:pPr>
            <w:r w:rsidRPr="00DE5799">
              <w:rPr>
                <w:color w:val="000000"/>
                <w:shd w:val="clear" w:color="auto" w:fill="FFFFFF"/>
              </w:rPr>
              <w:t>LINDAUER, Roman</w:t>
            </w:r>
            <w:ins w:id="1371" w:author="Eva Batůšková" w:date="2018-11-19T11:25:00Z">
              <w:r w:rsidR="003D1E4B">
                <w:rPr>
                  <w:color w:val="000000"/>
                  <w:shd w:val="clear" w:color="auto" w:fill="FFFFFF"/>
                </w:rPr>
                <w:t xml:space="preserve"> (</w:t>
              </w:r>
            </w:ins>
            <w:del w:id="1372" w:author="Eva Batůšková" w:date="2018-11-19T11:25:00Z">
              <w:r w:rsidRPr="00DE5799" w:rsidDel="003D1E4B">
                <w:rPr>
                  <w:color w:val="000000"/>
                  <w:shd w:val="clear" w:color="auto" w:fill="FFFFFF"/>
                </w:rPr>
                <w:delText xml:space="preserve">, </w:delText>
              </w:r>
            </w:del>
            <w:r w:rsidRPr="00DE5799">
              <w:rPr>
                <w:color w:val="000000"/>
                <w:shd w:val="clear" w:color="auto" w:fill="FFFFFF"/>
              </w:rPr>
              <w:t>2017</w:t>
            </w:r>
            <w:ins w:id="1373" w:author="Eva Batůšková" w:date="2018-11-19T11:25:00Z">
              <w:r w:rsidR="003D1E4B">
                <w:rPr>
                  <w:color w:val="000000"/>
                  <w:shd w:val="clear" w:color="auto" w:fill="FFFFFF"/>
                </w:rPr>
                <w:t>)</w:t>
              </w:r>
            </w:ins>
            <w:r w:rsidRPr="00DE5799">
              <w:rPr>
                <w:color w:val="000000"/>
                <w:shd w:val="clear" w:color="auto" w:fill="FFFFFF"/>
              </w:rPr>
              <w:t>. </w:t>
            </w:r>
            <w:r w:rsidRPr="00DE5799">
              <w:rPr>
                <w:i/>
                <w:iCs/>
                <w:color w:val="000000"/>
              </w:rPr>
              <w:t>Modern risk management remarks</w:t>
            </w:r>
            <w:r w:rsidRPr="00DE5799">
              <w:rPr>
                <w:color w:val="000000"/>
                <w:shd w:val="clear" w:color="auto" w:fill="FFFFFF"/>
              </w:rPr>
              <w:t>. Prague: Oeconomica, nakladatelství VŠE. ISBN 978-80-245-2206-7.</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14</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rPr>
                <w:ins w:id="1374" w:author="Strohmandl Jan" w:date="2018-11-13T09:20: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1375" w:author="Strohmandl Jan" w:date="2018-11-13T09:20:00Z">
              <w:r>
                <w:t>Studenti v rámci výuky absolvují 1 průběžný test za účelem prověření znalostí a odevzdají seminární práci.</w:t>
              </w:r>
            </w:ins>
          </w:p>
          <w:p w:rsidR="000D6DB9" w:rsidRPr="00994B6F" w:rsidRDefault="000D6DB9" w:rsidP="00420BD2">
            <w:pPr>
              <w:jc w:val="both"/>
            </w:pPr>
            <w:r>
              <w:t xml:space="preserve">Možnosti komunikace s vyučujícím: </w:t>
            </w:r>
            <w:hyperlink r:id="rId47" w:history="1">
              <w:r w:rsidRPr="00EB1132">
                <w:rPr>
                  <w:rStyle w:val="Hypertextovodkaz"/>
                </w:rPr>
                <w:t>mtomastik@utb.cz</w:t>
              </w:r>
            </w:hyperlink>
          </w:p>
        </w:tc>
      </w:tr>
    </w:tbl>
    <w:p w:rsidR="000D6DB9" w:rsidRDefault="000D6DB9" w:rsidP="000D6DB9"/>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560"/>
      </w:tblGrid>
      <w:tr w:rsidR="000D6DB9" w:rsidTr="00420BD2">
        <w:tc>
          <w:tcPr>
            <w:tcW w:w="9747" w:type="dxa"/>
            <w:gridSpan w:val="9"/>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661" w:type="dxa"/>
            <w:gridSpan w:val="8"/>
            <w:tcBorders>
              <w:top w:val="double" w:sz="4" w:space="0" w:color="auto"/>
            </w:tcBorders>
          </w:tcPr>
          <w:p w:rsidR="000D6DB9" w:rsidRPr="006C0BA3" w:rsidRDefault="000D6DB9" w:rsidP="00420BD2">
            <w:pPr>
              <w:jc w:val="both"/>
              <w:rPr>
                <w:b/>
              </w:rPr>
            </w:pPr>
            <w:r>
              <w:rPr>
                <w:b/>
              </w:rPr>
              <w:t>Kybernetická bezpečnost</w:t>
            </w:r>
            <w:r w:rsidRPr="006C0BA3">
              <w:rPr>
                <w:b/>
              </w:rPr>
              <w:tab/>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 – ZT</w:t>
            </w:r>
          </w:p>
        </w:tc>
        <w:tc>
          <w:tcPr>
            <w:tcW w:w="2695" w:type="dxa"/>
            <w:gridSpan w:val="3"/>
            <w:shd w:val="clear" w:color="auto" w:fill="F7CAAC"/>
          </w:tcPr>
          <w:p w:rsidR="000D6DB9" w:rsidRDefault="000D6DB9" w:rsidP="00420BD2">
            <w:pPr>
              <w:jc w:val="both"/>
            </w:pPr>
            <w:r>
              <w:rPr>
                <w:b/>
              </w:rPr>
              <w:t>doporučený ročník / semestr</w:t>
            </w:r>
          </w:p>
        </w:tc>
        <w:tc>
          <w:tcPr>
            <w:tcW w:w="560" w:type="dxa"/>
          </w:tcPr>
          <w:p w:rsidR="000D6DB9" w:rsidRDefault="000D6DB9" w:rsidP="00420BD2">
            <w:pPr>
              <w:jc w:val="both"/>
            </w:pPr>
            <w:r>
              <w:t>2/LS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r>
              <w:t>28p –</w:t>
            </w:r>
            <w:r w:rsidR="003B4CE5">
              <w:t xml:space="preserve"> </w:t>
            </w:r>
            <w:r>
              <w:t xml:space="preserve">28c </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gridSpan w:val="2"/>
            <w:shd w:val="clear" w:color="auto" w:fill="F7CAAC"/>
          </w:tcPr>
          <w:p w:rsidR="000D6DB9" w:rsidRDefault="000D6DB9" w:rsidP="00420BD2">
            <w:pPr>
              <w:jc w:val="both"/>
              <w:rPr>
                <w:b/>
              </w:rPr>
            </w:pPr>
            <w:r>
              <w:rPr>
                <w:b/>
              </w:rPr>
              <w:t>kreditů</w:t>
            </w:r>
          </w:p>
        </w:tc>
        <w:tc>
          <w:tcPr>
            <w:tcW w:w="1099"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661" w:type="dxa"/>
            <w:gridSpan w:val="8"/>
          </w:tcPr>
          <w:p w:rsidR="000D6DB9" w:rsidRDefault="000D6DB9" w:rsidP="00420BD2">
            <w:pPr>
              <w:jc w:val="both"/>
            </w:pPr>
            <w:r>
              <w:t xml:space="preserve">Navazující na systémové a teoretické základy vysokoškolského studia </w:t>
            </w:r>
            <w:r w:rsidRPr="004B4BAD">
              <w:t>Ochrany obyvatelstva</w:t>
            </w: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rsidRPr="005A7887">
              <w:t>z</w:t>
            </w:r>
            <w:r>
              <w:t>ápočet</w:t>
            </w:r>
            <w:r w:rsidRPr="005A7887">
              <w:t>, zk</w:t>
            </w:r>
            <w:r>
              <w:t>ouška</w:t>
            </w:r>
          </w:p>
        </w:tc>
        <w:tc>
          <w:tcPr>
            <w:tcW w:w="1413" w:type="dxa"/>
            <w:shd w:val="clear" w:color="auto" w:fill="F7CAAC"/>
          </w:tcPr>
          <w:p w:rsidR="000D6DB9" w:rsidRDefault="000D6DB9" w:rsidP="00420BD2">
            <w:pPr>
              <w:jc w:val="both"/>
              <w:rPr>
                <w:b/>
              </w:rPr>
            </w:pPr>
            <w:r>
              <w:rPr>
                <w:b/>
              </w:rPr>
              <w:t>Forma výuky</w:t>
            </w:r>
          </w:p>
        </w:tc>
        <w:tc>
          <w:tcPr>
            <w:tcW w:w="1842" w:type="dxa"/>
            <w:gridSpan w:val="3"/>
          </w:tcPr>
          <w:p w:rsidR="000D6DB9" w:rsidRDefault="000D6DB9" w:rsidP="00420BD2">
            <w:pPr>
              <w:jc w:val="both"/>
            </w:pPr>
            <w:r>
              <w:t>přednáška</w:t>
            </w:r>
          </w:p>
          <w:p w:rsidR="000D6DB9" w:rsidRDefault="000D6DB9" w:rsidP="00420BD2">
            <w:pPr>
              <w:jc w:val="both"/>
            </w:pPr>
            <w:r>
              <w:t>cvičení</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661" w:type="dxa"/>
            <w:gridSpan w:val="8"/>
            <w:tcBorders>
              <w:bottom w:val="nil"/>
            </w:tcBorders>
          </w:tcPr>
          <w:p w:rsidR="000D6DB9" w:rsidRDefault="000D6DB9" w:rsidP="00420BD2">
            <w:pPr>
              <w:jc w:val="both"/>
            </w:pPr>
            <w:r w:rsidRPr="003416AB">
              <w:t xml:space="preserve">Průběžné ověřování </w:t>
            </w:r>
            <w:r>
              <w:t xml:space="preserve">studijních výsledků </w:t>
            </w:r>
            <w:r w:rsidRPr="003416AB">
              <w:t>o zadaném a průběžně řešeném úkolu na každém laboratorním cvičení (</w:t>
            </w:r>
            <w:r>
              <w:t>L)</w:t>
            </w:r>
            <w:r w:rsidRPr="003416AB">
              <w:t>.</w:t>
            </w:r>
            <w:r>
              <w:t xml:space="preserve"> </w:t>
            </w:r>
          </w:p>
          <w:p w:rsidR="000D6DB9" w:rsidRDefault="000D6DB9" w:rsidP="00420BD2">
            <w:pPr>
              <w:jc w:val="both"/>
            </w:pPr>
            <w:r w:rsidRPr="002D0588">
              <w:t>Závěrečné ověření stud</w:t>
            </w:r>
            <w:r>
              <w:t xml:space="preserve">ijních výsledků v předmětu </w:t>
            </w:r>
            <w:r w:rsidRPr="002D0588">
              <w:t xml:space="preserve">formou odborné rozpravy nad </w:t>
            </w:r>
            <w:r>
              <w:t xml:space="preserve">individuálně </w:t>
            </w:r>
            <w:r w:rsidRPr="002D0588">
              <w:t xml:space="preserve">předloženou a kvalitně zpracovanou </w:t>
            </w:r>
            <w:r>
              <w:t>„</w:t>
            </w:r>
            <w:r w:rsidRPr="002D0588">
              <w:t>Případovou studií</w:t>
            </w:r>
            <w:r>
              <w:t>“</w:t>
            </w:r>
            <w:r w:rsidRPr="002D0588">
              <w:t xml:space="preserve"> (souborem na počítači </w:t>
            </w:r>
            <w:r>
              <w:t xml:space="preserve">zpracovaným </w:t>
            </w:r>
            <w:r w:rsidRPr="002D0588">
              <w:t>v laboratoři) s posouzením předepsané a konzultované formální úrovně a aktivní účasti na povinných cvičeních (zápočet) a rozpravy vedené k odbornému řešení celé předložené Případové studii a položen</w:t>
            </w:r>
            <w:r>
              <w:t>ým otázkám z tematických celků</w:t>
            </w:r>
            <w:r w:rsidRPr="002D0588">
              <w:t xml:space="preserve"> P a L (zkouška).</w:t>
            </w:r>
          </w:p>
        </w:tc>
      </w:tr>
      <w:tr w:rsidR="000D6DB9" w:rsidTr="00420BD2">
        <w:trPr>
          <w:trHeight w:val="554"/>
        </w:trPr>
        <w:tc>
          <w:tcPr>
            <w:tcW w:w="9747" w:type="dxa"/>
            <w:gridSpan w:val="9"/>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661" w:type="dxa"/>
            <w:gridSpan w:val="8"/>
            <w:tcBorders>
              <w:top w:val="nil"/>
            </w:tcBorders>
          </w:tcPr>
          <w:p w:rsidR="000D6DB9" w:rsidRDefault="000D6DB9" w:rsidP="00420BD2">
            <w:pPr>
              <w:jc w:val="both"/>
            </w:pPr>
            <w:r w:rsidRPr="005A7887">
              <w:t>prof. Ing. Jiří Dvořák, DrSc.</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661" w:type="dxa"/>
            <w:gridSpan w:val="8"/>
            <w:tcBorders>
              <w:top w:val="nil"/>
            </w:tcBorders>
          </w:tcPr>
          <w:p w:rsidR="000D6DB9" w:rsidRDefault="000D6DB9" w:rsidP="00420BD2">
            <w:pPr>
              <w:jc w:val="both"/>
            </w:pPr>
            <w:r>
              <w:t xml:space="preserve">Garant stanovuje koncepci předmětu, podílí se na přednáškách v rozsahu </w:t>
            </w:r>
            <w:r>
              <w:br/>
              <w:t>100 % a dále stanovuje koncepci cvičení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661" w:type="dxa"/>
            <w:gridSpan w:val="8"/>
            <w:tcBorders>
              <w:bottom w:val="nil"/>
            </w:tcBorders>
          </w:tcPr>
          <w:p w:rsidR="000D6DB9" w:rsidDel="00752826" w:rsidRDefault="000D6DB9">
            <w:pPr>
              <w:jc w:val="both"/>
              <w:rPr>
                <w:del w:id="1376" w:author="PS" w:date="2018-11-24T21:08:00Z"/>
              </w:rPr>
            </w:pPr>
            <w:r w:rsidRPr="005A7887">
              <w:t>prof. Ing. Jiří Dvořák, DrSc.</w:t>
            </w:r>
            <w:r>
              <w:t xml:space="preserve"> – přednášky</w:t>
            </w:r>
            <w:del w:id="1377" w:author="Strohmandl Jan" w:date="2018-11-13T09:44:00Z">
              <w:r w:rsidDel="00BA6E1F">
                <w:delText>,</w:delText>
              </w:r>
            </w:del>
            <w:r>
              <w:t xml:space="preserve"> </w:t>
            </w:r>
            <w:del w:id="1378" w:author="Strohmandl Jan" w:date="2018-11-13T09:44:00Z">
              <w:r w:rsidDel="00BA6E1F">
                <w:delText xml:space="preserve">cvičení </w:delText>
              </w:r>
            </w:del>
            <w:r>
              <w:t>(</w:t>
            </w:r>
            <w:del w:id="1379" w:author="PS" w:date="2018-11-24T21:08:00Z">
              <w:r w:rsidR="003B4CE5" w:rsidDel="00752826">
                <w:delText xml:space="preserve">90 </w:delText>
              </w:r>
            </w:del>
            <w:ins w:id="1380" w:author="PS" w:date="2018-11-24T21:08:00Z">
              <w:r w:rsidR="00752826">
                <w:t xml:space="preserve">80 </w:t>
              </w:r>
            </w:ins>
            <w:r>
              <w:t>%)</w:t>
            </w:r>
            <w:ins w:id="1381" w:author="Strohmandl Jan" w:date="2018-11-13T09:45:00Z">
              <w:r w:rsidR="00BA6E1F">
                <w:t xml:space="preserve">, </w:t>
              </w:r>
            </w:ins>
            <w:ins w:id="1382" w:author="Strohmandl Jan" w:date="2018-11-13T09:44:00Z">
              <w:r w:rsidR="00BA6E1F">
                <w:t>cvičení</w:t>
              </w:r>
            </w:ins>
            <w:ins w:id="1383" w:author="Strohmandl Jan" w:date="2018-11-13T09:45:00Z">
              <w:r w:rsidR="00BA6E1F">
                <w:t xml:space="preserve"> </w:t>
              </w:r>
              <w:del w:id="1384" w:author="PS" w:date="2018-11-24T21:08:00Z">
                <w:r w:rsidR="00BA6E1F" w:rsidDel="00752826">
                  <w:delText>(10 %)</w:delText>
                </w:r>
              </w:del>
            </w:ins>
          </w:p>
          <w:p w:rsidR="00752826" w:rsidRDefault="00752826" w:rsidP="00752826">
            <w:pPr>
              <w:jc w:val="both"/>
              <w:rPr>
                <w:ins w:id="1385" w:author="PS" w:date="2018-11-24T21:08:00Z"/>
              </w:rPr>
            </w:pPr>
          </w:p>
          <w:p w:rsidR="003B4CE5" w:rsidRDefault="003B4CE5" w:rsidP="00752826">
            <w:pPr>
              <w:jc w:val="both"/>
              <w:rPr>
                <w:ins w:id="1386" w:author="PS" w:date="2018-11-24T21:08:00Z"/>
              </w:rPr>
            </w:pPr>
            <w:r>
              <w:t xml:space="preserve">Ing. Pavel Valášek – </w:t>
            </w:r>
            <w:proofErr w:type="gramStart"/>
            <w:r>
              <w:t>přednášky</w:t>
            </w:r>
            <w:del w:id="1387" w:author="PS" w:date="2018-11-24T21:08:00Z">
              <w:r w:rsidDel="00752826">
                <w:delText>,</w:delText>
              </w:r>
            </w:del>
            <w:ins w:id="1388" w:author="Strohmandl Jan" w:date="2018-11-13T09:45:00Z">
              <w:r w:rsidR="00BA6E1F">
                <w:t>(10</w:t>
              </w:r>
              <w:proofErr w:type="gramEnd"/>
              <w:r w:rsidR="00BA6E1F">
                <w:t xml:space="preserve"> %)</w:t>
              </w:r>
            </w:ins>
            <w:ins w:id="1389" w:author="PS" w:date="2018-11-24T21:09:00Z">
              <w:r w:rsidR="00752826">
                <w:t>,</w:t>
              </w:r>
            </w:ins>
            <w:r>
              <w:t xml:space="preserve"> cvičení </w:t>
            </w:r>
            <w:del w:id="1390" w:author="PS" w:date="2018-11-24T21:08:00Z">
              <w:r w:rsidDel="00752826">
                <w:delText>(</w:delText>
              </w:r>
            </w:del>
            <w:ins w:id="1391" w:author="Strohmandl Jan" w:date="2018-11-13T09:45:00Z">
              <w:del w:id="1392" w:author="PS" w:date="2018-11-24T21:08:00Z">
                <w:r w:rsidR="00BA6E1F" w:rsidDel="00752826">
                  <w:delText>9</w:delText>
                </w:r>
              </w:del>
            </w:ins>
            <w:del w:id="1393" w:author="PS" w:date="2018-11-24T21:08:00Z">
              <w:r w:rsidDel="00752826">
                <w:delText xml:space="preserve">90 %) </w:delText>
              </w:r>
            </w:del>
          </w:p>
          <w:p w:rsidR="00752826" w:rsidRDefault="00752826" w:rsidP="00752826">
            <w:pPr>
              <w:jc w:val="both"/>
            </w:pPr>
            <w:ins w:id="1394" w:author="PS" w:date="2018-11-24T21:08:00Z">
              <w:r>
                <w:t>Ing. Petr Svoboda, přednášky (10 %), cvičení</w:t>
              </w:r>
            </w:ins>
          </w:p>
        </w:tc>
      </w:tr>
      <w:tr w:rsidR="000D6DB9" w:rsidTr="00420BD2">
        <w:trPr>
          <w:trHeight w:val="287"/>
        </w:trPr>
        <w:tc>
          <w:tcPr>
            <w:tcW w:w="9747" w:type="dxa"/>
            <w:gridSpan w:val="9"/>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661" w:type="dxa"/>
            <w:gridSpan w:val="8"/>
            <w:tcBorders>
              <w:bottom w:val="nil"/>
            </w:tcBorders>
          </w:tcPr>
          <w:p w:rsidR="000D6DB9" w:rsidRDefault="000D6DB9" w:rsidP="00420BD2">
            <w:pPr>
              <w:jc w:val="both"/>
            </w:pPr>
          </w:p>
        </w:tc>
      </w:tr>
      <w:tr w:rsidR="000D6DB9" w:rsidTr="00420BD2">
        <w:trPr>
          <w:trHeight w:val="567"/>
        </w:trPr>
        <w:tc>
          <w:tcPr>
            <w:tcW w:w="9747" w:type="dxa"/>
            <w:gridSpan w:val="9"/>
            <w:tcBorders>
              <w:top w:val="nil"/>
              <w:bottom w:val="single" w:sz="12" w:space="0" w:color="auto"/>
            </w:tcBorders>
          </w:tcPr>
          <w:p w:rsidR="000D6DB9" w:rsidRDefault="000D6DB9" w:rsidP="00420BD2">
            <w:pPr>
              <w:jc w:val="both"/>
            </w:pPr>
            <w:r>
              <w:t xml:space="preserve">Cílem předmětu je osvojení základních principů systémového a kybernetického přístupu k nově pojaté kybernetické bezpečnosti aplikovatelné pro praxi, zahrnující také informační a komunikační technologie (ICT - informační </w:t>
            </w:r>
            <w:r>
              <w:br/>
              <w:t xml:space="preserve">a kybernetická aktiva, která mají důležitou roli v informační a v perspektivní budoucí znalostní společnosti). Dále systémové vyjádření kybernetického modelu bezpečnosti pro reálný systém a k možné identifikaci zranitelných míst důležitých kybernetických a informačních aktiv. Pochopení logiky aplikací kybernetického zákona pro reálné prostředí jako kybernetického modelu a jeho dílčích podsystémů při vyjadřování a možném odhalování kybernetických útoků </w:t>
            </w:r>
            <w:r>
              <w:br/>
              <w:t xml:space="preserve">a odpovídající efektivní kybernetické obraně a vše v kyberprostoru aplikací moderní bezpečnosti s prostředky umělé inteligence roboto-technického prostředí znalostní společnosti. Důležitou součástí bude také pochopení role nutných systémových integrací prostředků bezpečnosti a ochrany obyvatelstva v kyberprostoru a předcházení jejich možného zneužívání k průmyslové, vojenské, ekonomické, logistické, vzdělávací a dalších vedoucích k možným důsledkům ke kybernetické kriminalitě, šikaně, terorismu apod. a samozřejmě s velkým důsledkům lokálních informačních </w:t>
            </w:r>
            <w:r>
              <w:br/>
              <w:t xml:space="preserve">a kybernetických válek (bezpilotních a autonomních inteligentních prostředků). </w:t>
            </w:r>
          </w:p>
          <w:p w:rsidR="000D6DB9" w:rsidRDefault="000D6DB9" w:rsidP="00420BD2">
            <w:pPr>
              <w:jc w:val="both"/>
            </w:pPr>
            <w:r>
              <w:t xml:space="preserve">Výklad se opírá o využívání vybraných teoretických základů a také slouží k získávání základní orientace studentů </w:t>
            </w:r>
            <w:r>
              <w:br/>
              <w:t>v současných zdrojích ve světě dynamiky informační a kybernetické bezpečnosti při užití inteligentních projektovaných prostředků systémy CAD a dalšími vhodnými programy v laboratoři kybernetické bezpečnosti.</w:t>
            </w:r>
          </w:p>
          <w:p w:rsidR="000D6DB9" w:rsidRDefault="000D6DB9" w:rsidP="00420BD2">
            <w:pPr>
              <w:jc w:val="both"/>
            </w:pPr>
            <w:r>
              <w:t>Zadané individuální téma Případové studie bude vycházet z přednášek uvedených tematických celků a kapitoly budou postupně zpracovávány v laboratoři kybernetické bezpečnosti (LKB) vždy podle tematických celků na přednáškách (P) a vedených konzultacích se studenty na těchto laboratorních cvičeních (L).</w:t>
            </w:r>
          </w:p>
          <w:p w:rsidR="000D6DB9" w:rsidRPr="003B2898" w:rsidRDefault="000D6DB9" w:rsidP="00420BD2">
            <w:pPr>
              <w:jc w:val="both"/>
              <w:rPr>
                <w:u w:val="single"/>
              </w:rPr>
            </w:pPr>
            <w:r>
              <w:rPr>
                <w:u w:val="single"/>
              </w:rPr>
              <w:t>Hlavní témata:</w:t>
            </w:r>
          </w:p>
          <w:p w:rsidR="000D6DB9" w:rsidRDefault="000D6DB9" w:rsidP="00D81E97">
            <w:pPr>
              <w:pStyle w:val="Odstavecseseznamem1"/>
              <w:numPr>
                <w:ilvl w:val="0"/>
                <w:numId w:val="18"/>
              </w:numPr>
              <w:jc w:val="both"/>
            </w:pPr>
            <w:r>
              <w:t>Vymezení bezpečnosti.</w:t>
            </w:r>
          </w:p>
          <w:p w:rsidR="000D6DB9" w:rsidRDefault="000D6DB9" w:rsidP="00D81E97">
            <w:pPr>
              <w:pStyle w:val="Odstavecseseznamem1"/>
              <w:numPr>
                <w:ilvl w:val="0"/>
                <w:numId w:val="18"/>
              </w:numPr>
              <w:jc w:val="both"/>
            </w:pPr>
            <w:r>
              <w:t>Teorie systémů.</w:t>
            </w:r>
          </w:p>
          <w:p w:rsidR="000D6DB9" w:rsidRDefault="000D6DB9" w:rsidP="00D81E97">
            <w:pPr>
              <w:pStyle w:val="Odstavecseseznamem1"/>
              <w:numPr>
                <w:ilvl w:val="0"/>
                <w:numId w:val="18"/>
              </w:numPr>
              <w:jc w:val="both"/>
            </w:pPr>
            <w:r>
              <w:t>Teorie modelů a modelování.</w:t>
            </w:r>
          </w:p>
          <w:p w:rsidR="000D6DB9" w:rsidRDefault="000D6DB9" w:rsidP="00D81E97">
            <w:pPr>
              <w:pStyle w:val="Odstavecseseznamem1"/>
              <w:numPr>
                <w:ilvl w:val="0"/>
                <w:numId w:val="18"/>
              </w:numPr>
              <w:jc w:val="both"/>
            </w:pPr>
            <w:r>
              <w:t>Kybernetika a informatika.</w:t>
            </w:r>
          </w:p>
          <w:p w:rsidR="000D6DB9" w:rsidRDefault="000D6DB9" w:rsidP="00D81E97">
            <w:pPr>
              <w:pStyle w:val="Odstavecseseznamem1"/>
              <w:numPr>
                <w:ilvl w:val="0"/>
                <w:numId w:val="18"/>
              </w:numPr>
              <w:jc w:val="both"/>
            </w:pPr>
            <w:r>
              <w:t>Informační a kybernetická bezpečnost.</w:t>
            </w:r>
          </w:p>
          <w:p w:rsidR="000D6DB9" w:rsidRDefault="000D6DB9" w:rsidP="00D81E97">
            <w:pPr>
              <w:pStyle w:val="Odstavecseseznamem1"/>
              <w:numPr>
                <w:ilvl w:val="0"/>
                <w:numId w:val="18"/>
              </w:numPr>
              <w:jc w:val="both"/>
            </w:pPr>
            <w:r>
              <w:t>Definování kybernetického prostoru.</w:t>
            </w:r>
          </w:p>
          <w:p w:rsidR="000D6DB9" w:rsidRDefault="000D6DB9" w:rsidP="00D81E97">
            <w:pPr>
              <w:pStyle w:val="Odstavecseseznamem1"/>
              <w:numPr>
                <w:ilvl w:val="0"/>
                <w:numId w:val="18"/>
              </w:numPr>
              <w:jc w:val="both"/>
            </w:pPr>
            <w:r>
              <w:t>Modelování kybernetického systému a. kybernetické bezpečnosti.</w:t>
            </w:r>
          </w:p>
          <w:p w:rsidR="000D6DB9" w:rsidRDefault="000D6DB9" w:rsidP="00D81E97">
            <w:pPr>
              <w:pStyle w:val="Odstavecseseznamem1"/>
              <w:numPr>
                <w:ilvl w:val="0"/>
                <w:numId w:val="18"/>
              </w:numPr>
              <w:jc w:val="both"/>
            </w:pPr>
            <w:r>
              <w:t>Kybernetický útok, obrana a bezpečnost.</w:t>
            </w:r>
          </w:p>
          <w:p w:rsidR="000D6DB9" w:rsidRDefault="000D6DB9" w:rsidP="00D81E97">
            <w:pPr>
              <w:pStyle w:val="Odstavecseseznamem1"/>
              <w:numPr>
                <w:ilvl w:val="0"/>
                <w:numId w:val="18"/>
              </w:numPr>
              <w:jc w:val="both"/>
            </w:pPr>
            <w:r>
              <w:lastRenderedPageBreak/>
              <w:t>Možnosti systémového rozpoznávání agresivního kyberprostoru.</w:t>
            </w:r>
          </w:p>
          <w:p w:rsidR="000D6DB9" w:rsidRDefault="000D6DB9" w:rsidP="00D81E97">
            <w:pPr>
              <w:pStyle w:val="Odstavecseseznamem1"/>
              <w:numPr>
                <w:ilvl w:val="0"/>
                <w:numId w:val="18"/>
              </w:numPr>
              <w:jc w:val="both"/>
            </w:pPr>
            <w:r>
              <w:t>Zdroje světa o moderním pojetí informační a kybernetické bezpečnosti.</w:t>
            </w:r>
          </w:p>
          <w:p w:rsidR="000D6DB9" w:rsidRDefault="000D6DB9" w:rsidP="00D81E97">
            <w:pPr>
              <w:pStyle w:val="Odstavecseseznamem1"/>
              <w:numPr>
                <w:ilvl w:val="0"/>
                <w:numId w:val="18"/>
              </w:numPr>
              <w:jc w:val="both"/>
            </w:pPr>
            <w:r>
              <w:t>Ochrana informačních a kybernetických systémů a možnosti modelování a simulací.</w:t>
            </w:r>
          </w:p>
          <w:p w:rsidR="000D6DB9" w:rsidRDefault="000D6DB9" w:rsidP="00D81E97">
            <w:pPr>
              <w:pStyle w:val="Odstavecseseznamem1"/>
              <w:numPr>
                <w:ilvl w:val="0"/>
                <w:numId w:val="18"/>
              </w:numPr>
              <w:jc w:val="both"/>
            </w:pPr>
            <w:r>
              <w:t>Vývoj a užití nových prostředků kybernetiky a jejich bezpečnosti.</w:t>
            </w:r>
          </w:p>
          <w:p w:rsidR="000D6DB9" w:rsidRDefault="000D6DB9" w:rsidP="00D81E97">
            <w:pPr>
              <w:pStyle w:val="Odstavecseseznamem1"/>
              <w:numPr>
                <w:ilvl w:val="0"/>
                <w:numId w:val="18"/>
              </w:numPr>
              <w:jc w:val="both"/>
            </w:pPr>
            <w:r>
              <w:t>Řešení projektu kybernetické bezpečnosti prostředky modelování (CAD a další).</w:t>
            </w:r>
          </w:p>
          <w:p w:rsidR="000D6DB9" w:rsidRDefault="000D6DB9" w:rsidP="00D81E97">
            <w:pPr>
              <w:pStyle w:val="Odstavecseseznamem1"/>
              <w:numPr>
                <w:ilvl w:val="0"/>
                <w:numId w:val="18"/>
              </w:numPr>
              <w:jc w:val="both"/>
            </w:pPr>
            <w:r>
              <w:t>Shrnutí látky předmětu a konzultace.</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lastRenderedPageBreak/>
              <w:t>Studijní literatura a studijní pomůcky</w:t>
            </w:r>
          </w:p>
        </w:tc>
        <w:tc>
          <w:tcPr>
            <w:tcW w:w="6094" w:type="dxa"/>
            <w:gridSpan w:val="7"/>
            <w:tcBorders>
              <w:top w:val="nil"/>
              <w:bottom w:val="nil"/>
            </w:tcBorders>
          </w:tcPr>
          <w:p w:rsidR="000D6DB9" w:rsidRDefault="000D6DB9" w:rsidP="00420BD2">
            <w:pPr>
              <w:jc w:val="both"/>
            </w:pPr>
          </w:p>
        </w:tc>
      </w:tr>
      <w:tr w:rsidR="000D6DB9" w:rsidTr="00420BD2">
        <w:trPr>
          <w:trHeight w:val="1497"/>
        </w:trPr>
        <w:tc>
          <w:tcPr>
            <w:tcW w:w="9747" w:type="dxa"/>
            <w:gridSpan w:val="9"/>
            <w:tcBorders>
              <w:top w:val="nil"/>
            </w:tcBorders>
          </w:tcPr>
          <w:p w:rsidR="000D6DB9" w:rsidRPr="00842712" w:rsidRDefault="000D6DB9" w:rsidP="00420BD2">
            <w:pPr>
              <w:jc w:val="both"/>
              <w:rPr>
                <w:b/>
              </w:rPr>
            </w:pPr>
            <w:r w:rsidRPr="00842712">
              <w:rPr>
                <w:b/>
              </w:rPr>
              <w:t>Povinná</w:t>
            </w:r>
            <w:r>
              <w:rPr>
                <w:b/>
              </w:rPr>
              <w:t xml:space="preserve"> literatura</w:t>
            </w:r>
            <w:r w:rsidRPr="00842712">
              <w:rPr>
                <w:b/>
              </w:rPr>
              <w:t>:</w:t>
            </w:r>
          </w:p>
          <w:p w:rsidR="000D6DB9" w:rsidRPr="00566287" w:rsidRDefault="000D6DB9" w:rsidP="00420BD2">
            <w:pPr>
              <w:jc w:val="both"/>
            </w:pPr>
            <w:r w:rsidRPr="00566287">
              <w:t xml:space="preserve">ČAPEK, J. </w:t>
            </w:r>
            <w:ins w:id="1395" w:author="Eva Batůšková" w:date="2018-11-19T11:25:00Z">
              <w:r w:rsidR="003D1E4B">
                <w:t>(</w:t>
              </w:r>
            </w:ins>
            <w:ins w:id="1396" w:author="Jan Strohmandl" w:date="2018-11-17T15:33:00Z">
              <w:r w:rsidR="003C5208" w:rsidRPr="00566287">
                <w:t>2013</w:t>
              </w:r>
            </w:ins>
            <w:ins w:id="1397" w:author="Eva Batůšková" w:date="2018-11-19T11:26:00Z">
              <w:r w:rsidR="003D1E4B">
                <w:t>)</w:t>
              </w:r>
            </w:ins>
            <w:ins w:id="1398" w:author="Jan Strohmandl" w:date="2018-11-17T15:33:00Z">
              <w:r w:rsidR="003C5208" w:rsidRPr="00566287">
                <w:t xml:space="preserve">. </w:t>
              </w:r>
            </w:ins>
            <w:r w:rsidRPr="006C0BA3">
              <w:rPr>
                <w:i/>
              </w:rPr>
              <w:t>Teoretické základy informatiky : distanční opora</w:t>
            </w:r>
            <w:r w:rsidRPr="00566287">
              <w:t xml:space="preserve">.  Jan Čapek, Renáta Máchová.  Vyd. 3., upr., rozš. Pardubice : Univerzita Pardubice, </w:t>
            </w:r>
            <w:del w:id="1399" w:author="Jan Strohmandl" w:date="2018-11-17T15:33:00Z">
              <w:r w:rsidRPr="00566287" w:rsidDel="003C5208">
                <w:delText xml:space="preserve">2013. </w:delText>
              </w:r>
            </w:del>
            <w:r w:rsidRPr="00566287">
              <w:t>100 s.</w:t>
            </w:r>
            <w:r>
              <w:t xml:space="preserve"> </w:t>
            </w:r>
            <w:r w:rsidRPr="00566287">
              <w:t>Nad názvem: Univerzita Pardubice, Fakulta ekonomicko-správní. ISBN 978-80-7395-574-8.</w:t>
            </w:r>
          </w:p>
          <w:p w:rsidR="000D6DB9" w:rsidRPr="00566287" w:rsidRDefault="000D6DB9" w:rsidP="00420BD2">
            <w:pPr>
              <w:jc w:val="both"/>
            </w:pPr>
            <w:r w:rsidRPr="00566287">
              <w:t xml:space="preserve">ČECH, O. </w:t>
            </w:r>
            <w:ins w:id="1400" w:author="Eva Batůšková" w:date="2018-11-19T11:26:00Z">
              <w:r w:rsidR="003D1E4B">
                <w:t>(</w:t>
              </w:r>
            </w:ins>
            <w:ins w:id="1401" w:author="Jan Strohmandl" w:date="2018-11-17T15:33:00Z">
              <w:r w:rsidR="003C5208" w:rsidRPr="00566287">
                <w:t>2017</w:t>
              </w:r>
            </w:ins>
            <w:ins w:id="1402" w:author="Eva Batůšková" w:date="2018-11-19T11:26:00Z">
              <w:r w:rsidR="003D1E4B">
                <w:t>)</w:t>
              </w:r>
            </w:ins>
            <w:ins w:id="1403" w:author="Jan Strohmandl" w:date="2018-11-17T15:33:00Z">
              <w:r w:rsidR="003C5208" w:rsidRPr="00566287">
                <w:t xml:space="preserve">. </w:t>
              </w:r>
            </w:ins>
            <w:r w:rsidRPr="006C0BA3">
              <w:rPr>
                <w:i/>
              </w:rPr>
              <w:t>Nebezpečí kyberšikany : internet jako zbraň?</w:t>
            </w:r>
            <w:r w:rsidRPr="00566287">
              <w:t xml:space="preserve"> Vydání 1. České Budějovice : Theia - krizové centrum o.p.s., </w:t>
            </w:r>
            <w:del w:id="1404" w:author="Jan Strohmandl" w:date="2018-11-17T15:33:00Z">
              <w:r w:rsidRPr="00566287" w:rsidDel="003C5208">
                <w:delText xml:space="preserve">2017. </w:delText>
              </w:r>
            </w:del>
            <w:r w:rsidRPr="00566287">
              <w:t>131 stran, 4 nečíslované strany obrazových příloh. ISBN 978-80-904854-4-0.</w:t>
            </w:r>
          </w:p>
          <w:p w:rsidR="000D6DB9" w:rsidRPr="00566287" w:rsidRDefault="000D6DB9" w:rsidP="00420BD2">
            <w:pPr>
              <w:jc w:val="both"/>
            </w:pPr>
            <w:r w:rsidRPr="00566287">
              <w:t>MAISNER, Martin</w:t>
            </w:r>
            <w:del w:id="1405" w:author="Eva Batůšková" w:date="2018-11-19T11:26:00Z">
              <w:r w:rsidRPr="00566287" w:rsidDel="003D1E4B">
                <w:delText>.</w:delText>
              </w:r>
            </w:del>
            <w:r w:rsidRPr="00566287">
              <w:t xml:space="preserve"> </w:t>
            </w:r>
            <w:ins w:id="1406" w:author="Eva Batůšková" w:date="2018-11-19T11:26:00Z">
              <w:r w:rsidR="003D1E4B">
                <w:t>(</w:t>
              </w:r>
            </w:ins>
            <w:ins w:id="1407" w:author="Jan Strohmandl" w:date="2018-11-17T15:33:00Z">
              <w:r w:rsidR="003C5208" w:rsidRPr="00566287">
                <w:t>2015</w:t>
              </w:r>
            </w:ins>
            <w:ins w:id="1408" w:author="Eva Batůšková" w:date="2018-11-19T11:26:00Z">
              <w:r w:rsidR="003D1E4B">
                <w:t>)</w:t>
              </w:r>
            </w:ins>
            <w:ins w:id="1409" w:author="Jan Strohmandl" w:date="2018-11-17T15:33:00Z">
              <w:r w:rsidR="003C5208" w:rsidRPr="00566287">
                <w:t xml:space="preserve">. </w:t>
              </w:r>
            </w:ins>
            <w:r w:rsidRPr="006C0BA3">
              <w:rPr>
                <w:i/>
              </w:rPr>
              <w:t>Zákon o kybernetické bezpečnosti: komentář.</w:t>
            </w:r>
            <w:r w:rsidRPr="00566287">
              <w:t xml:space="preserve"> Vydání první. Praha: Wolters Kluwer, </w:t>
            </w:r>
            <w:del w:id="1410" w:author="Jan Strohmandl" w:date="2018-11-17T15:33:00Z">
              <w:r w:rsidRPr="00566287" w:rsidDel="003C5208">
                <w:delText xml:space="preserve">2015. </w:delText>
              </w:r>
            </w:del>
            <w:r w:rsidRPr="00566287">
              <w:t>xii, 219 stran. Komentáře Wolters Kluwer. ISBN 978-80-7478-817-8.</w:t>
            </w:r>
          </w:p>
          <w:p w:rsidR="000D6DB9" w:rsidRPr="00566287" w:rsidRDefault="000D6DB9" w:rsidP="00420BD2">
            <w:pPr>
              <w:jc w:val="both"/>
            </w:pPr>
            <w:r w:rsidRPr="00566287">
              <w:t>GLENNY, Misha</w:t>
            </w:r>
            <w:del w:id="1411" w:author="Eva Batůšková" w:date="2018-11-19T11:26:00Z">
              <w:r w:rsidRPr="00566287" w:rsidDel="003D1E4B">
                <w:delText>.</w:delText>
              </w:r>
            </w:del>
            <w:r w:rsidRPr="00566287">
              <w:t xml:space="preserve"> </w:t>
            </w:r>
            <w:ins w:id="1412" w:author="Eva Batůšková" w:date="2018-11-19T11:26:00Z">
              <w:r w:rsidR="003D1E4B">
                <w:t>(</w:t>
              </w:r>
            </w:ins>
            <w:ins w:id="1413" w:author="Jan Strohmandl" w:date="2018-11-17T15:33:00Z">
              <w:r w:rsidR="003C5208" w:rsidRPr="00566287">
                <w:t>2013</w:t>
              </w:r>
            </w:ins>
            <w:ins w:id="1414" w:author="Eva Batůšková" w:date="2018-11-19T11:26:00Z">
              <w:r w:rsidR="003D1E4B">
                <w:t>)</w:t>
              </w:r>
            </w:ins>
            <w:ins w:id="1415" w:author="Jan Strohmandl" w:date="2018-11-17T15:33:00Z">
              <w:r w:rsidR="003C5208" w:rsidRPr="00566287">
                <w:t xml:space="preserve">. </w:t>
              </w:r>
            </w:ins>
            <w:r w:rsidRPr="006C0BA3">
              <w:rPr>
                <w:i/>
              </w:rPr>
              <w:t>Temný trh: kyberzloději, kyberpolicisté a vy.</w:t>
            </w:r>
            <w:r w:rsidRPr="00566287">
              <w:t xml:space="preserve"> 1. vyd. v českém jazyce. Praha: Argo, </w:t>
            </w:r>
            <w:del w:id="1416" w:author="Jan Strohmandl" w:date="2018-11-17T15:33:00Z">
              <w:r w:rsidRPr="00566287" w:rsidDel="003C5208">
                <w:delText xml:space="preserve">2013. </w:delText>
              </w:r>
            </w:del>
            <w:r w:rsidRPr="00566287">
              <w:t>270 s. Zip; sv. 31. ISBN 978-80-7363-522-0.</w:t>
            </w:r>
          </w:p>
          <w:p w:rsidR="000D6DB9" w:rsidRPr="00566287" w:rsidRDefault="000D6DB9" w:rsidP="00420BD2">
            <w:pPr>
              <w:jc w:val="both"/>
            </w:pPr>
            <w:r w:rsidRPr="00566287">
              <w:t>HEICKERÖ, Roland</w:t>
            </w:r>
            <w:del w:id="1417" w:author="Eva Batůšková" w:date="2018-11-19T11:26:00Z">
              <w:r w:rsidRPr="00566287" w:rsidDel="003D1E4B">
                <w:delText>.</w:delText>
              </w:r>
            </w:del>
            <w:ins w:id="1418" w:author="Eva Batůšková" w:date="2018-11-19T11:26:00Z">
              <w:r w:rsidR="003D1E4B">
                <w:t xml:space="preserve"> (</w:t>
              </w:r>
            </w:ins>
            <w:del w:id="1419" w:author="Eva Batůšková" w:date="2018-11-19T11:26:00Z">
              <w:r w:rsidRPr="00566287" w:rsidDel="003D1E4B">
                <w:delText xml:space="preserve"> </w:delText>
              </w:r>
            </w:del>
            <w:ins w:id="1420" w:author="Jan Strohmandl" w:date="2018-11-17T15:33:00Z">
              <w:r w:rsidR="003C5208" w:rsidRPr="00566287">
                <w:t>2013</w:t>
              </w:r>
            </w:ins>
            <w:ins w:id="1421" w:author="Eva Batůšková" w:date="2018-11-19T11:26:00Z">
              <w:r w:rsidR="003D1E4B">
                <w:t>)</w:t>
              </w:r>
            </w:ins>
            <w:ins w:id="1422" w:author="Jan Strohmandl" w:date="2018-11-17T15:33:00Z">
              <w:r w:rsidR="003C5208" w:rsidRPr="00566287">
                <w:t xml:space="preserve">. </w:t>
              </w:r>
            </w:ins>
            <w:r w:rsidRPr="006C0BA3">
              <w:rPr>
                <w:i/>
              </w:rPr>
              <w:t>The dark sides of the Internet: on cyber threats and information warfare.</w:t>
            </w:r>
            <w:r w:rsidRPr="00566287">
              <w:t xml:space="preserve"> Frankfurt am Main: Peter Lang, </w:t>
            </w:r>
            <w:del w:id="1423" w:author="Jan Strohmandl" w:date="2018-11-17T15:33:00Z">
              <w:r w:rsidRPr="00566287" w:rsidDel="003C5208">
                <w:delText xml:space="preserve">2013. </w:delText>
              </w:r>
            </w:del>
            <w:r w:rsidRPr="00566287">
              <w:t>170 s. ISBN 978-3-631-62478-4.</w:t>
            </w:r>
          </w:p>
          <w:p w:rsidR="000D6DB9" w:rsidRPr="00566287" w:rsidRDefault="000D6DB9" w:rsidP="00420BD2">
            <w:pPr>
              <w:jc w:val="both"/>
            </w:pPr>
            <w:r w:rsidRPr="00566287">
              <w:t>HRŮZA, Petr</w:t>
            </w:r>
            <w:del w:id="1424" w:author="Eva Batůšková" w:date="2018-11-19T11:26:00Z">
              <w:r w:rsidRPr="00566287" w:rsidDel="003D1E4B">
                <w:delText>.</w:delText>
              </w:r>
            </w:del>
            <w:ins w:id="1425" w:author="Eva Batůšková" w:date="2018-11-19T11:26:00Z">
              <w:r w:rsidR="003D1E4B">
                <w:t xml:space="preserve"> (</w:t>
              </w:r>
            </w:ins>
            <w:del w:id="1426" w:author="Eva Batůšková" w:date="2018-11-19T11:26:00Z">
              <w:r w:rsidRPr="00566287" w:rsidDel="003D1E4B">
                <w:delText xml:space="preserve"> </w:delText>
              </w:r>
            </w:del>
            <w:ins w:id="1427" w:author="Jan Strohmandl" w:date="2018-11-17T15:33:00Z">
              <w:r w:rsidR="003C5208" w:rsidRPr="00566287">
                <w:t>2012</w:t>
              </w:r>
            </w:ins>
            <w:ins w:id="1428" w:author="Eva Batůšková" w:date="2018-11-19T11:26:00Z">
              <w:r w:rsidR="003D1E4B">
                <w:t>)</w:t>
              </w:r>
            </w:ins>
            <w:ins w:id="1429" w:author="Jan Strohmandl" w:date="2018-11-17T15:33:00Z">
              <w:r w:rsidR="003C5208" w:rsidRPr="00566287">
                <w:t xml:space="preserve">. </w:t>
              </w:r>
            </w:ins>
            <w:r w:rsidRPr="006C0BA3">
              <w:rPr>
                <w:i/>
              </w:rPr>
              <w:t>Kybernetická bezpečnost.</w:t>
            </w:r>
            <w:r w:rsidRPr="00566287">
              <w:t xml:space="preserve"> Vyd. 1. Brno: Univerzita obrany, </w:t>
            </w:r>
            <w:del w:id="1430" w:author="Jan Strohmandl" w:date="2018-11-17T15:33:00Z">
              <w:r w:rsidRPr="00566287" w:rsidDel="003C5208">
                <w:delText xml:space="preserve">2012. </w:delText>
              </w:r>
            </w:del>
            <w:r w:rsidRPr="00566287">
              <w:t>90 s. ISBN 978-80-7231-914-5.</w:t>
            </w:r>
          </w:p>
          <w:p w:rsidR="000D6DB9" w:rsidRPr="00566287" w:rsidRDefault="000D6DB9" w:rsidP="00420BD2">
            <w:pPr>
              <w:jc w:val="both"/>
            </w:pPr>
            <w:r w:rsidRPr="00566287">
              <w:t>Hrůza, Petr a kol</w:t>
            </w:r>
            <w:del w:id="1431" w:author="Eva Batůšková" w:date="2018-11-19T11:26:00Z">
              <w:r w:rsidRPr="00566287" w:rsidDel="003D1E4B">
                <w:delText xml:space="preserve">. </w:delText>
              </w:r>
            </w:del>
            <w:ins w:id="1432" w:author="Eva Batůšková" w:date="2018-11-19T11:26:00Z">
              <w:r w:rsidR="003D1E4B" w:rsidRPr="00566287">
                <w:t>.</w:t>
              </w:r>
              <w:r w:rsidR="003D1E4B">
                <w:t xml:space="preserve"> (</w:t>
              </w:r>
            </w:ins>
            <w:ins w:id="1433" w:author="Jan Strohmandl" w:date="2018-11-17T15:34:00Z">
              <w:r w:rsidR="00E57B30" w:rsidRPr="00566287">
                <w:t>2013</w:t>
              </w:r>
            </w:ins>
            <w:ins w:id="1434" w:author="Eva Batůšková" w:date="2018-11-19T11:26:00Z">
              <w:r w:rsidR="003D1E4B">
                <w:t>)</w:t>
              </w:r>
            </w:ins>
            <w:ins w:id="1435" w:author="Jan Strohmandl" w:date="2018-11-17T15:34:00Z">
              <w:r w:rsidR="00E57B30" w:rsidRPr="00566287">
                <w:t xml:space="preserve">. </w:t>
              </w:r>
            </w:ins>
            <w:r w:rsidRPr="006C0BA3">
              <w:rPr>
                <w:i/>
              </w:rPr>
              <w:t>Kybernetická bezpečnost II.</w:t>
            </w:r>
            <w:r w:rsidRPr="00566287">
              <w:t xml:space="preserve"> Vyd. 1. Brno: Univerzita obrany, </w:t>
            </w:r>
            <w:del w:id="1436" w:author="Jan Strohmandl" w:date="2018-11-17T15:34:00Z">
              <w:r w:rsidRPr="00566287" w:rsidDel="00E57B30">
                <w:delText xml:space="preserve">2013. </w:delText>
              </w:r>
            </w:del>
            <w:r w:rsidRPr="00566287">
              <w:t>100 s. ISBN 978-80-7231-931-2.</w:t>
            </w:r>
          </w:p>
          <w:p w:rsidR="000D6DB9" w:rsidRPr="00566287" w:rsidRDefault="000D6DB9" w:rsidP="00420BD2">
            <w:pPr>
              <w:jc w:val="both"/>
            </w:pPr>
            <w:r w:rsidRPr="00566287">
              <w:t xml:space="preserve">SMEJKAL, V. </w:t>
            </w:r>
            <w:ins w:id="1437" w:author="Eva Batůšková" w:date="2018-11-19T11:26:00Z">
              <w:r w:rsidR="003D1E4B">
                <w:t>(</w:t>
              </w:r>
            </w:ins>
            <w:ins w:id="1438" w:author="Jan Strohmandl" w:date="2018-11-17T15:34:00Z">
              <w:r w:rsidR="00E57B30" w:rsidRPr="00566287">
                <w:t>2015</w:t>
              </w:r>
            </w:ins>
            <w:ins w:id="1439" w:author="Eva Batůšková" w:date="2018-11-19T11:26:00Z">
              <w:r w:rsidR="003D1E4B">
                <w:t>)</w:t>
              </w:r>
            </w:ins>
            <w:ins w:id="1440" w:author="Jan Strohmandl" w:date="2018-11-17T15:34:00Z">
              <w:r w:rsidR="00E57B30" w:rsidRPr="00566287">
                <w:t xml:space="preserve">. </w:t>
              </w:r>
            </w:ins>
            <w:r w:rsidRPr="006C0BA3">
              <w:rPr>
                <w:i/>
              </w:rPr>
              <w:t>Kybernetická kriminalita.</w:t>
            </w:r>
            <w:r w:rsidRPr="00566287">
              <w:t xml:space="preserve">  Vladimír Smejkal.  Plzeň : Aleš Čeněk, </w:t>
            </w:r>
            <w:del w:id="1441" w:author="Jan Strohmandl" w:date="2018-11-17T15:34:00Z">
              <w:r w:rsidRPr="00566287" w:rsidDel="00E57B30">
                <w:delText xml:space="preserve">2015. </w:delText>
              </w:r>
            </w:del>
            <w:r w:rsidRPr="00566287">
              <w:t>636 s.. ISBN 978-80-7380-501-2.</w:t>
            </w:r>
          </w:p>
          <w:p w:rsidR="000D6DB9" w:rsidRPr="00566287" w:rsidRDefault="000D6DB9" w:rsidP="00420BD2">
            <w:pPr>
              <w:jc w:val="both"/>
            </w:pPr>
            <w:r w:rsidRPr="00566287">
              <w:t xml:space="preserve">Zákon č. 181/2014 Sb. </w:t>
            </w:r>
            <w:r w:rsidRPr="006C0BA3">
              <w:rPr>
                <w:i/>
              </w:rPr>
              <w:t>o kybernetické bezpečnosti a o změně souvisejících zákonů</w:t>
            </w:r>
            <w:r w:rsidRPr="00566287">
              <w:t xml:space="preserve"> (zákon o kybernetické bezpečnosti).</w:t>
            </w:r>
          </w:p>
          <w:p w:rsidR="000D6DB9" w:rsidRPr="00566287" w:rsidRDefault="000D6DB9" w:rsidP="00420BD2">
            <w:pPr>
              <w:spacing w:before="60"/>
              <w:jc w:val="both"/>
            </w:pPr>
            <w:r w:rsidRPr="0056138F">
              <w:rPr>
                <w:b/>
                <w:bCs/>
              </w:rPr>
              <w:t>Doporučená</w:t>
            </w:r>
            <w:r>
              <w:rPr>
                <w:b/>
              </w:rPr>
              <w:t xml:space="preserve"> literatura</w:t>
            </w:r>
            <w:r w:rsidRPr="00566287">
              <w:t>:</w:t>
            </w:r>
          </w:p>
          <w:p w:rsidR="000D6DB9" w:rsidRPr="00566287" w:rsidRDefault="000D6DB9" w:rsidP="00420BD2">
            <w:pPr>
              <w:jc w:val="both"/>
              <w:rPr>
                <w:color w:val="000000"/>
              </w:rPr>
            </w:pPr>
            <w:r w:rsidRPr="00566287">
              <w:rPr>
                <w:color w:val="000000"/>
              </w:rPr>
              <w:t>DVO</w:t>
            </w:r>
            <w:r>
              <w:rPr>
                <w:color w:val="000000"/>
              </w:rPr>
              <w:t>ŘÁK, J.; a kol.</w:t>
            </w:r>
            <w:r w:rsidRPr="00566287">
              <w:rPr>
                <w:color w:val="000000"/>
              </w:rPr>
              <w:t xml:space="preserve"> </w:t>
            </w:r>
            <w:ins w:id="1442" w:author="Eva Batůšková" w:date="2018-11-19T11:27:00Z">
              <w:r w:rsidR="003D1E4B">
                <w:rPr>
                  <w:color w:val="000000"/>
                </w:rPr>
                <w:t>(</w:t>
              </w:r>
            </w:ins>
            <w:ins w:id="1443" w:author="Jan Strohmandl" w:date="2018-11-17T15:34:00Z">
              <w:r w:rsidR="00E57B30" w:rsidRPr="00566287">
                <w:rPr>
                  <w:color w:val="000000"/>
                </w:rPr>
                <w:t>2017</w:t>
              </w:r>
            </w:ins>
            <w:ins w:id="1444" w:author="Eva Batůšková" w:date="2018-11-19T11:27:00Z">
              <w:r w:rsidR="003D1E4B">
                <w:rPr>
                  <w:color w:val="000000"/>
                </w:rPr>
                <w:t>)</w:t>
              </w:r>
            </w:ins>
            <w:ins w:id="1445" w:author="Jan Strohmandl" w:date="2018-11-17T15:34:00Z">
              <w:r w:rsidR="00E57B30">
                <w:rPr>
                  <w:color w:val="000000"/>
                </w:rPr>
                <w:t>.</w:t>
              </w:r>
              <w:r w:rsidR="00E57B30" w:rsidRPr="00566287">
                <w:rPr>
                  <w:color w:val="000000"/>
                </w:rPr>
                <w:t xml:space="preserve"> </w:t>
              </w:r>
            </w:ins>
            <w:r w:rsidRPr="006C0BA3">
              <w:rPr>
                <w:i/>
                <w:color w:val="000000"/>
              </w:rPr>
              <w:t>Kybernetická bezpečnost jako součást kyberprostoru moderní znalostní společnosti.</w:t>
            </w:r>
            <w:r w:rsidRPr="00566287">
              <w:rPr>
                <w:color w:val="000000"/>
              </w:rPr>
              <w:t xml:space="preserve"> Soudní inženýrství, </w:t>
            </w:r>
            <w:del w:id="1446" w:author="Jan Strohmandl" w:date="2018-11-17T15:34:00Z">
              <w:r w:rsidRPr="00566287" w:rsidDel="00E57B30">
                <w:rPr>
                  <w:color w:val="000000"/>
                </w:rPr>
                <w:delText xml:space="preserve">2017, </w:delText>
              </w:r>
            </w:del>
            <w:r w:rsidRPr="00566287">
              <w:rPr>
                <w:color w:val="000000"/>
              </w:rPr>
              <w:t>č. 28, s. 59-64. ISSN: 1211-443X.</w:t>
            </w:r>
          </w:p>
          <w:p w:rsidR="000D6DB9" w:rsidRPr="00566287" w:rsidRDefault="000D6DB9" w:rsidP="00420BD2">
            <w:pPr>
              <w:jc w:val="both"/>
            </w:pPr>
            <w:r w:rsidRPr="00566287">
              <w:t xml:space="preserve">KOHOUT, R. </w:t>
            </w:r>
            <w:ins w:id="1447" w:author="Eva Batůšková" w:date="2018-11-19T11:27:00Z">
              <w:r w:rsidR="003D1E4B">
                <w:t>(</w:t>
              </w:r>
            </w:ins>
            <w:ins w:id="1448" w:author="Jan Strohmandl" w:date="2018-11-17T15:34:00Z">
              <w:r w:rsidR="00E57B30" w:rsidRPr="00566287">
                <w:t>2017</w:t>
              </w:r>
            </w:ins>
            <w:ins w:id="1449" w:author="Eva Batůšková" w:date="2018-11-19T11:27:00Z">
              <w:r w:rsidR="003D1E4B">
                <w:t>)</w:t>
              </w:r>
            </w:ins>
            <w:ins w:id="1450" w:author="Jan Strohmandl" w:date="2018-11-17T15:34:00Z">
              <w:r w:rsidR="00E57B30" w:rsidRPr="00566287">
                <w:t xml:space="preserve">. </w:t>
              </w:r>
            </w:ins>
            <w:r w:rsidRPr="006C0BA3">
              <w:rPr>
                <w:i/>
              </w:rPr>
              <w:t>Internetem bezpečně.</w:t>
            </w:r>
            <w:r w:rsidRPr="00566287">
              <w:t xml:space="preserve">  Roman Kohout, Sandra Kubíčková.  Vydání: první.  Karlovy Vary : Biblio Karlovy Vary, z.s., </w:t>
            </w:r>
            <w:del w:id="1451" w:author="Jan Strohmandl" w:date="2018-11-17T15:34:00Z">
              <w:r w:rsidRPr="00566287" w:rsidDel="00E57B30">
                <w:delText xml:space="preserve">2017. </w:delText>
              </w:r>
            </w:del>
            <w:r w:rsidRPr="00566287">
              <w:t>31 stran. Grafická úprava: Sandra Kubíčková. ISBN 978-80-270-1148-3.</w:t>
            </w:r>
          </w:p>
          <w:p w:rsidR="000D6DB9" w:rsidRPr="00566287" w:rsidRDefault="000D6DB9" w:rsidP="00420BD2">
            <w:pPr>
              <w:jc w:val="both"/>
            </w:pPr>
            <w:r w:rsidRPr="00566287">
              <w:t xml:space="preserve">DVOŘÁK, </w:t>
            </w:r>
            <w:proofErr w:type="gramStart"/>
            <w:r w:rsidRPr="00566287">
              <w:t>J.</w:t>
            </w:r>
            <w:r>
              <w:t>a kol</w:t>
            </w:r>
            <w:proofErr w:type="gramEnd"/>
            <w:r>
              <w:t>.</w:t>
            </w:r>
            <w:r w:rsidRPr="00566287">
              <w:t xml:space="preserve"> </w:t>
            </w:r>
            <w:ins w:id="1452" w:author="Eva Batůšková" w:date="2018-11-19T11:27:00Z">
              <w:r w:rsidR="003D1E4B">
                <w:t>(</w:t>
              </w:r>
            </w:ins>
            <w:ins w:id="1453" w:author="Jan Strohmandl" w:date="2018-11-17T15:34:00Z">
              <w:r w:rsidR="00E57B30">
                <w:t>2017</w:t>
              </w:r>
            </w:ins>
            <w:ins w:id="1454" w:author="Eva Batůšková" w:date="2018-11-19T11:27:00Z">
              <w:r w:rsidR="003D1E4B">
                <w:t>)</w:t>
              </w:r>
            </w:ins>
            <w:ins w:id="1455" w:author="Jan Strohmandl" w:date="2018-11-17T15:34:00Z">
              <w:r w:rsidR="00E57B30">
                <w:t xml:space="preserve">. </w:t>
              </w:r>
            </w:ins>
            <w:r w:rsidRPr="006C0BA3">
              <w:rPr>
                <w:i/>
              </w:rPr>
              <w:t>Modelling of Processes of Logistics in Cyberspace Security.</w:t>
            </w:r>
            <w:r w:rsidRPr="00566287">
              <w:t xml:space="preserve"> In: MATEC Web of Conferences 18</w:t>
            </w:r>
            <w:r w:rsidRPr="006C0BA3">
              <w:rPr>
                <w:vertAlign w:val="superscript"/>
              </w:rPr>
              <w:t>th</w:t>
            </w:r>
            <w:r w:rsidRPr="00566287">
              <w:t xml:space="preserve"> International Scientific Conference - LOGI 2017. ISSN 2261-236X.</w:t>
            </w:r>
          </w:p>
          <w:p w:rsidR="000D6DB9" w:rsidRPr="00566287" w:rsidRDefault="000D6DB9" w:rsidP="00420BD2">
            <w:pPr>
              <w:jc w:val="both"/>
              <w:rPr>
                <w:color w:val="000000"/>
              </w:rPr>
            </w:pPr>
            <w:r>
              <w:rPr>
                <w:color w:val="000000"/>
              </w:rPr>
              <w:t>DVOŘÁK, J.; a kol.</w:t>
            </w:r>
            <w:r w:rsidRPr="00566287">
              <w:rPr>
                <w:color w:val="000000"/>
              </w:rPr>
              <w:t xml:space="preserve"> </w:t>
            </w:r>
            <w:ins w:id="1456" w:author="Eva Batůšková" w:date="2018-11-19T11:27:00Z">
              <w:r w:rsidR="003D1E4B">
                <w:rPr>
                  <w:color w:val="000000"/>
                </w:rPr>
                <w:t>(</w:t>
              </w:r>
            </w:ins>
            <w:ins w:id="1457" w:author="Jan Strohmandl" w:date="2018-11-17T15:35:00Z">
              <w:r w:rsidR="00E57B30" w:rsidRPr="00566287">
                <w:rPr>
                  <w:color w:val="000000"/>
                </w:rPr>
                <w:t>2016</w:t>
              </w:r>
            </w:ins>
            <w:ins w:id="1458" w:author="Eva Batůšková" w:date="2018-11-19T11:27:00Z">
              <w:r w:rsidR="003D1E4B">
                <w:rPr>
                  <w:color w:val="000000"/>
                </w:rPr>
                <w:t>)</w:t>
              </w:r>
            </w:ins>
            <w:ins w:id="1459" w:author="Jan Strohmandl" w:date="2018-11-17T15:35:00Z">
              <w:r w:rsidR="00E57B30">
                <w:rPr>
                  <w:color w:val="000000"/>
                </w:rPr>
                <w:t>.</w:t>
              </w:r>
              <w:r w:rsidR="00E57B30" w:rsidRPr="00566287">
                <w:rPr>
                  <w:color w:val="000000"/>
                </w:rPr>
                <w:t xml:space="preserve"> </w:t>
              </w:r>
            </w:ins>
            <w:r w:rsidRPr="006C0BA3">
              <w:rPr>
                <w:i/>
                <w:color w:val="000000"/>
              </w:rPr>
              <w:t>Modely systémově vymezených procesů pro kybernetickou bezpečnost</w:t>
            </w:r>
            <w:r w:rsidRPr="00566287">
              <w:rPr>
                <w:color w:val="000000"/>
              </w:rPr>
              <w:t xml:space="preserve">. Soudní inženýrství, </w:t>
            </w:r>
            <w:del w:id="1460" w:author="Jan Strohmandl" w:date="2018-11-17T15:35:00Z">
              <w:r w:rsidRPr="00566287" w:rsidDel="00E57B30">
                <w:rPr>
                  <w:color w:val="000000"/>
                </w:rPr>
                <w:delText>2016</w:delText>
              </w:r>
            </w:del>
            <w:del w:id="1461" w:author="Jan Strohmandl" w:date="2018-11-17T15:34:00Z">
              <w:r w:rsidRPr="00566287" w:rsidDel="00E57B30">
                <w:rPr>
                  <w:color w:val="000000"/>
                </w:rPr>
                <w:delText>,</w:delText>
              </w:r>
            </w:del>
            <w:del w:id="1462" w:author="Jan Strohmandl" w:date="2018-11-17T15:35:00Z">
              <w:r w:rsidRPr="00566287" w:rsidDel="00E57B30">
                <w:rPr>
                  <w:color w:val="000000"/>
                </w:rPr>
                <w:delText xml:space="preserve"> </w:delText>
              </w:r>
            </w:del>
            <w:r>
              <w:rPr>
                <w:color w:val="000000"/>
              </w:rPr>
              <w:br/>
            </w:r>
            <w:r w:rsidRPr="00566287">
              <w:rPr>
                <w:color w:val="000000"/>
              </w:rPr>
              <w:t>č. 27, s. 199-204. ISSN: 1211-443X.</w:t>
            </w:r>
          </w:p>
          <w:p w:rsidR="000D6DB9" w:rsidRPr="00566287" w:rsidRDefault="000D6DB9" w:rsidP="00420BD2">
            <w:pPr>
              <w:jc w:val="both"/>
            </w:pPr>
            <w:r w:rsidRPr="00566287">
              <w:t>KOŽÍŠEK, Martin</w:t>
            </w:r>
            <w:del w:id="1463" w:author="Eva Batůšková" w:date="2018-11-19T11:27:00Z">
              <w:r w:rsidRPr="00566287" w:rsidDel="003D1E4B">
                <w:delText>.</w:delText>
              </w:r>
            </w:del>
            <w:r w:rsidRPr="00566287">
              <w:t xml:space="preserve"> </w:t>
            </w:r>
            <w:ins w:id="1464" w:author="Eva Batůšková" w:date="2018-11-19T11:27:00Z">
              <w:r w:rsidR="003D1E4B">
                <w:t>(</w:t>
              </w:r>
            </w:ins>
            <w:ins w:id="1465" w:author="Jan Strohmandl" w:date="2018-11-17T15:35:00Z">
              <w:r w:rsidR="00E57B30" w:rsidRPr="00566287">
                <w:t>2016</w:t>
              </w:r>
            </w:ins>
            <w:ins w:id="1466" w:author="Eva Batůšková" w:date="2018-11-19T11:27:00Z">
              <w:r w:rsidR="003D1E4B">
                <w:t>)</w:t>
              </w:r>
            </w:ins>
            <w:ins w:id="1467" w:author="Jan Strohmandl" w:date="2018-11-17T15:35:00Z">
              <w:r w:rsidR="00E57B30" w:rsidRPr="00566287">
                <w:t xml:space="preserve">. </w:t>
              </w:r>
            </w:ins>
            <w:r w:rsidRPr="006C0BA3">
              <w:rPr>
                <w:i/>
              </w:rPr>
              <w:t>Bezpečně n@ internetu : průvodce chováním ve světě online. </w:t>
            </w:r>
            <w:r w:rsidRPr="00566287">
              <w:t xml:space="preserve">První vydání.  Praha : Grada Publishing, </w:t>
            </w:r>
            <w:del w:id="1468" w:author="Jan Strohmandl" w:date="2018-11-17T15:35:00Z">
              <w:r w:rsidRPr="00566287" w:rsidDel="00E57B30">
                <w:delText xml:space="preserve">2016. </w:delText>
              </w:r>
            </w:del>
            <w:r w:rsidRPr="00566287">
              <w:t>175 stran. ISBN 978-80-247-5595-3.</w:t>
            </w:r>
          </w:p>
          <w:p w:rsidR="000D6DB9" w:rsidRPr="00566287" w:rsidRDefault="000D6DB9" w:rsidP="00420BD2">
            <w:pPr>
              <w:jc w:val="both"/>
            </w:pPr>
            <w:r w:rsidRPr="00566287">
              <w:t xml:space="preserve">STOWELL, L. </w:t>
            </w:r>
            <w:ins w:id="1469" w:author="Eva Batůšková" w:date="2018-11-19T11:27:00Z">
              <w:r w:rsidR="003D1E4B">
                <w:t>(</w:t>
              </w:r>
            </w:ins>
            <w:ins w:id="1470" w:author="Jan Strohmandl" w:date="2018-11-17T15:35:00Z">
              <w:r w:rsidR="00E57B30" w:rsidRPr="00566287">
                <w:t>2017</w:t>
              </w:r>
            </w:ins>
            <w:ins w:id="1471" w:author="Eva Batůšková" w:date="2018-11-19T11:27:00Z">
              <w:r w:rsidR="003D1E4B">
                <w:t>)</w:t>
              </w:r>
            </w:ins>
            <w:ins w:id="1472" w:author="Jan Strohmandl" w:date="2018-11-17T15:35:00Z">
              <w:r w:rsidR="00E57B30" w:rsidRPr="00566287">
                <w:t xml:space="preserve">. </w:t>
              </w:r>
            </w:ins>
            <w:r w:rsidRPr="006C0BA3">
              <w:rPr>
                <w:i/>
              </w:rPr>
              <w:t>Bezpečně online.</w:t>
            </w:r>
            <w:r w:rsidRPr="00566287">
              <w:t xml:space="preserve">  Louie Stowell ; Design a ilustrace: Nancy Leschnikoff.  První české vydání.  Praha : Svojtka &amp; Co., s.r.o., </w:t>
            </w:r>
            <w:del w:id="1473" w:author="Jan Strohmandl" w:date="2018-11-17T15:35:00Z">
              <w:r w:rsidRPr="00566287" w:rsidDel="00E57B30">
                <w:delText xml:space="preserve">2017. </w:delText>
              </w:r>
            </w:del>
            <w:r w:rsidRPr="00566287">
              <w:t>143 stran. Z angličtiny přeložila Kateřina Brouk. ISBN 978-80-256-2083-0.</w:t>
            </w:r>
          </w:p>
          <w:p w:rsidR="000D6DB9" w:rsidRPr="00566287" w:rsidRDefault="000D6DB9" w:rsidP="00420BD2">
            <w:pPr>
              <w:jc w:val="both"/>
            </w:pPr>
            <w:r w:rsidRPr="00566287">
              <w:t>SVOBODNÝ PŘÍSTUP K INFORMACÍM : informatika, služby vytvářející důvěru, elektronické komunikace, egovernment, elektronické úkony a konverze dokumentů, informační systémy veřejné správy, kybernetická bezpečnost, základní registry, elektronická identifikace (od 1.7.2018) ; redakční uzávěrka 4.9.2017.  Ostrava : Sagit, 2017. 304 stran.  (Úplné znění ; 1212). Název z obálky. ISBN 978-80-7488-244-9.</w:t>
            </w:r>
          </w:p>
        </w:tc>
      </w:tr>
      <w:tr w:rsidR="000D6DB9" w:rsidTr="00420BD2">
        <w:tc>
          <w:tcPr>
            <w:tcW w:w="9747" w:type="dxa"/>
            <w:gridSpan w:val="9"/>
            <w:tcBorders>
              <w:top w:val="single" w:sz="12" w:space="0" w:color="auto"/>
              <w:left w:val="single" w:sz="2" w:space="0" w:color="auto"/>
              <w:bottom w:val="single" w:sz="2" w:space="0" w:color="auto"/>
              <w:right w:val="single" w:sz="2" w:space="0" w:color="auto"/>
            </w:tcBorders>
            <w:shd w:val="clear" w:color="auto" w:fill="F7CAAC"/>
          </w:tcPr>
          <w:p w:rsidR="000D6DB9" w:rsidRPr="00566287" w:rsidRDefault="000D6DB9" w:rsidP="00420BD2">
            <w:pPr>
              <w:jc w:val="center"/>
            </w:pPr>
            <w:r w:rsidRPr="00566287">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071" w:type="dxa"/>
            <w:gridSpan w:val="5"/>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747" w:type="dxa"/>
            <w:gridSpan w:val="9"/>
            <w:shd w:val="clear" w:color="auto" w:fill="F7CAAC"/>
          </w:tcPr>
          <w:p w:rsidR="000D6DB9" w:rsidRDefault="000D6DB9" w:rsidP="00420BD2">
            <w:pPr>
              <w:jc w:val="both"/>
              <w:rPr>
                <w:b/>
              </w:rPr>
            </w:pPr>
            <w:r>
              <w:rPr>
                <w:b/>
              </w:rPr>
              <w:t>Informace o způsobu kontaktu s vyučujícím</w:t>
            </w:r>
          </w:p>
        </w:tc>
      </w:tr>
      <w:tr w:rsidR="000D6DB9" w:rsidTr="00420BD2">
        <w:trPr>
          <w:trHeight w:val="279"/>
        </w:trPr>
        <w:tc>
          <w:tcPr>
            <w:tcW w:w="9747" w:type="dxa"/>
            <w:gridSpan w:val="9"/>
          </w:tcPr>
          <w:p w:rsidR="000D6DB9" w:rsidRDefault="000D6DB9" w:rsidP="00420BD2">
            <w:pPr>
              <w:jc w:val="both"/>
              <w:rPr>
                <w:ins w:id="1474" w:author="Strohmandl Jan" w:date="2018-11-13T09:20: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1475" w:author="Strohmandl Jan" w:date="2018-11-13T09:20: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48" w:history="1">
              <w:r w:rsidRPr="00EB1132">
                <w:rPr>
                  <w:rStyle w:val="Hypertextovodkaz"/>
                </w:rPr>
                <w:t>jdvorak@utb.cz</w:t>
              </w:r>
            </w:hyperlink>
          </w:p>
        </w:tc>
      </w:tr>
    </w:tbl>
    <w:p w:rsidR="000D6DB9" w:rsidRDefault="000D6DB9" w:rsidP="000D6DB9"/>
    <w:p w:rsidR="000D6DB9" w:rsidRDefault="000D6DB9" w:rsidP="000D6DB9">
      <w:pPr>
        <w:spacing w:after="160" w:line="259"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BA53FF" w:rsidRDefault="000D6DB9" w:rsidP="00420BD2">
            <w:pPr>
              <w:jc w:val="both"/>
              <w:rPr>
                <w:b/>
              </w:rPr>
            </w:pPr>
            <w:r w:rsidRPr="00BA53FF">
              <w:rPr>
                <w:b/>
              </w:rPr>
              <w:t>Likvidace následků havárií a katastrof</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 xml:space="preserve">přednášky, </w:t>
            </w:r>
            <w:r>
              <w:br/>
              <w:t>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Zápočet a zkouška, kombinovaná forma. Aktivní účast studentů na seminářích</w:t>
            </w:r>
            <w:r>
              <w:br/>
              <w:t>(min. na 80 %). Vypracování semestrální práce, diskuse a vyhodnocení. Zapojení všech posluchačů do diskusní problematiky.</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Pr="00BA6E1F" w:rsidRDefault="00F139B8" w:rsidP="00420BD2">
            <w:pPr>
              <w:jc w:val="both"/>
              <w:rPr>
                <w:strike/>
                <w:rPrChange w:id="1476" w:author="Strohmandl Jan" w:date="2018-11-13T09:45:00Z">
                  <w:rPr/>
                </w:rPrChange>
              </w:rPr>
            </w:pPr>
            <w:r w:rsidRPr="00F139B8">
              <w:rPr>
                <w:strike/>
                <w:rPrChange w:id="1477" w:author="Strohmandl Jan" w:date="2018-11-13T09:45:00Z">
                  <w:rPr>
                    <w:color w:val="0000FF"/>
                    <w:u w:val="single"/>
                  </w:rPr>
                </w:rPrChange>
              </w:rPr>
              <w:t>RNDr. Zdeněk Šafařík, PhD.</w:t>
            </w:r>
            <w:ins w:id="1478" w:author="Strohmandl Jan" w:date="2018-11-13T09:45:00Z">
              <w:r w:rsidR="00BA6E1F">
                <w:rPr>
                  <w:strike/>
                </w:rPr>
                <w:t xml:space="preserve"> </w:t>
              </w:r>
            </w:ins>
            <w:ins w:id="1479" w:author="Jan Strohmandl" w:date="2018-11-17T19:22:00Z">
              <w:r w:rsidR="009D73B8">
                <w:t>doc. Ing. Otakar J. Mika, CSc.</w:t>
              </w:r>
            </w:ins>
            <w:ins w:id="1480" w:author="Strohmandl Jan" w:date="2018-11-13T09:45:00Z">
              <w:del w:id="1481" w:author="Jan Strohmandl" w:date="2018-11-17T19:22:00Z">
                <w:r w:rsidR="00BA6E1F" w:rsidDel="009D73B8">
                  <w:rPr>
                    <w:strike/>
                  </w:rPr>
                  <w:delText>prof. Ing. Dušan Vičar, CSc.</w:delText>
                </w:r>
              </w:del>
            </w:ins>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a vede 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F139B8" w:rsidP="00420BD2">
            <w:pPr>
              <w:jc w:val="both"/>
              <w:rPr>
                <w:ins w:id="1482" w:author="Strohmandl Jan" w:date="2018-11-13T09:46:00Z"/>
                <w:strike/>
              </w:rPr>
            </w:pPr>
            <w:r w:rsidRPr="00F139B8">
              <w:rPr>
                <w:strike/>
                <w:rPrChange w:id="1483" w:author="Strohmandl Jan" w:date="2018-11-13T09:45:00Z">
                  <w:rPr>
                    <w:color w:val="0000FF"/>
                    <w:u w:val="single"/>
                  </w:rPr>
                </w:rPrChange>
              </w:rPr>
              <w:t>RNDr. Zdeněk Šafařík, PhD. – přednášky (100 %)</w:t>
            </w:r>
          </w:p>
          <w:p w:rsidR="00BA6E1F" w:rsidRPr="00BA6E1F" w:rsidDel="009D73B8" w:rsidRDefault="00BA6E1F" w:rsidP="00420BD2">
            <w:pPr>
              <w:jc w:val="both"/>
              <w:rPr>
                <w:ins w:id="1484" w:author="Strohmandl Jan" w:date="2018-11-13T09:46:00Z"/>
                <w:del w:id="1485" w:author="Jan Strohmandl" w:date="2018-11-17T19:21:00Z"/>
                <w:rPrChange w:id="1486" w:author="Strohmandl Jan" w:date="2018-11-13T09:46:00Z">
                  <w:rPr>
                    <w:ins w:id="1487" w:author="Strohmandl Jan" w:date="2018-11-13T09:46:00Z"/>
                    <w:del w:id="1488" w:author="Jan Strohmandl" w:date="2018-11-17T19:21:00Z"/>
                    <w:strike/>
                  </w:rPr>
                </w:rPrChange>
              </w:rPr>
            </w:pPr>
            <w:ins w:id="1489" w:author="Strohmandl Jan" w:date="2018-11-13T09:46:00Z">
              <w:del w:id="1490" w:author="Jan Strohmandl" w:date="2018-11-17T19:21:00Z">
                <w:r w:rsidDel="009D73B8">
                  <w:delText>p</w:delText>
                </w:r>
                <w:r w:rsidR="00F139B8" w:rsidRPr="00F139B8">
                  <w:rPr>
                    <w:rPrChange w:id="1491" w:author="Strohmandl Jan" w:date="2018-11-13T09:46:00Z">
                      <w:rPr>
                        <w:strike/>
                        <w:color w:val="0000FF"/>
                        <w:u w:val="single"/>
                      </w:rPr>
                    </w:rPrChange>
                  </w:rPr>
                  <w:delText>rof. Ing. Dušan Vičar, CSc. – přednášky (100 %)</w:delText>
                </w:r>
              </w:del>
            </w:ins>
          </w:p>
          <w:p w:rsidR="00BA6E1F" w:rsidRDefault="00F139B8" w:rsidP="00BA6E1F">
            <w:pPr>
              <w:jc w:val="both"/>
              <w:rPr>
                <w:ins w:id="1492" w:author="Jan Strohmandl" w:date="2018-11-17T19:22:00Z"/>
              </w:rPr>
            </w:pPr>
            <w:ins w:id="1493" w:author="Strohmandl Jan" w:date="2018-11-13T09:46:00Z">
              <w:del w:id="1494" w:author="Jan Strohmandl" w:date="2018-11-17T19:21:00Z">
                <w:r w:rsidRPr="00F139B8">
                  <w:rPr>
                    <w:rPrChange w:id="1495" w:author="Strohmandl Jan" w:date="2018-11-13T09:46:00Z">
                      <w:rPr>
                        <w:strike/>
                        <w:color w:val="0000FF"/>
                        <w:u w:val="single"/>
                      </w:rPr>
                    </w:rPrChange>
                  </w:rPr>
                  <w:delText xml:space="preserve">Ing. </w:delText>
                </w:r>
                <w:r w:rsidR="00BA6E1F" w:rsidDel="009D73B8">
                  <w:delText>Ivan Princ – seminář (100 %)</w:delText>
                </w:r>
              </w:del>
            </w:ins>
            <w:ins w:id="1496" w:author="Jan Strohmandl" w:date="2018-11-17T19:21:00Z">
              <w:r w:rsidR="009D73B8">
                <w:t>doc. Ing. Otakar J. Mika, CSc. – přednášky (100 %)</w:t>
              </w:r>
            </w:ins>
          </w:p>
          <w:p w:rsidR="009D73B8" w:rsidRPr="00BA6E1F" w:rsidRDefault="009D73B8" w:rsidP="009D73B8">
            <w:pPr>
              <w:jc w:val="both"/>
            </w:pPr>
            <w:ins w:id="1497" w:author="Jan Strohmandl" w:date="2018-11-17T19:22:00Z">
              <w:r>
                <w:t>Ing. Ivan Princ – seminář (100 %)</w:t>
              </w:r>
            </w:ins>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 xml:space="preserve">Cílem předmětu je seznámit studenty s ochranou osob a likvidací následků průmyslových havárií </w:t>
            </w:r>
            <w:r>
              <w:br/>
              <w:t xml:space="preserve">a havárií jaderně energetických zařízení (JEZ). Obsahem předmětu jsou i ekologické dopady havárií, jejich následky </w:t>
            </w:r>
            <w:r>
              <w:br/>
              <w:t>a preventivní opatření. Pozornost je věnována otázkám zjišťování škodlivin, ochraně osob před jejich účinky, dekontaminaci zamoření a likvidaci následků poškození a znečištění životního prostředí. Studenti jsou dále seznamováni se základy ochrany životního prostředí a odpadovým hospodářstvím, systémem prevence, informovanosti a přípravy obyvatelstva k ochraně před následky havárií chemických provozů a JEZ.</w:t>
            </w:r>
          </w:p>
          <w:p w:rsidR="000D6DB9" w:rsidRPr="00C860AA" w:rsidRDefault="000D6DB9" w:rsidP="00420BD2">
            <w:pPr>
              <w:jc w:val="both"/>
            </w:pPr>
            <w:r>
              <w:br/>
            </w:r>
            <w:r>
              <w:rPr>
                <w:u w:val="single"/>
              </w:rPr>
              <w:t>Hlavní témata:</w:t>
            </w:r>
          </w:p>
          <w:p w:rsidR="000D6DB9" w:rsidRDefault="000D6DB9" w:rsidP="00D81E97">
            <w:pPr>
              <w:pStyle w:val="Odstavecseseznamem"/>
              <w:numPr>
                <w:ilvl w:val="0"/>
                <w:numId w:val="5"/>
              </w:numPr>
              <w:jc w:val="both"/>
            </w:pPr>
            <w:r>
              <w:t>Úvod do studia. Základní pojmy. Řešení průmyslových a jaderných havárií v EU.</w:t>
            </w:r>
          </w:p>
          <w:p w:rsidR="000D6DB9" w:rsidRPr="00BA53FF" w:rsidRDefault="000D6DB9" w:rsidP="00D81E97">
            <w:pPr>
              <w:pStyle w:val="Odstavecseseznamem"/>
              <w:numPr>
                <w:ilvl w:val="0"/>
                <w:numId w:val="5"/>
              </w:numPr>
              <w:jc w:val="both"/>
              <w:rPr>
                <w:b/>
              </w:rPr>
            </w:pPr>
            <w:r>
              <w:t xml:space="preserve">Typy havárií, únik nebezpečných škodlivin z různých druhů průmyslových komplexů. </w:t>
            </w:r>
          </w:p>
          <w:p w:rsidR="000D6DB9" w:rsidRPr="00BA53FF" w:rsidRDefault="000D6DB9" w:rsidP="00D81E97">
            <w:pPr>
              <w:pStyle w:val="Odstavecseseznamem"/>
              <w:numPr>
                <w:ilvl w:val="0"/>
                <w:numId w:val="5"/>
              </w:numPr>
              <w:jc w:val="both"/>
              <w:rPr>
                <w:b/>
              </w:rPr>
            </w:pPr>
            <w:r>
              <w:t xml:space="preserve">Likvidace následků základních typů havárií. </w:t>
            </w:r>
          </w:p>
          <w:p w:rsidR="000D6DB9" w:rsidRPr="00BA53FF" w:rsidRDefault="000D6DB9" w:rsidP="00D81E97">
            <w:pPr>
              <w:pStyle w:val="Odstavecseseznamem"/>
              <w:numPr>
                <w:ilvl w:val="0"/>
                <w:numId w:val="5"/>
              </w:numPr>
              <w:jc w:val="both"/>
              <w:rPr>
                <w:b/>
              </w:rPr>
            </w:pPr>
            <w:r>
              <w:t xml:space="preserve">Únik ropných látek. Vliv úniku ropných látek na životní prostředí. </w:t>
            </w:r>
          </w:p>
          <w:p w:rsidR="000D6DB9" w:rsidRPr="00BA53FF" w:rsidRDefault="000D6DB9" w:rsidP="00D81E97">
            <w:pPr>
              <w:pStyle w:val="Odstavecseseznamem"/>
              <w:numPr>
                <w:ilvl w:val="0"/>
                <w:numId w:val="5"/>
              </w:numPr>
              <w:jc w:val="both"/>
              <w:rPr>
                <w:b/>
              </w:rPr>
            </w:pPr>
            <w:r>
              <w:t xml:space="preserve">Způsoby likvidace ropných látek. Ochrana osob. </w:t>
            </w:r>
          </w:p>
          <w:p w:rsidR="000D6DB9" w:rsidRPr="00BA53FF" w:rsidRDefault="000D6DB9" w:rsidP="00D81E97">
            <w:pPr>
              <w:pStyle w:val="Odstavecseseznamem"/>
              <w:numPr>
                <w:ilvl w:val="0"/>
                <w:numId w:val="5"/>
              </w:numPr>
              <w:jc w:val="both"/>
              <w:rPr>
                <w:b/>
              </w:rPr>
            </w:pPr>
            <w:r>
              <w:t>Dopravní havárie. Členění dopravních havárií. Příklady havárií.</w:t>
            </w:r>
          </w:p>
          <w:p w:rsidR="000D6DB9" w:rsidRPr="00BA53FF" w:rsidRDefault="000D6DB9" w:rsidP="00D81E97">
            <w:pPr>
              <w:pStyle w:val="Odstavecseseznamem"/>
              <w:numPr>
                <w:ilvl w:val="0"/>
                <w:numId w:val="5"/>
              </w:numPr>
              <w:jc w:val="both"/>
              <w:rPr>
                <w:b/>
              </w:rPr>
            </w:pPr>
            <w:r>
              <w:t xml:space="preserve">Únik nebezpečných škodlivin. Požáry skladů a zařízení. Likvidace následků. </w:t>
            </w:r>
          </w:p>
          <w:p w:rsidR="000D6DB9" w:rsidRPr="00BA53FF" w:rsidRDefault="000D6DB9" w:rsidP="00D81E97">
            <w:pPr>
              <w:pStyle w:val="Odstavecseseznamem"/>
              <w:numPr>
                <w:ilvl w:val="0"/>
                <w:numId w:val="5"/>
              </w:numPr>
              <w:jc w:val="both"/>
              <w:rPr>
                <w:b/>
              </w:rPr>
            </w:pPr>
            <w:r>
              <w:t xml:space="preserve">Toxické znečistění složek životního prostředí. Řešení znečistění a likvidace toxických látek. </w:t>
            </w:r>
          </w:p>
          <w:p w:rsidR="000D6DB9" w:rsidRPr="00BA53FF" w:rsidRDefault="000D6DB9" w:rsidP="00D81E97">
            <w:pPr>
              <w:pStyle w:val="Odstavecseseznamem"/>
              <w:numPr>
                <w:ilvl w:val="0"/>
                <w:numId w:val="5"/>
              </w:numPr>
              <w:jc w:val="both"/>
              <w:rPr>
                <w:b/>
              </w:rPr>
            </w:pPr>
            <w:r>
              <w:t xml:space="preserve">Radioaktivní havárie a katastrofy. Klasifikace jaderných havárií, poruch, odchylek a katastrof. </w:t>
            </w:r>
          </w:p>
          <w:p w:rsidR="000D6DB9" w:rsidRPr="00BA53FF" w:rsidRDefault="000D6DB9" w:rsidP="00D81E97">
            <w:pPr>
              <w:pStyle w:val="Odstavecseseznamem"/>
              <w:numPr>
                <w:ilvl w:val="0"/>
                <w:numId w:val="5"/>
              </w:numPr>
              <w:jc w:val="both"/>
              <w:rPr>
                <w:b/>
              </w:rPr>
            </w:pPr>
            <w:r>
              <w:t xml:space="preserve">Likvidace radioaktivní kontaminace. </w:t>
            </w:r>
          </w:p>
          <w:p w:rsidR="000D6DB9" w:rsidRPr="00BA53FF" w:rsidRDefault="000D6DB9" w:rsidP="00D81E97">
            <w:pPr>
              <w:pStyle w:val="Odstavecseseznamem"/>
              <w:numPr>
                <w:ilvl w:val="0"/>
                <w:numId w:val="5"/>
              </w:numPr>
              <w:jc w:val="both"/>
              <w:rPr>
                <w:b/>
              </w:rPr>
            </w:pPr>
            <w:r>
              <w:t xml:space="preserve">Ostatní havárie a katastrofy. Prevence a nápravná opatření. </w:t>
            </w:r>
          </w:p>
          <w:p w:rsidR="000D6DB9" w:rsidRPr="00BA53FF" w:rsidRDefault="000D6DB9" w:rsidP="00D81E97">
            <w:pPr>
              <w:pStyle w:val="Odstavecseseznamem"/>
              <w:numPr>
                <w:ilvl w:val="0"/>
                <w:numId w:val="5"/>
              </w:numPr>
              <w:jc w:val="both"/>
              <w:rPr>
                <w:b/>
              </w:rPr>
            </w:pPr>
            <w:r>
              <w:t xml:space="preserve">Přírodní katastrofy. Likvidace následků přírodních katastrof. </w:t>
            </w:r>
          </w:p>
          <w:p w:rsidR="000D6DB9" w:rsidRPr="00BA53FF" w:rsidRDefault="000D6DB9" w:rsidP="00D81E97">
            <w:pPr>
              <w:pStyle w:val="Odstavecseseznamem"/>
              <w:numPr>
                <w:ilvl w:val="0"/>
                <w:numId w:val="5"/>
              </w:numPr>
              <w:jc w:val="both"/>
              <w:rPr>
                <w:b/>
              </w:rPr>
            </w:pPr>
            <w:r>
              <w:t xml:space="preserve">Ochrana životního prostředí. Odpadové hospodářství. Nakládání s odpady. </w:t>
            </w:r>
          </w:p>
          <w:p w:rsidR="000D6DB9" w:rsidRPr="00BA53FF" w:rsidRDefault="000D6DB9" w:rsidP="00D81E97">
            <w:pPr>
              <w:pStyle w:val="Odstavecseseznamem"/>
              <w:numPr>
                <w:ilvl w:val="0"/>
                <w:numId w:val="5"/>
              </w:numPr>
              <w:jc w:val="both"/>
              <w:rPr>
                <w:b/>
              </w:rPr>
            </w:pPr>
            <w:r>
              <w:t>Informovanost obyvatelstva v oblasti havárií chemických provozů a jaderných zařízení.</w:t>
            </w:r>
          </w:p>
          <w:p w:rsidR="000D6DB9" w:rsidRPr="00BA53FF" w:rsidRDefault="000D6DB9" w:rsidP="00420BD2">
            <w:pPr>
              <w:jc w:val="both"/>
              <w:rPr>
                <w:b/>
              </w:rPr>
            </w:pPr>
            <w:r w:rsidRPr="00BA53FF">
              <w:rPr>
                <w:b/>
              </w:rPr>
              <w:lastRenderedPageBreak/>
              <w:t>Výstupní kompetence</w:t>
            </w:r>
          </w:p>
          <w:p w:rsidR="000D6DB9" w:rsidRDefault="000D6DB9" w:rsidP="00420BD2">
            <w:pPr>
              <w:jc w:val="both"/>
            </w:pPr>
            <w:r w:rsidRPr="00BF644F">
              <w:t xml:space="preserve">Student </w:t>
            </w:r>
            <w:r>
              <w:t>ovládá základní informace o příčinách a následcích různých druhů havárií. Kriticky hodnotí dopad havárií</w:t>
            </w:r>
            <w:r>
              <w:br/>
              <w:t xml:space="preserve">na život, zdraví, majetek a životní prostředí. Kriticky posuzuje zásahy člověka do životního prostředí  </w:t>
            </w:r>
            <w:r>
              <w:br/>
              <w:t>a možné újmy na všechny výše uvedené druhy havárií.</w:t>
            </w:r>
          </w:p>
          <w:p w:rsidR="000D6DB9" w:rsidRDefault="000D6DB9" w:rsidP="00420BD2">
            <w:r w:rsidRPr="00BF644F">
              <w:br/>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lastRenderedPageBreak/>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852919" w:rsidRDefault="000D6DB9" w:rsidP="00420BD2">
            <w:pPr>
              <w:jc w:val="both"/>
              <w:rPr>
                <w:rStyle w:val="Siln"/>
                <w:bCs w:val="0"/>
              </w:rPr>
            </w:pPr>
            <w:r>
              <w:rPr>
                <w:b/>
              </w:rPr>
              <w:t>Povinná literatura:</w:t>
            </w:r>
          </w:p>
          <w:p w:rsidR="000D6DB9" w:rsidRPr="008B237E" w:rsidRDefault="000D6DB9" w:rsidP="00420BD2">
            <w:pPr>
              <w:rPr>
                <w:rFonts w:hAnsi="Symbol"/>
              </w:rPr>
            </w:pPr>
            <w:r w:rsidRPr="008B237E">
              <w:rPr>
                <w:bCs/>
              </w:rPr>
              <w:t xml:space="preserve">VANÍČEK, J., VODEHNAL, O. </w:t>
            </w:r>
            <w:ins w:id="1498" w:author="Eva Batůšková" w:date="2018-11-19T11:27:00Z">
              <w:r w:rsidR="003D1E4B">
                <w:rPr>
                  <w:bCs/>
                </w:rPr>
                <w:t>(</w:t>
              </w:r>
            </w:ins>
            <w:ins w:id="1499" w:author="Jan Strohmandl" w:date="2018-11-17T15:36:00Z">
              <w:r w:rsidR="00E57B30" w:rsidRPr="008B237E">
                <w:rPr>
                  <w:rFonts w:hAnsi="Symbol"/>
                </w:rPr>
                <w:t>2017</w:t>
              </w:r>
            </w:ins>
            <w:ins w:id="1500" w:author="Eva Batůšková" w:date="2018-11-19T11:27:00Z">
              <w:r w:rsidR="003D1E4B">
                <w:rPr>
                  <w:rFonts w:hAnsi="Symbol"/>
                </w:rPr>
                <w:t>)</w:t>
              </w:r>
            </w:ins>
            <w:ins w:id="1501" w:author="Jan Strohmandl" w:date="2018-11-17T15:36:00Z">
              <w:r w:rsidR="00E57B30">
                <w:rPr>
                  <w:rFonts w:hAnsi="Symbol"/>
                </w:rPr>
                <w:t>.</w:t>
              </w:r>
              <w:r w:rsidR="00E57B30" w:rsidRPr="008B237E">
                <w:rPr>
                  <w:rFonts w:hAnsi="Symbol"/>
                </w:rPr>
                <w:t xml:space="preserve"> </w:t>
              </w:r>
            </w:ins>
            <w:r w:rsidRPr="008B237E">
              <w:rPr>
                <w:bCs/>
                <w:i/>
              </w:rPr>
              <w:t>Krizový zákon. Komentář.</w:t>
            </w:r>
            <w:r w:rsidRPr="008B237E">
              <w:rPr>
                <w:bCs/>
              </w:rPr>
              <w:t xml:space="preserve"> </w:t>
            </w:r>
            <w:r w:rsidRPr="008B237E">
              <w:rPr>
                <w:rFonts w:hAnsi="Symbol"/>
              </w:rPr>
              <w:t xml:space="preserve">Praha: Wolters Kluver </w:t>
            </w:r>
            <w:r w:rsidRPr="008B237E">
              <w:t xml:space="preserve">ČR, </w:t>
            </w:r>
            <w:del w:id="1502" w:author="Jan Strohmandl" w:date="2018-11-17T15:36:00Z">
              <w:r w:rsidRPr="008B237E" w:rsidDel="00E57B30">
                <w:rPr>
                  <w:rFonts w:hAnsi="Symbol"/>
                </w:rPr>
                <w:delText>2017</w:delText>
              </w:r>
            </w:del>
            <w:del w:id="1503" w:author="Jan Strohmandl" w:date="2018-11-17T15:35:00Z">
              <w:r w:rsidRPr="008B237E" w:rsidDel="00E57B30">
                <w:rPr>
                  <w:rFonts w:hAnsi="Symbol"/>
                </w:rPr>
                <w:delText>,</w:delText>
              </w:r>
            </w:del>
            <w:del w:id="1504" w:author="Jan Strohmandl" w:date="2018-11-17T15:36:00Z">
              <w:r w:rsidRPr="008B237E" w:rsidDel="00E57B30">
                <w:rPr>
                  <w:rFonts w:hAnsi="Symbol"/>
                </w:rPr>
                <w:delText xml:space="preserve"> </w:delText>
              </w:r>
            </w:del>
            <w:r w:rsidRPr="008B237E">
              <w:rPr>
                <w:rFonts w:hAnsi="Symbol"/>
              </w:rPr>
              <w:t>364 s. ISBN 978-80-7552-787-5.</w:t>
            </w:r>
          </w:p>
          <w:p w:rsidR="000D6DB9" w:rsidRPr="008B237E" w:rsidRDefault="000D6DB9" w:rsidP="00420BD2">
            <w:r w:rsidRPr="008B237E">
              <w:t xml:space="preserve">ŠESTÁK, B., et al. </w:t>
            </w:r>
            <w:ins w:id="1505" w:author="Eva Batůšková" w:date="2018-11-19T11:27:00Z">
              <w:r w:rsidR="003D1E4B">
                <w:t>(</w:t>
              </w:r>
            </w:ins>
            <w:ins w:id="1506" w:author="Jan Strohmandl" w:date="2018-11-17T15:36:00Z">
              <w:r w:rsidR="00E57B30" w:rsidRPr="008B237E">
                <w:t>2017</w:t>
              </w:r>
            </w:ins>
            <w:ins w:id="1507" w:author="Eva Batůšková" w:date="2018-11-19T11:28:00Z">
              <w:r w:rsidR="003D1E4B">
                <w:t>)</w:t>
              </w:r>
            </w:ins>
            <w:ins w:id="1508" w:author="Jan Strohmandl" w:date="2018-11-17T15:36:00Z">
              <w:r w:rsidR="00E57B30">
                <w:t>.</w:t>
              </w:r>
              <w:r w:rsidR="00E57B30" w:rsidRPr="008B237E">
                <w:t xml:space="preserve"> </w:t>
              </w:r>
            </w:ins>
            <w:r w:rsidRPr="008B237E">
              <w:rPr>
                <w:i/>
              </w:rPr>
              <w:t>Bezpečnostní teorie a praxe.</w:t>
            </w:r>
            <w:r w:rsidRPr="008B237E">
              <w:rPr>
                <w:rFonts w:hAnsi="Symbol"/>
              </w:rPr>
              <w:t xml:space="preserve"> Praha: Policejn</w:t>
            </w:r>
            <w:r w:rsidRPr="008B237E">
              <w:t>í</w:t>
            </w:r>
            <w:r w:rsidRPr="008B237E">
              <w:rPr>
                <w:i/>
              </w:rPr>
              <w:t xml:space="preserve"> </w:t>
            </w:r>
            <w:r w:rsidRPr="008B237E">
              <w:rPr>
                <w:rFonts w:hAnsi="Symbol"/>
              </w:rPr>
              <w:t xml:space="preserve">akademie </w:t>
            </w:r>
            <w:r w:rsidRPr="008B237E">
              <w:t xml:space="preserve">ČR, </w:t>
            </w:r>
            <w:del w:id="1509" w:author="Jan Strohmandl" w:date="2018-11-17T15:36:00Z">
              <w:r w:rsidRPr="008B237E" w:rsidDel="00E57B30">
                <w:delText xml:space="preserve">2017, </w:delText>
              </w:r>
            </w:del>
            <w:r w:rsidRPr="008B237E">
              <w:t>146 s. ISSN 1801-8211.</w:t>
            </w:r>
            <w:r w:rsidRPr="008B237E">
              <w:br/>
              <w:t xml:space="preserve">LOVEČEK, T., et al. </w:t>
            </w:r>
            <w:ins w:id="1510" w:author="Eva Batůšková" w:date="2018-11-19T11:28:00Z">
              <w:r w:rsidR="003D1E4B">
                <w:t>(</w:t>
              </w:r>
            </w:ins>
            <w:ins w:id="1511" w:author="Jan Strohmandl" w:date="2018-11-17T15:36:00Z">
              <w:r w:rsidR="00E57B30" w:rsidRPr="008B237E">
                <w:t>2015</w:t>
              </w:r>
            </w:ins>
            <w:ins w:id="1512" w:author="Eva Batůšková" w:date="2018-11-19T11:28:00Z">
              <w:r w:rsidR="003D1E4B">
                <w:t>)</w:t>
              </w:r>
            </w:ins>
            <w:ins w:id="1513" w:author="Jan Strohmandl" w:date="2018-11-17T15:36:00Z">
              <w:r w:rsidR="00E57B30">
                <w:t>.</w:t>
              </w:r>
              <w:r w:rsidR="00E57B30" w:rsidRPr="008B237E">
                <w:t xml:space="preserve"> </w:t>
              </w:r>
            </w:ins>
            <w:r w:rsidRPr="008B237E">
              <w:rPr>
                <w:i/>
              </w:rPr>
              <w:t>Bezpečnostné systémy. Poplachové systémy.</w:t>
            </w:r>
            <w:r w:rsidRPr="008B237E">
              <w:t xml:space="preserve"> Žilina: Žilinská univerzita v Žiline, EDIS – vydavateľské centrum ŽU, </w:t>
            </w:r>
            <w:del w:id="1514" w:author="Jan Strohmandl" w:date="2018-11-17T15:36:00Z">
              <w:r w:rsidRPr="008B237E" w:rsidDel="00E57B30">
                <w:delText xml:space="preserve">2015, </w:delText>
              </w:r>
            </w:del>
            <w:r w:rsidRPr="008B237E">
              <w:t>230 s. ISBN 978-80-554-1144-6.</w:t>
            </w:r>
          </w:p>
          <w:p w:rsidR="000D6DB9" w:rsidRPr="008B237E" w:rsidRDefault="000D6DB9" w:rsidP="00420BD2">
            <w:r w:rsidRPr="008B237E">
              <w:t xml:space="preserve">FRÖLICH, T., et al. </w:t>
            </w:r>
            <w:ins w:id="1515" w:author="Eva Batůšková" w:date="2018-11-19T11:28:00Z">
              <w:r w:rsidR="003D1E4B">
                <w:t>(</w:t>
              </w:r>
            </w:ins>
            <w:ins w:id="1516" w:author="Jan Strohmandl" w:date="2018-11-17T15:36:00Z">
              <w:r w:rsidR="00E57B30" w:rsidRPr="008B237E">
                <w:t>2014</w:t>
              </w:r>
            </w:ins>
            <w:ins w:id="1517" w:author="Eva Batůšková" w:date="2018-11-19T11:28:00Z">
              <w:r w:rsidR="003D1E4B">
                <w:t>)</w:t>
              </w:r>
            </w:ins>
            <w:ins w:id="1518" w:author="Jan Strohmandl" w:date="2018-11-17T15:36:00Z">
              <w:r w:rsidR="00E57B30">
                <w:t>.</w:t>
              </w:r>
              <w:r w:rsidR="00E57B30" w:rsidRPr="008B237E">
                <w:t xml:space="preserve"> </w:t>
              </w:r>
            </w:ins>
            <w:r w:rsidRPr="008B237E">
              <w:rPr>
                <w:i/>
              </w:rPr>
              <w:t>Ochrana obyvatelstva v případě krizových situací a mimořádných událostí nevojenského charakteru I.</w:t>
            </w:r>
            <w:r w:rsidRPr="008B237E">
              <w:t xml:space="preserve"> Praha: MŠMT, </w:t>
            </w:r>
            <w:del w:id="1519" w:author="Jan Strohmandl" w:date="2018-11-17T15:36:00Z">
              <w:r w:rsidRPr="008B237E" w:rsidDel="00E57B30">
                <w:delText xml:space="preserve">2014, </w:delText>
              </w:r>
            </w:del>
            <w:r w:rsidRPr="008B237E">
              <w:t>152 s. ISBN 978-80-263-0721-1.</w:t>
            </w:r>
          </w:p>
          <w:p w:rsidR="000D6DB9" w:rsidRDefault="000D6DB9" w:rsidP="00420BD2">
            <w:pPr>
              <w:spacing w:before="60"/>
              <w:jc w:val="both"/>
            </w:pPr>
            <w:r w:rsidRPr="008B237E">
              <w:t>LOŠEK, Václav</w:t>
            </w:r>
            <w:del w:id="1520" w:author="Eva Batůšková" w:date="2018-11-19T11:28:00Z">
              <w:r w:rsidRPr="008B237E" w:rsidDel="003D1E4B">
                <w:delText>.</w:delText>
              </w:r>
            </w:del>
            <w:r w:rsidRPr="008B237E">
              <w:t xml:space="preserve"> </w:t>
            </w:r>
            <w:ins w:id="1521" w:author="Eva Batůšková" w:date="2018-11-19T11:28:00Z">
              <w:r w:rsidR="003D1E4B">
                <w:t>(</w:t>
              </w:r>
            </w:ins>
            <w:ins w:id="1522" w:author="Jan Strohmandl" w:date="2018-11-17T15:36:00Z">
              <w:r w:rsidR="00E57B30">
                <w:t>2013</w:t>
              </w:r>
            </w:ins>
            <w:ins w:id="1523" w:author="Eva Batůšková" w:date="2018-11-19T11:28:00Z">
              <w:r w:rsidR="003D1E4B">
                <w:t>)</w:t>
              </w:r>
            </w:ins>
            <w:ins w:id="1524" w:author="Jan Strohmandl" w:date="2018-11-17T15:36:00Z">
              <w:r w:rsidR="00E57B30">
                <w:t xml:space="preserve">. </w:t>
              </w:r>
            </w:ins>
            <w:r w:rsidRPr="008B237E">
              <w:rPr>
                <w:i/>
                <w:iCs/>
              </w:rPr>
              <w:t>Integrovaný záchranný systém</w:t>
            </w:r>
            <w:r w:rsidRPr="008B237E">
              <w:t>. Uherské Hradiště,</w:t>
            </w:r>
            <w:r>
              <w:t xml:space="preserve"> </w:t>
            </w:r>
            <w:del w:id="1525" w:author="Jan Strohmandl" w:date="2018-11-17T15:36:00Z">
              <w:r w:rsidDel="00E57B30">
                <w:delText xml:space="preserve">2013. </w:delText>
              </w:r>
            </w:del>
            <w:r>
              <w:t xml:space="preserve">ISBN 978-80-7454-287-9. </w:t>
            </w:r>
          </w:p>
          <w:p w:rsidR="000D6DB9" w:rsidRPr="008B237E" w:rsidRDefault="000D6DB9" w:rsidP="00420BD2">
            <w:pPr>
              <w:spacing w:before="60"/>
              <w:jc w:val="both"/>
            </w:pPr>
            <w:r w:rsidRPr="008B237E">
              <w:rPr>
                <w:b/>
                <w:bCs/>
              </w:rPr>
              <w:t>Doporučená literatura:</w:t>
            </w:r>
            <w:r w:rsidRPr="008B237E">
              <w:t xml:space="preserve"> </w:t>
            </w:r>
          </w:p>
          <w:p w:rsidR="000D6DB9" w:rsidRPr="008B237E" w:rsidRDefault="000D6DB9" w:rsidP="00420BD2">
            <w:pPr>
              <w:jc w:val="both"/>
            </w:pPr>
            <w:r w:rsidRPr="008B237E">
              <w:t xml:space="preserve">ZÁGOROVÁ, M. </w:t>
            </w:r>
            <w:ins w:id="1526" w:author="Eva Batůšková" w:date="2018-11-19T11:28:00Z">
              <w:r w:rsidR="003D1E4B">
                <w:t>(</w:t>
              </w:r>
            </w:ins>
            <w:ins w:id="1527" w:author="Jan Strohmandl" w:date="2018-11-17T15:37:00Z">
              <w:r w:rsidR="00E57B30" w:rsidRPr="008B237E">
                <w:t>2014</w:t>
              </w:r>
            </w:ins>
            <w:ins w:id="1528" w:author="Eva Batůšková" w:date="2018-11-19T11:28:00Z">
              <w:r w:rsidR="003D1E4B">
                <w:t>)</w:t>
              </w:r>
            </w:ins>
            <w:ins w:id="1529" w:author="Jan Strohmandl" w:date="2018-11-17T15:37:00Z">
              <w:r w:rsidR="00E57B30" w:rsidRPr="008B237E">
                <w:t xml:space="preserve">. </w:t>
              </w:r>
            </w:ins>
            <w:r w:rsidRPr="008B237E">
              <w:rPr>
                <w:i/>
                <w:iCs/>
              </w:rPr>
              <w:t>Krizové zákony, HZS, PO</w:t>
            </w:r>
            <w:r w:rsidRPr="008B237E">
              <w:t xml:space="preserve">. Ostrava, </w:t>
            </w:r>
            <w:del w:id="1530" w:author="Jan Strohmandl" w:date="2018-11-17T15:37:00Z">
              <w:r w:rsidRPr="008B237E" w:rsidDel="00E57B30">
                <w:delText xml:space="preserve">2014. </w:delText>
              </w:r>
            </w:del>
            <w:r w:rsidRPr="008B237E">
              <w:t>ISBN 978-80-7488-071-1.</w:t>
            </w:r>
          </w:p>
          <w:p w:rsidR="000D6DB9" w:rsidRPr="00357604" w:rsidRDefault="000D6DB9" w:rsidP="00E57B30">
            <w:pPr>
              <w:jc w:val="both"/>
            </w:pPr>
            <w:r w:rsidRPr="008B237E">
              <w:rPr>
                <w:bCs/>
              </w:rPr>
              <w:t>TOMPKINS, J.</w:t>
            </w:r>
            <w:r>
              <w:rPr>
                <w:bCs/>
              </w:rPr>
              <w:t xml:space="preserve"> </w:t>
            </w:r>
            <w:r w:rsidRPr="008B237E">
              <w:rPr>
                <w:bCs/>
              </w:rPr>
              <w:t xml:space="preserve">A., et al. </w:t>
            </w:r>
            <w:ins w:id="1531" w:author="Eva Batůšková" w:date="2018-11-19T11:28:00Z">
              <w:r w:rsidR="003D1E4B">
                <w:rPr>
                  <w:bCs/>
                </w:rPr>
                <w:t>(</w:t>
              </w:r>
            </w:ins>
            <w:ins w:id="1532" w:author="Jan Strohmandl" w:date="2018-11-17T15:37:00Z">
              <w:r w:rsidR="00E57B30" w:rsidRPr="008B237E">
                <w:rPr>
                  <w:bCs/>
                </w:rPr>
                <w:t>2010</w:t>
              </w:r>
            </w:ins>
            <w:ins w:id="1533" w:author="Eva Batůšková" w:date="2018-11-19T11:28:00Z">
              <w:r w:rsidR="003D1E4B">
                <w:rPr>
                  <w:bCs/>
                </w:rPr>
                <w:t>)</w:t>
              </w:r>
            </w:ins>
            <w:ins w:id="1534" w:author="Jan Strohmandl" w:date="2018-11-17T15:37:00Z">
              <w:r w:rsidR="00E57B30" w:rsidRPr="008B237E">
                <w:rPr>
                  <w:bCs/>
                </w:rPr>
                <w:t xml:space="preserve">. </w:t>
              </w:r>
            </w:ins>
            <w:r w:rsidRPr="008B237E">
              <w:rPr>
                <w:bCs/>
                <w:i/>
              </w:rPr>
              <w:t>Facilites Planning</w:t>
            </w:r>
            <w:r w:rsidRPr="008B237E">
              <w:rPr>
                <w:bCs/>
              </w:rPr>
              <w:t xml:space="preserve">. USA, </w:t>
            </w:r>
            <w:del w:id="1535" w:author="Jan Strohmandl" w:date="2018-11-17T15:37:00Z">
              <w:r w:rsidRPr="008B237E" w:rsidDel="00E57B30">
                <w:rPr>
                  <w:bCs/>
                </w:rPr>
                <w:delText xml:space="preserve">2010. </w:delText>
              </w:r>
            </w:del>
            <w:r w:rsidRPr="008B237E">
              <w:rPr>
                <w:bCs/>
              </w:rPr>
              <w:t>ISBN 978-0-470-4404-7.</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1536" w:author="Strohmandl Jan" w:date="2018-11-13T09:20: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1537" w:author="Strohmandl Jan" w:date="2018-11-13T09:20:00Z">
              <w:r>
                <w:t>Studenti v rámci výuky absolvují 1 průběžný test za účelem prověření znalostí a odevzdají seminární práci.</w:t>
              </w:r>
            </w:ins>
          </w:p>
          <w:p w:rsidR="000D6DB9" w:rsidRDefault="000D6DB9" w:rsidP="00BA6E1F">
            <w:pPr>
              <w:jc w:val="both"/>
            </w:pPr>
            <w:r>
              <w:t xml:space="preserve">Možnosti komunikace s vyučujícím: </w:t>
            </w:r>
            <w:del w:id="1538" w:author="Strohmandl Jan" w:date="2018-11-13T09:47:00Z">
              <w:r w:rsidR="00F139B8" w:rsidDel="00BA6E1F">
                <w:fldChar w:fldCharType="begin"/>
              </w:r>
              <w:r w:rsidR="00D318AC" w:rsidDel="00BA6E1F">
                <w:delInstrText xml:space="preserve"> HYPERLINK "mailto:safarik@utb.cz" </w:delInstrText>
              </w:r>
              <w:r w:rsidR="00F139B8" w:rsidDel="00BA6E1F">
                <w:fldChar w:fldCharType="separate"/>
              </w:r>
              <w:r w:rsidRPr="00EB1132" w:rsidDel="00BA6E1F">
                <w:rPr>
                  <w:rStyle w:val="Hypertextovodkaz"/>
                </w:rPr>
                <w:delText>safarik@utb.cz</w:delText>
              </w:r>
              <w:r w:rsidR="00F139B8" w:rsidDel="00BA6E1F">
                <w:rPr>
                  <w:rStyle w:val="Hypertextovodkaz"/>
                </w:rPr>
                <w:fldChar w:fldCharType="end"/>
              </w:r>
            </w:del>
            <w:ins w:id="1539" w:author="Strohmandl Jan" w:date="2018-11-13T09:47:00Z">
              <w:r w:rsidR="00F139B8">
                <w:fldChar w:fldCharType="begin"/>
              </w:r>
              <w:r w:rsidR="00BA6E1F">
                <w:instrText xml:space="preserve"> HYPERLINK "mailto:safarik@utb.cz" </w:instrText>
              </w:r>
              <w:r w:rsidR="00F139B8">
                <w:fldChar w:fldCharType="separate"/>
              </w:r>
              <w:r w:rsidR="00BA6E1F">
                <w:rPr>
                  <w:rStyle w:val="Hypertextovodkaz"/>
                </w:rPr>
                <w:t>vicar@utb.cz</w:t>
              </w:r>
              <w:r w:rsidR="00F139B8">
                <w:rPr>
                  <w:rStyle w:val="Hypertextovodkaz"/>
                </w:rPr>
                <w:fldChar w:fldCharType="end"/>
              </w:r>
            </w:ins>
          </w:p>
        </w:tc>
      </w:tr>
    </w:tbl>
    <w:p w:rsidR="000D6DB9" w:rsidRDefault="000D6DB9" w:rsidP="000D6DB9"/>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3D496B" w:rsidRDefault="000D6DB9" w:rsidP="008449C0">
            <w:pPr>
              <w:jc w:val="both"/>
              <w:rPr>
                <w:b/>
              </w:rPr>
            </w:pPr>
            <w:r w:rsidRPr="003D496B">
              <w:rPr>
                <w:b/>
              </w:rPr>
              <w:t>Logistika krizových situací I.</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8449C0">
            <w:pPr>
              <w:jc w:val="both"/>
            </w:pPr>
            <w:r>
              <w:t xml:space="preserve">povinný </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3/ZS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420BD2">
            <w:pPr>
              <w:jc w:val="both"/>
            </w:pPr>
            <w:r w:rsidRPr="00014D38">
              <w:t xml:space="preserve">28p – </w:t>
            </w:r>
            <w:r>
              <w:t>14</w:t>
            </w:r>
            <w:r w:rsidRPr="00014D38">
              <w:t>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42</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2958B5" w:rsidP="00420BD2">
            <w:pPr>
              <w:jc w:val="both"/>
            </w:pPr>
            <w:del w:id="1540" w:author="Strohmandl Jan" w:date="2018-11-13T09:47:00Z">
              <w:r w:rsidDel="00E07011">
                <w:delText>5</w:delText>
              </w:r>
            </w:del>
            <w:ins w:id="1541" w:author="Strohmandl Jan" w:date="2018-11-13T09:47:00Z">
              <w:r w:rsidR="00E07011">
                <w:t>3</w:t>
              </w:r>
            </w:ins>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2958B5"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přednáška, seminář, exkurze</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Zápočtový test splnit min. na 60 %, ústní prověření znalostí. Zpracování prezentací a jejich přednesení. Účast na seminářích min. 80 %.</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2958B5" w:rsidP="008449C0">
            <w:pPr>
              <w:jc w:val="both"/>
            </w:pPr>
            <w:r>
              <w:t xml:space="preserve">doc. </w:t>
            </w:r>
            <w:r w:rsidR="000D6DB9">
              <w:t xml:space="preserve">Ing. Miroslav </w:t>
            </w:r>
            <w:r>
              <w:t>Tomek</w:t>
            </w:r>
            <w:r w:rsidR="000D6DB9">
              <w:t>,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8449C0">
            <w:pPr>
              <w:jc w:val="both"/>
            </w:pPr>
            <w:r>
              <w:t xml:space="preserve">Garant stanovuje koncepci předmětu, podílí se na přednáškách v rozsahu </w:t>
            </w:r>
            <w:r w:rsidR="002958B5">
              <w:t xml:space="preserve">50 </w:t>
            </w:r>
            <w:r>
              <w:t xml:space="preserve">% </w:t>
            </w:r>
            <w:r>
              <w:br/>
              <w:t>a dále stanovuje koncepci seminář</w:t>
            </w:r>
            <w:r w:rsidR="002958B5">
              <w:t>ů</w:t>
            </w:r>
            <w:r>
              <w:t>, zabezpečuje exkurze.</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2958B5" w:rsidRDefault="002958B5" w:rsidP="008449C0">
            <w:pPr>
              <w:jc w:val="both"/>
            </w:pPr>
            <w:r>
              <w:t>Přednášky: doc. Ing. Miroslav Tomek, Ph.D. (50 %)</w:t>
            </w:r>
          </w:p>
          <w:p w:rsidR="000D6DB9" w:rsidRDefault="000D6DB9" w:rsidP="008449C0">
            <w:pPr>
              <w:jc w:val="both"/>
            </w:pPr>
            <w:r>
              <w:t>Přednášky a semináře: Ing. Miroslav Musil, Ph.D. – přednášky (</w:t>
            </w:r>
            <w:r w:rsidR="002958B5">
              <w:t xml:space="preserve">50 </w:t>
            </w:r>
            <w:r>
              <w:t>%)</w:t>
            </w:r>
            <w:ins w:id="1542" w:author="Strohmandl Jan" w:date="2018-11-13T09:47:00Z">
              <w:r w:rsidR="00E07011">
                <w:t>, seminář (100 %)</w:t>
              </w:r>
            </w:ins>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lastRenderedPageBreak/>
              <w:t>Předmět Logisti</w:t>
            </w:r>
            <w:r w:rsidRPr="003F0BB1">
              <w:t>k</w:t>
            </w:r>
            <w:r>
              <w:t>a v krizových situacích I</w:t>
            </w:r>
            <w:r w:rsidRPr="003F0BB1">
              <w:t xml:space="preserve"> seznámí student</w:t>
            </w:r>
            <w:r>
              <w:t>y</w:t>
            </w:r>
            <w:r w:rsidRPr="003F0BB1">
              <w:t xml:space="preserve"> s obsahovou náplní a postupem čin</w:t>
            </w:r>
            <w:r>
              <w:t>nosti při řešení otázek logisti</w:t>
            </w:r>
            <w:r w:rsidRPr="003F0BB1">
              <w:t>k</w:t>
            </w:r>
            <w:r>
              <w:t>y vybraných krizových situací, s úlohou</w:t>
            </w:r>
            <w:r w:rsidRPr="003F0BB1">
              <w:t xml:space="preserve"> integrovaného záchranného systému při řešení krizových situací obyvatelstva při vzniku a vývoji krizové situace. V rámci předmětu budou studenti seznámeni s cíli, obsahem </w:t>
            </w:r>
            <w:r>
              <w:br/>
            </w:r>
            <w:r w:rsidRPr="003F0BB1">
              <w:t xml:space="preserve">a metodami </w:t>
            </w:r>
            <w:r>
              <w:t xml:space="preserve">prvků logistiky </w:t>
            </w:r>
            <w:r w:rsidRPr="003F0BB1">
              <w:t>jednotlivých složek IZS - Profesionálních hasičů, Záchranné sl</w:t>
            </w:r>
            <w:r>
              <w:t>užby, Policie České republiky, o</w:t>
            </w:r>
            <w:r w:rsidRPr="003F0BB1">
              <w:t>becní a městské policie, Armády České republiky, Horské služby ČR, Dobrovolných hasičů, Vodní záchranné služby, Svazu záchranných brigád kynologů, Báňské záchranné služby. Obsahem předmětu je postavení, význam, způsoby a zásady logistik</w:t>
            </w:r>
            <w:r>
              <w:t>y</w:t>
            </w:r>
            <w:r w:rsidRPr="003F0BB1">
              <w:t xml:space="preserve"> jednotlivých prvků a jejich vzájemná součinnost při řešení krizových situací, způsoby využití technických a komunikačních prostředků při jejich nasazení. Součástí výuky budou zásady zabezpečení obyvatelstva pitnou vodou, potravinami, humanitární pomocí a možnostmi souvisejícími s náhradním ubytováním při krizových situacích</w:t>
            </w:r>
            <w:r>
              <w:t>.</w:t>
            </w:r>
          </w:p>
          <w:p w:rsidR="000D6DB9" w:rsidRDefault="000D6DB9" w:rsidP="00420BD2">
            <w:pPr>
              <w:jc w:val="both"/>
            </w:pPr>
            <w:r>
              <w:rPr>
                <w:u w:val="single"/>
              </w:rPr>
              <w:t>Hlavní témata:</w:t>
            </w:r>
          </w:p>
          <w:p w:rsidR="000D6DB9" w:rsidRPr="008E349A" w:rsidRDefault="000D6DB9" w:rsidP="00D81E97">
            <w:pPr>
              <w:pStyle w:val="Odstavecseseznamem"/>
              <w:numPr>
                <w:ilvl w:val="0"/>
                <w:numId w:val="5"/>
              </w:numPr>
              <w:jc w:val="both"/>
            </w:pPr>
            <w:r w:rsidRPr="008E349A">
              <w:t>Cíl, úkoly a členění logistiky, zák</w:t>
            </w:r>
            <w:r>
              <w:t>ladní pojmy logisti</w:t>
            </w:r>
            <w:r w:rsidRPr="008E349A">
              <w:t>k</w:t>
            </w:r>
            <w:r>
              <w:t>y krizových situací</w:t>
            </w:r>
            <w:r w:rsidRPr="008E349A">
              <w:t>.</w:t>
            </w:r>
          </w:p>
          <w:p w:rsidR="000D6DB9" w:rsidRPr="008E349A" w:rsidRDefault="000D6DB9" w:rsidP="00D81E97">
            <w:pPr>
              <w:pStyle w:val="Odstavecseseznamem"/>
              <w:numPr>
                <w:ilvl w:val="0"/>
                <w:numId w:val="5"/>
              </w:numPr>
              <w:jc w:val="both"/>
            </w:pPr>
            <w:r w:rsidRPr="008E349A">
              <w:t>Dodavatelský řetězec</w:t>
            </w:r>
            <w:r>
              <w:t xml:space="preserve"> materiálu pro krizové situace</w:t>
            </w:r>
            <w:r w:rsidRPr="008E349A">
              <w:t>. Skladování materiálu a zboží</w:t>
            </w:r>
            <w:r>
              <w:t xml:space="preserve"> pro krizové situace</w:t>
            </w:r>
            <w:r w:rsidRPr="008E349A">
              <w:t>.</w:t>
            </w:r>
          </w:p>
          <w:p w:rsidR="000D6DB9" w:rsidRPr="008E349A" w:rsidRDefault="000D6DB9" w:rsidP="00D81E97">
            <w:pPr>
              <w:pStyle w:val="Odstavecseseznamem"/>
              <w:numPr>
                <w:ilvl w:val="0"/>
                <w:numId w:val="5"/>
              </w:numPr>
              <w:jc w:val="both"/>
            </w:pPr>
            <w:r w:rsidRPr="008E349A">
              <w:t>Tvo</w:t>
            </w:r>
            <w:r>
              <w:t>rba, z</w:t>
            </w:r>
            <w:r w:rsidRPr="008E349A">
              <w:t xml:space="preserve">ajištění </w:t>
            </w:r>
            <w:r>
              <w:t xml:space="preserve">a řízení </w:t>
            </w:r>
            <w:r w:rsidRPr="008E349A">
              <w:t>zásob pro krizové situace.</w:t>
            </w:r>
          </w:p>
          <w:p w:rsidR="000D6DB9" w:rsidRPr="008E349A" w:rsidRDefault="000D6DB9" w:rsidP="00D81E97">
            <w:pPr>
              <w:pStyle w:val="Odstavecseseznamem"/>
              <w:numPr>
                <w:ilvl w:val="0"/>
                <w:numId w:val="5"/>
              </w:numPr>
              <w:jc w:val="both"/>
            </w:pPr>
            <w:r w:rsidRPr="008E349A">
              <w:t>Cíl, obsah a metody logistiky při vzniku a vývoji krizové situace.</w:t>
            </w:r>
          </w:p>
          <w:p w:rsidR="000D6DB9" w:rsidRPr="008E349A" w:rsidRDefault="000D6DB9" w:rsidP="00D81E97">
            <w:pPr>
              <w:pStyle w:val="Odstavecseseznamem"/>
              <w:numPr>
                <w:ilvl w:val="0"/>
                <w:numId w:val="5"/>
              </w:numPr>
              <w:jc w:val="both"/>
            </w:pPr>
            <w:r w:rsidRPr="008E349A">
              <w:t>Funkce logistiky při řešení kri</w:t>
            </w:r>
            <w:r>
              <w:t>zových situací</w:t>
            </w:r>
            <w:r w:rsidRPr="008E349A">
              <w:t>.</w:t>
            </w:r>
          </w:p>
          <w:p w:rsidR="000D6DB9" w:rsidRPr="008E349A" w:rsidRDefault="000D6DB9" w:rsidP="00D81E97">
            <w:pPr>
              <w:pStyle w:val="Odstavecseseznamem"/>
              <w:numPr>
                <w:ilvl w:val="0"/>
                <w:numId w:val="5"/>
              </w:numPr>
              <w:jc w:val="both"/>
            </w:pPr>
            <w:r w:rsidRPr="008E349A">
              <w:t>Podíl státní správy, územní samosprávy a soukromého sektoru na řešení logistiky krizových situací.</w:t>
            </w:r>
          </w:p>
          <w:p w:rsidR="000D6DB9" w:rsidRPr="008E349A" w:rsidRDefault="000D6DB9" w:rsidP="00D81E97">
            <w:pPr>
              <w:pStyle w:val="Odstavecseseznamem"/>
              <w:numPr>
                <w:ilvl w:val="0"/>
                <w:numId w:val="5"/>
              </w:numPr>
              <w:jc w:val="both"/>
            </w:pPr>
            <w:r w:rsidRPr="008E349A">
              <w:t xml:space="preserve">Technika a věcné prostředky </w:t>
            </w:r>
            <w:r>
              <w:t xml:space="preserve">vybraných </w:t>
            </w:r>
            <w:r w:rsidRPr="008E349A">
              <w:t>složek</w:t>
            </w:r>
            <w:r>
              <w:t xml:space="preserve"> řešících krizové situace</w:t>
            </w:r>
            <w:r w:rsidRPr="008E349A">
              <w:t>.</w:t>
            </w:r>
          </w:p>
          <w:p w:rsidR="000D6DB9" w:rsidRPr="008E349A" w:rsidRDefault="000D6DB9" w:rsidP="00D81E97">
            <w:pPr>
              <w:pStyle w:val="Odstavecseseznamem"/>
              <w:numPr>
                <w:ilvl w:val="0"/>
                <w:numId w:val="5"/>
              </w:numPr>
              <w:jc w:val="both"/>
            </w:pPr>
            <w:r w:rsidRPr="008E349A">
              <w:t>Požární technika a věcné prostředky HZS</w:t>
            </w:r>
            <w:r>
              <w:t xml:space="preserve"> pro krizové situace</w:t>
            </w:r>
            <w:r w:rsidRPr="008E349A">
              <w:t>.</w:t>
            </w:r>
          </w:p>
          <w:p w:rsidR="000D6DB9" w:rsidRPr="008E349A" w:rsidRDefault="000D6DB9" w:rsidP="00D81E97">
            <w:pPr>
              <w:pStyle w:val="Odstavecseseznamem"/>
              <w:numPr>
                <w:ilvl w:val="0"/>
                <w:numId w:val="5"/>
              </w:numPr>
              <w:jc w:val="both"/>
            </w:pPr>
            <w:r w:rsidRPr="008E349A">
              <w:t>Technika a materiál pro vyprošťování osob</w:t>
            </w:r>
            <w:r>
              <w:t xml:space="preserve"> v krizových situacích</w:t>
            </w:r>
            <w:r w:rsidRPr="008E349A">
              <w:t>.</w:t>
            </w:r>
          </w:p>
          <w:p w:rsidR="000D6DB9" w:rsidRPr="008E349A" w:rsidRDefault="000D6DB9" w:rsidP="00D81E97">
            <w:pPr>
              <w:pStyle w:val="Odstavecseseznamem"/>
              <w:numPr>
                <w:ilvl w:val="0"/>
                <w:numId w:val="5"/>
              </w:numPr>
              <w:jc w:val="both"/>
            </w:pPr>
            <w:r w:rsidRPr="008E349A">
              <w:t>Technika a materiál pro speciální skupiny. Letecké záchranářství a letecké hašení.</w:t>
            </w:r>
          </w:p>
          <w:p w:rsidR="000D6DB9" w:rsidRPr="008E349A" w:rsidRDefault="000D6DB9" w:rsidP="00D81E97">
            <w:pPr>
              <w:pStyle w:val="Odstavecseseznamem"/>
              <w:numPr>
                <w:ilvl w:val="0"/>
                <w:numId w:val="5"/>
              </w:numPr>
              <w:jc w:val="both"/>
            </w:pPr>
            <w:r w:rsidRPr="008E349A">
              <w:t>Informační systémy pro krizové situace.</w:t>
            </w:r>
          </w:p>
          <w:p w:rsidR="000D6DB9" w:rsidRPr="008E349A" w:rsidRDefault="000D6DB9" w:rsidP="00D81E97">
            <w:pPr>
              <w:pStyle w:val="Odstavecseseznamem"/>
              <w:numPr>
                <w:ilvl w:val="0"/>
                <w:numId w:val="5"/>
              </w:numPr>
              <w:jc w:val="both"/>
            </w:pPr>
            <w:r w:rsidRPr="008E349A">
              <w:t>Logistické služby při řešení krizových situací.</w:t>
            </w:r>
          </w:p>
          <w:p w:rsidR="000D6DB9" w:rsidRDefault="000D6DB9" w:rsidP="00D81E97">
            <w:pPr>
              <w:pStyle w:val="Odstavecseseznamem"/>
              <w:numPr>
                <w:ilvl w:val="0"/>
                <w:numId w:val="5"/>
              </w:numPr>
              <w:jc w:val="both"/>
            </w:pPr>
            <w:r w:rsidRPr="008E349A">
              <w:t xml:space="preserve">Logistika </w:t>
            </w:r>
            <w:r>
              <w:t xml:space="preserve">v krizových situacích </w:t>
            </w:r>
            <w:r w:rsidRPr="008E349A">
              <w:t>pro zásahy na nebezpečné látky, dekontaminace.</w:t>
            </w:r>
          </w:p>
          <w:p w:rsidR="000D6DB9" w:rsidRDefault="000D6DB9" w:rsidP="00D81E97">
            <w:pPr>
              <w:pStyle w:val="Odstavecseseznamem"/>
              <w:numPr>
                <w:ilvl w:val="0"/>
                <w:numId w:val="5"/>
              </w:numPr>
              <w:jc w:val="both"/>
            </w:pPr>
            <w:r w:rsidRPr="00585474">
              <w:t>Výdaje na logistiku krizov</w:t>
            </w:r>
            <w:r>
              <w:t>ých situací, zdroje financování</w:t>
            </w:r>
            <w:r w:rsidRPr="00585474">
              <w:t>.</w:t>
            </w:r>
          </w:p>
          <w:p w:rsidR="000D6DB9" w:rsidRDefault="000D6DB9" w:rsidP="00420BD2">
            <w:pPr>
              <w:jc w:val="both"/>
            </w:pPr>
          </w:p>
          <w:p w:rsidR="000D6DB9" w:rsidRPr="00567866" w:rsidRDefault="000D6DB9" w:rsidP="00420BD2">
            <w:pPr>
              <w:jc w:val="both"/>
              <w:rPr>
                <w:b/>
              </w:rPr>
            </w:pPr>
            <w:r w:rsidRPr="00567866">
              <w:rPr>
                <w:b/>
              </w:rPr>
              <w:t>Výstupní kompetence:</w:t>
            </w:r>
          </w:p>
          <w:p w:rsidR="000D6DB9" w:rsidRDefault="000D6DB9" w:rsidP="00420BD2">
            <w:pPr>
              <w:jc w:val="both"/>
            </w:pPr>
            <w:r>
              <w:t>Absolvent</w:t>
            </w:r>
            <w:r w:rsidRPr="00F21098">
              <w:t xml:space="preserve"> se </w:t>
            </w:r>
            <w:r>
              <w:t>bude orientovat</w:t>
            </w:r>
            <w:r w:rsidRPr="00F21098">
              <w:t xml:space="preserve"> v problematice logistik</w:t>
            </w:r>
            <w:r>
              <w:t xml:space="preserve">y vybraných krizových situací. Bude schopen </w:t>
            </w:r>
            <w:r w:rsidRPr="00F21098">
              <w:t>organizovat vlastní činnost a činnost spolupracovníků při řešení rozhodovacích problému a rozhodovacích procesů v</w:t>
            </w:r>
            <w:r>
              <w:t>e vybraných krizových situacích z úrovně logistiky. Z</w:t>
            </w:r>
            <w:r w:rsidRPr="00F21098">
              <w:t>íska</w:t>
            </w:r>
            <w:r>
              <w:t>né</w:t>
            </w:r>
            <w:r w:rsidRPr="00F21098">
              <w:t xml:space="preserve"> znalosti </w:t>
            </w:r>
            <w:r>
              <w:t xml:space="preserve">může využít </w:t>
            </w:r>
            <w:r w:rsidRPr="00F21098">
              <w:t xml:space="preserve">ke zpracování logistického zabezpečení </w:t>
            </w:r>
            <w:r>
              <w:t xml:space="preserve">v </w:t>
            </w:r>
            <w:r w:rsidRPr="00F21098">
              <w:t>krizových plán</w:t>
            </w:r>
            <w:r>
              <w:t>ech</w:t>
            </w:r>
            <w:r w:rsidRPr="00F21098">
              <w:t>.</w:t>
            </w:r>
          </w:p>
          <w:p w:rsidR="000D6DB9" w:rsidRDefault="000D6DB9" w:rsidP="00420BD2">
            <w:pPr>
              <w:jc w:val="both"/>
            </w:pPr>
          </w:p>
          <w:p w:rsidR="000D6DB9" w:rsidRDefault="000D6DB9" w:rsidP="00420BD2">
            <w:pPr>
              <w:jc w:val="both"/>
            </w:pPr>
          </w:p>
          <w:p w:rsidR="000D6DB9" w:rsidRDefault="000D6DB9" w:rsidP="00420BD2">
            <w:pPr>
              <w:jc w:val="both"/>
            </w:pPr>
          </w:p>
          <w:p w:rsidR="000D6DB9" w:rsidDel="009A2997" w:rsidRDefault="000D6DB9" w:rsidP="00420BD2">
            <w:pPr>
              <w:jc w:val="both"/>
              <w:rPr>
                <w:del w:id="1543" w:author="Jan Strohmandl" w:date="2018-11-18T13:49:00Z"/>
              </w:rPr>
            </w:pPr>
          </w:p>
          <w:p w:rsidR="000D6DB9" w:rsidDel="009A2997" w:rsidRDefault="000D6DB9" w:rsidP="00420BD2">
            <w:pPr>
              <w:jc w:val="both"/>
              <w:rPr>
                <w:del w:id="1544" w:author="Jan Strohmandl" w:date="2018-11-18T13:49:00Z"/>
              </w:rPr>
            </w:pPr>
          </w:p>
          <w:p w:rsidR="000D6DB9" w:rsidRDefault="000D6DB9" w:rsidP="00420BD2">
            <w:pPr>
              <w:jc w:val="both"/>
            </w:pP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093759" w:rsidRDefault="000D6DB9" w:rsidP="00420BD2">
            <w:pPr>
              <w:jc w:val="both"/>
              <w:rPr>
                <w:b/>
              </w:rPr>
            </w:pPr>
            <w:r>
              <w:rPr>
                <w:b/>
              </w:rPr>
              <w:t>Povinná literatura:</w:t>
            </w:r>
          </w:p>
          <w:p w:rsidR="000D6DB9" w:rsidRDefault="000D6DB9" w:rsidP="00420BD2">
            <w:pPr>
              <w:jc w:val="both"/>
            </w:pPr>
            <w:r w:rsidRPr="00335CBC">
              <w:t>GROS, Ivan</w:t>
            </w:r>
            <w:r>
              <w:t xml:space="preserve"> a kol</w:t>
            </w:r>
            <w:r w:rsidRPr="00335CBC">
              <w:t xml:space="preserve">. </w:t>
            </w:r>
            <w:ins w:id="1545" w:author="Eva Batůšková" w:date="2018-11-19T11:28:00Z">
              <w:r w:rsidR="00595BE7">
                <w:t xml:space="preserve">(2016). </w:t>
              </w:r>
            </w:ins>
            <w:r w:rsidRPr="00093759">
              <w:rPr>
                <w:i/>
              </w:rPr>
              <w:t>Velké kniha logistiky.</w:t>
            </w:r>
            <w:r w:rsidRPr="00335CBC">
              <w:t xml:space="preserve"> Praha: Vysoká škola chemicko-technologická v Praze, 2016. ISBN 978-80-7080-952-5.</w:t>
            </w:r>
          </w:p>
          <w:p w:rsidR="000D6DB9" w:rsidRPr="00CD48DA" w:rsidRDefault="000D6DB9" w:rsidP="00420BD2">
            <w:pPr>
              <w:jc w:val="both"/>
            </w:pPr>
            <w:r w:rsidRPr="00CD48DA">
              <w:t>MAREŠ, Miroslav, Jaroslav REKTOŘÍK a Jan ŠELEŠOVSKÝ</w:t>
            </w:r>
            <w:del w:id="1546" w:author="Eva Batůšková" w:date="2018-11-19T11:29:00Z">
              <w:r w:rsidRPr="00CD48DA" w:rsidDel="00595BE7">
                <w:delText>.</w:delText>
              </w:r>
            </w:del>
            <w:r w:rsidRPr="00CD48DA">
              <w:t xml:space="preserve"> </w:t>
            </w:r>
            <w:ins w:id="1547" w:author="Eva Batůšková" w:date="2018-11-19T11:29:00Z">
              <w:r w:rsidR="00595BE7">
                <w:t>(</w:t>
              </w:r>
            </w:ins>
            <w:ins w:id="1548" w:author="Jan Strohmandl" w:date="2018-11-17T15:45:00Z">
              <w:r w:rsidR="008D43AA" w:rsidRPr="00CD48DA">
                <w:t>2013</w:t>
              </w:r>
            </w:ins>
            <w:ins w:id="1549" w:author="Eva Batůšková" w:date="2018-11-19T11:29:00Z">
              <w:r w:rsidR="00595BE7">
                <w:t>)</w:t>
              </w:r>
            </w:ins>
            <w:ins w:id="1550" w:author="Jan Strohmandl" w:date="2018-11-17T15:45:00Z">
              <w:r w:rsidR="008D43AA">
                <w:t>.</w:t>
              </w:r>
              <w:r w:rsidR="008D43AA" w:rsidRPr="00CD48DA">
                <w:t xml:space="preserve"> </w:t>
              </w:r>
            </w:ins>
            <w:r w:rsidRPr="00CD48DA">
              <w:rPr>
                <w:i/>
                <w:iCs/>
              </w:rPr>
              <w:t>Krizový management: případové bezpečnostní studie</w:t>
            </w:r>
            <w:r w:rsidRPr="00CD48DA">
              <w:t xml:space="preserve">. 1. vyd. Praha: Ekopress, </w:t>
            </w:r>
            <w:del w:id="1551" w:author="Jan Strohmandl" w:date="2018-11-17T15:45:00Z">
              <w:r w:rsidRPr="00CD48DA" w:rsidDel="008D43AA">
                <w:delText xml:space="preserve">2013, </w:delText>
              </w:r>
            </w:del>
            <w:r w:rsidRPr="00CD48DA">
              <w:t>237 s. ISBN 978-80-86929-92-7.</w:t>
            </w:r>
          </w:p>
          <w:p w:rsidR="000D6DB9" w:rsidRPr="00CD48DA" w:rsidRDefault="000D6DB9" w:rsidP="00420BD2">
            <w:pPr>
              <w:jc w:val="both"/>
            </w:pPr>
            <w:r w:rsidRPr="00CD48DA">
              <w:t>HARAZIN, Lukáš a Oldřich LUŽA</w:t>
            </w:r>
            <w:del w:id="1552" w:author="Eva Batůšková" w:date="2018-11-19T11:29:00Z">
              <w:r w:rsidRPr="00CD48DA" w:rsidDel="00595BE7">
                <w:delText>.</w:delText>
              </w:r>
            </w:del>
            <w:r w:rsidRPr="00CD48DA">
              <w:t xml:space="preserve"> </w:t>
            </w:r>
            <w:ins w:id="1553" w:author="Eva Batůšková" w:date="2018-11-19T11:29:00Z">
              <w:r w:rsidR="00595BE7">
                <w:t>(</w:t>
              </w:r>
            </w:ins>
            <w:ins w:id="1554" w:author="Jan Strohmandl" w:date="2018-11-17T15:45:00Z">
              <w:r w:rsidR="008D43AA" w:rsidRPr="00CD48DA">
                <w:t>2010</w:t>
              </w:r>
            </w:ins>
            <w:ins w:id="1555" w:author="Eva Batůšková" w:date="2018-11-19T11:29:00Z">
              <w:r w:rsidR="00595BE7">
                <w:t>)</w:t>
              </w:r>
            </w:ins>
            <w:ins w:id="1556" w:author="Jan Strohmandl" w:date="2018-11-17T15:45:00Z">
              <w:r w:rsidR="008D43AA">
                <w:t>.</w:t>
              </w:r>
              <w:r w:rsidR="008D43AA" w:rsidRPr="00CD48DA">
                <w:t xml:space="preserve"> </w:t>
              </w:r>
            </w:ins>
            <w:r w:rsidRPr="00CD48DA">
              <w:rPr>
                <w:i/>
                <w:iCs/>
              </w:rPr>
              <w:t>Ekonomika při řešení krizových situací: vybrané kapitoly</w:t>
            </w:r>
            <w:r w:rsidRPr="00CD48DA">
              <w:t xml:space="preserve">. Vyd. 1. Praha: Policejní akademie České republiky v Praze, </w:t>
            </w:r>
            <w:del w:id="1557" w:author="Jan Strohmandl" w:date="2018-11-17T15:45:00Z">
              <w:r w:rsidRPr="00CD48DA" w:rsidDel="008D43AA">
                <w:delText xml:space="preserve">2010, </w:delText>
              </w:r>
            </w:del>
            <w:r w:rsidRPr="00CD48DA">
              <w:t>75 s. ISBN 978-80-7251-322-2.</w:t>
            </w:r>
          </w:p>
          <w:p w:rsidR="000D6DB9" w:rsidRDefault="000D6DB9" w:rsidP="00420BD2">
            <w:pPr>
              <w:jc w:val="both"/>
            </w:pPr>
            <w:r w:rsidRPr="00CD48DA">
              <w:t xml:space="preserve">HRIVNÁK, J., BURDOVÁ, L., POLÍVKA, L. </w:t>
            </w:r>
            <w:ins w:id="1558" w:author="Eva Batůšková" w:date="2018-11-19T11:29:00Z">
              <w:r w:rsidR="00595BE7">
                <w:t>(</w:t>
              </w:r>
            </w:ins>
            <w:ins w:id="1559" w:author="Jan Strohmandl" w:date="2018-11-17T15:45:00Z">
              <w:r w:rsidR="008D43AA" w:rsidRPr="00CD48DA">
                <w:t>2009</w:t>
              </w:r>
            </w:ins>
            <w:ins w:id="1560" w:author="Eva Batůšková" w:date="2018-11-19T11:29:00Z">
              <w:r w:rsidR="00595BE7">
                <w:t>)</w:t>
              </w:r>
            </w:ins>
            <w:ins w:id="1561" w:author="Jan Strohmandl" w:date="2018-11-17T15:45:00Z">
              <w:r w:rsidR="008D43AA" w:rsidRPr="00CD48DA">
                <w:t>.</w:t>
              </w:r>
              <w:r w:rsidR="008D43AA">
                <w:t xml:space="preserve"> </w:t>
              </w:r>
            </w:ins>
            <w:r w:rsidRPr="00CD48DA">
              <w:rPr>
                <w:i/>
                <w:iCs/>
              </w:rPr>
              <w:t>Metody a nástroje řešení krizových situací: (Metody a nástroje řízení bezpečnosti) Základní údaje</w:t>
            </w:r>
            <w:r w:rsidRPr="00CD48DA">
              <w:t>. 1.vyd.</w:t>
            </w:r>
            <w:r w:rsidRPr="00CD48DA">
              <w:rPr>
                <w:i/>
                <w:iCs/>
              </w:rPr>
              <w:t xml:space="preserve"> </w:t>
            </w:r>
            <w:r w:rsidRPr="00CD48DA">
              <w:t>Praha: Policejní akademie České republiky v Praze,</w:t>
            </w:r>
            <w:del w:id="1562" w:author="Jan Strohmandl" w:date="2018-11-17T15:46:00Z">
              <w:r w:rsidRPr="00CD48DA" w:rsidDel="008D43AA">
                <w:delText xml:space="preserve"> </w:delText>
              </w:r>
            </w:del>
            <w:del w:id="1563" w:author="Jan Strohmandl" w:date="2018-11-17T15:45:00Z">
              <w:r w:rsidRPr="00CD48DA" w:rsidDel="008D43AA">
                <w:delText xml:space="preserve">2009. </w:delText>
              </w:r>
            </w:del>
            <w:r w:rsidRPr="00CD48DA">
              <w:t>152 s. ISBN 978-80-7251-304-8.</w:t>
            </w:r>
          </w:p>
          <w:p w:rsidR="000D6DB9" w:rsidRDefault="000D6DB9" w:rsidP="00420BD2">
            <w:pPr>
              <w:jc w:val="both"/>
              <w:rPr>
                <w:iCs/>
              </w:rPr>
            </w:pPr>
            <w:r w:rsidRPr="00CD48DA">
              <w:rPr>
                <w:iCs/>
              </w:rPr>
              <w:t>NOVÁKOVÁ, Jaroslava, KRULÍK, Oldřich a BUREŠ, Radek</w:t>
            </w:r>
            <w:del w:id="1564" w:author="Eva Batůšková" w:date="2018-11-19T11:29:00Z">
              <w:r w:rsidRPr="00CD48DA" w:rsidDel="00595BE7">
                <w:rPr>
                  <w:iCs/>
                </w:rPr>
                <w:delText>.</w:delText>
              </w:r>
            </w:del>
            <w:r w:rsidRPr="00CD48DA">
              <w:rPr>
                <w:iCs/>
              </w:rPr>
              <w:t xml:space="preserve"> </w:t>
            </w:r>
            <w:ins w:id="1565" w:author="Eva Batůšková" w:date="2018-11-19T11:29:00Z">
              <w:r w:rsidR="00595BE7">
                <w:rPr>
                  <w:iCs/>
                </w:rPr>
                <w:t>(</w:t>
              </w:r>
            </w:ins>
            <w:ins w:id="1566" w:author="Jan Strohmandl" w:date="2018-11-17T15:46:00Z">
              <w:r w:rsidR="008D43AA" w:rsidRPr="00CD48DA">
                <w:rPr>
                  <w:iCs/>
                </w:rPr>
                <w:t>2011</w:t>
              </w:r>
            </w:ins>
            <w:ins w:id="1567" w:author="Eva Batůšková" w:date="2018-11-19T11:29:00Z">
              <w:r w:rsidR="00595BE7">
                <w:rPr>
                  <w:iCs/>
                </w:rPr>
                <w:t>)</w:t>
              </w:r>
            </w:ins>
            <w:ins w:id="1568" w:author="Jan Strohmandl" w:date="2018-11-17T15:46:00Z">
              <w:r w:rsidR="008D43AA" w:rsidRPr="00CD48DA">
                <w:rPr>
                  <w:iCs/>
                </w:rPr>
                <w:t xml:space="preserve">. </w:t>
              </w:r>
            </w:ins>
            <w:r w:rsidRPr="00093759">
              <w:rPr>
                <w:i/>
                <w:iCs/>
              </w:rPr>
              <w:t xml:space="preserve">Úvod do bezpečnosti a krizového řízení I.: mimořádné události, jejich členění a negativní dopady na základní funkce státu. </w:t>
            </w:r>
            <w:r w:rsidRPr="00CD48DA">
              <w:rPr>
                <w:iCs/>
              </w:rPr>
              <w:t xml:space="preserve">Vyd. 1. Praha: Policejní akademie České republiky v Praze, </w:t>
            </w:r>
            <w:del w:id="1569" w:author="Jan Strohmandl" w:date="2018-11-17T15:46:00Z">
              <w:r w:rsidRPr="00CD48DA" w:rsidDel="008D43AA">
                <w:rPr>
                  <w:iCs/>
                </w:rPr>
                <w:delText xml:space="preserve">2011. </w:delText>
              </w:r>
            </w:del>
            <w:r w:rsidRPr="00CD48DA">
              <w:rPr>
                <w:iCs/>
              </w:rPr>
              <w:t>112 s. ISBN 978-80-7251-343-7.</w:t>
            </w:r>
          </w:p>
          <w:p w:rsidR="000D6DB9" w:rsidRDefault="000D6DB9" w:rsidP="00420BD2">
            <w:pPr>
              <w:jc w:val="both"/>
              <w:rPr>
                <w:iCs/>
              </w:rPr>
            </w:pPr>
            <w:r w:rsidRPr="005E280E">
              <w:rPr>
                <w:iCs/>
              </w:rPr>
              <w:t xml:space="preserve">URBAN, R., BAKOŠ, E., KUDLÁK, A. </w:t>
            </w:r>
            <w:ins w:id="1570" w:author="Eva Batůšková" w:date="2018-11-19T11:29:00Z">
              <w:r w:rsidR="00595BE7">
                <w:rPr>
                  <w:iCs/>
                </w:rPr>
                <w:t>(</w:t>
              </w:r>
            </w:ins>
            <w:moveToRangeStart w:id="1571" w:author="Jan Strohmandl" w:date="2018-11-17T15:46:00Z" w:name="move530232912"/>
            <w:moveTo w:id="1572" w:author="Jan Strohmandl" w:date="2018-11-17T15:46:00Z">
              <w:r w:rsidR="008D43AA" w:rsidRPr="005E280E">
                <w:rPr>
                  <w:iCs/>
                </w:rPr>
                <w:t>2010</w:t>
              </w:r>
            </w:moveTo>
            <w:ins w:id="1573" w:author="Eva Batůšková" w:date="2018-11-19T11:29:00Z">
              <w:r w:rsidR="00595BE7">
                <w:rPr>
                  <w:iCs/>
                </w:rPr>
                <w:t>)</w:t>
              </w:r>
            </w:ins>
            <w:moveTo w:id="1574" w:author="Jan Strohmandl" w:date="2018-11-17T15:46:00Z">
              <w:r w:rsidR="008D43AA" w:rsidRPr="005E280E">
                <w:rPr>
                  <w:iCs/>
                </w:rPr>
                <w:t xml:space="preserve">. </w:t>
              </w:r>
            </w:moveTo>
            <w:moveToRangeEnd w:id="1571"/>
            <w:r w:rsidRPr="00093759">
              <w:rPr>
                <w:i/>
                <w:iCs/>
              </w:rPr>
              <w:t>Ekonomika a logistika krizových situací v ochraně obyvatelstva I.</w:t>
            </w:r>
            <w:r w:rsidRPr="005E280E">
              <w:rPr>
                <w:iCs/>
              </w:rPr>
              <w:t xml:space="preserve"> Brno: Univerzita obrany Brno, Fakulta ekonomiky a managementu. </w:t>
            </w:r>
            <w:moveFromRangeStart w:id="1575" w:author="Jan Strohmandl" w:date="2018-11-17T15:46:00Z" w:name="move530232912"/>
            <w:moveFrom w:id="1576" w:author="Jan Strohmandl" w:date="2018-11-17T15:46:00Z">
              <w:r w:rsidRPr="005E280E" w:rsidDel="008D43AA">
                <w:rPr>
                  <w:iCs/>
                </w:rPr>
                <w:t xml:space="preserve">2010. </w:t>
              </w:r>
            </w:moveFrom>
            <w:moveFromRangeEnd w:id="1575"/>
            <w:r w:rsidRPr="005E280E">
              <w:rPr>
                <w:iCs/>
              </w:rPr>
              <w:t>55 s. ISBN 978-80-7231-757-8.</w:t>
            </w:r>
          </w:p>
          <w:p w:rsidR="000D6DB9" w:rsidRDefault="000D6DB9" w:rsidP="00420BD2">
            <w:pPr>
              <w:jc w:val="both"/>
              <w:rPr>
                <w:iCs/>
              </w:rPr>
            </w:pPr>
            <w:r w:rsidRPr="00CD48DA">
              <w:rPr>
                <w:iCs/>
              </w:rPr>
              <w:t>L</w:t>
            </w:r>
            <w:r>
              <w:rPr>
                <w:iCs/>
              </w:rPr>
              <w:t>OŠEK</w:t>
            </w:r>
            <w:r w:rsidRPr="00CD48DA">
              <w:rPr>
                <w:iCs/>
              </w:rPr>
              <w:t>, Václav</w:t>
            </w:r>
            <w:del w:id="1577" w:author="Eva Batůšková" w:date="2018-11-19T11:29:00Z">
              <w:r w:rsidRPr="00CD48DA" w:rsidDel="00595BE7">
                <w:rPr>
                  <w:iCs/>
                </w:rPr>
                <w:delText>.</w:delText>
              </w:r>
              <w:r w:rsidRPr="00CD48DA" w:rsidDel="00595BE7">
                <w:rPr>
                  <w:i/>
                  <w:iCs/>
                </w:rPr>
                <w:delText xml:space="preserve"> </w:delText>
              </w:r>
            </w:del>
            <w:ins w:id="1578" w:author="Eva Batůšková" w:date="2018-11-19T11:29:00Z">
              <w:r w:rsidR="00595BE7">
                <w:rPr>
                  <w:iCs/>
                </w:rPr>
                <w:t xml:space="preserve"> (2013).</w:t>
              </w:r>
              <w:r w:rsidR="00595BE7" w:rsidRPr="00CD48DA">
                <w:rPr>
                  <w:i/>
                  <w:iCs/>
                </w:rPr>
                <w:t xml:space="preserve"> </w:t>
              </w:r>
            </w:ins>
            <w:r w:rsidRPr="00CD48DA">
              <w:rPr>
                <w:i/>
                <w:iCs/>
              </w:rPr>
              <w:t xml:space="preserve">Integrovaný záchranný systém. </w:t>
            </w:r>
            <w:ins w:id="1579" w:author="Jan Strohmandl" w:date="2018-11-17T15:46:00Z">
              <w:del w:id="1580" w:author="Eva Batůšková" w:date="2018-11-19T11:29:00Z">
                <w:r w:rsidR="008D43AA" w:rsidRPr="00CD48DA" w:rsidDel="00595BE7">
                  <w:rPr>
                    <w:iCs/>
                  </w:rPr>
                  <w:delText xml:space="preserve">2013. </w:delText>
                </w:r>
              </w:del>
            </w:ins>
            <w:r w:rsidRPr="00CD48DA">
              <w:rPr>
                <w:iCs/>
              </w:rPr>
              <w:t xml:space="preserve">Vyd. 1. Uherské Hradiště: Univerzita Tomáše Bati ve Zlíně, </w:t>
            </w:r>
            <w:del w:id="1581" w:author="Jan Strohmandl" w:date="2018-11-17T15:46:00Z">
              <w:r w:rsidRPr="00CD48DA" w:rsidDel="008D43AA">
                <w:rPr>
                  <w:iCs/>
                </w:rPr>
                <w:delText xml:space="preserve">2013. </w:delText>
              </w:r>
            </w:del>
            <w:r w:rsidRPr="00CD48DA">
              <w:rPr>
                <w:iCs/>
              </w:rPr>
              <w:t>73, 20 s. ISBN 978-80-7454-287-9.</w:t>
            </w:r>
          </w:p>
          <w:p w:rsidR="000D6DB9" w:rsidRPr="005E280E" w:rsidRDefault="000D6DB9" w:rsidP="00420BD2">
            <w:pPr>
              <w:jc w:val="both"/>
              <w:rPr>
                <w:iCs/>
              </w:rPr>
            </w:pPr>
            <w:r w:rsidRPr="00335CBC">
              <w:rPr>
                <w:iCs/>
              </w:rPr>
              <w:t xml:space="preserve">LUKÁŠ, Luděk a kol. (MUSIL Miroslav) </w:t>
            </w:r>
            <w:ins w:id="1582" w:author="Eva Batůšková" w:date="2018-11-19T11:30:00Z">
              <w:r w:rsidR="00595BE7">
                <w:rPr>
                  <w:iCs/>
                </w:rPr>
                <w:t>(</w:t>
              </w:r>
            </w:ins>
            <w:ins w:id="1583" w:author="Jan Strohmandl" w:date="2018-11-17T15:47:00Z">
              <w:r w:rsidR="008D43AA" w:rsidRPr="00335CBC">
                <w:rPr>
                  <w:iCs/>
                </w:rPr>
                <w:t>2014</w:t>
              </w:r>
            </w:ins>
            <w:ins w:id="1584" w:author="Eva Batůšková" w:date="2018-11-19T11:30:00Z">
              <w:r w:rsidR="00595BE7">
                <w:rPr>
                  <w:iCs/>
                </w:rPr>
                <w:t>)</w:t>
              </w:r>
            </w:ins>
            <w:ins w:id="1585" w:author="Jan Strohmandl" w:date="2018-11-17T15:47:00Z">
              <w:r w:rsidR="008D43AA">
                <w:rPr>
                  <w:iCs/>
                </w:rPr>
                <w:t>.</w:t>
              </w:r>
              <w:r w:rsidR="008D43AA" w:rsidRPr="00335CBC">
                <w:rPr>
                  <w:iCs/>
                </w:rPr>
                <w:t xml:space="preserve"> </w:t>
              </w:r>
            </w:ins>
            <w:r w:rsidRPr="00335CBC">
              <w:rPr>
                <w:iCs/>
              </w:rPr>
              <w:t xml:space="preserve">Bezpečnostní technologie, systémy a management IV. 1. vyd. Zlín: VeRBuM, </w:t>
            </w:r>
            <w:del w:id="1586" w:author="Jan Strohmandl" w:date="2018-11-17T15:47:00Z">
              <w:r w:rsidRPr="00335CBC" w:rsidDel="008D43AA">
                <w:rPr>
                  <w:iCs/>
                </w:rPr>
                <w:delText>2014</w:delText>
              </w:r>
            </w:del>
            <w:del w:id="1587" w:author="Jan Strohmandl" w:date="2018-11-17T15:46:00Z">
              <w:r w:rsidRPr="00335CBC" w:rsidDel="008D43AA">
                <w:rPr>
                  <w:iCs/>
                </w:rPr>
                <w:delText>,</w:delText>
              </w:r>
            </w:del>
            <w:del w:id="1588" w:author="Jan Strohmandl" w:date="2018-11-17T15:47:00Z">
              <w:r w:rsidRPr="00335CBC" w:rsidDel="008D43AA">
                <w:rPr>
                  <w:iCs/>
                </w:rPr>
                <w:delText xml:space="preserve"> </w:delText>
              </w:r>
            </w:del>
            <w:r w:rsidRPr="00335CBC">
              <w:rPr>
                <w:iCs/>
              </w:rPr>
              <w:t>390 s. ISBN 978-80-87500-57-6.</w:t>
            </w:r>
          </w:p>
          <w:p w:rsidR="000D6DB9" w:rsidRPr="00093759" w:rsidRDefault="000D6DB9" w:rsidP="00420BD2">
            <w:pPr>
              <w:spacing w:before="60"/>
              <w:jc w:val="both"/>
              <w:rPr>
                <w:b/>
              </w:rPr>
            </w:pPr>
            <w:r w:rsidRPr="0056138F">
              <w:rPr>
                <w:b/>
                <w:bCs/>
              </w:rPr>
              <w:t>Doporučená</w:t>
            </w:r>
            <w:r w:rsidRPr="00093759">
              <w:rPr>
                <w:b/>
              </w:rPr>
              <w:t xml:space="preserve"> literatura:</w:t>
            </w:r>
          </w:p>
          <w:p w:rsidR="000D6DB9" w:rsidRDefault="000D6DB9" w:rsidP="00420BD2">
            <w:pPr>
              <w:jc w:val="both"/>
            </w:pPr>
            <w:r w:rsidRPr="00CD48DA">
              <w:t>CRANDALL, William, John A PARNELL a John E SPILLAN</w:t>
            </w:r>
            <w:del w:id="1589" w:author="Eva Batůšková" w:date="2018-11-19T11:30:00Z">
              <w:r w:rsidRPr="00CD48DA" w:rsidDel="00595BE7">
                <w:delText>.</w:delText>
              </w:r>
            </w:del>
            <w:r w:rsidRPr="00CD48DA">
              <w:t xml:space="preserve"> </w:t>
            </w:r>
            <w:ins w:id="1590" w:author="Eva Batůšková" w:date="2018-11-19T11:30:00Z">
              <w:r w:rsidR="00595BE7">
                <w:t>(</w:t>
              </w:r>
            </w:ins>
            <w:ins w:id="1591" w:author="Jan Strohmandl" w:date="2018-11-17T15:47:00Z">
              <w:r w:rsidR="008D43AA" w:rsidRPr="00CD48DA">
                <w:t>2014</w:t>
              </w:r>
            </w:ins>
            <w:ins w:id="1592" w:author="Eva Batůšková" w:date="2018-11-19T11:30:00Z">
              <w:r w:rsidR="00595BE7">
                <w:t>)</w:t>
              </w:r>
            </w:ins>
            <w:ins w:id="1593" w:author="Jan Strohmandl" w:date="2018-11-17T15:47:00Z">
              <w:r w:rsidR="008D43AA">
                <w:t>.</w:t>
              </w:r>
              <w:r w:rsidR="008D43AA" w:rsidRPr="00CD48DA">
                <w:t xml:space="preserve"> </w:t>
              </w:r>
            </w:ins>
            <w:r w:rsidRPr="00CD48DA">
              <w:rPr>
                <w:i/>
                <w:iCs/>
              </w:rPr>
              <w:t>Crisis management: leading in the new strategy landscape</w:t>
            </w:r>
            <w:r w:rsidRPr="00CD48DA">
              <w:t xml:space="preserve">. 2nd ed. Thousand Oaks, Calif.: SAGE, </w:t>
            </w:r>
            <w:del w:id="1594" w:author="Jan Strohmandl" w:date="2018-11-17T15:47:00Z">
              <w:r w:rsidRPr="00CD48DA" w:rsidDel="008D43AA">
                <w:delText xml:space="preserve">c2014, </w:delText>
              </w:r>
            </w:del>
            <w:r w:rsidRPr="00CD48DA">
              <w:t>xix, 356 s. ISBN 978-1-4129-9168-1.</w:t>
            </w:r>
          </w:p>
          <w:p w:rsidR="000D6DB9" w:rsidRPr="00CD48DA" w:rsidRDefault="000D6DB9" w:rsidP="00420BD2">
            <w:pPr>
              <w:jc w:val="both"/>
            </w:pPr>
            <w:r w:rsidRPr="00CD48DA">
              <w:lastRenderedPageBreak/>
              <w:t xml:space="preserve">Česko. </w:t>
            </w:r>
            <w:ins w:id="1595" w:author="Jan Strohmandl" w:date="2018-11-17T15:47:00Z">
              <w:r w:rsidR="008D43AA" w:rsidRPr="00CD48DA">
                <w:t xml:space="preserve">2013. </w:t>
              </w:r>
            </w:ins>
            <w:r w:rsidRPr="00CD48DA">
              <w:rPr>
                <w:i/>
                <w:iCs/>
              </w:rPr>
              <w:t>Krizové zákony: krizový zákon, integrovaný záchranný systém, hospodářská opatření pro krizové stavy, obnova území; Hasičský záchranný sbor; Požární ochrana: zákony, nařízení vlády, vyhlášky: podle stavu k 10.6.2013</w:t>
            </w:r>
            <w:r w:rsidRPr="00CD48DA">
              <w:t xml:space="preserve">. Ostrava: Sagit, </w:t>
            </w:r>
            <w:del w:id="1596" w:author="Jan Strohmandl" w:date="2018-11-17T15:47:00Z">
              <w:r w:rsidRPr="00CD48DA" w:rsidDel="008D43AA">
                <w:delText xml:space="preserve">2013. </w:delText>
              </w:r>
            </w:del>
            <w:r w:rsidRPr="00CD48DA">
              <w:t>288 s. ÚZ: úplné znění; č. 965. ISBN 978-80-7208-990-1.</w:t>
            </w:r>
          </w:p>
          <w:p w:rsidR="000D6DB9" w:rsidRPr="00CD48DA" w:rsidRDefault="000D6DB9" w:rsidP="00420BD2">
            <w:pPr>
              <w:jc w:val="both"/>
            </w:pPr>
            <w:r w:rsidRPr="00CD48DA">
              <w:t>KRÖMER, Antonín, Petr MUSIAL a Libor FOLWARCZNY</w:t>
            </w:r>
            <w:ins w:id="1597" w:author="Eva Batůšková" w:date="2018-11-19T11:30:00Z">
              <w:r w:rsidR="00595BE7">
                <w:t>(</w:t>
              </w:r>
            </w:ins>
            <w:del w:id="1598" w:author="Eva Batůšková" w:date="2018-11-19T11:30:00Z">
              <w:r w:rsidRPr="00CD48DA" w:rsidDel="00595BE7">
                <w:delText xml:space="preserve">. </w:delText>
              </w:r>
            </w:del>
            <w:ins w:id="1599" w:author="Jan Strohmandl" w:date="2018-11-17T15:47:00Z">
              <w:r w:rsidR="008D43AA" w:rsidRPr="00CD48DA">
                <w:t>2010</w:t>
              </w:r>
            </w:ins>
            <w:ins w:id="1600" w:author="Eva Batůšková" w:date="2018-11-19T11:30:00Z">
              <w:r w:rsidR="00595BE7">
                <w:t>)</w:t>
              </w:r>
            </w:ins>
            <w:ins w:id="1601" w:author="Jan Strohmandl" w:date="2018-11-17T15:47:00Z">
              <w:r w:rsidR="008D43AA">
                <w:t>.</w:t>
              </w:r>
              <w:r w:rsidR="008D43AA" w:rsidRPr="00CD48DA">
                <w:t xml:space="preserve"> </w:t>
              </w:r>
            </w:ins>
            <w:r w:rsidRPr="00CD48DA">
              <w:rPr>
                <w:i/>
                <w:iCs/>
              </w:rPr>
              <w:t>Mapování rizik</w:t>
            </w:r>
            <w:r w:rsidRPr="00CD48DA">
              <w:t xml:space="preserve">. 1. vyd. V Ostravě: Sdružení požárního a bezpečnostního inženýrství, </w:t>
            </w:r>
            <w:del w:id="1602" w:author="Jan Strohmandl" w:date="2018-11-17T15:47:00Z">
              <w:r w:rsidRPr="00CD48DA" w:rsidDel="008D43AA">
                <w:delText xml:space="preserve">2010, </w:delText>
              </w:r>
            </w:del>
            <w:r w:rsidRPr="00CD48DA">
              <w:t>126 s. ISBN 978-80-7385-086-9.</w:t>
            </w:r>
          </w:p>
          <w:p w:rsidR="000D6DB9" w:rsidRDefault="000D6DB9" w:rsidP="00420BD2">
            <w:pPr>
              <w:jc w:val="both"/>
            </w:pPr>
            <w:r w:rsidRPr="00CD48DA">
              <w:t>L</w:t>
            </w:r>
            <w:r>
              <w:t>UKÁŠ</w:t>
            </w:r>
            <w:r w:rsidRPr="00CD48DA">
              <w:t>, Luděk a kol.</w:t>
            </w:r>
            <w:ins w:id="1603" w:author="Eva Batůšková" w:date="2018-11-19T11:31:00Z">
              <w:r w:rsidR="00595BE7">
                <w:t xml:space="preserve"> </w:t>
              </w:r>
            </w:ins>
            <w:del w:id="1604" w:author="Eva Batůšková" w:date="2018-11-19T11:30:00Z">
              <w:r w:rsidRPr="00CD48DA" w:rsidDel="00595BE7">
                <w:delText xml:space="preserve"> </w:delText>
              </w:r>
            </w:del>
            <w:ins w:id="1605" w:author="Eva Batůšková" w:date="2018-11-19T11:30:00Z">
              <w:r w:rsidR="00595BE7">
                <w:t>(</w:t>
              </w:r>
            </w:ins>
            <w:ins w:id="1606" w:author="Jan Strohmandl" w:date="2018-11-17T15:48:00Z">
              <w:r w:rsidR="008D43AA" w:rsidRPr="00CD48DA">
                <w:t>2011</w:t>
              </w:r>
            </w:ins>
            <w:ins w:id="1607" w:author="Eva Batůšková" w:date="2018-11-19T11:30:00Z">
              <w:r w:rsidR="00595BE7">
                <w:t>)</w:t>
              </w:r>
            </w:ins>
            <w:ins w:id="1608" w:author="Jan Strohmandl" w:date="2018-11-17T15:48:00Z">
              <w:r w:rsidR="008D43AA" w:rsidRPr="00CD48DA">
                <w:t xml:space="preserve">. </w:t>
              </w:r>
            </w:ins>
            <w:r w:rsidRPr="00CD48DA">
              <w:rPr>
                <w:i/>
                <w:iCs/>
              </w:rPr>
              <w:t>Informační podpora integrovaného záchranného systému</w:t>
            </w:r>
            <w:r w:rsidRPr="00CD48DA">
              <w:t xml:space="preserve">. 1. vyd. V Ostravě: Sdružení požárního a bezpečnostního inženýrství, </w:t>
            </w:r>
            <w:del w:id="1609" w:author="Jan Strohmandl" w:date="2018-11-17T15:48:00Z">
              <w:r w:rsidRPr="00CD48DA" w:rsidDel="008D43AA">
                <w:delText xml:space="preserve">2011. </w:delText>
              </w:r>
            </w:del>
            <w:r w:rsidRPr="00CD48DA">
              <w:t>182 s. SPBI Spektrum. Červená řada; 76. ISBN 978-80-7385-105-7.</w:t>
            </w:r>
          </w:p>
          <w:p w:rsidR="000D6DB9" w:rsidRDefault="000D6DB9" w:rsidP="00420BD2">
            <w:pPr>
              <w:jc w:val="both"/>
            </w:pPr>
            <w:r w:rsidRPr="005E280E">
              <w:t>RICHTER, Rostislav</w:t>
            </w:r>
            <w:del w:id="1610" w:author="Eva Batůšková" w:date="2018-11-19T11:31:00Z">
              <w:r w:rsidRPr="005E280E" w:rsidDel="00595BE7">
                <w:delText>.</w:delText>
              </w:r>
            </w:del>
            <w:r w:rsidRPr="005E280E">
              <w:t xml:space="preserve"> </w:t>
            </w:r>
            <w:ins w:id="1611" w:author="Eva Batůšková" w:date="2018-11-19T11:31:00Z">
              <w:r w:rsidR="00595BE7">
                <w:t>(</w:t>
              </w:r>
            </w:ins>
            <w:ins w:id="1612" w:author="Jan Strohmandl" w:date="2018-11-17T15:48:00Z">
              <w:r w:rsidR="008D43AA">
                <w:t>2010</w:t>
              </w:r>
            </w:ins>
            <w:ins w:id="1613" w:author="Eva Batůšková" w:date="2018-11-19T11:31:00Z">
              <w:r w:rsidR="00595BE7">
                <w:t>)</w:t>
              </w:r>
            </w:ins>
            <w:ins w:id="1614" w:author="Jan Strohmandl" w:date="2018-11-17T15:48:00Z">
              <w:r w:rsidR="008D43AA">
                <w:t xml:space="preserve">. </w:t>
              </w:r>
            </w:ins>
            <w:r w:rsidRPr="00D91A5A">
              <w:rPr>
                <w:i/>
              </w:rPr>
              <w:t>Výkladový slovník krizového řízení.</w:t>
            </w:r>
            <w:r w:rsidRPr="005E280E">
              <w:t xml:space="preserve"> Vydal: MV GŘ HZS ČR, ISBN 978-80-86640-54-9.</w:t>
            </w: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12</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rPr>
                <w:ins w:id="1615" w:author="Strohmandl Jan" w:date="2018-11-13T09:20: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1616" w:author="Strohmandl Jan" w:date="2018-11-13T09:20: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49" w:history="1">
              <w:r w:rsidRPr="00EB1132">
                <w:rPr>
                  <w:rStyle w:val="Hypertextovodkaz"/>
                </w:rPr>
                <w:t>musil@utb.cz</w:t>
              </w:r>
            </w:hyperlink>
            <w:ins w:id="1617" w:author="Strohmandl Jan" w:date="2018-11-13T09:48:00Z">
              <w:r w:rsidR="00E07011">
                <w:rPr>
                  <w:rStyle w:val="Hypertextovodkaz"/>
                </w:rPr>
                <w:t>, tomek@utb.cz</w:t>
              </w:r>
            </w:ins>
          </w:p>
        </w:tc>
      </w:tr>
    </w:tbl>
    <w:p w:rsidR="000D6DB9" w:rsidRDefault="000D6DB9" w:rsidP="000D6DB9"/>
    <w:p w:rsidR="000D6DB9" w:rsidRDefault="000D6DB9" w:rsidP="000D6DB9">
      <w:pPr>
        <w:spacing w:after="160" w:line="256" w:lineRule="auto"/>
        <w:rPr>
          <w:ins w:id="1618" w:author="Jan Strohmandl" w:date="2018-11-18T13:49:00Z"/>
        </w:rPr>
      </w:pPr>
    </w:p>
    <w:p w:rsidR="009A2997" w:rsidRDefault="009A2997" w:rsidP="000D6DB9">
      <w:pPr>
        <w:spacing w:after="160" w:line="256" w:lineRule="auto"/>
        <w:rPr>
          <w:ins w:id="1619" w:author="Jan Strohmandl" w:date="2018-11-18T13:49:00Z"/>
        </w:rPr>
      </w:pPr>
    </w:p>
    <w:p w:rsidR="009A2997" w:rsidRDefault="009A2997" w:rsidP="000D6DB9">
      <w:pPr>
        <w:spacing w:after="160" w:line="256" w:lineRule="auto"/>
        <w:rPr>
          <w:ins w:id="1620" w:author="Jan Strohmandl" w:date="2018-11-18T13:49:00Z"/>
        </w:rPr>
      </w:pPr>
    </w:p>
    <w:p w:rsidR="009A2997" w:rsidRDefault="009A2997" w:rsidP="000D6DB9">
      <w:pPr>
        <w:spacing w:after="160" w:line="256" w:lineRule="auto"/>
        <w:rPr>
          <w:ins w:id="1621" w:author="Jan Strohmandl" w:date="2018-11-18T13:49:00Z"/>
        </w:rPr>
      </w:pPr>
    </w:p>
    <w:p w:rsidR="009A2997" w:rsidRDefault="009A2997" w:rsidP="000D6DB9">
      <w:pPr>
        <w:spacing w:after="160" w:line="256" w:lineRule="auto"/>
        <w:rPr>
          <w:ins w:id="1622" w:author="Jan Strohmandl" w:date="2018-11-18T13:49:00Z"/>
        </w:rPr>
      </w:pPr>
    </w:p>
    <w:p w:rsidR="009A2997" w:rsidRDefault="009A2997" w:rsidP="000D6DB9">
      <w:pPr>
        <w:spacing w:after="160" w:line="256" w:lineRule="auto"/>
        <w:rPr>
          <w:ins w:id="1623" w:author="Jan Strohmandl" w:date="2018-11-18T13:49:00Z"/>
        </w:rPr>
      </w:pPr>
    </w:p>
    <w:p w:rsidR="009A2997" w:rsidRDefault="009A2997" w:rsidP="000D6DB9">
      <w:pPr>
        <w:spacing w:after="160" w:line="256" w:lineRule="auto"/>
        <w:rPr>
          <w:ins w:id="1624" w:author="Jan Strohmandl" w:date="2018-11-18T13:49:00Z"/>
        </w:rPr>
      </w:pPr>
    </w:p>
    <w:p w:rsidR="009A2997" w:rsidRDefault="009A2997" w:rsidP="000D6DB9">
      <w:pPr>
        <w:spacing w:after="160" w:line="256" w:lineRule="auto"/>
        <w:rPr>
          <w:ins w:id="1625" w:author="Jan Strohmandl" w:date="2018-11-18T13:49:00Z"/>
        </w:rPr>
      </w:pPr>
    </w:p>
    <w:p w:rsidR="009A2997" w:rsidRDefault="009A2997" w:rsidP="000D6DB9">
      <w:pPr>
        <w:spacing w:after="160" w:line="256" w:lineRule="auto"/>
        <w:rPr>
          <w:ins w:id="1626" w:author="Jan Strohmandl" w:date="2018-11-18T13:49:00Z"/>
        </w:rPr>
      </w:pPr>
    </w:p>
    <w:p w:rsidR="009A2997" w:rsidRDefault="009A2997"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2A2FED" w:rsidRDefault="000D6DB9" w:rsidP="00420BD2">
            <w:pPr>
              <w:jc w:val="both"/>
              <w:rPr>
                <w:b/>
              </w:rPr>
            </w:pPr>
            <w:r w:rsidRPr="002A2FED">
              <w:rPr>
                <w:b/>
              </w:rPr>
              <w:t>Management</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8449C0">
            <w:pPr>
              <w:jc w:val="both"/>
            </w:pPr>
            <w:r>
              <w:t xml:space="preserve">povinný – </w:t>
            </w:r>
            <w:r w:rsidR="002C3F72">
              <w:t>ZT</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1/ZS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 xml:space="preserve">28p – 28s </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přednášky seminář</w:t>
            </w:r>
          </w:p>
        </w:tc>
      </w:tr>
      <w:tr w:rsidR="000D6DB9" w:rsidRPr="00433CAE"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Pr="00433CAE" w:rsidRDefault="000D6DB9" w:rsidP="00420BD2">
            <w:pPr>
              <w:jc w:val="both"/>
            </w:pPr>
            <w:r w:rsidRPr="0044539B">
              <w:t xml:space="preserve">Požadavkem pro udělení zápočtu je aktivní účast na </w:t>
            </w:r>
            <w:r>
              <w:t>cvičeních</w:t>
            </w:r>
            <w:r w:rsidRPr="0044539B">
              <w:t xml:space="preserve"> (min. 80%), průběžné plnění zadaných úkolů do </w:t>
            </w:r>
            <w:r>
              <w:t xml:space="preserve">cvičení </w:t>
            </w:r>
            <w:r w:rsidRPr="0044539B">
              <w:t>a úspěšné absolvování písemného zápočtového testu (min. 60%).</w:t>
            </w:r>
            <w:r>
              <w:rPr>
                <w:rFonts w:ascii="Tahoma" w:hAnsi="Tahoma" w:cs="Tahoma"/>
                <w:color w:val="000000"/>
                <w:sz w:val="17"/>
                <w:szCs w:val="17"/>
                <w:shd w:val="clear" w:color="auto" w:fill="FFFFFF"/>
              </w:rPr>
              <w:t> </w:t>
            </w:r>
            <w:r w:rsidRPr="0044539B">
              <w:t xml:space="preserve">Požadavkem pro </w:t>
            </w:r>
            <w:r>
              <w:t xml:space="preserve">absolvování zkoušky je </w:t>
            </w:r>
            <w:r w:rsidRPr="0044539B">
              <w:t>úspěšné</w:t>
            </w:r>
            <w:r>
              <w:t xml:space="preserve"> napsání zkouškového testu (min. 5</w:t>
            </w:r>
            <w:r w:rsidRPr="0044539B">
              <w:t>0%)</w:t>
            </w:r>
            <w:r>
              <w:t xml:space="preserve"> a následné úspěšné absolvování ústní části zkoušky.</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 xml:space="preserve">Ing. Pavel Taraba, Ph.D. </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50 % </w:t>
            </w:r>
            <w:r>
              <w:br/>
              <w:t>a dále stanovuje koncepci seminářů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r w:rsidRPr="00AF186E">
              <w:t xml:space="preserve">Ing. </w:t>
            </w:r>
            <w:smartTag w:uri="urn:schemas-microsoft-com:office:smarttags" w:element="PersonName">
              <w:r w:rsidRPr="00AF186E">
                <w:t>Pavel Taraba</w:t>
              </w:r>
            </w:smartTag>
            <w:r w:rsidRPr="00AF186E">
              <w:t xml:space="preserve">, Ph.D. </w:t>
            </w:r>
            <w:r>
              <w:t>– přednášky</w:t>
            </w:r>
            <w:ins w:id="1627" w:author="Strohmandl Jan" w:date="2018-11-13T09:48:00Z">
              <w:r w:rsidR="00E07011">
                <w:t>, seminář</w:t>
              </w:r>
            </w:ins>
            <w:r>
              <w:t xml:space="preserve"> </w:t>
            </w:r>
            <w:r w:rsidRPr="00AF186E">
              <w:t>(</w:t>
            </w:r>
            <w:r>
              <w:t xml:space="preserve">50 </w:t>
            </w:r>
            <w:r w:rsidRPr="00AF186E">
              <w:t>%)</w:t>
            </w:r>
            <w:r w:rsidRPr="0052049E">
              <w:t xml:space="preserve"> </w:t>
            </w:r>
          </w:p>
          <w:p w:rsidR="000D6DB9" w:rsidRDefault="000D6DB9" w:rsidP="00420BD2">
            <w:r>
              <w:t>Mgr. Marek Tomaštík, Ph.D. – přednášky</w:t>
            </w:r>
            <w:ins w:id="1628" w:author="Strohmandl Jan" w:date="2018-11-13T09:48:00Z">
              <w:r w:rsidR="00E07011">
                <w:t>, seminář</w:t>
              </w:r>
            </w:ins>
            <w:r>
              <w:t xml:space="preserve"> (40 %)</w:t>
            </w:r>
          </w:p>
          <w:p w:rsidR="00E07011" w:rsidRDefault="000D6DB9" w:rsidP="00420BD2">
            <w:r>
              <w:t>Ing. René Škrášek – přednášky</w:t>
            </w:r>
            <w:ins w:id="1629" w:author="Strohmandl Jan" w:date="2018-11-13T09:48:00Z">
              <w:r w:rsidR="00E07011">
                <w:t>, seminář</w:t>
              </w:r>
            </w:ins>
            <w:r>
              <w:t xml:space="preserve"> (10 % – odborník z praxe)</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RPr="00FA05C3" w:rsidTr="00420BD2">
        <w:trPr>
          <w:trHeight w:val="3938"/>
        </w:trPr>
        <w:tc>
          <w:tcPr>
            <w:tcW w:w="9855" w:type="dxa"/>
            <w:gridSpan w:val="8"/>
            <w:tcBorders>
              <w:top w:val="nil"/>
              <w:bottom w:val="single" w:sz="12" w:space="0" w:color="auto"/>
            </w:tcBorders>
          </w:tcPr>
          <w:p w:rsidR="000D6DB9" w:rsidRDefault="000D6DB9" w:rsidP="00420BD2">
            <w:pPr>
              <w:jc w:val="both"/>
            </w:pPr>
            <w:r w:rsidRPr="00E95CEF">
              <w:t xml:space="preserve">Předmět vychází ze základních okruhů současné teorie a praxe managementu. Cílem předmětu je uvedení studentů do problematiky managementu organizací. V úvodu předmětu budou představeny základní východiska teorie managementu včetně představení nových trendů v této oblasti. Studenti získají znalosti </w:t>
            </w:r>
            <w:r>
              <w:t xml:space="preserve">o </w:t>
            </w:r>
            <w:r w:rsidRPr="00E95CEF">
              <w:t>základních manažerských funkcí</w:t>
            </w:r>
            <w:r>
              <w:t>ch</w:t>
            </w:r>
            <w:r w:rsidRPr="00E95CEF">
              <w:t xml:space="preserve"> (plánování, organizování, vedení a kontrola</w:t>
            </w:r>
            <w:r>
              <w:t>) a o manažerských přístupech</w:t>
            </w:r>
            <w:r w:rsidRPr="00E95CEF">
              <w:t xml:space="preserve"> a technik</w:t>
            </w:r>
            <w:r>
              <w:t>ách</w:t>
            </w:r>
            <w:r w:rsidRPr="00E95CEF">
              <w:t xml:space="preserve">, které budou schopni implementovat v různých typech organizací. Zvláštní pozornost bude věnovaná </w:t>
            </w:r>
            <w:r>
              <w:t xml:space="preserve">krizovému managementu, </w:t>
            </w:r>
            <w:r w:rsidRPr="00E95CEF">
              <w:t>strate</w:t>
            </w:r>
            <w:r>
              <w:t xml:space="preserve">gickému managementu, znalostnímu </w:t>
            </w:r>
            <w:r w:rsidRPr="00E95CEF">
              <w:t>m</w:t>
            </w:r>
            <w:r>
              <w:t>anagementu a problematice správě</w:t>
            </w:r>
            <w:r w:rsidRPr="00E95CEF">
              <w:t xml:space="preserve"> a řízení org</w:t>
            </w:r>
            <w:r>
              <w:t>anizací – Corporate Governance.</w:t>
            </w:r>
          </w:p>
          <w:p w:rsidR="000D6DB9" w:rsidRPr="0030497E" w:rsidRDefault="000D6DB9" w:rsidP="00420BD2">
            <w:pPr>
              <w:jc w:val="both"/>
              <w:rPr>
                <w:u w:val="single"/>
              </w:rPr>
            </w:pPr>
            <w:r w:rsidRPr="0030497E">
              <w:rPr>
                <w:u w:val="single"/>
              </w:rPr>
              <w:t>Hlavní témata:</w:t>
            </w:r>
          </w:p>
          <w:p w:rsidR="000D6DB9" w:rsidRPr="00E95CEF" w:rsidRDefault="000D6DB9" w:rsidP="00D81E97">
            <w:pPr>
              <w:numPr>
                <w:ilvl w:val="0"/>
                <w:numId w:val="6"/>
              </w:numPr>
            </w:pPr>
            <w:r w:rsidRPr="00E95CEF">
              <w:t>Úvod do managementu</w:t>
            </w:r>
            <w:r>
              <w:t>.</w:t>
            </w:r>
          </w:p>
          <w:p w:rsidR="000D6DB9" w:rsidRDefault="000D6DB9" w:rsidP="00D81E97">
            <w:pPr>
              <w:numPr>
                <w:ilvl w:val="0"/>
                <w:numId w:val="6"/>
              </w:numPr>
            </w:pPr>
            <w:r w:rsidRPr="00E95CEF">
              <w:t>Historie managementu</w:t>
            </w:r>
            <w:r>
              <w:t>.</w:t>
            </w:r>
          </w:p>
          <w:p w:rsidR="000D6DB9" w:rsidRDefault="000D6DB9" w:rsidP="00D81E97">
            <w:pPr>
              <w:numPr>
                <w:ilvl w:val="0"/>
                <w:numId w:val="6"/>
              </w:numPr>
            </w:pPr>
            <w:r w:rsidRPr="00E95CEF">
              <w:t>Nové trendy v</w:t>
            </w:r>
            <w:r>
              <w:t> </w:t>
            </w:r>
            <w:r w:rsidRPr="00E95CEF">
              <w:t>managementu</w:t>
            </w:r>
            <w:r>
              <w:t>.</w:t>
            </w:r>
          </w:p>
          <w:p w:rsidR="000D6DB9" w:rsidRPr="00E95CEF" w:rsidRDefault="000D6DB9" w:rsidP="00D81E97">
            <w:pPr>
              <w:numPr>
                <w:ilvl w:val="0"/>
                <w:numId w:val="6"/>
              </w:numPr>
            </w:pPr>
            <w:r w:rsidRPr="00E95CEF">
              <w:t>Plánování, metody a techniky plánování</w:t>
            </w:r>
            <w:r>
              <w:t xml:space="preserve">. </w:t>
            </w:r>
            <w:r w:rsidRPr="00E95CEF">
              <w:t>Strategický management</w:t>
            </w:r>
            <w:r>
              <w:t>.</w:t>
            </w:r>
          </w:p>
          <w:p w:rsidR="000D6DB9" w:rsidRPr="00E95CEF" w:rsidRDefault="000D6DB9" w:rsidP="00D81E97">
            <w:pPr>
              <w:numPr>
                <w:ilvl w:val="0"/>
                <w:numId w:val="6"/>
              </w:numPr>
            </w:pPr>
            <w:r w:rsidRPr="00E95CEF">
              <w:t>Organizování, manažerské metody tvorby organizační struktury.</w:t>
            </w:r>
          </w:p>
          <w:p w:rsidR="000D6DB9" w:rsidRPr="00E95CEF" w:rsidRDefault="000D6DB9" w:rsidP="00D81E97">
            <w:pPr>
              <w:numPr>
                <w:ilvl w:val="0"/>
                <w:numId w:val="6"/>
              </w:numPr>
            </w:pPr>
            <w:r w:rsidRPr="00E95CEF">
              <w:t>Vedení, metody a techniky vedení</w:t>
            </w:r>
            <w:r>
              <w:t>.</w:t>
            </w:r>
          </w:p>
          <w:p w:rsidR="000D6DB9" w:rsidRPr="00E95CEF" w:rsidRDefault="000D6DB9" w:rsidP="00D81E97">
            <w:pPr>
              <w:numPr>
                <w:ilvl w:val="0"/>
                <w:numId w:val="6"/>
              </w:numPr>
            </w:pPr>
            <w:r w:rsidRPr="00E95CEF">
              <w:t>Kontrola, kontrolní systém organizace</w:t>
            </w:r>
            <w:r>
              <w:t>.</w:t>
            </w:r>
          </w:p>
          <w:p w:rsidR="000D6DB9" w:rsidRPr="00E95CEF" w:rsidRDefault="000D6DB9" w:rsidP="00D81E97">
            <w:pPr>
              <w:numPr>
                <w:ilvl w:val="0"/>
                <w:numId w:val="6"/>
              </w:numPr>
            </w:pPr>
            <w:r w:rsidRPr="00E95CEF">
              <w:t>Rozhodování</w:t>
            </w:r>
            <w:r>
              <w:t>.</w:t>
            </w:r>
          </w:p>
          <w:p w:rsidR="000D6DB9" w:rsidRDefault="000D6DB9" w:rsidP="00D81E97">
            <w:pPr>
              <w:numPr>
                <w:ilvl w:val="0"/>
                <w:numId w:val="6"/>
              </w:numPr>
            </w:pPr>
            <w:r w:rsidRPr="00E95CEF">
              <w:t>Komunikace</w:t>
            </w:r>
            <w:r>
              <w:t>. Time management. S</w:t>
            </w:r>
            <w:r w:rsidRPr="003E0DA4">
              <w:t>elf management</w:t>
            </w:r>
            <w:r>
              <w:t>.</w:t>
            </w:r>
          </w:p>
          <w:p w:rsidR="000D6DB9" w:rsidRDefault="000D6DB9" w:rsidP="00D81E97">
            <w:pPr>
              <w:numPr>
                <w:ilvl w:val="0"/>
                <w:numId w:val="6"/>
              </w:numPr>
            </w:pPr>
            <w:r w:rsidRPr="003E0DA4">
              <w:t>Řízení lidských zdrojů</w:t>
            </w:r>
            <w:r>
              <w:t>.</w:t>
            </w:r>
          </w:p>
          <w:p w:rsidR="000D6DB9" w:rsidRPr="00E95CEF" w:rsidRDefault="000D6DB9" w:rsidP="00D81E97">
            <w:pPr>
              <w:numPr>
                <w:ilvl w:val="0"/>
                <w:numId w:val="6"/>
              </w:numPr>
            </w:pPr>
            <w:r>
              <w:t>Informační management.</w:t>
            </w:r>
            <w:r w:rsidRPr="003E0DA4">
              <w:t xml:space="preserve"> </w:t>
            </w:r>
            <w:r>
              <w:t>Znalostní management.</w:t>
            </w:r>
          </w:p>
          <w:p w:rsidR="000D6DB9" w:rsidRDefault="000D6DB9" w:rsidP="00D81E97">
            <w:pPr>
              <w:numPr>
                <w:ilvl w:val="0"/>
                <w:numId w:val="6"/>
              </w:numPr>
            </w:pPr>
            <w:r w:rsidRPr="00E95CEF">
              <w:t>Management kvality</w:t>
            </w:r>
            <w:r>
              <w:t>.</w:t>
            </w:r>
          </w:p>
          <w:p w:rsidR="000D6DB9" w:rsidRPr="00E95CEF" w:rsidRDefault="000D6DB9" w:rsidP="00D81E97">
            <w:pPr>
              <w:numPr>
                <w:ilvl w:val="0"/>
                <w:numId w:val="6"/>
              </w:numPr>
            </w:pPr>
            <w:r>
              <w:t>Krizový management.</w:t>
            </w:r>
          </w:p>
          <w:p w:rsidR="000D6DB9" w:rsidRPr="00E95CEF" w:rsidRDefault="000D6DB9" w:rsidP="00D81E97">
            <w:pPr>
              <w:numPr>
                <w:ilvl w:val="0"/>
                <w:numId w:val="6"/>
              </w:numPr>
            </w:pPr>
            <w:r w:rsidRPr="00E95CEF">
              <w:t>Správa a řízení organizací – Corporate Governance</w:t>
            </w:r>
            <w:r>
              <w:t>.</w:t>
            </w:r>
          </w:p>
          <w:p w:rsidR="000D6DB9" w:rsidRPr="00FA05C3" w:rsidRDefault="000D6DB9" w:rsidP="00420BD2">
            <w:pPr>
              <w:ind w:left="360"/>
              <w:rPr>
                <w:rFonts w:ascii="Tahoma" w:hAnsi="Tahoma" w:cs="Tahoma"/>
                <w:color w:val="000000"/>
                <w:sz w:val="17"/>
                <w:szCs w:val="17"/>
                <w:shd w:val="clear" w:color="auto" w:fill="FFFFFF"/>
              </w:rPr>
            </w:pP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RPr="006E66B6" w:rsidTr="00420BD2">
        <w:trPr>
          <w:trHeight w:val="1497"/>
        </w:trPr>
        <w:tc>
          <w:tcPr>
            <w:tcW w:w="9855" w:type="dxa"/>
            <w:gridSpan w:val="8"/>
            <w:tcBorders>
              <w:top w:val="nil"/>
            </w:tcBorders>
          </w:tcPr>
          <w:p w:rsidR="000D6DB9" w:rsidRPr="00567B91" w:rsidRDefault="000D6DB9" w:rsidP="00420BD2">
            <w:pPr>
              <w:rPr>
                <w:b/>
                <w:color w:val="000000"/>
              </w:rPr>
            </w:pPr>
            <w:r w:rsidRPr="00567B91">
              <w:rPr>
                <w:b/>
                <w:color w:val="000000"/>
              </w:rPr>
              <w:t>Povinná literatura:</w:t>
            </w:r>
          </w:p>
          <w:p w:rsidR="000D6DB9" w:rsidRDefault="000D6DB9" w:rsidP="00420BD2">
            <w:pPr>
              <w:jc w:val="both"/>
            </w:pPr>
            <w:r w:rsidRPr="00030059">
              <w:t>CIMBÁLNÍKOVÁ, Lenka, Jana BILÍKOVÁ a Pavel TARABA</w:t>
            </w:r>
            <w:ins w:id="1630" w:author="Eva Batůšková" w:date="2018-11-19T11:31:00Z">
              <w:r w:rsidR="00595BE7">
                <w:t xml:space="preserve"> (</w:t>
              </w:r>
            </w:ins>
            <w:del w:id="1631" w:author="Eva Batůšková" w:date="2018-11-19T11:31:00Z">
              <w:r w:rsidRPr="00030059" w:rsidDel="00595BE7">
                <w:delText>.</w:delText>
              </w:r>
              <w:r w:rsidRPr="00CD4C26" w:rsidDel="00595BE7">
                <w:delText> </w:delText>
              </w:r>
            </w:del>
            <w:ins w:id="1632" w:author="Jan Strohmandl" w:date="2018-11-17T15:49:00Z">
              <w:r w:rsidR="008D43AA" w:rsidRPr="00030059">
                <w:t>2013</w:t>
              </w:r>
            </w:ins>
            <w:ins w:id="1633" w:author="Eva Batůšková" w:date="2018-11-19T11:31:00Z">
              <w:r w:rsidR="00595BE7">
                <w:t>)</w:t>
              </w:r>
            </w:ins>
            <w:ins w:id="1634" w:author="Jan Strohmandl" w:date="2018-11-17T15:49:00Z">
              <w:r w:rsidR="008D43AA">
                <w:t>.</w:t>
              </w:r>
              <w:r w:rsidR="008D43AA" w:rsidRPr="00030059">
                <w:t xml:space="preserve"> </w:t>
              </w:r>
            </w:ins>
            <w:r w:rsidRPr="00030059">
              <w:rPr>
                <w:i/>
              </w:rPr>
              <w:t>Databáze manažerských metod a technik.</w:t>
            </w:r>
            <w:r>
              <w:t xml:space="preserve"> </w:t>
            </w:r>
            <w:r w:rsidRPr="00030059">
              <w:t xml:space="preserve">Ostrava: Repronis, </w:t>
            </w:r>
            <w:del w:id="1635" w:author="Jan Strohmandl" w:date="2018-11-17T15:49:00Z">
              <w:r w:rsidRPr="00030059" w:rsidDel="008D43AA">
                <w:delText xml:space="preserve">2013, </w:delText>
              </w:r>
            </w:del>
            <w:r w:rsidRPr="00030059">
              <w:t>263 s. ISBN 978-80-7329-380-2.</w:t>
            </w:r>
          </w:p>
          <w:p w:rsidR="000D6DB9" w:rsidRPr="00030059" w:rsidRDefault="000D6DB9" w:rsidP="00420BD2">
            <w:pPr>
              <w:jc w:val="both"/>
            </w:pPr>
            <w:r w:rsidRPr="00030059">
              <w:t>PORVAZNÍK, Ján</w:t>
            </w:r>
            <w:del w:id="1636" w:author="Eva Batůšková" w:date="2018-11-19T11:31:00Z">
              <w:r w:rsidRPr="00030059" w:rsidDel="00595BE7">
                <w:delText>.</w:delText>
              </w:r>
            </w:del>
            <w:r w:rsidRPr="00CD4C26">
              <w:t> </w:t>
            </w:r>
            <w:ins w:id="1637" w:author="Eva Batůšková" w:date="2018-11-19T11:31:00Z">
              <w:r w:rsidR="00595BE7">
                <w:t>(</w:t>
              </w:r>
            </w:ins>
            <w:ins w:id="1638" w:author="Jan Strohmandl" w:date="2018-11-17T15:49:00Z">
              <w:r w:rsidR="008D43AA" w:rsidRPr="00030059">
                <w:t>2014</w:t>
              </w:r>
            </w:ins>
            <w:ins w:id="1639" w:author="Eva Batůšková" w:date="2018-11-19T11:31:00Z">
              <w:r w:rsidR="00595BE7">
                <w:t>)</w:t>
              </w:r>
            </w:ins>
            <w:ins w:id="1640" w:author="Jan Strohmandl" w:date="2018-11-17T15:49:00Z">
              <w:r w:rsidR="008D43AA">
                <w:t>.</w:t>
              </w:r>
              <w:r w:rsidR="008D43AA" w:rsidRPr="00030059">
                <w:t xml:space="preserve"> </w:t>
              </w:r>
            </w:ins>
            <w:r w:rsidRPr="00030059">
              <w:rPr>
                <w:i/>
              </w:rPr>
              <w:t xml:space="preserve">Celostní management. </w:t>
            </w:r>
            <w:r w:rsidRPr="00030059">
              <w:t xml:space="preserve">3. propracované a dopl. vyd. Bratislava: IRIS, </w:t>
            </w:r>
            <w:del w:id="1641" w:author="Jan Strohmandl" w:date="2018-11-17T15:49:00Z">
              <w:r w:rsidRPr="00030059" w:rsidDel="008D43AA">
                <w:delText xml:space="preserve">2014, </w:delText>
              </w:r>
            </w:del>
            <w:r w:rsidRPr="00030059">
              <w:t>362 s. ISBN 978-80-8153-030-2.</w:t>
            </w:r>
          </w:p>
          <w:p w:rsidR="000D6DB9" w:rsidRPr="00567B91" w:rsidRDefault="000D6DB9" w:rsidP="00420BD2">
            <w:pPr>
              <w:spacing w:before="60"/>
              <w:rPr>
                <w:b/>
                <w:color w:val="000000"/>
              </w:rPr>
            </w:pPr>
            <w:r w:rsidRPr="00567B91">
              <w:rPr>
                <w:b/>
                <w:color w:val="000000"/>
              </w:rPr>
              <w:t>Doporučená literatura:</w:t>
            </w:r>
          </w:p>
          <w:p w:rsidR="000D6DB9" w:rsidRDefault="000D6DB9" w:rsidP="00420BD2">
            <w:pPr>
              <w:jc w:val="both"/>
            </w:pPr>
            <w:r w:rsidRPr="0033224F">
              <w:t>ARMSTRONG, Michael a Stephen TAYLOR</w:t>
            </w:r>
            <w:del w:id="1642" w:author="Eva Batůšková" w:date="2018-11-19T11:31:00Z">
              <w:r w:rsidRPr="0033224F" w:rsidDel="00595BE7">
                <w:delText>.</w:delText>
              </w:r>
            </w:del>
            <w:ins w:id="1643" w:author="Eva Batůšková" w:date="2018-11-19T11:31:00Z">
              <w:r w:rsidR="00595BE7">
                <w:t xml:space="preserve"> (</w:t>
              </w:r>
            </w:ins>
            <w:del w:id="1644" w:author="Eva Batůšková" w:date="2018-11-19T11:31:00Z">
              <w:r w:rsidRPr="00CD4C26" w:rsidDel="00595BE7">
                <w:delText> </w:delText>
              </w:r>
            </w:del>
            <w:ins w:id="1645" w:author="Jan Strohmandl" w:date="2018-11-17T15:49:00Z">
              <w:r w:rsidR="008D43AA" w:rsidRPr="0033224F">
                <w:t>2015</w:t>
              </w:r>
            </w:ins>
            <w:ins w:id="1646" w:author="Eva Batůšková" w:date="2018-11-19T11:31:00Z">
              <w:r w:rsidR="00595BE7">
                <w:t>)</w:t>
              </w:r>
            </w:ins>
            <w:ins w:id="1647" w:author="Jan Strohmandl" w:date="2018-11-17T15:49:00Z">
              <w:r w:rsidR="008D43AA">
                <w:t>.</w:t>
              </w:r>
              <w:r w:rsidR="008D43AA" w:rsidRPr="0033224F">
                <w:t xml:space="preserve"> </w:t>
              </w:r>
            </w:ins>
            <w:r w:rsidRPr="0033224F">
              <w:rPr>
                <w:i/>
              </w:rPr>
              <w:t>Řízení lidských z</w:t>
            </w:r>
            <w:r>
              <w:rPr>
                <w:i/>
              </w:rPr>
              <w:t>drojů: moderní pojetí a postupy</w:t>
            </w:r>
            <w:r w:rsidRPr="0033224F">
              <w:rPr>
                <w:i/>
              </w:rPr>
              <w:t>: 13. vydání.</w:t>
            </w:r>
            <w:r w:rsidRPr="0033224F">
              <w:t xml:space="preserve"> Praha: Grada Publishing, </w:t>
            </w:r>
            <w:del w:id="1648" w:author="Jan Strohmandl" w:date="2018-11-17T15:49:00Z">
              <w:r w:rsidRPr="0033224F" w:rsidDel="008D43AA">
                <w:delText xml:space="preserve">2015, </w:delText>
              </w:r>
            </w:del>
            <w:r w:rsidRPr="0033224F">
              <w:t>920 s. ISBN 978-80-247-5258-7.</w:t>
            </w:r>
          </w:p>
          <w:p w:rsidR="000D6DB9" w:rsidRPr="0088477E" w:rsidRDefault="000D6DB9" w:rsidP="00420BD2">
            <w:pPr>
              <w:jc w:val="both"/>
              <w:rPr>
                <w:color w:val="000000"/>
              </w:rPr>
            </w:pPr>
            <w:r w:rsidRPr="00030059">
              <w:rPr>
                <w:color w:val="000000"/>
              </w:rPr>
              <w:t>HISLOP, Donald</w:t>
            </w:r>
            <w:del w:id="1649" w:author="Eva Batůšková" w:date="2018-11-19T11:31:00Z">
              <w:r w:rsidRPr="00030059" w:rsidDel="00595BE7">
                <w:rPr>
                  <w:color w:val="000000"/>
                </w:rPr>
                <w:delText>.</w:delText>
              </w:r>
            </w:del>
            <w:r w:rsidRPr="0088477E">
              <w:rPr>
                <w:color w:val="000000"/>
              </w:rPr>
              <w:t> </w:t>
            </w:r>
            <w:ins w:id="1650" w:author="Eva Batůšková" w:date="2018-11-19T11:31:00Z">
              <w:r w:rsidR="00595BE7">
                <w:rPr>
                  <w:color w:val="000000"/>
                </w:rPr>
                <w:t>(</w:t>
              </w:r>
            </w:ins>
            <w:ins w:id="1651" w:author="Jan Strohmandl" w:date="2018-11-17T15:49:00Z">
              <w:r w:rsidR="008D43AA" w:rsidRPr="00030059">
                <w:rPr>
                  <w:color w:val="000000"/>
                </w:rPr>
                <w:t>2013</w:t>
              </w:r>
            </w:ins>
            <w:ins w:id="1652" w:author="Eva Batůšková" w:date="2018-11-19T11:31:00Z">
              <w:r w:rsidR="00595BE7">
                <w:rPr>
                  <w:color w:val="000000"/>
                </w:rPr>
                <w:t>)</w:t>
              </w:r>
            </w:ins>
            <w:ins w:id="1653" w:author="Jan Strohmandl" w:date="2018-11-17T15:49:00Z">
              <w:r w:rsidR="008D43AA">
                <w:rPr>
                  <w:color w:val="000000"/>
                </w:rPr>
                <w:t>.</w:t>
              </w:r>
              <w:r w:rsidR="008D43AA" w:rsidRPr="00030059">
                <w:rPr>
                  <w:color w:val="000000"/>
                </w:rPr>
                <w:t xml:space="preserve"> </w:t>
              </w:r>
            </w:ins>
            <w:r w:rsidRPr="00030059">
              <w:rPr>
                <w:i/>
                <w:color w:val="000000"/>
              </w:rPr>
              <w:t>Knowledge management in organizations: a critical introduction.</w:t>
            </w:r>
            <w:r w:rsidRPr="00030059">
              <w:rPr>
                <w:color w:val="000000"/>
              </w:rPr>
              <w:t xml:space="preserve"> 3rd ed. Oxford: Oxford University Press, </w:t>
            </w:r>
            <w:del w:id="1654" w:author="Jan Strohmandl" w:date="2018-11-17T15:49:00Z">
              <w:r w:rsidRPr="00030059" w:rsidDel="008D43AA">
                <w:rPr>
                  <w:color w:val="000000"/>
                </w:rPr>
                <w:delText xml:space="preserve">c2013, </w:delText>
              </w:r>
            </w:del>
            <w:r w:rsidRPr="00030059">
              <w:rPr>
                <w:color w:val="000000"/>
              </w:rPr>
              <w:t>xx, 284 s. ISBN 978-0-19-969193-7.</w:t>
            </w:r>
          </w:p>
          <w:p w:rsidR="000D6DB9" w:rsidRDefault="000D6DB9" w:rsidP="00420BD2">
            <w:pPr>
              <w:jc w:val="both"/>
            </w:pPr>
            <w:r w:rsidRPr="00305F5B">
              <w:t>PECHOVÁ, Jana a Veronika ŠÍŠOVÁ</w:t>
            </w:r>
            <w:del w:id="1655" w:author="Eva Batůšková" w:date="2018-11-19T11:31:00Z">
              <w:r w:rsidRPr="00305F5B" w:rsidDel="00595BE7">
                <w:delText>.</w:delText>
              </w:r>
            </w:del>
            <w:r w:rsidRPr="0059000A">
              <w:t> </w:t>
            </w:r>
            <w:ins w:id="1656" w:author="Eva Batůšková" w:date="2018-11-19T11:31:00Z">
              <w:r w:rsidR="00595BE7">
                <w:t>(</w:t>
              </w:r>
            </w:ins>
            <w:ins w:id="1657" w:author="Jan Strohmandl" w:date="2018-11-17T15:50:00Z">
              <w:r w:rsidR="008D43AA" w:rsidRPr="00305F5B">
                <w:t>2015</w:t>
              </w:r>
            </w:ins>
            <w:ins w:id="1658" w:author="Eva Batůšková" w:date="2018-11-19T11:31:00Z">
              <w:r w:rsidR="00595BE7">
                <w:t>)</w:t>
              </w:r>
            </w:ins>
            <w:ins w:id="1659" w:author="Jan Strohmandl" w:date="2018-11-17T15:50:00Z">
              <w:r w:rsidR="008D43AA">
                <w:t>.</w:t>
              </w:r>
              <w:r w:rsidR="008D43AA" w:rsidRPr="00305F5B">
                <w:t xml:space="preserve"> </w:t>
              </w:r>
            </w:ins>
            <w:r w:rsidRPr="00305F5B">
              <w:rPr>
                <w:i/>
              </w:rPr>
              <w:t>Manažerské případové studie.</w:t>
            </w:r>
            <w:r w:rsidRPr="00305F5B">
              <w:t xml:space="preserve"> Praha: Press21, </w:t>
            </w:r>
            <w:del w:id="1660" w:author="Jan Strohmandl" w:date="2018-11-17T15:50:00Z">
              <w:r w:rsidRPr="00305F5B" w:rsidDel="008D43AA">
                <w:delText xml:space="preserve">2015, </w:delText>
              </w:r>
            </w:del>
            <w:r w:rsidRPr="00305F5B">
              <w:t>147 s. ISBN 978-80-905181-7-9.</w:t>
            </w:r>
          </w:p>
          <w:p w:rsidR="000D6DB9" w:rsidRPr="0038760E" w:rsidRDefault="000D6DB9" w:rsidP="00420BD2">
            <w:pPr>
              <w:jc w:val="both"/>
            </w:pPr>
            <w:r w:rsidRPr="00C61D35">
              <w:t>KOUBEK, Josef</w:t>
            </w:r>
            <w:del w:id="1661" w:author="Eva Batůšková" w:date="2018-11-19T11:32:00Z">
              <w:r w:rsidRPr="00C61D35" w:rsidDel="00595BE7">
                <w:delText>.</w:delText>
              </w:r>
            </w:del>
            <w:r w:rsidRPr="00C61D35">
              <w:t xml:space="preserve"> </w:t>
            </w:r>
            <w:ins w:id="1662" w:author="Eva Batůšková" w:date="2018-11-19T11:32:00Z">
              <w:r w:rsidR="00595BE7">
                <w:t>(</w:t>
              </w:r>
            </w:ins>
            <w:ins w:id="1663" w:author="Jan Strohmandl" w:date="2018-11-17T15:50:00Z">
              <w:r w:rsidR="008D43AA" w:rsidRPr="00C61D35">
                <w:t>2015</w:t>
              </w:r>
            </w:ins>
            <w:ins w:id="1664" w:author="Eva Batůšková" w:date="2018-11-19T11:32:00Z">
              <w:r w:rsidR="00595BE7">
                <w:t>)</w:t>
              </w:r>
            </w:ins>
            <w:ins w:id="1665" w:author="Jan Strohmandl" w:date="2018-11-17T15:50:00Z">
              <w:r w:rsidR="008D43AA" w:rsidRPr="00C61D35">
                <w:t xml:space="preserve">. </w:t>
              </w:r>
            </w:ins>
            <w:r w:rsidRPr="00C61D35">
              <w:rPr>
                <w:i/>
              </w:rPr>
              <w:t>Řízení lidských zdrojů: základy moderní personalistiky.</w:t>
            </w:r>
            <w:r w:rsidRPr="00C61D35">
              <w:t xml:space="preserve"> 5., rozš. a dopl. vyd. Praha: Management Press, </w:t>
            </w:r>
            <w:del w:id="1666" w:author="Jan Strohmandl" w:date="2018-11-17T15:50:00Z">
              <w:r w:rsidRPr="00C61D35" w:rsidDel="008D43AA">
                <w:delText xml:space="preserve">2015. </w:delText>
              </w:r>
            </w:del>
            <w:r w:rsidRPr="00C61D35">
              <w:t>3</w:t>
            </w:r>
            <w:r w:rsidRPr="0038760E">
              <w:t>99 s. ISBN 978-80-7261-288-8.</w:t>
            </w:r>
          </w:p>
          <w:p w:rsidR="000D6DB9" w:rsidRDefault="000D6DB9" w:rsidP="00420BD2">
            <w:pPr>
              <w:jc w:val="both"/>
            </w:pPr>
            <w:r w:rsidRPr="00A60C35">
              <w:t>VEBER, Jaromír</w:t>
            </w:r>
            <w:del w:id="1667" w:author="Eva Batůšková" w:date="2018-11-19T11:32:00Z">
              <w:r w:rsidRPr="00A60C35" w:rsidDel="00595BE7">
                <w:delText>.</w:delText>
              </w:r>
            </w:del>
            <w:r w:rsidRPr="00CD4C26">
              <w:t> </w:t>
            </w:r>
            <w:ins w:id="1668" w:author="Eva Batůšková" w:date="2018-11-19T11:32:00Z">
              <w:r w:rsidR="00595BE7">
                <w:t>(</w:t>
              </w:r>
            </w:ins>
            <w:ins w:id="1669" w:author="Jan Strohmandl" w:date="2018-11-17T15:50:00Z">
              <w:r w:rsidR="008D43AA" w:rsidRPr="00A60C35">
                <w:t>2016</w:t>
              </w:r>
            </w:ins>
            <w:ins w:id="1670" w:author="Eva Batůšková" w:date="2018-11-19T11:32:00Z">
              <w:r w:rsidR="00595BE7">
                <w:t>)</w:t>
              </w:r>
            </w:ins>
            <w:ins w:id="1671" w:author="Jan Strohmandl" w:date="2018-11-17T15:50:00Z">
              <w:r w:rsidR="008D43AA">
                <w:t>.</w:t>
              </w:r>
              <w:r w:rsidR="008D43AA" w:rsidRPr="00A60C35">
                <w:t xml:space="preserve"> </w:t>
              </w:r>
            </w:ins>
            <w:r w:rsidRPr="00A60C35">
              <w:rPr>
                <w:i/>
              </w:rPr>
              <w:t xml:space="preserve">Management inovací. </w:t>
            </w:r>
            <w:r w:rsidRPr="00A60C35">
              <w:t xml:space="preserve">Praha: Management Press, </w:t>
            </w:r>
            <w:del w:id="1672" w:author="Jan Strohmandl" w:date="2018-11-17T15:50:00Z">
              <w:r w:rsidRPr="00A60C35" w:rsidDel="008D43AA">
                <w:delText xml:space="preserve">2016, </w:delText>
              </w:r>
            </w:del>
            <w:r w:rsidRPr="00A60C35">
              <w:t>288 s. ISBN 978-80-7261-423-3.</w:t>
            </w:r>
          </w:p>
          <w:p w:rsidR="000D6DB9" w:rsidRPr="006E66B6" w:rsidRDefault="000D6DB9">
            <w:pPr>
              <w:jc w:val="both"/>
              <w:rPr>
                <w:rFonts w:eastAsia="Arial Unicode MS"/>
                <w:shd w:val="clear" w:color="auto" w:fill="FFFFFF"/>
              </w:rPr>
            </w:pPr>
            <w:r w:rsidRPr="0053320A">
              <w:rPr>
                <w:rFonts w:eastAsia="Arial Unicode MS"/>
                <w:caps/>
                <w:shd w:val="clear" w:color="auto" w:fill="FFFFFF"/>
              </w:rPr>
              <w:t>ZUZÁK</w:t>
            </w:r>
            <w:r w:rsidRPr="0053320A">
              <w:rPr>
                <w:rFonts w:eastAsia="Arial Unicode MS"/>
                <w:shd w:val="clear" w:color="auto" w:fill="FFFFFF"/>
              </w:rPr>
              <w:t>, Roman</w:t>
            </w:r>
            <w:del w:id="1673" w:author="Eva Batůšková" w:date="2018-11-19T11:32:00Z">
              <w:r w:rsidRPr="0053320A" w:rsidDel="00595BE7">
                <w:rPr>
                  <w:rFonts w:eastAsia="Arial Unicode MS"/>
                  <w:shd w:val="clear" w:color="auto" w:fill="FFFFFF"/>
                </w:rPr>
                <w:delText>.</w:delText>
              </w:r>
            </w:del>
            <w:r w:rsidRPr="0053320A">
              <w:rPr>
                <w:rFonts w:eastAsia="Arial Unicode MS"/>
                <w:shd w:val="clear" w:color="auto" w:fill="FFFFFF"/>
              </w:rPr>
              <w:t> </w:t>
            </w:r>
            <w:ins w:id="1674" w:author="Eva Batůšková" w:date="2018-11-19T11:32:00Z">
              <w:r w:rsidR="00595BE7">
                <w:rPr>
                  <w:rFonts w:eastAsia="Arial Unicode MS"/>
                  <w:shd w:val="clear" w:color="auto" w:fill="FFFFFF"/>
                </w:rPr>
                <w:t>(</w:t>
              </w:r>
            </w:ins>
            <w:ins w:id="1675" w:author="Jan Strohmandl" w:date="2018-11-17T15:50:00Z">
              <w:r w:rsidR="008D43AA" w:rsidRPr="0053320A">
                <w:rPr>
                  <w:rFonts w:eastAsia="Arial Unicode MS"/>
                  <w:shd w:val="clear" w:color="auto" w:fill="FFFFFF"/>
                </w:rPr>
                <w:t>2015</w:t>
              </w:r>
            </w:ins>
            <w:ins w:id="1676" w:author="Eva Batůšková" w:date="2018-11-19T11:32:00Z">
              <w:r w:rsidR="00595BE7">
                <w:rPr>
                  <w:rFonts w:eastAsia="Arial Unicode MS"/>
                  <w:shd w:val="clear" w:color="auto" w:fill="FFFFFF"/>
                </w:rPr>
                <w:t>)</w:t>
              </w:r>
            </w:ins>
            <w:ins w:id="1677" w:author="Jan Strohmandl" w:date="2018-11-17T15:50:00Z">
              <w:r w:rsidR="008D43AA" w:rsidRPr="0053320A">
                <w:rPr>
                  <w:rFonts w:eastAsia="Arial Unicode MS"/>
                  <w:shd w:val="clear" w:color="auto" w:fill="FFFFFF"/>
                </w:rPr>
                <w:t xml:space="preserve">. </w:t>
              </w:r>
            </w:ins>
            <w:r w:rsidRPr="0053320A">
              <w:rPr>
                <w:rFonts w:eastAsia="Arial Unicode MS"/>
                <w:i/>
                <w:iCs/>
                <w:shd w:val="clear" w:color="auto" w:fill="FFFFFF"/>
              </w:rPr>
              <w:t>Krizový management</w:t>
            </w:r>
            <w:r w:rsidRPr="0053320A">
              <w:rPr>
                <w:rFonts w:eastAsia="Arial Unicode MS"/>
                <w:shd w:val="clear" w:color="auto" w:fill="FFFFFF"/>
              </w:rPr>
              <w:t xml:space="preserve">. Vydání druhé. [Praha]: Vysoká škola ekonomie a managementu, </w:t>
            </w:r>
            <w:del w:id="1678" w:author="Jan Strohmandl" w:date="2018-11-17T15:50:00Z">
              <w:r w:rsidRPr="0053320A" w:rsidDel="008D43AA">
                <w:rPr>
                  <w:rFonts w:eastAsia="Arial Unicode MS"/>
                  <w:shd w:val="clear" w:color="auto" w:fill="FFFFFF"/>
                </w:rPr>
                <w:delText xml:space="preserve">2015. </w:delText>
              </w:r>
            </w:del>
            <w:r w:rsidRPr="0053320A">
              <w:rPr>
                <w:rFonts w:eastAsia="Arial Unicode MS"/>
                <w:shd w:val="clear" w:color="auto" w:fill="FFFFFF"/>
              </w:rPr>
              <w:t>147 stran. Edice učebních textů. </w:t>
            </w:r>
            <w:r w:rsidRPr="0053320A">
              <w:t>ISBN 978-80-87839-52-2</w:t>
            </w:r>
            <w:r w:rsidRPr="0053320A">
              <w:rPr>
                <w:rFonts w:eastAsia="Arial Unicode MS"/>
                <w:shd w:val="clear" w:color="auto" w:fill="FFFFFF"/>
              </w:rPr>
              <w:t>.</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14</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rPr>
                <w:ins w:id="1679" w:author="Strohmandl Jan" w:date="2018-11-13T09:20: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1680" w:author="Strohmandl Jan" w:date="2018-11-13T09:20: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50" w:history="1">
              <w:r w:rsidRPr="00EB1132">
                <w:rPr>
                  <w:rStyle w:val="Hypertextovodkaz"/>
                </w:rPr>
                <w:t>taraba@utb.cz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EC7397" w:rsidRDefault="000D6DB9" w:rsidP="00420BD2">
            <w:pPr>
              <w:jc w:val="both"/>
              <w:rPr>
                <w:b/>
              </w:rPr>
            </w:pPr>
            <w:r w:rsidRPr="00EC7397">
              <w:rPr>
                <w:b/>
              </w:rPr>
              <w:t>Matematika I</w:t>
            </w:r>
            <w:r>
              <w:rPr>
                <w:b/>
              </w:rPr>
              <w:t>.</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Pr="005F2CFE" w:rsidRDefault="000D6DB9" w:rsidP="00420BD2">
            <w:pPr>
              <w:pStyle w:val="FormtovanvHTML"/>
              <w:shd w:val="clear" w:color="auto" w:fill="FFFFFF"/>
              <w:rPr>
                <w:rFonts w:ascii="Times New Roman" w:hAnsi="Times New Roman"/>
                <w:color w:val="000000"/>
              </w:rPr>
            </w:pPr>
            <w:r>
              <w:rPr>
                <w:rFonts w:ascii="Times New Roman" w:hAnsi="Times New Roman"/>
              </w:rP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1/ZS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28p –</w:t>
            </w:r>
            <w:r w:rsidR="002C3F72">
              <w:t xml:space="preserve"> 28c</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5</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Pr="00164753" w:rsidRDefault="000D6DB9" w:rsidP="00420BD2">
            <w:pPr>
              <w:jc w:val="both"/>
            </w:pPr>
            <w:r>
              <w:rPr>
                <w:rFonts w:eastAsia="SimSun"/>
                <w:lang w:eastAsia="zh-CN" w:bidi="hi-IN"/>
              </w:rPr>
              <w:t>z</w:t>
            </w:r>
            <w:r w:rsidRPr="00164753">
              <w:rPr>
                <w:rFonts w:eastAsia="SimSun"/>
                <w:lang w:eastAsia="zh-CN" w:bidi="hi-IN"/>
              </w:rPr>
              <w:t>ápo</w:t>
            </w:r>
            <w:r w:rsidRPr="00164753">
              <w:rPr>
                <w:rFonts w:eastAsia="SimSun" w:cs="TimesNewRoman"/>
                <w:lang w:eastAsia="zh-CN" w:bidi="hi-IN"/>
              </w:rPr>
              <w:t>č</w:t>
            </w:r>
            <w:r w:rsidRPr="00164753">
              <w:rPr>
                <w:rFonts w:eastAsia="SimSun"/>
                <w:lang w:eastAsia="zh-CN" w:bidi="hi-IN"/>
              </w:rPr>
              <w:t>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2C3F72" w:rsidRDefault="000D6DB9" w:rsidP="008449C0">
            <w:pPr>
              <w:jc w:val="both"/>
            </w:pPr>
            <w:r>
              <w:t xml:space="preserve">přednáška, </w:t>
            </w:r>
          </w:p>
          <w:p w:rsidR="000D6DB9" w:rsidRDefault="002C3F72" w:rsidP="008449C0">
            <w:pPr>
              <w:jc w:val="both"/>
            </w:pPr>
            <w:r>
              <w:t>cvičení</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p>
        </w:tc>
      </w:tr>
      <w:tr w:rsidR="000D6DB9" w:rsidTr="00420BD2">
        <w:trPr>
          <w:trHeight w:val="554"/>
        </w:trPr>
        <w:tc>
          <w:tcPr>
            <w:tcW w:w="9855" w:type="dxa"/>
            <w:gridSpan w:val="8"/>
            <w:tcBorders>
              <w:top w:val="nil"/>
            </w:tcBorders>
          </w:tcPr>
          <w:p w:rsidR="000D6DB9" w:rsidRDefault="000D6DB9" w:rsidP="00420BD2">
            <w:pPr>
              <w:jc w:val="both"/>
            </w:pPr>
            <w:r>
              <w:t>Zápočet</w:t>
            </w:r>
            <w:r w:rsidRPr="007E623A">
              <w:t>: K udělení zápočtu je nutno</w:t>
            </w:r>
            <w:r>
              <w:t xml:space="preserve"> úspěšně zvládnout </w:t>
            </w:r>
            <w:r w:rsidRPr="007E623A">
              <w:t>dvě zápočtové písemné práce a splnit 80</w:t>
            </w:r>
            <w:r>
              <w:t>%</w:t>
            </w:r>
            <w:r w:rsidRPr="007E623A">
              <w:t xml:space="preserve"> účast na cvičeních.</w:t>
            </w:r>
          </w:p>
          <w:p w:rsidR="000D6DB9" w:rsidRDefault="000D6DB9" w:rsidP="00420BD2">
            <w:pPr>
              <w:jc w:val="both"/>
            </w:pPr>
            <w:r w:rsidRPr="003C2BF2">
              <w:t xml:space="preserve">Zkouška: </w:t>
            </w:r>
            <w:r>
              <w:t xml:space="preserve">Je vyžadována </w:t>
            </w:r>
            <w:r w:rsidRPr="003C2BF2">
              <w:t>znalost látky z probíraných tematických okruhů</w:t>
            </w:r>
            <w:r>
              <w:t>, forma je písemná.</w:t>
            </w: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Pr="004158DD" w:rsidRDefault="000D6DB9" w:rsidP="00420BD2">
            <w:pPr>
              <w:pStyle w:val="FormtovanvHTML"/>
              <w:shd w:val="clear" w:color="auto" w:fill="FFFFFF"/>
              <w:rPr>
                <w:rFonts w:ascii="Times New Roman" w:hAnsi="Times New Roman"/>
                <w:color w:val="000000"/>
              </w:rPr>
            </w:pPr>
            <w:r w:rsidRPr="004158DD">
              <w:rPr>
                <w:rFonts w:ascii="Times New Roman" w:hAnsi="Times New Roman"/>
              </w:rPr>
              <w:t>Ing. Pavel Martinek,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Pr="00F826DD" w:rsidRDefault="000D6DB9" w:rsidP="008449C0">
            <w:pPr>
              <w:jc w:val="both"/>
            </w:pPr>
            <w:r w:rsidRPr="00F826DD">
              <w:t xml:space="preserve">Garant stanovuje koncepci předmětu, stanovuje koncepci přednášek v rozsahu </w:t>
            </w:r>
            <w:r w:rsidRPr="00F826DD">
              <w:br/>
              <w:t xml:space="preserve">100 % a dále stanovuje koncepci </w:t>
            </w:r>
            <w:r w:rsidR="002C3F72">
              <w:t xml:space="preserve">cvičení </w:t>
            </w:r>
            <w:r w:rsidRPr="00F826DD">
              <w:t>a dohlíží na jejich jednotné vedení</w:t>
            </w:r>
            <w:r>
              <w:t>.</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Pr="00F826DD" w:rsidRDefault="000D6DB9" w:rsidP="00420BD2">
            <w:pPr>
              <w:jc w:val="both"/>
            </w:pPr>
            <w:r w:rsidRPr="00F826DD">
              <w:t>Ing. Pavel Martinek, Ph.D.</w:t>
            </w:r>
            <w:r>
              <w:t xml:space="preserve"> – přenášky (100 %)</w:t>
            </w:r>
          </w:p>
          <w:p w:rsidR="000D6DB9" w:rsidRPr="00F826DD" w:rsidRDefault="000D6DB9" w:rsidP="00420BD2">
            <w:pPr>
              <w:jc w:val="both"/>
            </w:pPr>
            <w:r w:rsidRPr="00F826DD">
              <w:t>RNDr. Martin Fajkus, Ph.D.</w:t>
            </w:r>
            <w:r>
              <w:t xml:space="preserve"> – </w:t>
            </w:r>
            <w:r w:rsidR="002C3F72">
              <w:t xml:space="preserve">cvičení </w:t>
            </w:r>
            <w:r>
              <w:t>(20 %)</w:t>
            </w:r>
          </w:p>
          <w:p w:rsidR="000D6DB9" w:rsidRDefault="000D6DB9" w:rsidP="008449C0">
            <w:pPr>
              <w:jc w:val="both"/>
            </w:pPr>
            <w:r w:rsidRPr="00F826DD">
              <w:t>RNDr. Lenka Kozáková, Ph.D.</w:t>
            </w:r>
            <w:r>
              <w:t xml:space="preserve"> </w:t>
            </w:r>
            <w:r w:rsidR="002C3F72">
              <w:t>cvičení</w:t>
            </w:r>
            <w:r>
              <w:t xml:space="preserve"> (80 %)</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lastRenderedPageBreak/>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Pr="00DA0976" w:rsidRDefault="000D6DB9" w:rsidP="00420BD2">
            <w:pPr>
              <w:autoSpaceDE w:val="0"/>
              <w:autoSpaceDN w:val="0"/>
              <w:adjustRightInd w:val="0"/>
              <w:jc w:val="both"/>
              <w:rPr>
                <w:rFonts w:cs="Calibri"/>
              </w:rPr>
            </w:pPr>
            <w:r w:rsidRPr="00DA0976">
              <w:rPr>
                <w:rFonts w:cs="Calibri"/>
              </w:rPr>
              <w:t>V první části kurzu se studenti budou zabývat diferenciálním počtem funkce jedné reálné proměnné. V této části se studenti naučí pracovat s pojmy funkce, limita a derivace. Pomocí derivace se naučí popisovat vlastnosti reálných funkcí, určovat jejich extrémy a kreslit grafy.</w:t>
            </w:r>
          </w:p>
          <w:p w:rsidR="000D6DB9" w:rsidRPr="00DA0976" w:rsidRDefault="000D6DB9" w:rsidP="00420BD2">
            <w:pPr>
              <w:autoSpaceDE w:val="0"/>
              <w:autoSpaceDN w:val="0"/>
              <w:adjustRightInd w:val="0"/>
              <w:jc w:val="both"/>
              <w:rPr>
                <w:rFonts w:cs="Calibri"/>
              </w:rPr>
            </w:pPr>
            <w:r w:rsidRPr="00DA0976">
              <w:rPr>
                <w:rFonts w:cs="Calibri"/>
              </w:rPr>
              <w:t xml:space="preserve">V druhé části tohoto kurzu se studenti seznámí s integrálním počtem. Naučí se základní integrační metody, integrovat některé speciální typy funkcí a vypočítat určitý integrál. </w:t>
            </w:r>
          </w:p>
          <w:p w:rsidR="000D6DB9" w:rsidRDefault="000D6DB9" w:rsidP="00420BD2">
            <w:pPr>
              <w:autoSpaceDE w:val="0"/>
              <w:autoSpaceDN w:val="0"/>
              <w:adjustRightInd w:val="0"/>
              <w:jc w:val="both"/>
              <w:rPr>
                <w:rFonts w:cs="Calibri"/>
              </w:rPr>
            </w:pPr>
            <w:r w:rsidRPr="00DA0976">
              <w:rPr>
                <w:rFonts w:cs="Calibri"/>
              </w:rPr>
              <w:t>Cílem předmětu je také poukázat na aplikace diferenciálního a integrálního počtu funkce jedné proměnné v geometrii, fyzice a ekonomii.</w:t>
            </w:r>
          </w:p>
          <w:p w:rsidR="000D6DB9" w:rsidRPr="00B53262" w:rsidRDefault="000D6DB9" w:rsidP="00420BD2">
            <w:pPr>
              <w:autoSpaceDE w:val="0"/>
              <w:autoSpaceDN w:val="0"/>
              <w:adjustRightInd w:val="0"/>
              <w:jc w:val="both"/>
              <w:rPr>
                <w:u w:val="single"/>
              </w:rPr>
            </w:pPr>
            <w:r>
              <w:rPr>
                <w:u w:val="single"/>
              </w:rPr>
              <w:t>Hlavní témata:</w:t>
            </w:r>
          </w:p>
          <w:p w:rsidR="00E97431" w:rsidRDefault="00E97431" w:rsidP="00E97431">
            <w:pPr>
              <w:numPr>
                <w:ilvl w:val="0"/>
                <w:numId w:val="12"/>
              </w:numPr>
              <w:rPr>
                <w:ins w:id="1681" w:author="Strohmandl Jan" w:date="2018-11-13T14:17:00Z"/>
              </w:rPr>
            </w:pPr>
            <w:ins w:id="1682" w:author="Strohmandl Jan" w:date="2018-11-13T14:17:00Z">
              <w:r>
                <w:t>Úvod do studia předmětu Matematika.</w:t>
              </w:r>
            </w:ins>
          </w:p>
          <w:p w:rsidR="00E97431" w:rsidRPr="00AA37CB" w:rsidRDefault="00E97431" w:rsidP="00E97431">
            <w:pPr>
              <w:numPr>
                <w:ilvl w:val="0"/>
                <w:numId w:val="12"/>
              </w:numPr>
              <w:rPr>
                <w:ins w:id="1683" w:author="Strohmandl Jan" w:date="2018-11-13T14:17:00Z"/>
              </w:rPr>
            </w:pPr>
            <w:ins w:id="1684" w:author="Strohmandl Jan" w:date="2018-11-13T14:17:00Z">
              <w:r w:rsidRPr="00AA37CB">
                <w:t>Základy výrokové logiky.</w:t>
              </w:r>
            </w:ins>
          </w:p>
          <w:p w:rsidR="00E97431" w:rsidRPr="00AA37CB" w:rsidRDefault="00E97431" w:rsidP="00E97431">
            <w:pPr>
              <w:numPr>
                <w:ilvl w:val="0"/>
                <w:numId w:val="12"/>
              </w:numPr>
              <w:rPr>
                <w:ins w:id="1685" w:author="Strohmandl Jan" w:date="2018-11-13T14:17:00Z"/>
              </w:rPr>
            </w:pPr>
            <w:ins w:id="1686" w:author="Strohmandl Jan" w:date="2018-11-13T14:17:00Z">
              <w:r w:rsidRPr="00AA37CB">
                <w:rPr>
                  <w:color w:val="000000"/>
                  <w:shd w:val="clear" w:color="auto" w:fill="FFFFFF"/>
                </w:rPr>
                <w:t>Množiny, operace s množinami, kartézský součin, zobrazení.</w:t>
              </w:r>
            </w:ins>
          </w:p>
          <w:p w:rsidR="00E97431" w:rsidRPr="00AA37CB" w:rsidRDefault="00E97431" w:rsidP="00E97431">
            <w:pPr>
              <w:numPr>
                <w:ilvl w:val="0"/>
                <w:numId w:val="12"/>
              </w:numPr>
              <w:rPr>
                <w:ins w:id="1687" w:author="Strohmandl Jan" w:date="2018-11-13T14:17:00Z"/>
              </w:rPr>
            </w:pPr>
            <w:ins w:id="1688" w:author="Strohmandl Jan" w:date="2018-11-13T14:17:00Z">
              <w:r w:rsidRPr="00AA37CB">
                <w:t xml:space="preserve">Reálná funkce jedné reálné proměnné, definiční obor, obor hodnot, graf, vlastnosti funkcí. </w:t>
              </w:r>
            </w:ins>
          </w:p>
          <w:p w:rsidR="00E97431" w:rsidRPr="00AA37CB" w:rsidRDefault="00E97431" w:rsidP="00E97431">
            <w:pPr>
              <w:numPr>
                <w:ilvl w:val="0"/>
                <w:numId w:val="12"/>
              </w:numPr>
              <w:rPr>
                <w:ins w:id="1689" w:author="Strohmandl Jan" w:date="2018-11-13T14:17:00Z"/>
              </w:rPr>
            </w:pPr>
            <w:ins w:id="1690" w:author="Strohmandl Jan" w:date="2018-11-13T14:17:00Z">
              <w:r w:rsidRPr="00AA37CB">
                <w:t>Algebraické a transcendentní funkce.</w:t>
              </w:r>
            </w:ins>
          </w:p>
          <w:p w:rsidR="00E97431" w:rsidRPr="00AA37CB" w:rsidRDefault="00E97431" w:rsidP="00E97431">
            <w:pPr>
              <w:numPr>
                <w:ilvl w:val="0"/>
                <w:numId w:val="12"/>
              </w:numPr>
              <w:rPr>
                <w:ins w:id="1691" w:author="Strohmandl Jan" w:date="2018-11-13T14:17:00Z"/>
              </w:rPr>
            </w:pPr>
            <w:ins w:id="1692" w:author="Strohmandl Jan" w:date="2018-11-13T14:17:00Z">
              <w:r w:rsidRPr="00AA37CB">
                <w:t>Limita funkce, nevlastní limita, limita v nevlastním bodě, věty o limitách, asymptoty, spojitost funkce.</w:t>
              </w:r>
            </w:ins>
          </w:p>
          <w:p w:rsidR="00E97431" w:rsidRPr="00AA37CB" w:rsidRDefault="00E97431" w:rsidP="00E97431">
            <w:pPr>
              <w:numPr>
                <w:ilvl w:val="0"/>
                <w:numId w:val="12"/>
              </w:numPr>
              <w:rPr>
                <w:ins w:id="1693" w:author="Strohmandl Jan" w:date="2018-11-13T14:17:00Z"/>
              </w:rPr>
            </w:pPr>
            <w:ins w:id="1694" w:author="Strohmandl Jan" w:date="2018-11-13T14:17:00Z">
              <w:r w:rsidRPr="00AA37CB">
                <w:t>Derivace funkce, výpočet derivace, diferenciál, derivace vyšších řádů. L´Hospitalovo pravidlo.</w:t>
              </w:r>
            </w:ins>
          </w:p>
          <w:p w:rsidR="00E97431" w:rsidRDefault="00E97431" w:rsidP="00E97431">
            <w:pPr>
              <w:numPr>
                <w:ilvl w:val="0"/>
                <w:numId w:val="12"/>
              </w:numPr>
              <w:rPr>
                <w:ins w:id="1695" w:author="Strohmandl Jan" w:date="2018-11-13T14:17:00Z"/>
              </w:rPr>
            </w:pPr>
            <w:ins w:id="1696" w:author="Strohmandl Jan" w:date="2018-11-13T14:17:00Z">
              <w:r w:rsidRPr="00AA37CB">
                <w:t>Extrémy funkce, intervaly monotónnosti, konvexnost</w:t>
              </w:r>
              <w:r>
                <w:t>, konkávnost, inflexní body.</w:t>
              </w:r>
            </w:ins>
          </w:p>
          <w:p w:rsidR="00E97431" w:rsidRDefault="00E97431" w:rsidP="00E97431">
            <w:pPr>
              <w:numPr>
                <w:ilvl w:val="0"/>
                <w:numId w:val="12"/>
              </w:numPr>
              <w:rPr>
                <w:ins w:id="1697" w:author="Strohmandl Jan" w:date="2018-11-13T14:17:00Z"/>
              </w:rPr>
            </w:pPr>
            <w:ins w:id="1698" w:author="Strohmandl Jan" w:date="2018-11-13T14:17:00Z">
              <w:r>
                <w:t>Aplikace diferenciálního počtu ve fyzice a v ekonomii.</w:t>
              </w:r>
            </w:ins>
          </w:p>
          <w:p w:rsidR="00E97431" w:rsidRDefault="00E97431" w:rsidP="00E97431">
            <w:pPr>
              <w:numPr>
                <w:ilvl w:val="0"/>
                <w:numId w:val="12"/>
              </w:numPr>
              <w:rPr>
                <w:ins w:id="1699" w:author="Strohmandl Jan" w:date="2018-11-13T14:17:00Z"/>
              </w:rPr>
            </w:pPr>
            <w:ins w:id="1700" w:author="Strohmandl Jan" w:date="2018-11-13T14:17:00Z">
              <w:r>
                <w:t>Primitivní funkce, neurčitý integrál, metoda přímé integrace.</w:t>
              </w:r>
            </w:ins>
          </w:p>
          <w:p w:rsidR="00E97431" w:rsidRDefault="00E97431" w:rsidP="00E97431">
            <w:pPr>
              <w:numPr>
                <w:ilvl w:val="0"/>
                <w:numId w:val="12"/>
              </w:numPr>
              <w:rPr>
                <w:ins w:id="1701" w:author="Strohmandl Jan" w:date="2018-11-13T14:17:00Z"/>
              </w:rPr>
            </w:pPr>
            <w:ins w:id="1702" w:author="Strohmandl Jan" w:date="2018-11-13T14:17:00Z">
              <w:r>
                <w:t>Metoda per partes, substituční metoda.</w:t>
              </w:r>
            </w:ins>
          </w:p>
          <w:p w:rsidR="00E97431" w:rsidRDefault="00E97431" w:rsidP="00E97431">
            <w:pPr>
              <w:numPr>
                <w:ilvl w:val="0"/>
                <w:numId w:val="12"/>
              </w:numPr>
              <w:rPr>
                <w:ins w:id="1703" w:author="Strohmandl Jan" w:date="2018-11-13T14:17:00Z"/>
              </w:rPr>
            </w:pPr>
            <w:ins w:id="1704" w:author="Strohmandl Jan" w:date="2018-11-13T14:17:00Z">
              <w:r>
                <w:t>Integrace racionálních, iracionálních a goniometrických funkcí.</w:t>
              </w:r>
            </w:ins>
          </w:p>
          <w:p w:rsidR="00E97431" w:rsidRDefault="00E97431" w:rsidP="00E97431">
            <w:pPr>
              <w:numPr>
                <w:ilvl w:val="0"/>
                <w:numId w:val="12"/>
              </w:numPr>
              <w:rPr>
                <w:ins w:id="1705" w:author="Strohmandl Jan" w:date="2018-11-13T14:17:00Z"/>
              </w:rPr>
            </w:pPr>
            <w:ins w:id="1706" w:author="Strohmandl Jan" w:date="2018-11-13T14:17:00Z">
              <w:r>
                <w:t>Definice určitého integrálu, jeho vlastnosti a výpočet.</w:t>
              </w:r>
            </w:ins>
          </w:p>
          <w:p w:rsidR="000D6DB9" w:rsidRPr="00B53262" w:rsidDel="00E97431" w:rsidRDefault="00E97431" w:rsidP="00E97431">
            <w:pPr>
              <w:numPr>
                <w:ilvl w:val="0"/>
                <w:numId w:val="12"/>
              </w:numPr>
              <w:rPr>
                <w:del w:id="1707" w:author="Strohmandl Jan" w:date="2018-11-13T14:17:00Z"/>
              </w:rPr>
            </w:pPr>
            <w:ins w:id="1708" w:author="Strohmandl Jan" w:date="2018-11-13T14:17:00Z">
              <w:r>
                <w:t>Geometrické, fyzikální a ekonomické aplikace určitého integrálu.</w:t>
              </w:r>
            </w:ins>
            <w:del w:id="1709" w:author="Strohmandl Jan" w:date="2018-11-13T14:17:00Z">
              <w:r w:rsidR="000D6DB9" w:rsidRPr="00B53262" w:rsidDel="00E97431">
                <w:delText>Úvod do studia předmětu Matematika I.</w:delText>
              </w:r>
            </w:del>
          </w:p>
          <w:p w:rsidR="000D6DB9" w:rsidRPr="00B53262" w:rsidDel="00E97431" w:rsidRDefault="000D6DB9" w:rsidP="00D81E97">
            <w:pPr>
              <w:numPr>
                <w:ilvl w:val="0"/>
                <w:numId w:val="12"/>
              </w:numPr>
              <w:rPr>
                <w:del w:id="1710" w:author="Strohmandl Jan" w:date="2018-11-13T14:17:00Z"/>
              </w:rPr>
            </w:pPr>
            <w:del w:id="1711" w:author="Strohmandl Jan" w:date="2018-11-13T14:17:00Z">
              <w:r w:rsidRPr="00B53262" w:rsidDel="00E97431">
                <w:delText>Základy výrokové logiky, množiny.</w:delText>
              </w:r>
            </w:del>
          </w:p>
          <w:p w:rsidR="000D6DB9" w:rsidRPr="00B53262" w:rsidDel="00E97431" w:rsidRDefault="000D6DB9" w:rsidP="00D81E97">
            <w:pPr>
              <w:numPr>
                <w:ilvl w:val="0"/>
                <w:numId w:val="12"/>
              </w:numPr>
              <w:rPr>
                <w:del w:id="1712" w:author="Strohmandl Jan" w:date="2018-11-13T14:17:00Z"/>
              </w:rPr>
            </w:pPr>
            <w:del w:id="1713" w:author="Strohmandl Jan" w:date="2018-11-13T14:17:00Z">
              <w:r w:rsidRPr="00B53262" w:rsidDel="00E97431">
                <w:delText xml:space="preserve">Reálná funkce jedné reálné proměnné, definiční obor, obor hodnot, graf, vlastnosti funkcí. </w:delText>
              </w:r>
            </w:del>
          </w:p>
          <w:p w:rsidR="000D6DB9" w:rsidRPr="00B53262" w:rsidDel="00E97431" w:rsidRDefault="000D6DB9" w:rsidP="00D81E97">
            <w:pPr>
              <w:numPr>
                <w:ilvl w:val="0"/>
                <w:numId w:val="12"/>
              </w:numPr>
              <w:rPr>
                <w:del w:id="1714" w:author="Strohmandl Jan" w:date="2018-11-13T14:17:00Z"/>
              </w:rPr>
            </w:pPr>
            <w:del w:id="1715" w:author="Strohmandl Jan" w:date="2018-11-13T14:17:00Z">
              <w:r w:rsidRPr="00B53262" w:rsidDel="00E97431">
                <w:delText>Algebraické a transcendentní funkce.</w:delText>
              </w:r>
            </w:del>
          </w:p>
          <w:p w:rsidR="000D6DB9" w:rsidRPr="00B53262" w:rsidDel="00E97431" w:rsidRDefault="000D6DB9" w:rsidP="00D81E97">
            <w:pPr>
              <w:numPr>
                <w:ilvl w:val="0"/>
                <w:numId w:val="12"/>
              </w:numPr>
              <w:rPr>
                <w:del w:id="1716" w:author="Strohmandl Jan" w:date="2018-11-13T14:17:00Z"/>
              </w:rPr>
            </w:pPr>
            <w:del w:id="1717" w:author="Strohmandl Jan" w:date="2018-11-13T14:17:00Z">
              <w:r w:rsidRPr="00B53262" w:rsidDel="00E97431">
                <w:delText>Limita funkce, nevlastní limita, limita v nevlastním bodě, věty o limitách, asymptoty, spojitost funkce.</w:delText>
              </w:r>
            </w:del>
          </w:p>
          <w:p w:rsidR="000D6DB9" w:rsidRPr="00B53262" w:rsidDel="00E97431" w:rsidRDefault="000D6DB9" w:rsidP="00D81E97">
            <w:pPr>
              <w:numPr>
                <w:ilvl w:val="0"/>
                <w:numId w:val="12"/>
              </w:numPr>
              <w:rPr>
                <w:del w:id="1718" w:author="Strohmandl Jan" w:date="2018-11-13T14:17:00Z"/>
              </w:rPr>
            </w:pPr>
            <w:del w:id="1719" w:author="Strohmandl Jan" w:date="2018-11-13T14:17:00Z">
              <w:r w:rsidRPr="00B53262" w:rsidDel="00E97431">
                <w:delText>Derivace funkce, výpočet derivace, diferenciál, derivace vyšších řádů. L´Hospitalovo pravidlo.</w:delText>
              </w:r>
            </w:del>
          </w:p>
          <w:p w:rsidR="000D6DB9" w:rsidRPr="00B53262" w:rsidDel="00E97431" w:rsidRDefault="000D6DB9" w:rsidP="00D81E97">
            <w:pPr>
              <w:numPr>
                <w:ilvl w:val="0"/>
                <w:numId w:val="12"/>
              </w:numPr>
              <w:rPr>
                <w:del w:id="1720" w:author="Strohmandl Jan" w:date="2018-11-13T14:17:00Z"/>
              </w:rPr>
            </w:pPr>
            <w:del w:id="1721" w:author="Strohmandl Jan" w:date="2018-11-13T14:17:00Z">
              <w:r w:rsidRPr="00B53262" w:rsidDel="00E97431">
                <w:delText>Extrémy funkce, intervaly monotónnosti, konvexnost, konkávnost, inflexní body.</w:delText>
              </w:r>
            </w:del>
          </w:p>
          <w:p w:rsidR="000D6DB9" w:rsidRPr="00B53262" w:rsidDel="00E97431" w:rsidRDefault="000D6DB9" w:rsidP="00D81E97">
            <w:pPr>
              <w:numPr>
                <w:ilvl w:val="0"/>
                <w:numId w:val="12"/>
              </w:numPr>
              <w:rPr>
                <w:del w:id="1722" w:author="Strohmandl Jan" w:date="2018-11-13T14:17:00Z"/>
              </w:rPr>
            </w:pPr>
            <w:del w:id="1723" w:author="Strohmandl Jan" w:date="2018-11-13T14:17:00Z">
              <w:r w:rsidRPr="00B53262" w:rsidDel="00E97431">
                <w:delText>Primitivní funkce, neurčitý integrál, integrace per partes, substituční metoda.</w:delText>
              </w:r>
            </w:del>
          </w:p>
          <w:p w:rsidR="000D6DB9" w:rsidRPr="00B53262" w:rsidDel="00E97431" w:rsidRDefault="000D6DB9" w:rsidP="00D81E97">
            <w:pPr>
              <w:numPr>
                <w:ilvl w:val="0"/>
                <w:numId w:val="12"/>
              </w:numPr>
              <w:rPr>
                <w:del w:id="1724" w:author="Strohmandl Jan" w:date="2018-11-13T14:17:00Z"/>
              </w:rPr>
            </w:pPr>
            <w:del w:id="1725" w:author="Strohmandl Jan" w:date="2018-11-13T14:17:00Z">
              <w:r w:rsidRPr="00B53262" w:rsidDel="00E97431">
                <w:delText>Integrace racionálních, iracionálních a goniometrických funkcí.</w:delText>
              </w:r>
            </w:del>
          </w:p>
          <w:p w:rsidR="000D6DB9" w:rsidRPr="00B53262" w:rsidDel="00E97431" w:rsidRDefault="000D6DB9" w:rsidP="00D81E97">
            <w:pPr>
              <w:numPr>
                <w:ilvl w:val="0"/>
                <w:numId w:val="12"/>
              </w:numPr>
              <w:rPr>
                <w:del w:id="1726" w:author="Strohmandl Jan" w:date="2018-11-13T14:17:00Z"/>
              </w:rPr>
            </w:pPr>
            <w:del w:id="1727" w:author="Strohmandl Jan" w:date="2018-11-13T14:17:00Z">
              <w:r w:rsidRPr="00B53262" w:rsidDel="00E97431">
                <w:delText>Definice určitého integrálu, jeho vlastnosti a výpočet.</w:delText>
              </w:r>
            </w:del>
          </w:p>
          <w:p w:rsidR="000D6DB9" w:rsidRDefault="000D6DB9" w:rsidP="00D81E97">
            <w:pPr>
              <w:numPr>
                <w:ilvl w:val="0"/>
                <w:numId w:val="12"/>
              </w:numPr>
            </w:pPr>
            <w:del w:id="1728" w:author="Strohmandl Jan" w:date="2018-11-13T14:17:00Z">
              <w:r w:rsidRPr="00B53262" w:rsidDel="00E97431">
                <w:delText>Geometrické, fyzikální a ekonomické aplikace diferenciálního a integrálního počtu.</w:delText>
              </w:r>
            </w:del>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Default="000D6DB9" w:rsidP="00420BD2">
            <w:pPr>
              <w:jc w:val="both"/>
              <w:rPr>
                <w:b/>
              </w:rPr>
            </w:pPr>
            <w:r w:rsidRPr="009A32D6">
              <w:rPr>
                <w:b/>
              </w:rPr>
              <w:t>Povinná</w:t>
            </w:r>
            <w:r>
              <w:rPr>
                <w:b/>
              </w:rPr>
              <w:t xml:space="preserve"> literatura:</w:t>
            </w:r>
          </w:p>
          <w:p w:rsidR="000D6DB9" w:rsidRPr="00176110" w:rsidRDefault="000D6DB9" w:rsidP="00420BD2">
            <w:pPr>
              <w:autoSpaceDE w:val="0"/>
              <w:autoSpaceDN w:val="0"/>
              <w:adjustRightInd w:val="0"/>
              <w:jc w:val="both"/>
              <w:rPr>
                <w:rFonts w:cs="Calibri"/>
              </w:rPr>
            </w:pPr>
            <w:r>
              <w:rPr>
                <w:rFonts w:cs="Calibri"/>
              </w:rPr>
              <w:t>OSTRAVSKÝ, J., POLÁŠEK, V.:</w:t>
            </w:r>
            <w:r w:rsidRPr="00176110">
              <w:rPr>
                <w:rFonts w:cs="Calibri"/>
              </w:rPr>
              <w:t xml:space="preserve"> </w:t>
            </w:r>
            <w:r w:rsidRPr="00176110">
              <w:rPr>
                <w:rFonts w:cs="Calibri"/>
                <w:i/>
              </w:rPr>
              <w:t>Diferenciální a integrální počet funkce jedné proměnné – vybrané statě, skriptum</w:t>
            </w:r>
            <w:r w:rsidRPr="00176110">
              <w:rPr>
                <w:rFonts w:cs="Calibri"/>
              </w:rPr>
              <w:t xml:space="preserve"> FAI UTB Zlín 2011.</w:t>
            </w:r>
            <w:r>
              <w:rPr>
                <w:rFonts w:cs="Calibri"/>
              </w:rPr>
              <w:t xml:space="preserve"> </w:t>
            </w:r>
            <w:r w:rsidRPr="009F1144">
              <w:rPr>
                <w:rFonts w:cs="Calibri"/>
              </w:rPr>
              <w:t>http://digilib.k.utb.cz/handle/10563/18586</w:t>
            </w:r>
          </w:p>
          <w:p w:rsidR="000D6DB9" w:rsidRPr="00176110" w:rsidRDefault="000D6DB9" w:rsidP="00420BD2">
            <w:pPr>
              <w:autoSpaceDE w:val="0"/>
              <w:autoSpaceDN w:val="0"/>
              <w:adjustRightInd w:val="0"/>
              <w:jc w:val="both"/>
              <w:rPr>
                <w:rFonts w:cs="Calibri"/>
              </w:rPr>
            </w:pPr>
            <w:r w:rsidRPr="00176110">
              <w:rPr>
                <w:rFonts w:cs="Calibri"/>
              </w:rPr>
              <w:t>KUBEN, J., ŠARMANOVÁ, P.</w:t>
            </w:r>
            <w:r>
              <w:rPr>
                <w:rFonts w:cs="Calibri"/>
              </w:rPr>
              <w:t>:</w:t>
            </w:r>
            <w:r w:rsidRPr="00176110">
              <w:rPr>
                <w:rFonts w:cs="Calibri"/>
              </w:rPr>
              <w:t xml:space="preserve"> </w:t>
            </w:r>
            <w:r w:rsidRPr="00176110">
              <w:rPr>
                <w:rFonts w:cs="Calibri"/>
                <w:i/>
              </w:rPr>
              <w:t>Diferenciální počet funkcí jedné proměnné</w:t>
            </w:r>
            <w:r w:rsidRPr="00176110">
              <w:rPr>
                <w:rFonts w:cs="Calibri"/>
              </w:rPr>
              <w:t xml:space="preserve">, </w:t>
            </w:r>
            <w:r w:rsidRPr="009F1144">
              <w:rPr>
                <w:rFonts w:cs="Calibri"/>
              </w:rPr>
              <w:t>http://homel.vsb.cz/~s1a64/cd/index.htm</w:t>
            </w:r>
          </w:p>
          <w:p w:rsidR="000D6DB9" w:rsidRPr="00176110" w:rsidRDefault="000D6DB9" w:rsidP="00420BD2">
            <w:pPr>
              <w:autoSpaceDE w:val="0"/>
              <w:autoSpaceDN w:val="0"/>
              <w:adjustRightInd w:val="0"/>
              <w:jc w:val="both"/>
              <w:rPr>
                <w:rFonts w:cs="Calibri"/>
              </w:rPr>
            </w:pPr>
            <w:r>
              <w:rPr>
                <w:rFonts w:cs="Calibri"/>
              </w:rPr>
              <w:t>MATEJDES, M.</w:t>
            </w:r>
            <w:ins w:id="1729" w:author="Jan Strohmandl" w:date="2018-11-17T15:51:00Z">
              <w:r w:rsidR="008D43AA" w:rsidRPr="00176110">
                <w:rPr>
                  <w:rFonts w:cs="Calibri"/>
                </w:rPr>
                <w:t xml:space="preserve"> 2005</w:t>
              </w:r>
              <w:r w:rsidR="008D43AA">
                <w:rPr>
                  <w:rFonts w:cs="Calibri"/>
                </w:rPr>
                <w:t>.</w:t>
              </w:r>
            </w:ins>
            <w:del w:id="1730" w:author="Jan Strohmandl" w:date="2018-11-17T15:51:00Z">
              <w:r w:rsidDel="008D43AA">
                <w:rPr>
                  <w:rFonts w:cs="Calibri"/>
                </w:rPr>
                <w:delText>:</w:delText>
              </w:r>
            </w:del>
            <w:r w:rsidRPr="00176110">
              <w:rPr>
                <w:rFonts w:cs="Calibri"/>
              </w:rPr>
              <w:t xml:space="preserve"> </w:t>
            </w:r>
            <w:r w:rsidRPr="00176110">
              <w:rPr>
                <w:rFonts w:cs="Calibri"/>
                <w:i/>
              </w:rPr>
              <w:t>Aplikovaná matematika</w:t>
            </w:r>
            <w:r w:rsidRPr="00176110">
              <w:rPr>
                <w:rFonts w:cs="Calibri"/>
              </w:rPr>
              <w:t>, MAT-CENTRUM, Zvolen</w:t>
            </w:r>
            <w:ins w:id="1731" w:author="Jan Strohmandl" w:date="2018-11-17T15:51:00Z">
              <w:r w:rsidR="008D43AA">
                <w:rPr>
                  <w:rFonts w:cs="Calibri"/>
                </w:rPr>
                <w:t>.</w:t>
              </w:r>
            </w:ins>
            <w:r w:rsidRPr="00176110">
              <w:rPr>
                <w:rFonts w:cs="Calibri"/>
              </w:rPr>
              <w:t xml:space="preserve"> </w:t>
            </w:r>
            <w:del w:id="1732" w:author="Jan Strohmandl" w:date="2018-11-17T15:51:00Z">
              <w:r w:rsidRPr="00176110" w:rsidDel="008D43AA">
                <w:rPr>
                  <w:rFonts w:cs="Calibri"/>
                </w:rPr>
                <w:delText>2005</w:delText>
              </w:r>
              <w:r w:rsidDel="008D43AA">
                <w:rPr>
                  <w:rFonts w:cs="Calibri"/>
                </w:rPr>
                <w:delText>.</w:delText>
              </w:r>
            </w:del>
          </w:p>
          <w:p w:rsidR="000D6DB9" w:rsidRPr="00176110" w:rsidRDefault="000D6DB9" w:rsidP="00420BD2">
            <w:pPr>
              <w:autoSpaceDE w:val="0"/>
              <w:autoSpaceDN w:val="0"/>
              <w:adjustRightInd w:val="0"/>
            </w:pPr>
            <w:r w:rsidRPr="00176110">
              <w:rPr>
                <w:rFonts w:cs="Calibri"/>
              </w:rPr>
              <w:t>BURDA, P., HAVELEK, R.,</w:t>
            </w:r>
            <w:r>
              <w:rPr>
                <w:rFonts w:cs="Calibri"/>
              </w:rPr>
              <w:t xml:space="preserve"> </w:t>
            </w:r>
            <w:r w:rsidRPr="00176110">
              <w:rPr>
                <w:rFonts w:cs="Calibri"/>
              </w:rPr>
              <w:t>HRADECKÁ, R., KREML, P.</w:t>
            </w:r>
            <w:r>
              <w:rPr>
                <w:rFonts w:cs="Calibri"/>
              </w:rPr>
              <w:t>:</w:t>
            </w:r>
            <w:r w:rsidRPr="00176110">
              <w:rPr>
                <w:rFonts w:cs="Calibri"/>
              </w:rPr>
              <w:t xml:space="preserve"> </w:t>
            </w:r>
            <w:r w:rsidRPr="003E7CE9">
              <w:rPr>
                <w:rFonts w:cs="Calibri"/>
                <w:i/>
                <w:iCs/>
              </w:rPr>
              <w:t xml:space="preserve">Matematika I </w:t>
            </w:r>
            <w:r w:rsidRPr="009F1144">
              <w:t>http://www.studopory.vsb.cz./studijnimaterialy/MatematikaI/MI.html</w:t>
            </w:r>
          </w:p>
          <w:p w:rsidR="000D6DB9" w:rsidRPr="00176110" w:rsidRDefault="000D6DB9" w:rsidP="00420BD2">
            <w:pPr>
              <w:autoSpaceDE w:val="0"/>
              <w:autoSpaceDN w:val="0"/>
              <w:adjustRightInd w:val="0"/>
              <w:rPr>
                <w:rFonts w:cs="Calibri"/>
              </w:rPr>
            </w:pPr>
            <w:r w:rsidRPr="00176110">
              <w:rPr>
                <w:rFonts w:cs="Calibri"/>
              </w:rPr>
              <w:t>HOŠK</w:t>
            </w:r>
            <w:r>
              <w:rPr>
                <w:rFonts w:cs="Calibri"/>
              </w:rPr>
              <w:t>OVÁ, Š., KUBEN, J., RAČKOVÁ, P</w:t>
            </w:r>
            <w:ins w:id="1733" w:author="Eva Batůšková" w:date="2018-11-19T11:32:00Z">
              <w:r w:rsidR="00595BE7">
                <w:rPr>
                  <w:rFonts w:cs="Calibri"/>
                </w:rPr>
                <w:t xml:space="preserve"> (</w:t>
              </w:r>
            </w:ins>
            <w:del w:id="1734" w:author="Eva Batůšková" w:date="2018-11-19T11:32:00Z">
              <w:r w:rsidDel="00595BE7">
                <w:rPr>
                  <w:rFonts w:cs="Calibri"/>
                </w:rPr>
                <w:delText>.</w:delText>
              </w:r>
            </w:del>
            <w:ins w:id="1735" w:author="Jan Strohmandl" w:date="2018-11-17T15:51:00Z">
              <w:del w:id="1736" w:author="Eva Batůšková" w:date="2018-11-19T11:33:00Z">
                <w:r w:rsidR="008D43AA" w:rsidRPr="00176110" w:rsidDel="00595BE7">
                  <w:rPr>
                    <w:rFonts w:cs="Calibri"/>
                  </w:rPr>
                  <w:delText xml:space="preserve"> </w:delText>
                </w:r>
              </w:del>
              <w:r w:rsidR="008D43AA" w:rsidRPr="00176110">
                <w:rPr>
                  <w:rFonts w:cs="Calibri"/>
                </w:rPr>
                <w:t>2006</w:t>
              </w:r>
            </w:ins>
            <w:ins w:id="1737" w:author="Eva Batůšková" w:date="2018-11-19T11:32:00Z">
              <w:r w:rsidR="00595BE7">
                <w:rPr>
                  <w:rFonts w:cs="Calibri"/>
                </w:rPr>
                <w:t>)</w:t>
              </w:r>
            </w:ins>
            <w:ins w:id="1738" w:author="Jan Strohmandl" w:date="2018-11-17T15:51:00Z">
              <w:r w:rsidR="008D43AA">
                <w:rPr>
                  <w:rFonts w:cs="Calibri"/>
                </w:rPr>
                <w:t>.</w:t>
              </w:r>
            </w:ins>
            <w:del w:id="1739" w:author="Jan Strohmandl" w:date="2018-11-17T15:51:00Z">
              <w:r w:rsidDel="008D43AA">
                <w:rPr>
                  <w:rFonts w:cs="Calibri"/>
                </w:rPr>
                <w:delText>:</w:delText>
              </w:r>
            </w:del>
            <w:r w:rsidRPr="00176110">
              <w:rPr>
                <w:rFonts w:cs="Calibri"/>
              </w:rPr>
              <w:t xml:space="preserve"> </w:t>
            </w:r>
            <w:r w:rsidRPr="00176110">
              <w:rPr>
                <w:rFonts w:cs="Calibri"/>
                <w:i/>
              </w:rPr>
              <w:t xml:space="preserve">Integrální počet funkcí jedné proměnné, </w:t>
            </w:r>
            <w:del w:id="1740" w:author="Jan Strohmandl" w:date="2018-11-17T15:51:00Z">
              <w:r w:rsidRPr="00176110" w:rsidDel="008D43AA">
                <w:rPr>
                  <w:rFonts w:cs="Calibri"/>
                </w:rPr>
                <w:delText>2006</w:delText>
              </w:r>
              <w:r w:rsidDel="008D43AA">
                <w:rPr>
                  <w:rFonts w:cs="Calibri"/>
                </w:rPr>
                <w:delText>.</w:delText>
              </w:r>
            </w:del>
          </w:p>
          <w:p w:rsidR="000D6DB9" w:rsidRPr="00176110" w:rsidRDefault="000D6DB9" w:rsidP="00420BD2">
            <w:pPr>
              <w:autoSpaceDE w:val="0"/>
              <w:autoSpaceDN w:val="0"/>
              <w:adjustRightInd w:val="0"/>
              <w:rPr>
                <w:rFonts w:cs="Calibri"/>
              </w:rPr>
            </w:pPr>
            <w:r w:rsidRPr="009F1144">
              <w:rPr>
                <w:rFonts w:cs="Calibri"/>
              </w:rPr>
              <w:t>http://www.am.vsb.cz/sarmanova/cd/pdf/print/ip.pdf</w:t>
            </w:r>
          </w:p>
          <w:p w:rsidR="000D6DB9" w:rsidRDefault="000D6DB9" w:rsidP="00420BD2">
            <w:pPr>
              <w:autoSpaceDE w:val="0"/>
              <w:autoSpaceDN w:val="0"/>
              <w:adjustRightInd w:val="0"/>
              <w:rPr>
                <w:ins w:id="1741" w:author="Jan Strohmandl" w:date="2018-11-18T13:50:00Z"/>
                <w:rFonts w:cs="Calibri"/>
              </w:rPr>
            </w:pPr>
            <w:r w:rsidRPr="00176110">
              <w:rPr>
                <w:rFonts w:cs="Calibri"/>
              </w:rPr>
              <w:t>KREML, P., VLČEK, J., VOLNÝ, P., KRČEK, J., POLÁČEK, J.</w:t>
            </w:r>
            <w:r>
              <w:rPr>
                <w:rFonts w:cs="Calibri"/>
              </w:rPr>
              <w:t>:</w:t>
            </w:r>
            <w:r w:rsidRPr="00176110">
              <w:rPr>
                <w:rFonts w:cs="Calibri"/>
              </w:rPr>
              <w:t xml:space="preserve"> </w:t>
            </w:r>
            <w:r w:rsidRPr="00176110">
              <w:rPr>
                <w:rFonts w:cs="Calibri"/>
                <w:i/>
              </w:rPr>
              <w:t xml:space="preserve">Matematika II, </w:t>
            </w:r>
            <w:r w:rsidRPr="00176110">
              <w:rPr>
                <w:rFonts w:cs="Calibri"/>
                <w:bCs/>
                <w:color w:val="000000"/>
              </w:rPr>
              <w:t>ISBN 978-80-248-1316-5,</w:t>
            </w:r>
            <w:r w:rsidRPr="00176110">
              <w:rPr>
                <w:rFonts w:cs="Calibri"/>
              </w:rPr>
              <w:t xml:space="preserve"> </w:t>
            </w:r>
            <w:ins w:id="1742" w:author="Jan Strohmandl" w:date="2018-11-18T13:50:00Z">
              <w:r w:rsidR="00F139B8">
                <w:rPr>
                  <w:rFonts w:cs="Calibri"/>
                </w:rPr>
                <w:fldChar w:fldCharType="begin"/>
              </w:r>
              <w:r w:rsidR="009A2997">
                <w:rPr>
                  <w:rFonts w:cs="Calibri"/>
                </w:rPr>
                <w:instrText xml:space="preserve"> HYPERLINK "</w:instrText>
              </w:r>
            </w:ins>
            <w:r w:rsidR="009A2997" w:rsidRPr="009F1144">
              <w:rPr>
                <w:rFonts w:cs="Calibri"/>
              </w:rPr>
              <w:instrText>http://homen.vsb.cz/~kre40/esfmat2/</w:instrText>
            </w:r>
            <w:ins w:id="1743" w:author="Jan Strohmandl" w:date="2018-11-18T13:50:00Z">
              <w:r w:rsidR="009A2997">
                <w:rPr>
                  <w:rFonts w:cs="Calibri"/>
                </w:rPr>
                <w:instrText xml:space="preserve">" </w:instrText>
              </w:r>
              <w:r w:rsidR="00F139B8">
                <w:rPr>
                  <w:rFonts w:cs="Calibri"/>
                </w:rPr>
                <w:fldChar w:fldCharType="separate"/>
              </w:r>
            </w:ins>
            <w:r w:rsidR="009A2997" w:rsidRPr="00C955AB">
              <w:rPr>
                <w:rStyle w:val="Hypertextovodkaz"/>
                <w:rFonts w:cs="Calibri"/>
              </w:rPr>
              <w:t>http://homen.vsb.cz/~kre40/esfmat2/</w:t>
            </w:r>
            <w:ins w:id="1744" w:author="Jan Strohmandl" w:date="2018-11-18T13:50:00Z">
              <w:r w:rsidR="00F139B8">
                <w:rPr>
                  <w:rFonts w:cs="Calibri"/>
                </w:rPr>
                <w:fldChar w:fldCharType="end"/>
              </w:r>
            </w:ins>
          </w:p>
          <w:p w:rsidR="009A2997" w:rsidRPr="00176110" w:rsidRDefault="009A2997" w:rsidP="00420BD2">
            <w:pPr>
              <w:autoSpaceDE w:val="0"/>
              <w:autoSpaceDN w:val="0"/>
              <w:adjustRightInd w:val="0"/>
              <w:rPr>
                <w:rFonts w:cs="Calibri"/>
              </w:rPr>
            </w:pPr>
          </w:p>
          <w:p w:rsidR="000D6DB9" w:rsidRPr="00176110" w:rsidRDefault="000D6DB9" w:rsidP="00420BD2">
            <w:pPr>
              <w:spacing w:before="60"/>
              <w:jc w:val="both"/>
              <w:rPr>
                <w:rFonts w:cs="Calibri"/>
                <w:b/>
              </w:rPr>
            </w:pPr>
            <w:r w:rsidRPr="0056138F">
              <w:rPr>
                <w:b/>
                <w:bCs/>
              </w:rPr>
              <w:t>Doporučená</w:t>
            </w:r>
            <w:r w:rsidRPr="00176110">
              <w:rPr>
                <w:rFonts w:cs="Calibri"/>
                <w:b/>
              </w:rPr>
              <w:t xml:space="preserve"> literatura</w:t>
            </w:r>
            <w:r>
              <w:rPr>
                <w:rFonts w:cs="Calibri"/>
                <w:b/>
              </w:rPr>
              <w:t>:</w:t>
            </w:r>
          </w:p>
          <w:p w:rsidR="000D6DB9" w:rsidRPr="00176110" w:rsidRDefault="000D6DB9" w:rsidP="00420BD2">
            <w:pPr>
              <w:autoSpaceDE w:val="0"/>
              <w:autoSpaceDN w:val="0"/>
              <w:adjustRightInd w:val="0"/>
              <w:rPr>
                <w:rFonts w:cs="Calibri"/>
              </w:rPr>
            </w:pPr>
            <w:r w:rsidRPr="00176110">
              <w:rPr>
                <w:rFonts w:cs="Calibri"/>
              </w:rPr>
              <w:t>KLUVÁNEK, I., MIŠÍK, L., ŠVEC, M.</w:t>
            </w:r>
            <w:ins w:id="1745" w:author="Jan Strohmandl" w:date="2018-11-17T15:51:00Z">
              <w:r w:rsidR="008D43AA" w:rsidRPr="00176110">
                <w:rPr>
                  <w:rFonts w:cs="Calibri"/>
                </w:rPr>
                <w:t xml:space="preserve"> </w:t>
              </w:r>
            </w:ins>
            <w:ins w:id="1746" w:author="Eva Batůšková" w:date="2018-11-19T11:33:00Z">
              <w:r w:rsidR="00595BE7">
                <w:rPr>
                  <w:rFonts w:cs="Calibri"/>
                </w:rPr>
                <w:t>(</w:t>
              </w:r>
            </w:ins>
            <w:ins w:id="1747" w:author="Jan Strohmandl" w:date="2018-11-17T15:51:00Z">
              <w:r w:rsidR="008D43AA" w:rsidRPr="00176110">
                <w:rPr>
                  <w:rFonts w:cs="Calibri"/>
                </w:rPr>
                <w:t>1959</w:t>
              </w:r>
            </w:ins>
            <w:ins w:id="1748" w:author="Eva Batůšková" w:date="2018-11-19T11:33:00Z">
              <w:r w:rsidR="00595BE7">
                <w:rPr>
                  <w:rFonts w:cs="Calibri"/>
                </w:rPr>
                <w:t>)</w:t>
              </w:r>
            </w:ins>
            <w:ins w:id="1749" w:author="Jan Strohmandl" w:date="2018-11-17T15:51:00Z">
              <w:r w:rsidR="008D43AA" w:rsidRPr="00176110">
                <w:rPr>
                  <w:rFonts w:cs="Calibri"/>
                </w:rPr>
                <w:t>.</w:t>
              </w:r>
            </w:ins>
            <w:del w:id="1750" w:author="Jan Strohmandl" w:date="2018-11-17T15:51:00Z">
              <w:r w:rsidDel="008D43AA">
                <w:rPr>
                  <w:rFonts w:cs="Calibri"/>
                </w:rPr>
                <w:delText>:</w:delText>
              </w:r>
            </w:del>
            <w:r w:rsidRPr="005754C1">
              <w:rPr>
                <w:rFonts w:cs="Calibri"/>
                <w:i/>
              </w:rPr>
              <w:t xml:space="preserve"> Matematika I</w:t>
            </w:r>
            <w:r w:rsidRPr="00176110">
              <w:rPr>
                <w:rFonts w:cs="Calibri"/>
              </w:rPr>
              <w:t>, SVTL Bratislava</w:t>
            </w:r>
            <w:ins w:id="1751" w:author="Jan Strohmandl" w:date="2018-11-17T15:51:00Z">
              <w:r w:rsidR="008D43AA">
                <w:rPr>
                  <w:rFonts w:cs="Calibri"/>
                </w:rPr>
                <w:t>.</w:t>
              </w:r>
            </w:ins>
            <w:r w:rsidRPr="00176110">
              <w:rPr>
                <w:rFonts w:cs="Calibri"/>
              </w:rPr>
              <w:t xml:space="preserve"> </w:t>
            </w:r>
            <w:del w:id="1752" w:author="Jan Strohmandl" w:date="2018-11-17T15:51:00Z">
              <w:r w:rsidRPr="00176110" w:rsidDel="008D43AA">
                <w:rPr>
                  <w:rFonts w:cs="Calibri"/>
                </w:rPr>
                <w:delText>1959.</w:delText>
              </w:r>
            </w:del>
          </w:p>
          <w:p w:rsidR="000D6DB9" w:rsidRPr="00176110" w:rsidRDefault="000D6DB9" w:rsidP="00420BD2">
            <w:pPr>
              <w:autoSpaceDE w:val="0"/>
              <w:autoSpaceDN w:val="0"/>
              <w:adjustRightInd w:val="0"/>
              <w:jc w:val="both"/>
              <w:rPr>
                <w:rFonts w:cs="Calibri"/>
              </w:rPr>
            </w:pPr>
            <w:r>
              <w:rPr>
                <w:rFonts w:cs="Calibri"/>
              </w:rPr>
              <w:t>POLÁK, J.</w:t>
            </w:r>
            <w:del w:id="1753" w:author="Jan Strohmandl" w:date="2018-11-17T15:52:00Z">
              <w:r w:rsidDel="008D43AA">
                <w:rPr>
                  <w:rFonts w:cs="Calibri"/>
                </w:rPr>
                <w:delText>:</w:delText>
              </w:r>
            </w:del>
            <w:r w:rsidRPr="005754C1">
              <w:rPr>
                <w:rFonts w:cs="Calibri"/>
                <w:i/>
              </w:rPr>
              <w:t xml:space="preserve"> </w:t>
            </w:r>
            <w:ins w:id="1754" w:author="Eva Batůšková" w:date="2018-11-19T11:33:00Z">
              <w:r w:rsidR="00595BE7" w:rsidRPr="00595BE7">
                <w:rPr>
                  <w:rFonts w:cs="Calibri"/>
                  <w:rPrChange w:id="1755" w:author="Eva Batůšková" w:date="2018-11-19T11:33:00Z">
                    <w:rPr>
                      <w:rFonts w:cs="Calibri"/>
                      <w:i/>
                    </w:rPr>
                  </w:rPrChange>
                </w:rPr>
                <w:t>(</w:t>
              </w:r>
            </w:ins>
            <w:ins w:id="1756" w:author="Jan Strohmandl" w:date="2018-11-17T15:51:00Z">
              <w:r w:rsidR="008D43AA" w:rsidRPr="00176110">
                <w:rPr>
                  <w:rFonts w:cs="Calibri"/>
                </w:rPr>
                <w:t>1991</w:t>
              </w:r>
            </w:ins>
            <w:ins w:id="1757" w:author="Eva Batůšková" w:date="2018-11-19T11:33:00Z">
              <w:r w:rsidR="00595BE7">
                <w:rPr>
                  <w:rFonts w:cs="Calibri"/>
                </w:rPr>
                <w:t>)</w:t>
              </w:r>
            </w:ins>
            <w:ins w:id="1758" w:author="Jan Strohmandl" w:date="2018-11-17T15:51:00Z">
              <w:r w:rsidR="008D43AA" w:rsidRPr="00176110">
                <w:rPr>
                  <w:rFonts w:cs="Calibri"/>
                </w:rPr>
                <w:t>.</w:t>
              </w:r>
            </w:ins>
            <w:ins w:id="1759" w:author="Eva Batůšková" w:date="2018-11-19T11:33:00Z">
              <w:r w:rsidR="00595BE7">
                <w:rPr>
                  <w:rFonts w:cs="Calibri"/>
                </w:rPr>
                <w:t xml:space="preserve"> </w:t>
              </w:r>
            </w:ins>
            <w:r w:rsidRPr="005754C1">
              <w:rPr>
                <w:rFonts w:cs="Calibri"/>
                <w:i/>
              </w:rPr>
              <w:t>Přehled středoškolské matematiky</w:t>
            </w:r>
            <w:r w:rsidRPr="00176110">
              <w:rPr>
                <w:rFonts w:cs="Calibri"/>
              </w:rPr>
              <w:t>, PROMETHEUS</w:t>
            </w:r>
            <w:ins w:id="1760" w:author="Jan Strohmandl" w:date="2018-11-17T15:52:00Z">
              <w:r w:rsidR="008D43AA">
                <w:rPr>
                  <w:rFonts w:cs="Calibri"/>
                </w:rPr>
                <w:t>.</w:t>
              </w:r>
            </w:ins>
            <w:r w:rsidRPr="00176110">
              <w:rPr>
                <w:rFonts w:cs="Calibri"/>
              </w:rPr>
              <w:t xml:space="preserve"> </w:t>
            </w:r>
            <w:del w:id="1761" w:author="Jan Strohmandl" w:date="2018-11-17T15:51:00Z">
              <w:r w:rsidRPr="00176110" w:rsidDel="008D43AA">
                <w:rPr>
                  <w:rFonts w:cs="Calibri"/>
                </w:rPr>
                <w:delText>1991.</w:delText>
              </w:r>
            </w:del>
          </w:p>
          <w:p w:rsidR="000D6DB9" w:rsidRPr="00176110" w:rsidRDefault="000D6DB9" w:rsidP="00420BD2">
            <w:pPr>
              <w:autoSpaceDE w:val="0"/>
              <w:autoSpaceDN w:val="0"/>
              <w:adjustRightInd w:val="0"/>
              <w:jc w:val="both"/>
              <w:rPr>
                <w:rFonts w:cs="Calibri"/>
              </w:rPr>
            </w:pPr>
            <w:r>
              <w:rPr>
                <w:rFonts w:cs="Calibri"/>
              </w:rPr>
              <w:t>POLÁK, J.</w:t>
            </w:r>
            <w:ins w:id="1762" w:author="Jan Strohmandl" w:date="2018-11-17T15:52:00Z">
              <w:r w:rsidR="008D43AA" w:rsidRPr="00176110">
                <w:rPr>
                  <w:rFonts w:cs="Calibri"/>
                </w:rPr>
                <w:t xml:space="preserve"> </w:t>
              </w:r>
            </w:ins>
            <w:ins w:id="1763" w:author="Eva Batůšková" w:date="2018-11-19T11:33:00Z">
              <w:r w:rsidR="00595BE7">
                <w:rPr>
                  <w:rFonts w:cs="Calibri"/>
                </w:rPr>
                <w:t>(</w:t>
              </w:r>
            </w:ins>
            <w:ins w:id="1764" w:author="Jan Strohmandl" w:date="2018-11-17T15:52:00Z">
              <w:r w:rsidR="008D43AA" w:rsidRPr="00176110">
                <w:rPr>
                  <w:rFonts w:cs="Calibri"/>
                </w:rPr>
                <w:t>1996</w:t>
              </w:r>
            </w:ins>
            <w:ins w:id="1765" w:author="Eva Batůšková" w:date="2018-11-19T11:33:00Z">
              <w:r w:rsidR="00595BE7">
                <w:rPr>
                  <w:rFonts w:cs="Calibri"/>
                </w:rPr>
                <w:t>)</w:t>
              </w:r>
            </w:ins>
            <w:ins w:id="1766" w:author="Jan Strohmandl" w:date="2018-11-17T15:52:00Z">
              <w:r w:rsidR="008D43AA" w:rsidRPr="00176110">
                <w:rPr>
                  <w:rFonts w:cs="Calibri"/>
                </w:rPr>
                <w:t>.</w:t>
              </w:r>
            </w:ins>
            <w:del w:id="1767" w:author="Jan Strohmandl" w:date="2018-11-17T15:52:00Z">
              <w:r w:rsidDel="008D43AA">
                <w:rPr>
                  <w:rFonts w:cs="Calibri"/>
                </w:rPr>
                <w:delText>:</w:delText>
              </w:r>
            </w:del>
            <w:r w:rsidRPr="00176110">
              <w:rPr>
                <w:rFonts w:cs="Calibri"/>
              </w:rPr>
              <w:t xml:space="preserve"> </w:t>
            </w:r>
            <w:r w:rsidRPr="005754C1">
              <w:rPr>
                <w:rFonts w:cs="Calibri"/>
                <w:i/>
              </w:rPr>
              <w:t>Středoškolská matematika v úlohách I</w:t>
            </w:r>
            <w:r w:rsidRPr="00176110">
              <w:rPr>
                <w:rFonts w:cs="Calibri"/>
              </w:rPr>
              <w:t>, PROMETHEUS</w:t>
            </w:r>
            <w:ins w:id="1768" w:author="Jan Strohmandl" w:date="2018-11-17T15:52:00Z">
              <w:r w:rsidR="008D43AA">
                <w:rPr>
                  <w:rFonts w:cs="Calibri"/>
                </w:rPr>
                <w:t>.</w:t>
              </w:r>
            </w:ins>
            <w:r w:rsidRPr="00176110">
              <w:rPr>
                <w:rFonts w:cs="Calibri"/>
              </w:rPr>
              <w:t xml:space="preserve"> </w:t>
            </w:r>
            <w:del w:id="1769" w:author="Jan Strohmandl" w:date="2018-11-17T15:52:00Z">
              <w:r w:rsidRPr="00176110" w:rsidDel="008D43AA">
                <w:rPr>
                  <w:rFonts w:cs="Calibri"/>
                </w:rPr>
                <w:delText>1996.</w:delText>
              </w:r>
            </w:del>
          </w:p>
          <w:p w:rsidR="000D6DB9" w:rsidRPr="00176110" w:rsidRDefault="000D6DB9" w:rsidP="00420BD2">
            <w:pPr>
              <w:autoSpaceDE w:val="0"/>
              <w:autoSpaceDN w:val="0"/>
              <w:adjustRightInd w:val="0"/>
              <w:jc w:val="both"/>
              <w:rPr>
                <w:rFonts w:cs="Calibri"/>
              </w:rPr>
            </w:pPr>
            <w:r>
              <w:rPr>
                <w:rFonts w:cs="Calibri"/>
              </w:rPr>
              <w:t>POLÁK, J.</w:t>
            </w:r>
            <w:ins w:id="1770" w:author="Jan Strohmandl" w:date="2018-11-17T15:52:00Z">
              <w:r w:rsidR="008D43AA" w:rsidRPr="00176110">
                <w:rPr>
                  <w:rFonts w:cs="Calibri"/>
                </w:rPr>
                <w:t xml:space="preserve"> </w:t>
              </w:r>
            </w:ins>
            <w:ins w:id="1771" w:author="Eva Batůšková" w:date="2018-11-19T11:33:00Z">
              <w:r w:rsidR="00595BE7">
                <w:rPr>
                  <w:rFonts w:cs="Calibri"/>
                </w:rPr>
                <w:t>(</w:t>
              </w:r>
            </w:ins>
            <w:ins w:id="1772" w:author="Jan Strohmandl" w:date="2018-11-17T15:52:00Z">
              <w:r w:rsidR="008D43AA" w:rsidRPr="00176110">
                <w:rPr>
                  <w:rFonts w:cs="Calibri"/>
                </w:rPr>
                <w:t>1999</w:t>
              </w:r>
            </w:ins>
            <w:ins w:id="1773" w:author="Eva Batůšková" w:date="2018-11-19T11:33:00Z">
              <w:r w:rsidR="00595BE7">
                <w:rPr>
                  <w:rFonts w:cs="Calibri"/>
                </w:rPr>
                <w:t>)</w:t>
              </w:r>
            </w:ins>
            <w:ins w:id="1774" w:author="Jan Strohmandl" w:date="2018-11-17T15:52:00Z">
              <w:r w:rsidR="008D43AA" w:rsidRPr="00176110">
                <w:rPr>
                  <w:rFonts w:cs="Calibri"/>
                </w:rPr>
                <w:t>.</w:t>
              </w:r>
            </w:ins>
            <w:del w:id="1775" w:author="Jan Strohmandl" w:date="2018-11-17T15:52:00Z">
              <w:r w:rsidDel="008D43AA">
                <w:rPr>
                  <w:rFonts w:cs="Calibri"/>
                </w:rPr>
                <w:delText>:</w:delText>
              </w:r>
            </w:del>
            <w:r w:rsidRPr="00176110">
              <w:rPr>
                <w:rFonts w:cs="Calibri"/>
              </w:rPr>
              <w:t xml:space="preserve"> </w:t>
            </w:r>
            <w:r w:rsidRPr="005754C1">
              <w:rPr>
                <w:rFonts w:cs="Calibri"/>
                <w:i/>
              </w:rPr>
              <w:t>Středoškolská matematika v úlohách II</w:t>
            </w:r>
            <w:r w:rsidRPr="00176110">
              <w:rPr>
                <w:rFonts w:cs="Calibri"/>
              </w:rPr>
              <w:t>, PROMETHEUS</w:t>
            </w:r>
            <w:ins w:id="1776" w:author="Jan Strohmandl" w:date="2018-11-17T15:52:00Z">
              <w:r w:rsidR="008D43AA">
                <w:rPr>
                  <w:rFonts w:cs="Calibri"/>
                </w:rPr>
                <w:t>.</w:t>
              </w:r>
            </w:ins>
            <w:r w:rsidRPr="00176110">
              <w:rPr>
                <w:rFonts w:cs="Calibri"/>
              </w:rPr>
              <w:t xml:space="preserve"> </w:t>
            </w:r>
            <w:del w:id="1777" w:author="Jan Strohmandl" w:date="2018-11-17T15:52:00Z">
              <w:r w:rsidRPr="00176110" w:rsidDel="008D43AA">
                <w:rPr>
                  <w:rFonts w:cs="Calibri"/>
                </w:rPr>
                <w:delText>1999.</w:delText>
              </w:r>
            </w:del>
          </w:p>
          <w:p w:rsidR="000D6DB9" w:rsidRPr="00176110" w:rsidRDefault="000D6DB9" w:rsidP="00420BD2">
            <w:pPr>
              <w:autoSpaceDE w:val="0"/>
              <w:autoSpaceDN w:val="0"/>
              <w:adjustRightInd w:val="0"/>
              <w:jc w:val="both"/>
              <w:rPr>
                <w:rFonts w:cs="Calibri"/>
              </w:rPr>
            </w:pPr>
            <w:r w:rsidRPr="00176110">
              <w:rPr>
                <w:rFonts w:cs="Calibri"/>
              </w:rPr>
              <w:t>REKTORYS, K.</w:t>
            </w:r>
            <w:ins w:id="1778" w:author="Jan Strohmandl" w:date="2018-11-17T15:52:00Z">
              <w:r w:rsidR="008D43AA" w:rsidRPr="00176110">
                <w:rPr>
                  <w:rFonts w:cs="Calibri"/>
                </w:rPr>
                <w:t xml:space="preserve"> </w:t>
              </w:r>
            </w:ins>
            <w:ins w:id="1779" w:author="Eva Batůšková" w:date="2018-11-19T11:33:00Z">
              <w:r w:rsidR="00595BE7">
                <w:rPr>
                  <w:rFonts w:cs="Calibri"/>
                </w:rPr>
                <w:t>(</w:t>
              </w:r>
            </w:ins>
            <w:ins w:id="1780" w:author="Jan Strohmandl" w:date="2018-11-17T15:52:00Z">
              <w:r w:rsidR="008D43AA" w:rsidRPr="00176110">
                <w:rPr>
                  <w:rFonts w:cs="Calibri"/>
                </w:rPr>
                <w:t>1988</w:t>
              </w:r>
            </w:ins>
            <w:ins w:id="1781" w:author="Eva Batůšková" w:date="2018-11-19T11:33:00Z">
              <w:r w:rsidR="00595BE7">
                <w:rPr>
                  <w:rFonts w:cs="Calibri"/>
                </w:rPr>
                <w:t>)</w:t>
              </w:r>
            </w:ins>
            <w:ins w:id="1782" w:author="Jan Strohmandl" w:date="2018-11-17T15:52:00Z">
              <w:r w:rsidR="008D43AA" w:rsidRPr="00176110">
                <w:rPr>
                  <w:rFonts w:cs="Calibri"/>
                </w:rPr>
                <w:t>.</w:t>
              </w:r>
            </w:ins>
            <w:del w:id="1783" w:author="Jan Strohmandl" w:date="2018-11-17T15:52:00Z">
              <w:r w:rsidDel="008D43AA">
                <w:rPr>
                  <w:rFonts w:cs="Calibri"/>
                </w:rPr>
                <w:delText>:</w:delText>
              </w:r>
            </w:del>
            <w:r w:rsidRPr="00176110">
              <w:rPr>
                <w:rFonts w:cs="Calibri"/>
              </w:rPr>
              <w:t xml:space="preserve"> </w:t>
            </w:r>
            <w:r w:rsidRPr="005754C1">
              <w:rPr>
                <w:rFonts w:cs="Calibri"/>
                <w:i/>
              </w:rPr>
              <w:t>Přehled užité matematiky</w:t>
            </w:r>
            <w:r w:rsidRPr="00176110">
              <w:rPr>
                <w:rFonts w:cs="Calibri"/>
              </w:rPr>
              <w:t>, SNTL Praha</w:t>
            </w:r>
            <w:ins w:id="1784" w:author="Jan Strohmandl" w:date="2018-11-17T15:52:00Z">
              <w:r w:rsidR="008D43AA">
                <w:rPr>
                  <w:rFonts w:cs="Calibri"/>
                </w:rPr>
                <w:t>.</w:t>
              </w:r>
            </w:ins>
            <w:r w:rsidRPr="00176110">
              <w:rPr>
                <w:rFonts w:cs="Calibri"/>
              </w:rPr>
              <w:t xml:space="preserve"> </w:t>
            </w:r>
            <w:del w:id="1785" w:author="Jan Strohmandl" w:date="2018-11-17T15:52:00Z">
              <w:r w:rsidRPr="00176110" w:rsidDel="008D43AA">
                <w:rPr>
                  <w:rFonts w:cs="Calibri"/>
                </w:rPr>
                <w:delText>1988.</w:delText>
              </w:r>
            </w:del>
          </w:p>
          <w:p w:rsidR="000D6DB9" w:rsidRDefault="000D6DB9" w:rsidP="008D43AA">
            <w:pPr>
              <w:autoSpaceDE w:val="0"/>
              <w:autoSpaceDN w:val="0"/>
              <w:adjustRightInd w:val="0"/>
              <w:jc w:val="both"/>
            </w:pPr>
            <w:r>
              <w:rPr>
                <w:rFonts w:cs="Calibri"/>
              </w:rPr>
              <w:t>ŠKRÁŠEK, J., TICHÝ, Z</w:t>
            </w:r>
            <w:ins w:id="1786" w:author="Jan Strohmandl" w:date="2018-11-17T15:52:00Z">
              <w:r w:rsidR="008D43AA">
                <w:rPr>
                  <w:rFonts w:cs="Calibri"/>
                </w:rPr>
                <w:t xml:space="preserve">. </w:t>
              </w:r>
            </w:ins>
            <w:ins w:id="1787" w:author="Eva Batůšková" w:date="2018-11-19T11:33:00Z">
              <w:r w:rsidR="00595BE7">
                <w:rPr>
                  <w:rFonts w:cs="Calibri"/>
                </w:rPr>
                <w:t>(</w:t>
              </w:r>
            </w:ins>
            <w:ins w:id="1788" w:author="Jan Strohmandl" w:date="2018-11-17T15:52:00Z">
              <w:r w:rsidR="008D43AA" w:rsidRPr="00176110">
                <w:rPr>
                  <w:rFonts w:cs="Calibri"/>
                </w:rPr>
                <w:t>1989</w:t>
              </w:r>
            </w:ins>
            <w:ins w:id="1789" w:author="Eva Batůšková" w:date="2018-11-19T11:33:00Z">
              <w:r w:rsidR="00595BE7">
                <w:rPr>
                  <w:rFonts w:cs="Calibri"/>
                </w:rPr>
                <w:t>)</w:t>
              </w:r>
            </w:ins>
            <w:r>
              <w:rPr>
                <w:rFonts w:cs="Calibri"/>
              </w:rPr>
              <w:t>.</w:t>
            </w:r>
            <w:del w:id="1790" w:author="Jan Strohmandl" w:date="2018-11-17T15:53:00Z">
              <w:r w:rsidDel="008D43AA">
                <w:rPr>
                  <w:rFonts w:cs="Calibri"/>
                </w:rPr>
                <w:delText>:</w:delText>
              </w:r>
            </w:del>
            <w:r w:rsidRPr="00176110">
              <w:rPr>
                <w:rFonts w:cs="Calibri"/>
              </w:rPr>
              <w:t xml:space="preserve"> </w:t>
            </w:r>
            <w:r w:rsidRPr="002E792B">
              <w:rPr>
                <w:rFonts w:cs="Calibri"/>
                <w:i/>
              </w:rPr>
              <w:t>Základy aplikované matematiky I-III</w:t>
            </w:r>
            <w:r w:rsidRPr="00176110">
              <w:rPr>
                <w:rFonts w:cs="Calibri"/>
              </w:rPr>
              <w:t>, SNTL Praha</w:t>
            </w:r>
            <w:ins w:id="1791" w:author="Jan Strohmandl" w:date="2018-11-17T15:53:00Z">
              <w:r w:rsidR="008D43AA">
                <w:rPr>
                  <w:rFonts w:cs="Calibri"/>
                </w:rPr>
                <w:t>.</w:t>
              </w:r>
            </w:ins>
            <w:r w:rsidRPr="00176110">
              <w:rPr>
                <w:rFonts w:cs="Calibri"/>
              </w:rPr>
              <w:t xml:space="preserve"> </w:t>
            </w:r>
            <w:del w:id="1792" w:author="Jan Strohmandl" w:date="2018-11-17T15:52:00Z">
              <w:r w:rsidRPr="00176110" w:rsidDel="008D43AA">
                <w:rPr>
                  <w:rFonts w:cs="Calibri"/>
                </w:rPr>
                <w:delText>1989.</w:delText>
              </w:r>
            </w:del>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20</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rPr>
                <w:ins w:id="1793" w:author="Strohmandl Jan" w:date="2018-11-13T09:20:00Z"/>
              </w:rPr>
            </w:pPr>
            <w:r>
              <w:lastRenderedPageBreak/>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524108" w:rsidRDefault="00524108" w:rsidP="00420BD2">
            <w:pPr>
              <w:jc w:val="both"/>
            </w:pPr>
            <w:ins w:id="1794" w:author="Strohmandl Jan" w:date="2018-11-13T09:21:00Z">
              <w:r>
                <w:t>Studenti v rámci výuky absolvují 2 zápočtové písemné práce za účelem prověření znalostí.</w:t>
              </w:r>
            </w:ins>
          </w:p>
          <w:p w:rsidR="000D6DB9" w:rsidRDefault="000D6DB9" w:rsidP="00420BD2">
            <w:pPr>
              <w:jc w:val="both"/>
            </w:pPr>
            <w:r>
              <w:t xml:space="preserve">Možnosti komunikace s vyučujícím: </w:t>
            </w:r>
            <w:hyperlink r:id="rId51" w:history="1">
              <w:r w:rsidRPr="00EB1132">
                <w:rPr>
                  <w:rStyle w:val="Hypertextovodkaz"/>
                </w:rPr>
                <w:t>pmartinek@utb.cz</w:t>
              </w:r>
            </w:hyperlink>
            <w:r>
              <w:t xml:space="preserve">; </w:t>
            </w:r>
            <w:hyperlink r:id="rId52" w:history="1">
              <w:r w:rsidRPr="00EB1132">
                <w:rPr>
                  <w:rStyle w:val="Hypertextovodkaz"/>
                </w:rPr>
                <w:t>lkozakova@utb.cz</w:t>
              </w:r>
            </w:hyperlink>
            <w:r>
              <w:t xml:space="preserve">; </w:t>
            </w:r>
            <w:hyperlink r:id="rId53" w:history="1">
              <w:r w:rsidRPr="00EB1132">
                <w:rPr>
                  <w:rStyle w:val="Hypertextovodkaz"/>
                </w:rPr>
                <w:t>fajkus@utb.cz</w:t>
              </w:r>
            </w:hyperlink>
            <w:r>
              <w:t xml:space="preserve"> </w:t>
            </w:r>
          </w:p>
        </w:tc>
      </w:tr>
    </w:tbl>
    <w:p w:rsidR="000D6DB9" w:rsidRDefault="000D6DB9" w:rsidP="000D6DB9"/>
    <w:p w:rsidR="000D6DB9" w:rsidRDefault="000D6DB9" w:rsidP="000D6DB9">
      <w:pPr>
        <w:spacing w:after="160" w:line="256" w:lineRule="auto"/>
      </w:pPr>
    </w:p>
    <w:p w:rsidR="000D6DB9" w:rsidRDefault="000D6DB9" w:rsidP="000D6DB9">
      <w:pPr>
        <w:spacing w:after="160" w:line="256" w:lineRule="auto"/>
      </w:pPr>
    </w:p>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Del="009A2997" w:rsidRDefault="000D6DB9" w:rsidP="000D6DB9">
      <w:pPr>
        <w:rPr>
          <w:del w:id="1795" w:author="Jan Strohmandl" w:date="2018-11-18T13:50:00Z"/>
        </w:rPr>
      </w:pPr>
    </w:p>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Del="009A2997" w:rsidTr="00420BD2">
        <w:trPr>
          <w:del w:id="1796" w:author="Jan Strohmandl" w:date="2018-11-18T13:50:00Z"/>
        </w:trPr>
        <w:tc>
          <w:tcPr>
            <w:tcW w:w="9855" w:type="dxa"/>
            <w:gridSpan w:val="8"/>
            <w:tcBorders>
              <w:bottom w:val="double" w:sz="4" w:space="0" w:color="auto"/>
            </w:tcBorders>
            <w:shd w:val="clear" w:color="auto" w:fill="BDD6EE"/>
          </w:tcPr>
          <w:p w:rsidR="000D6DB9" w:rsidDel="009A2997" w:rsidRDefault="000D6DB9" w:rsidP="00420BD2">
            <w:pPr>
              <w:jc w:val="both"/>
              <w:rPr>
                <w:del w:id="1797" w:author="Jan Strohmandl" w:date="2018-11-18T13:50:00Z"/>
                <w:b/>
                <w:sz w:val="28"/>
              </w:rPr>
            </w:pPr>
            <w:del w:id="1798" w:author="Jan Strohmandl" w:date="2018-11-18T13:50:00Z">
              <w:r w:rsidDel="009A2997">
                <w:br w:type="page"/>
              </w:r>
              <w:r w:rsidDel="009A2997">
                <w:rPr>
                  <w:b/>
                  <w:sz w:val="28"/>
                </w:rPr>
                <w:delText>B-III – Charakteristika studijního předmětu</w:delText>
              </w:r>
            </w:del>
          </w:p>
        </w:tc>
      </w:tr>
      <w:tr w:rsidR="000D6DB9" w:rsidDel="009A2997" w:rsidTr="00420BD2">
        <w:trPr>
          <w:del w:id="1799" w:author="Jan Strohmandl" w:date="2018-11-18T13:50:00Z"/>
        </w:trPr>
        <w:tc>
          <w:tcPr>
            <w:tcW w:w="3086" w:type="dxa"/>
            <w:tcBorders>
              <w:top w:val="double" w:sz="4" w:space="0" w:color="auto"/>
            </w:tcBorders>
            <w:shd w:val="clear" w:color="auto" w:fill="F7CAAC"/>
          </w:tcPr>
          <w:p w:rsidR="000D6DB9" w:rsidDel="009A2997" w:rsidRDefault="000D6DB9" w:rsidP="00420BD2">
            <w:pPr>
              <w:jc w:val="both"/>
              <w:rPr>
                <w:del w:id="1800" w:author="Jan Strohmandl" w:date="2018-11-18T13:50:00Z"/>
                <w:b/>
              </w:rPr>
            </w:pPr>
            <w:del w:id="1801" w:author="Jan Strohmandl" w:date="2018-11-18T13:50:00Z">
              <w:r w:rsidDel="009A2997">
                <w:rPr>
                  <w:b/>
                </w:rPr>
                <w:delText>Název studijního předmětu</w:delText>
              </w:r>
            </w:del>
          </w:p>
        </w:tc>
        <w:tc>
          <w:tcPr>
            <w:tcW w:w="6769" w:type="dxa"/>
            <w:gridSpan w:val="7"/>
            <w:tcBorders>
              <w:top w:val="double" w:sz="4" w:space="0" w:color="auto"/>
            </w:tcBorders>
          </w:tcPr>
          <w:p w:rsidR="000D6DB9" w:rsidRPr="00EC7397" w:rsidDel="009A2997" w:rsidRDefault="00E97431" w:rsidP="00840710">
            <w:pPr>
              <w:jc w:val="both"/>
              <w:rPr>
                <w:del w:id="1802" w:author="Jan Strohmandl" w:date="2018-11-18T13:50:00Z"/>
                <w:b/>
              </w:rPr>
            </w:pPr>
            <w:ins w:id="1803" w:author="Strohmandl Jan" w:date="2018-11-13T14:14:00Z">
              <w:del w:id="1804" w:author="Jan Strohmandl" w:date="2018-11-18T13:50:00Z">
                <w:r w:rsidDel="009A2997">
                  <w:rPr>
                    <w:b/>
                  </w:rPr>
                  <w:delText>Základy lineární algebry a optimalizace</w:delText>
                </w:r>
              </w:del>
            </w:ins>
          </w:p>
        </w:tc>
      </w:tr>
      <w:tr w:rsidR="000D6DB9" w:rsidDel="009A2997" w:rsidTr="00420BD2">
        <w:trPr>
          <w:del w:id="1805" w:author="Jan Strohmandl" w:date="2018-11-18T13:50:00Z"/>
        </w:trPr>
        <w:tc>
          <w:tcPr>
            <w:tcW w:w="3086" w:type="dxa"/>
            <w:shd w:val="clear" w:color="auto" w:fill="F7CAAC"/>
          </w:tcPr>
          <w:p w:rsidR="000D6DB9" w:rsidDel="009A2997" w:rsidRDefault="000D6DB9" w:rsidP="00420BD2">
            <w:pPr>
              <w:jc w:val="both"/>
              <w:rPr>
                <w:del w:id="1806" w:author="Jan Strohmandl" w:date="2018-11-18T13:50:00Z"/>
                <w:b/>
              </w:rPr>
            </w:pPr>
            <w:del w:id="1807" w:author="Jan Strohmandl" w:date="2018-11-18T13:50:00Z">
              <w:r w:rsidDel="009A2997">
                <w:rPr>
                  <w:b/>
                </w:rPr>
                <w:delText>Typ předmětu</w:delText>
              </w:r>
            </w:del>
          </w:p>
        </w:tc>
        <w:tc>
          <w:tcPr>
            <w:tcW w:w="3406" w:type="dxa"/>
            <w:gridSpan w:val="4"/>
          </w:tcPr>
          <w:p w:rsidR="000D6DB9" w:rsidRPr="005F2CFE" w:rsidDel="009A2997" w:rsidRDefault="000D6DB9" w:rsidP="00420BD2">
            <w:pPr>
              <w:pStyle w:val="FormtovanvHTML"/>
              <w:shd w:val="clear" w:color="auto" w:fill="FFFFFF"/>
              <w:rPr>
                <w:del w:id="1808" w:author="Jan Strohmandl" w:date="2018-11-18T13:50:00Z"/>
                <w:rFonts w:ascii="Times New Roman" w:hAnsi="Times New Roman"/>
                <w:color w:val="000000"/>
              </w:rPr>
            </w:pPr>
            <w:del w:id="1809" w:author="Jan Strohmandl" w:date="2018-11-18T13:50:00Z">
              <w:r w:rsidDel="009A2997">
                <w:rPr>
                  <w:rFonts w:ascii="Times New Roman" w:hAnsi="Times New Roman"/>
                </w:rPr>
                <w:delText>povinný</w:delText>
              </w:r>
            </w:del>
          </w:p>
        </w:tc>
        <w:tc>
          <w:tcPr>
            <w:tcW w:w="2695" w:type="dxa"/>
            <w:gridSpan w:val="2"/>
            <w:shd w:val="clear" w:color="auto" w:fill="F7CAAC"/>
          </w:tcPr>
          <w:p w:rsidR="000D6DB9" w:rsidDel="009A2997" w:rsidRDefault="000D6DB9" w:rsidP="00420BD2">
            <w:pPr>
              <w:jc w:val="both"/>
              <w:rPr>
                <w:del w:id="1810" w:author="Jan Strohmandl" w:date="2018-11-18T13:50:00Z"/>
              </w:rPr>
            </w:pPr>
            <w:del w:id="1811" w:author="Jan Strohmandl" w:date="2018-11-18T13:50:00Z">
              <w:r w:rsidDel="009A2997">
                <w:rPr>
                  <w:b/>
                </w:rPr>
                <w:delText>doporučený ročník / semestr</w:delText>
              </w:r>
            </w:del>
          </w:p>
        </w:tc>
        <w:tc>
          <w:tcPr>
            <w:tcW w:w="668" w:type="dxa"/>
          </w:tcPr>
          <w:p w:rsidR="000D6DB9" w:rsidDel="009A2997" w:rsidRDefault="000D6DB9" w:rsidP="00420BD2">
            <w:pPr>
              <w:jc w:val="both"/>
              <w:rPr>
                <w:del w:id="1812" w:author="Jan Strohmandl" w:date="2018-11-18T13:50:00Z"/>
              </w:rPr>
            </w:pPr>
            <w:del w:id="1813" w:author="Jan Strohmandl" w:date="2018-11-18T13:50:00Z">
              <w:r w:rsidDel="009A2997">
                <w:delText>1/LS</w:delText>
              </w:r>
            </w:del>
          </w:p>
        </w:tc>
      </w:tr>
      <w:tr w:rsidR="000D6DB9" w:rsidDel="009A2997" w:rsidTr="00420BD2">
        <w:trPr>
          <w:del w:id="1814" w:author="Jan Strohmandl" w:date="2018-11-18T13:50:00Z"/>
        </w:trPr>
        <w:tc>
          <w:tcPr>
            <w:tcW w:w="3086" w:type="dxa"/>
            <w:shd w:val="clear" w:color="auto" w:fill="F7CAAC"/>
          </w:tcPr>
          <w:p w:rsidR="000D6DB9" w:rsidDel="009A2997" w:rsidRDefault="000D6DB9" w:rsidP="00420BD2">
            <w:pPr>
              <w:jc w:val="both"/>
              <w:rPr>
                <w:del w:id="1815" w:author="Jan Strohmandl" w:date="2018-11-18T13:50:00Z"/>
                <w:b/>
              </w:rPr>
            </w:pPr>
            <w:del w:id="1816" w:author="Jan Strohmandl" w:date="2018-11-18T13:50:00Z">
              <w:r w:rsidDel="009A2997">
                <w:rPr>
                  <w:b/>
                </w:rPr>
                <w:delText>Rozsah studijního předmětu</w:delText>
              </w:r>
            </w:del>
          </w:p>
        </w:tc>
        <w:tc>
          <w:tcPr>
            <w:tcW w:w="1701" w:type="dxa"/>
            <w:gridSpan w:val="2"/>
          </w:tcPr>
          <w:p w:rsidR="000D6DB9" w:rsidDel="009A2997" w:rsidRDefault="000D6DB9" w:rsidP="008449C0">
            <w:pPr>
              <w:jc w:val="both"/>
              <w:rPr>
                <w:del w:id="1817" w:author="Jan Strohmandl" w:date="2018-11-18T13:50:00Z"/>
              </w:rPr>
            </w:pPr>
            <w:del w:id="1818" w:author="Jan Strohmandl" w:date="2018-11-18T13:50:00Z">
              <w:r w:rsidDel="009A2997">
                <w:delText>28p –</w:delText>
              </w:r>
              <w:r w:rsidR="002C3F72" w:rsidDel="009A2997">
                <w:delText xml:space="preserve"> 28c</w:delText>
              </w:r>
            </w:del>
          </w:p>
        </w:tc>
        <w:tc>
          <w:tcPr>
            <w:tcW w:w="889" w:type="dxa"/>
            <w:shd w:val="clear" w:color="auto" w:fill="F7CAAC"/>
          </w:tcPr>
          <w:p w:rsidR="000D6DB9" w:rsidDel="009A2997" w:rsidRDefault="000D6DB9" w:rsidP="00420BD2">
            <w:pPr>
              <w:jc w:val="both"/>
              <w:rPr>
                <w:del w:id="1819" w:author="Jan Strohmandl" w:date="2018-11-18T13:50:00Z"/>
                <w:b/>
              </w:rPr>
            </w:pPr>
            <w:del w:id="1820" w:author="Jan Strohmandl" w:date="2018-11-18T13:50:00Z">
              <w:r w:rsidDel="009A2997">
                <w:rPr>
                  <w:b/>
                </w:rPr>
                <w:delText xml:space="preserve">hod. </w:delText>
              </w:r>
            </w:del>
          </w:p>
        </w:tc>
        <w:tc>
          <w:tcPr>
            <w:tcW w:w="816" w:type="dxa"/>
          </w:tcPr>
          <w:p w:rsidR="000D6DB9" w:rsidDel="009A2997" w:rsidRDefault="000D6DB9" w:rsidP="00420BD2">
            <w:pPr>
              <w:jc w:val="both"/>
              <w:rPr>
                <w:del w:id="1821" w:author="Jan Strohmandl" w:date="2018-11-18T13:50:00Z"/>
              </w:rPr>
            </w:pPr>
            <w:del w:id="1822" w:author="Jan Strohmandl" w:date="2018-11-18T13:50:00Z">
              <w:r w:rsidDel="009A2997">
                <w:delText>56</w:delText>
              </w:r>
            </w:del>
          </w:p>
        </w:tc>
        <w:tc>
          <w:tcPr>
            <w:tcW w:w="2156" w:type="dxa"/>
            <w:shd w:val="clear" w:color="auto" w:fill="F7CAAC"/>
          </w:tcPr>
          <w:p w:rsidR="000D6DB9" w:rsidDel="009A2997" w:rsidRDefault="000D6DB9" w:rsidP="00420BD2">
            <w:pPr>
              <w:jc w:val="both"/>
              <w:rPr>
                <w:del w:id="1823" w:author="Jan Strohmandl" w:date="2018-11-18T13:50:00Z"/>
                <w:b/>
              </w:rPr>
            </w:pPr>
            <w:del w:id="1824" w:author="Jan Strohmandl" w:date="2018-11-18T13:50:00Z">
              <w:r w:rsidDel="009A2997">
                <w:rPr>
                  <w:b/>
                </w:rPr>
                <w:delText>kreditů</w:delText>
              </w:r>
            </w:del>
          </w:p>
        </w:tc>
        <w:tc>
          <w:tcPr>
            <w:tcW w:w="1207" w:type="dxa"/>
            <w:gridSpan w:val="2"/>
          </w:tcPr>
          <w:p w:rsidR="000D6DB9" w:rsidDel="009A2997" w:rsidRDefault="000D6DB9" w:rsidP="00420BD2">
            <w:pPr>
              <w:jc w:val="both"/>
              <w:rPr>
                <w:del w:id="1825" w:author="Jan Strohmandl" w:date="2018-11-18T13:50:00Z"/>
              </w:rPr>
            </w:pPr>
            <w:del w:id="1826" w:author="Jan Strohmandl" w:date="2018-11-18T13:50:00Z">
              <w:r w:rsidDel="009A2997">
                <w:delText>5</w:delText>
              </w:r>
            </w:del>
          </w:p>
        </w:tc>
      </w:tr>
      <w:tr w:rsidR="000D6DB9" w:rsidDel="009A2997" w:rsidTr="00420BD2">
        <w:trPr>
          <w:del w:id="1827" w:author="Jan Strohmandl" w:date="2018-11-18T13:50:00Z"/>
        </w:trPr>
        <w:tc>
          <w:tcPr>
            <w:tcW w:w="3086" w:type="dxa"/>
            <w:shd w:val="clear" w:color="auto" w:fill="F7CAAC"/>
          </w:tcPr>
          <w:p w:rsidR="000D6DB9" w:rsidDel="009A2997" w:rsidRDefault="000D6DB9" w:rsidP="00420BD2">
            <w:pPr>
              <w:jc w:val="both"/>
              <w:rPr>
                <w:del w:id="1828" w:author="Jan Strohmandl" w:date="2018-11-18T13:50:00Z"/>
                <w:b/>
                <w:sz w:val="22"/>
              </w:rPr>
            </w:pPr>
            <w:del w:id="1829" w:author="Jan Strohmandl" w:date="2018-11-18T13:50:00Z">
              <w:r w:rsidDel="009A2997">
                <w:rPr>
                  <w:b/>
                </w:rPr>
                <w:delText>Prerekvizity, korekvizity, ekvivalence</w:delText>
              </w:r>
            </w:del>
          </w:p>
        </w:tc>
        <w:tc>
          <w:tcPr>
            <w:tcW w:w="6769" w:type="dxa"/>
            <w:gridSpan w:val="7"/>
          </w:tcPr>
          <w:p w:rsidR="000D6DB9" w:rsidDel="009A2997" w:rsidRDefault="000D6DB9" w:rsidP="00420BD2">
            <w:pPr>
              <w:jc w:val="both"/>
              <w:rPr>
                <w:del w:id="1830" w:author="Jan Strohmandl" w:date="2018-11-18T13:50:00Z"/>
              </w:rPr>
            </w:pPr>
          </w:p>
        </w:tc>
      </w:tr>
      <w:tr w:rsidR="000D6DB9" w:rsidDel="009A2997" w:rsidTr="00420BD2">
        <w:trPr>
          <w:del w:id="1831" w:author="Jan Strohmandl" w:date="2018-11-18T13:50:00Z"/>
        </w:trPr>
        <w:tc>
          <w:tcPr>
            <w:tcW w:w="3086" w:type="dxa"/>
            <w:shd w:val="clear" w:color="auto" w:fill="F7CAAC"/>
          </w:tcPr>
          <w:p w:rsidR="000D6DB9" w:rsidDel="009A2997" w:rsidRDefault="000D6DB9" w:rsidP="00420BD2">
            <w:pPr>
              <w:jc w:val="both"/>
              <w:rPr>
                <w:del w:id="1832" w:author="Jan Strohmandl" w:date="2018-11-18T13:50:00Z"/>
                <w:b/>
              </w:rPr>
            </w:pPr>
            <w:del w:id="1833" w:author="Jan Strohmandl" w:date="2018-11-18T13:50:00Z">
              <w:r w:rsidDel="009A2997">
                <w:rPr>
                  <w:b/>
                </w:rPr>
                <w:delText>Způsob ověření studijních výsledků</w:delText>
              </w:r>
            </w:del>
          </w:p>
        </w:tc>
        <w:tc>
          <w:tcPr>
            <w:tcW w:w="3406" w:type="dxa"/>
            <w:gridSpan w:val="4"/>
          </w:tcPr>
          <w:p w:rsidR="000D6DB9" w:rsidRPr="00164753" w:rsidDel="009A2997" w:rsidRDefault="000D6DB9" w:rsidP="00420BD2">
            <w:pPr>
              <w:jc w:val="both"/>
              <w:rPr>
                <w:del w:id="1834" w:author="Jan Strohmandl" w:date="2018-11-18T13:50:00Z"/>
              </w:rPr>
            </w:pPr>
            <w:del w:id="1835" w:author="Jan Strohmandl" w:date="2018-11-18T13:50:00Z">
              <w:r w:rsidDel="009A2997">
                <w:rPr>
                  <w:rFonts w:eastAsia="SimSun"/>
                  <w:lang w:eastAsia="zh-CN" w:bidi="hi-IN"/>
                </w:rPr>
                <w:delText>z</w:delText>
              </w:r>
              <w:r w:rsidRPr="00164753" w:rsidDel="009A2997">
                <w:rPr>
                  <w:rFonts w:eastAsia="SimSun"/>
                  <w:lang w:eastAsia="zh-CN" w:bidi="hi-IN"/>
                </w:rPr>
                <w:delText>ápo</w:delText>
              </w:r>
              <w:r w:rsidRPr="00164753" w:rsidDel="009A2997">
                <w:rPr>
                  <w:rFonts w:eastAsia="SimSun" w:cs="TimesNewRoman"/>
                  <w:lang w:eastAsia="zh-CN" w:bidi="hi-IN"/>
                </w:rPr>
                <w:delText>č</w:delText>
              </w:r>
              <w:r w:rsidRPr="00164753" w:rsidDel="009A2997">
                <w:rPr>
                  <w:rFonts w:eastAsia="SimSun"/>
                  <w:lang w:eastAsia="zh-CN" w:bidi="hi-IN"/>
                </w:rPr>
                <w:delText>et, zkouška</w:delText>
              </w:r>
            </w:del>
          </w:p>
        </w:tc>
        <w:tc>
          <w:tcPr>
            <w:tcW w:w="2156" w:type="dxa"/>
            <w:shd w:val="clear" w:color="auto" w:fill="F7CAAC"/>
          </w:tcPr>
          <w:p w:rsidR="000D6DB9" w:rsidDel="009A2997" w:rsidRDefault="000D6DB9" w:rsidP="00420BD2">
            <w:pPr>
              <w:jc w:val="both"/>
              <w:rPr>
                <w:del w:id="1836" w:author="Jan Strohmandl" w:date="2018-11-18T13:50:00Z"/>
                <w:b/>
              </w:rPr>
            </w:pPr>
            <w:del w:id="1837" w:author="Jan Strohmandl" w:date="2018-11-18T13:50:00Z">
              <w:r w:rsidDel="009A2997">
                <w:rPr>
                  <w:b/>
                </w:rPr>
                <w:delText>Forma výuky</w:delText>
              </w:r>
            </w:del>
          </w:p>
        </w:tc>
        <w:tc>
          <w:tcPr>
            <w:tcW w:w="1207" w:type="dxa"/>
            <w:gridSpan w:val="2"/>
          </w:tcPr>
          <w:p w:rsidR="002C3F72" w:rsidDel="009A2997" w:rsidRDefault="000D6DB9" w:rsidP="008449C0">
            <w:pPr>
              <w:jc w:val="both"/>
              <w:rPr>
                <w:del w:id="1838" w:author="Jan Strohmandl" w:date="2018-11-18T13:50:00Z"/>
              </w:rPr>
            </w:pPr>
            <w:del w:id="1839" w:author="Jan Strohmandl" w:date="2018-11-18T13:50:00Z">
              <w:r w:rsidDel="009A2997">
                <w:delText xml:space="preserve">přednáška, </w:delText>
              </w:r>
            </w:del>
          </w:p>
          <w:p w:rsidR="000D6DB9" w:rsidDel="009A2997" w:rsidRDefault="002C3F72" w:rsidP="00840710">
            <w:pPr>
              <w:jc w:val="both"/>
              <w:rPr>
                <w:del w:id="1840" w:author="Jan Strohmandl" w:date="2018-11-18T13:50:00Z"/>
              </w:rPr>
            </w:pPr>
            <w:del w:id="1841" w:author="Jan Strohmandl" w:date="2018-11-18T13:50:00Z">
              <w:r w:rsidDel="009A2997">
                <w:delText>cvičení</w:delText>
              </w:r>
            </w:del>
          </w:p>
        </w:tc>
      </w:tr>
      <w:tr w:rsidR="000D6DB9" w:rsidDel="009A2997" w:rsidTr="00420BD2">
        <w:trPr>
          <w:del w:id="1842" w:author="Jan Strohmandl" w:date="2018-11-18T13:50:00Z"/>
        </w:trPr>
        <w:tc>
          <w:tcPr>
            <w:tcW w:w="3086" w:type="dxa"/>
            <w:shd w:val="clear" w:color="auto" w:fill="F7CAAC"/>
          </w:tcPr>
          <w:p w:rsidR="000D6DB9" w:rsidDel="009A2997" w:rsidRDefault="000D6DB9" w:rsidP="00420BD2">
            <w:pPr>
              <w:jc w:val="both"/>
              <w:rPr>
                <w:del w:id="1843" w:author="Jan Strohmandl" w:date="2018-11-18T13:50:00Z"/>
                <w:b/>
              </w:rPr>
            </w:pPr>
            <w:del w:id="1844" w:author="Jan Strohmandl" w:date="2018-11-18T13:50:00Z">
              <w:r w:rsidDel="009A2997">
                <w:rPr>
                  <w:b/>
                </w:rPr>
                <w:delText xml:space="preserve">Forma způsobu ověření studijních </w:delText>
              </w:r>
              <w:r w:rsidDel="009A2997">
                <w:rPr>
                  <w:b/>
                </w:rPr>
                <w:lastRenderedPageBreak/>
                <w:delText>výsledků a další požadavky na studenta</w:delText>
              </w:r>
            </w:del>
          </w:p>
        </w:tc>
        <w:tc>
          <w:tcPr>
            <w:tcW w:w="6769" w:type="dxa"/>
            <w:gridSpan w:val="7"/>
            <w:tcBorders>
              <w:bottom w:val="nil"/>
            </w:tcBorders>
          </w:tcPr>
          <w:p w:rsidR="000D6DB9" w:rsidDel="009A2997" w:rsidRDefault="000D6DB9" w:rsidP="00420BD2">
            <w:pPr>
              <w:jc w:val="both"/>
              <w:rPr>
                <w:del w:id="1845" w:author="Jan Strohmandl" w:date="2018-11-18T13:50:00Z"/>
              </w:rPr>
            </w:pPr>
          </w:p>
        </w:tc>
      </w:tr>
      <w:tr w:rsidR="000D6DB9" w:rsidDel="009A2997" w:rsidTr="00420BD2">
        <w:trPr>
          <w:trHeight w:val="554"/>
          <w:del w:id="1846" w:author="Jan Strohmandl" w:date="2018-11-18T13:50:00Z"/>
        </w:trPr>
        <w:tc>
          <w:tcPr>
            <w:tcW w:w="9855" w:type="dxa"/>
            <w:gridSpan w:val="8"/>
            <w:tcBorders>
              <w:top w:val="nil"/>
            </w:tcBorders>
          </w:tcPr>
          <w:p w:rsidR="000D6DB9" w:rsidDel="009A2997" w:rsidRDefault="000D6DB9" w:rsidP="00420BD2">
            <w:pPr>
              <w:jc w:val="both"/>
              <w:rPr>
                <w:del w:id="1847" w:author="Jan Strohmandl" w:date="2018-11-18T13:50:00Z"/>
              </w:rPr>
            </w:pPr>
            <w:del w:id="1848" w:author="Jan Strohmandl" w:date="2018-11-18T13:50:00Z">
              <w:r w:rsidDel="009A2997">
                <w:lastRenderedPageBreak/>
                <w:delText>Zápočet</w:delText>
              </w:r>
              <w:r w:rsidRPr="007E623A" w:rsidDel="009A2997">
                <w:delText>: K udělení zápočtu je nutno</w:delText>
              </w:r>
              <w:r w:rsidDel="009A2997">
                <w:delText xml:space="preserve"> úspěšně zvládnout </w:delText>
              </w:r>
              <w:r w:rsidRPr="007E623A" w:rsidDel="009A2997">
                <w:delText>dvě zápočtové písemné práce a splnit 80</w:delText>
              </w:r>
              <w:r w:rsidDel="009A2997">
                <w:delText>%</w:delText>
              </w:r>
              <w:r w:rsidRPr="007E623A" w:rsidDel="009A2997">
                <w:delText xml:space="preserve"> účast na cvičeních.</w:delText>
              </w:r>
            </w:del>
          </w:p>
          <w:p w:rsidR="000D6DB9" w:rsidDel="009A2997" w:rsidRDefault="000D6DB9" w:rsidP="00420BD2">
            <w:pPr>
              <w:jc w:val="both"/>
              <w:rPr>
                <w:del w:id="1849" w:author="Jan Strohmandl" w:date="2018-11-18T13:50:00Z"/>
              </w:rPr>
            </w:pPr>
            <w:del w:id="1850" w:author="Jan Strohmandl" w:date="2018-11-18T13:50:00Z">
              <w:r w:rsidRPr="003C2BF2" w:rsidDel="009A2997">
                <w:delText xml:space="preserve">Zkouška: </w:delText>
              </w:r>
              <w:r w:rsidDel="009A2997">
                <w:delText xml:space="preserve">Je vyžadována </w:delText>
              </w:r>
              <w:r w:rsidRPr="003C2BF2" w:rsidDel="009A2997">
                <w:delText>znalost látky z probíraných tematických okruhů</w:delText>
              </w:r>
              <w:r w:rsidDel="009A2997">
                <w:delText>, forma je písemná.</w:delText>
              </w:r>
            </w:del>
          </w:p>
        </w:tc>
      </w:tr>
      <w:tr w:rsidR="000D6DB9" w:rsidDel="009A2997" w:rsidTr="00420BD2">
        <w:trPr>
          <w:trHeight w:val="197"/>
          <w:del w:id="1851" w:author="Jan Strohmandl" w:date="2018-11-18T13:50:00Z"/>
        </w:trPr>
        <w:tc>
          <w:tcPr>
            <w:tcW w:w="3086" w:type="dxa"/>
            <w:tcBorders>
              <w:top w:val="nil"/>
            </w:tcBorders>
            <w:shd w:val="clear" w:color="auto" w:fill="F7CAAC"/>
          </w:tcPr>
          <w:p w:rsidR="000D6DB9" w:rsidDel="009A2997" w:rsidRDefault="000D6DB9" w:rsidP="00420BD2">
            <w:pPr>
              <w:jc w:val="both"/>
              <w:rPr>
                <w:del w:id="1852" w:author="Jan Strohmandl" w:date="2018-11-18T13:50:00Z"/>
                <w:b/>
              </w:rPr>
            </w:pPr>
            <w:del w:id="1853" w:author="Jan Strohmandl" w:date="2018-11-18T13:50:00Z">
              <w:r w:rsidDel="009A2997">
                <w:rPr>
                  <w:b/>
                </w:rPr>
                <w:delText>Garant předmětu</w:delText>
              </w:r>
            </w:del>
          </w:p>
        </w:tc>
        <w:tc>
          <w:tcPr>
            <w:tcW w:w="6769" w:type="dxa"/>
            <w:gridSpan w:val="7"/>
            <w:tcBorders>
              <w:top w:val="nil"/>
            </w:tcBorders>
          </w:tcPr>
          <w:p w:rsidR="000D6DB9" w:rsidRPr="004158DD" w:rsidDel="009A2997" w:rsidRDefault="000D6DB9" w:rsidP="00420BD2">
            <w:pPr>
              <w:pStyle w:val="FormtovanvHTML"/>
              <w:shd w:val="clear" w:color="auto" w:fill="FFFFFF"/>
              <w:rPr>
                <w:del w:id="1854" w:author="Jan Strohmandl" w:date="2018-11-18T13:50:00Z"/>
                <w:rFonts w:ascii="Times New Roman" w:hAnsi="Times New Roman"/>
                <w:color w:val="000000"/>
              </w:rPr>
            </w:pPr>
            <w:del w:id="1855" w:author="Jan Strohmandl" w:date="2018-11-18T13:50:00Z">
              <w:r w:rsidRPr="004158DD" w:rsidDel="009A2997">
                <w:rPr>
                  <w:rFonts w:ascii="Times New Roman" w:hAnsi="Times New Roman"/>
                </w:rPr>
                <w:delText>Ing. Pavel Martinek, Ph.D.</w:delText>
              </w:r>
            </w:del>
          </w:p>
        </w:tc>
      </w:tr>
      <w:tr w:rsidR="000D6DB9" w:rsidDel="009A2997" w:rsidTr="00420BD2">
        <w:trPr>
          <w:trHeight w:val="243"/>
          <w:del w:id="1856" w:author="Jan Strohmandl" w:date="2018-11-18T13:50:00Z"/>
        </w:trPr>
        <w:tc>
          <w:tcPr>
            <w:tcW w:w="3086" w:type="dxa"/>
            <w:tcBorders>
              <w:top w:val="nil"/>
            </w:tcBorders>
            <w:shd w:val="clear" w:color="auto" w:fill="F7CAAC"/>
          </w:tcPr>
          <w:p w:rsidR="000D6DB9" w:rsidDel="009A2997" w:rsidRDefault="000D6DB9" w:rsidP="00420BD2">
            <w:pPr>
              <w:jc w:val="both"/>
              <w:rPr>
                <w:del w:id="1857" w:author="Jan Strohmandl" w:date="2018-11-18T13:50:00Z"/>
                <w:b/>
              </w:rPr>
            </w:pPr>
            <w:del w:id="1858" w:author="Jan Strohmandl" w:date="2018-11-18T13:50:00Z">
              <w:r w:rsidDel="009A2997">
                <w:rPr>
                  <w:b/>
                </w:rPr>
                <w:delText>Zapojení garanta do výuky předmětu</w:delText>
              </w:r>
            </w:del>
          </w:p>
        </w:tc>
        <w:tc>
          <w:tcPr>
            <w:tcW w:w="6769" w:type="dxa"/>
            <w:gridSpan w:val="7"/>
            <w:tcBorders>
              <w:top w:val="nil"/>
            </w:tcBorders>
          </w:tcPr>
          <w:p w:rsidR="000D6DB9" w:rsidDel="009A2997" w:rsidRDefault="000D6DB9" w:rsidP="008449C0">
            <w:pPr>
              <w:jc w:val="both"/>
              <w:rPr>
                <w:del w:id="1859" w:author="Jan Strohmandl" w:date="2018-11-18T13:50:00Z"/>
              </w:rPr>
            </w:pPr>
            <w:del w:id="1860" w:author="Jan Strohmandl" w:date="2018-11-18T13:50:00Z">
              <w:r w:rsidRPr="00F826DD" w:rsidDel="009A2997">
                <w:delText xml:space="preserve">Garant stanovuje koncepci předmětu, stanovuje koncepci přednášek v rozsahu </w:delText>
              </w:r>
              <w:r w:rsidRPr="00F826DD" w:rsidDel="009A2997">
                <w:br/>
                <w:delText xml:space="preserve">100 % a dále stanovuje koncepci </w:delText>
              </w:r>
              <w:r w:rsidR="002C3F72" w:rsidDel="009A2997">
                <w:delText>cvičení</w:delText>
              </w:r>
              <w:r w:rsidR="002C3F72" w:rsidRPr="00F826DD" w:rsidDel="009A2997">
                <w:delText xml:space="preserve"> </w:delText>
              </w:r>
              <w:r w:rsidRPr="00F826DD" w:rsidDel="009A2997">
                <w:delText>a dohlíží na jejich jednotné vedení</w:delText>
              </w:r>
            </w:del>
          </w:p>
        </w:tc>
      </w:tr>
      <w:tr w:rsidR="000D6DB9" w:rsidDel="009A2997" w:rsidTr="00420BD2">
        <w:trPr>
          <w:del w:id="1861" w:author="Jan Strohmandl" w:date="2018-11-18T13:50:00Z"/>
        </w:trPr>
        <w:tc>
          <w:tcPr>
            <w:tcW w:w="3086" w:type="dxa"/>
            <w:shd w:val="clear" w:color="auto" w:fill="F7CAAC"/>
          </w:tcPr>
          <w:p w:rsidR="000D6DB9" w:rsidDel="009A2997" w:rsidRDefault="000D6DB9" w:rsidP="00420BD2">
            <w:pPr>
              <w:jc w:val="both"/>
              <w:rPr>
                <w:del w:id="1862" w:author="Jan Strohmandl" w:date="2018-11-18T13:50:00Z"/>
                <w:b/>
              </w:rPr>
            </w:pPr>
            <w:del w:id="1863" w:author="Jan Strohmandl" w:date="2018-11-18T13:50:00Z">
              <w:r w:rsidDel="009A2997">
                <w:rPr>
                  <w:b/>
                </w:rPr>
                <w:delText>Vyučující</w:delText>
              </w:r>
            </w:del>
          </w:p>
        </w:tc>
        <w:tc>
          <w:tcPr>
            <w:tcW w:w="6769" w:type="dxa"/>
            <w:gridSpan w:val="7"/>
            <w:tcBorders>
              <w:bottom w:val="nil"/>
            </w:tcBorders>
          </w:tcPr>
          <w:p w:rsidR="000D6DB9" w:rsidRPr="00F826DD" w:rsidDel="009A2997" w:rsidRDefault="000D6DB9" w:rsidP="00420BD2">
            <w:pPr>
              <w:jc w:val="both"/>
              <w:rPr>
                <w:del w:id="1864" w:author="Jan Strohmandl" w:date="2018-11-18T13:50:00Z"/>
              </w:rPr>
            </w:pPr>
            <w:del w:id="1865" w:author="Jan Strohmandl" w:date="2018-11-18T13:50:00Z">
              <w:r w:rsidRPr="00F826DD" w:rsidDel="009A2997">
                <w:delText>Ing. Pavel Martinek, Ph.D.</w:delText>
              </w:r>
              <w:r w:rsidDel="009A2997">
                <w:delText xml:space="preserve"> – přenášky (100 %)</w:delText>
              </w:r>
            </w:del>
          </w:p>
          <w:p w:rsidR="000D6DB9" w:rsidRPr="00F826DD" w:rsidDel="009A2997" w:rsidRDefault="000D6DB9" w:rsidP="00420BD2">
            <w:pPr>
              <w:jc w:val="both"/>
              <w:rPr>
                <w:del w:id="1866" w:author="Jan Strohmandl" w:date="2018-11-18T13:50:00Z"/>
              </w:rPr>
            </w:pPr>
            <w:del w:id="1867" w:author="Jan Strohmandl" w:date="2018-11-18T13:50:00Z">
              <w:r w:rsidRPr="00F826DD" w:rsidDel="009A2997">
                <w:delText>RNDr. Martin Fajkus, Ph.D.</w:delText>
              </w:r>
              <w:r w:rsidDel="009A2997">
                <w:delText xml:space="preserve"> – </w:delText>
              </w:r>
              <w:r w:rsidR="002C3F72" w:rsidDel="009A2997">
                <w:delText xml:space="preserve">cvičení </w:delText>
              </w:r>
              <w:r w:rsidDel="009A2997">
                <w:delText>(20 %)</w:delText>
              </w:r>
            </w:del>
          </w:p>
          <w:p w:rsidR="000D6DB9" w:rsidDel="009A2997" w:rsidRDefault="000D6DB9" w:rsidP="008449C0">
            <w:pPr>
              <w:jc w:val="both"/>
              <w:rPr>
                <w:del w:id="1868" w:author="Jan Strohmandl" w:date="2018-11-18T13:50:00Z"/>
              </w:rPr>
            </w:pPr>
            <w:del w:id="1869" w:author="Jan Strohmandl" w:date="2018-11-18T13:50:00Z">
              <w:r w:rsidRPr="00F826DD" w:rsidDel="009A2997">
                <w:delText>RNDr. Lenka Kozáková, Ph.D.</w:delText>
              </w:r>
              <w:r w:rsidDel="009A2997">
                <w:delText xml:space="preserve"> </w:delText>
              </w:r>
              <w:r w:rsidR="002C3F72" w:rsidDel="009A2997">
                <w:delText>cvičení</w:delText>
              </w:r>
              <w:r w:rsidDel="009A2997">
                <w:delText xml:space="preserve"> (80 %)</w:delText>
              </w:r>
            </w:del>
          </w:p>
        </w:tc>
      </w:tr>
      <w:tr w:rsidR="000D6DB9" w:rsidDel="009A2997" w:rsidTr="00420BD2">
        <w:trPr>
          <w:trHeight w:val="554"/>
          <w:del w:id="1870" w:author="Jan Strohmandl" w:date="2018-11-18T13:50:00Z"/>
        </w:trPr>
        <w:tc>
          <w:tcPr>
            <w:tcW w:w="9855" w:type="dxa"/>
            <w:gridSpan w:val="8"/>
            <w:tcBorders>
              <w:top w:val="nil"/>
            </w:tcBorders>
          </w:tcPr>
          <w:p w:rsidR="000D6DB9" w:rsidDel="009A2997" w:rsidRDefault="000D6DB9" w:rsidP="00420BD2">
            <w:pPr>
              <w:jc w:val="both"/>
              <w:rPr>
                <w:del w:id="1871" w:author="Jan Strohmandl" w:date="2018-11-18T13:50:00Z"/>
              </w:rPr>
            </w:pPr>
          </w:p>
        </w:tc>
      </w:tr>
      <w:tr w:rsidR="000D6DB9" w:rsidDel="009A2997" w:rsidTr="00420BD2">
        <w:trPr>
          <w:del w:id="1872" w:author="Jan Strohmandl" w:date="2018-11-18T13:50:00Z"/>
        </w:trPr>
        <w:tc>
          <w:tcPr>
            <w:tcW w:w="3086" w:type="dxa"/>
            <w:shd w:val="clear" w:color="auto" w:fill="F7CAAC"/>
          </w:tcPr>
          <w:p w:rsidR="000D6DB9" w:rsidDel="009A2997" w:rsidRDefault="000D6DB9" w:rsidP="00420BD2">
            <w:pPr>
              <w:jc w:val="both"/>
              <w:rPr>
                <w:del w:id="1873" w:author="Jan Strohmandl" w:date="2018-11-18T13:50:00Z"/>
                <w:b/>
              </w:rPr>
            </w:pPr>
            <w:del w:id="1874" w:author="Jan Strohmandl" w:date="2018-11-18T13:50:00Z">
              <w:r w:rsidDel="009A2997">
                <w:rPr>
                  <w:b/>
                </w:rPr>
                <w:delText>Stručná anotace předmětu</w:delText>
              </w:r>
            </w:del>
          </w:p>
        </w:tc>
        <w:tc>
          <w:tcPr>
            <w:tcW w:w="6769" w:type="dxa"/>
            <w:gridSpan w:val="7"/>
            <w:tcBorders>
              <w:bottom w:val="nil"/>
            </w:tcBorders>
          </w:tcPr>
          <w:p w:rsidR="000D6DB9" w:rsidDel="009A2997" w:rsidRDefault="000D6DB9" w:rsidP="00420BD2">
            <w:pPr>
              <w:jc w:val="both"/>
              <w:rPr>
                <w:del w:id="1875" w:author="Jan Strohmandl" w:date="2018-11-18T13:50:00Z"/>
              </w:rPr>
            </w:pPr>
          </w:p>
        </w:tc>
      </w:tr>
      <w:tr w:rsidR="000D6DB9" w:rsidDel="009A2997" w:rsidTr="00420BD2">
        <w:trPr>
          <w:trHeight w:val="3938"/>
          <w:del w:id="1876" w:author="Jan Strohmandl" w:date="2018-11-18T13:50:00Z"/>
        </w:trPr>
        <w:tc>
          <w:tcPr>
            <w:tcW w:w="9855" w:type="dxa"/>
            <w:gridSpan w:val="8"/>
            <w:tcBorders>
              <w:top w:val="nil"/>
              <w:bottom w:val="single" w:sz="12" w:space="0" w:color="auto"/>
            </w:tcBorders>
          </w:tcPr>
          <w:p w:rsidR="000D6DB9" w:rsidRPr="00F45816" w:rsidDel="009A2997" w:rsidRDefault="000D6DB9" w:rsidP="00420BD2">
            <w:pPr>
              <w:autoSpaceDE w:val="0"/>
              <w:autoSpaceDN w:val="0"/>
              <w:adjustRightInd w:val="0"/>
              <w:jc w:val="both"/>
              <w:rPr>
                <w:del w:id="1877" w:author="Jan Strohmandl" w:date="2018-11-18T13:50:00Z"/>
                <w:rFonts w:cs="Calibri"/>
              </w:rPr>
            </w:pPr>
            <w:del w:id="1878" w:author="Jan Strohmandl" w:date="2018-11-18T13:50:00Z">
              <w:r w:rsidRPr="00F45816" w:rsidDel="009A2997">
                <w:rPr>
                  <w:rFonts w:cs="Calibri"/>
                </w:rPr>
                <w:delText xml:space="preserve">V první části kurzu si studenti osvojí základy lineární algebry. Naučí se pracovat s maticemi, řešit pomocí nich soustavy rovnic. Studenti budou seznámeni s možnostmi využití lineární algebry např. v chemii. </w:delText>
              </w:r>
            </w:del>
          </w:p>
          <w:p w:rsidR="000D6DB9" w:rsidDel="009A2997" w:rsidRDefault="000D6DB9" w:rsidP="00420BD2">
            <w:pPr>
              <w:autoSpaceDE w:val="0"/>
              <w:autoSpaceDN w:val="0"/>
              <w:adjustRightInd w:val="0"/>
              <w:jc w:val="both"/>
              <w:rPr>
                <w:del w:id="1879" w:author="Jan Strohmandl" w:date="2018-11-18T13:50:00Z"/>
                <w:rFonts w:cs="Calibri"/>
              </w:rPr>
            </w:pPr>
            <w:del w:id="1880" w:author="Jan Strohmandl" w:date="2018-11-18T13:50:00Z">
              <w:r w:rsidRPr="00F45816" w:rsidDel="009A2997">
                <w:rPr>
                  <w:rFonts w:cs="Calibri"/>
                </w:rPr>
                <w:delText>V druhé části se studenti seznámí s teorií lineárního programování. Naučí se formulovat daný problém matematicky a řešit jej pomocí speciálních metod, jako je např. simplexová metoda. Cvičení budou věnována praktickým příkladů souvisejících s logistickou problematikou.</w:delText>
              </w:r>
            </w:del>
          </w:p>
          <w:p w:rsidR="000D6DB9" w:rsidRPr="00C65FAF" w:rsidDel="009A2997" w:rsidRDefault="000D6DB9" w:rsidP="00420BD2">
            <w:pPr>
              <w:autoSpaceDE w:val="0"/>
              <w:autoSpaceDN w:val="0"/>
              <w:adjustRightInd w:val="0"/>
              <w:jc w:val="both"/>
              <w:rPr>
                <w:del w:id="1881" w:author="Jan Strohmandl" w:date="2018-11-18T13:50:00Z"/>
                <w:u w:val="single"/>
              </w:rPr>
            </w:pPr>
            <w:del w:id="1882" w:author="Jan Strohmandl" w:date="2018-11-18T13:50:00Z">
              <w:r w:rsidDel="009A2997">
                <w:rPr>
                  <w:u w:val="single"/>
                </w:rPr>
                <w:delText>Hlavní témata:</w:delText>
              </w:r>
            </w:del>
          </w:p>
          <w:p w:rsidR="000D6DB9" w:rsidRPr="00CC1F5C" w:rsidDel="009A2997" w:rsidRDefault="000D6DB9" w:rsidP="00420BD2">
            <w:pPr>
              <w:autoSpaceDE w:val="0"/>
              <w:autoSpaceDN w:val="0"/>
              <w:adjustRightInd w:val="0"/>
              <w:jc w:val="both"/>
              <w:rPr>
                <w:del w:id="1883" w:author="Jan Strohmandl" w:date="2018-11-18T13:50:00Z"/>
              </w:rPr>
            </w:pPr>
            <w:del w:id="1884" w:author="Jan Strohmandl" w:date="2018-11-18T13:50:00Z">
              <w:r w:rsidRPr="00CC1F5C" w:rsidDel="009A2997">
                <w:delText>Lineární algebra:</w:delText>
              </w:r>
            </w:del>
          </w:p>
          <w:p w:rsidR="00BE7C45" w:rsidDel="009A2997" w:rsidRDefault="00BE7C45" w:rsidP="00BE7C45">
            <w:pPr>
              <w:numPr>
                <w:ilvl w:val="0"/>
                <w:numId w:val="12"/>
              </w:numPr>
              <w:rPr>
                <w:ins w:id="1885" w:author="Strohmandl Jan" w:date="2018-11-13T14:19:00Z"/>
                <w:del w:id="1886" w:author="Jan Strohmandl" w:date="2018-11-18T13:50:00Z"/>
              </w:rPr>
            </w:pPr>
            <w:ins w:id="1887" w:author="Strohmandl Jan" w:date="2018-11-13T14:19:00Z">
              <w:del w:id="1888" w:author="Jan Strohmandl" w:date="2018-11-18T13:50:00Z">
                <w:r w:rsidDel="009A2997">
                  <w:delText>Vektorový prostor, lineární závislost a nezávislost vektorů, báze, dimenze.</w:delText>
                </w:r>
              </w:del>
            </w:ins>
          </w:p>
          <w:p w:rsidR="00BE7C45" w:rsidDel="009A2997" w:rsidRDefault="00BE7C45" w:rsidP="00BE7C45">
            <w:pPr>
              <w:numPr>
                <w:ilvl w:val="0"/>
                <w:numId w:val="12"/>
              </w:numPr>
              <w:rPr>
                <w:ins w:id="1889" w:author="Strohmandl Jan" w:date="2018-11-13T14:19:00Z"/>
                <w:del w:id="1890" w:author="Jan Strohmandl" w:date="2018-11-18T13:50:00Z"/>
              </w:rPr>
            </w:pPr>
            <w:ins w:id="1891" w:author="Strohmandl Jan" w:date="2018-11-13T14:19:00Z">
              <w:del w:id="1892" w:author="Jan Strohmandl" w:date="2018-11-18T13:50:00Z">
                <w:r w:rsidDel="009A2997">
                  <w:delText>Matice, operace s maticemi, hodnost matice.</w:delText>
                </w:r>
              </w:del>
            </w:ins>
          </w:p>
          <w:p w:rsidR="00BE7C45" w:rsidDel="009A2997" w:rsidRDefault="00BE7C45" w:rsidP="00BE7C45">
            <w:pPr>
              <w:numPr>
                <w:ilvl w:val="0"/>
                <w:numId w:val="12"/>
              </w:numPr>
              <w:rPr>
                <w:ins w:id="1893" w:author="Strohmandl Jan" w:date="2018-11-13T14:19:00Z"/>
                <w:del w:id="1894" w:author="Jan Strohmandl" w:date="2018-11-18T13:50:00Z"/>
              </w:rPr>
            </w:pPr>
            <w:ins w:id="1895" w:author="Strohmandl Jan" w:date="2018-11-13T14:19:00Z">
              <w:del w:id="1896" w:author="Jan Strohmandl" w:date="2018-11-18T13:50:00Z">
                <w:r w:rsidDel="009A2997">
                  <w:delText>Soustavy lineárních rovnic, Gaussova eliminační metoda.</w:delText>
                </w:r>
              </w:del>
            </w:ins>
          </w:p>
          <w:p w:rsidR="00BE7C45" w:rsidDel="009A2997" w:rsidRDefault="00BE7C45" w:rsidP="00BE7C45">
            <w:pPr>
              <w:numPr>
                <w:ilvl w:val="0"/>
                <w:numId w:val="12"/>
              </w:numPr>
              <w:rPr>
                <w:ins w:id="1897" w:author="Strohmandl Jan" w:date="2018-11-13T14:19:00Z"/>
                <w:del w:id="1898" w:author="Jan Strohmandl" w:date="2018-11-18T13:50:00Z"/>
              </w:rPr>
            </w:pPr>
            <w:ins w:id="1899" w:author="Strohmandl Jan" w:date="2018-11-13T14:19:00Z">
              <w:del w:id="1900" w:author="Jan Strohmandl" w:date="2018-11-18T13:50:00Z">
                <w:r w:rsidDel="009A2997">
                  <w:delText>Determinant, Cramerovo pravidlo.</w:delText>
                </w:r>
              </w:del>
            </w:ins>
          </w:p>
          <w:p w:rsidR="00BE7C45" w:rsidDel="009A2997" w:rsidRDefault="00BE7C45" w:rsidP="00BE7C45">
            <w:pPr>
              <w:numPr>
                <w:ilvl w:val="0"/>
                <w:numId w:val="12"/>
              </w:numPr>
              <w:rPr>
                <w:ins w:id="1901" w:author="Strohmandl Jan" w:date="2018-11-13T14:19:00Z"/>
                <w:del w:id="1902" w:author="Jan Strohmandl" w:date="2018-11-18T13:50:00Z"/>
              </w:rPr>
            </w:pPr>
            <w:ins w:id="1903" w:author="Strohmandl Jan" w:date="2018-11-13T14:19:00Z">
              <w:del w:id="1904" w:author="Jan Strohmandl" w:date="2018-11-18T13:50:00Z">
                <w:r w:rsidDel="009A2997">
                  <w:delText>Aplikace lineární algebry, kódování zpráv, výpočet produkce, koncentrace látek.</w:delText>
                </w:r>
              </w:del>
            </w:ins>
          </w:p>
          <w:p w:rsidR="00BE7C45" w:rsidDel="009A2997" w:rsidRDefault="00BE7C45" w:rsidP="00BE7C45">
            <w:pPr>
              <w:numPr>
                <w:ilvl w:val="0"/>
                <w:numId w:val="12"/>
              </w:numPr>
              <w:rPr>
                <w:ins w:id="1905" w:author="Strohmandl Jan" w:date="2018-11-13T14:19:00Z"/>
                <w:del w:id="1906" w:author="Jan Strohmandl" w:date="2018-11-18T13:50:00Z"/>
              </w:rPr>
            </w:pPr>
            <w:ins w:id="1907" w:author="Strohmandl Jan" w:date="2018-11-13T14:19:00Z">
              <w:del w:id="1908" w:author="Jan Strohmandl" w:date="2018-11-18T13:50:00Z">
                <w:r w:rsidDel="009A2997">
                  <w:delText>Matematické modely ekonomických úloh, dopravní úloha, úloha o plánování výroby, dělení zdrojů, úloha o míchání směsí.</w:delText>
                </w:r>
              </w:del>
            </w:ins>
          </w:p>
          <w:p w:rsidR="00BE7C45" w:rsidDel="009A2997" w:rsidRDefault="00BE7C45" w:rsidP="00BE7C45">
            <w:pPr>
              <w:numPr>
                <w:ilvl w:val="0"/>
                <w:numId w:val="12"/>
              </w:numPr>
              <w:rPr>
                <w:ins w:id="1909" w:author="Strohmandl Jan" w:date="2018-11-13T14:19:00Z"/>
                <w:del w:id="1910" w:author="Jan Strohmandl" w:date="2018-11-18T13:50:00Z"/>
              </w:rPr>
            </w:pPr>
            <w:ins w:id="1911" w:author="Strohmandl Jan" w:date="2018-11-13T14:19:00Z">
              <w:del w:id="1912" w:author="Jan Strohmandl" w:date="2018-11-18T13:50:00Z">
                <w:r w:rsidDel="009A2997">
                  <w:delText>Formulace a klasifikace úloh lineárního programování (LP).</w:delText>
                </w:r>
              </w:del>
            </w:ins>
          </w:p>
          <w:p w:rsidR="00BE7C45" w:rsidDel="009A2997" w:rsidRDefault="00BE7C45" w:rsidP="00BE7C45">
            <w:pPr>
              <w:numPr>
                <w:ilvl w:val="0"/>
                <w:numId w:val="12"/>
              </w:numPr>
              <w:rPr>
                <w:ins w:id="1913" w:author="Strohmandl Jan" w:date="2018-11-13T14:19:00Z"/>
                <w:del w:id="1914" w:author="Jan Strohmandl" w:date="2018-11-18T13:50:00Z"/>
              </w:rPr>
            </w:pPr>
            <w:ins w:id="1915" w:author="Strohmandl Jan" w:date="2018-11-13T14:19:00Z">
              <w:del w:id="1916" w:author="Jan Strohmandl" w:date="2018-11-18T13:50:00Z">
                <w:r w:rsidDel="009A2997">
                  <w:delText>Simplexová tabulka jako metoda řešení úloh LP.</w:delText>
                </w:r>
              </w:del>
            </w:ins>
          </w:p>
          <w:p w:rsidR="00BE7C45" w:rsidDel="009A2997" w:rsidRDefault="00BE7C45" w:rsidP="00BE7C45">
            <w:pPr>
              <w:numPr>
                <w:ilvl w:val="0"/>
                <w:numId w:val="12"/>
              </w:numPr>
              <w:rPr>
                <w:ins w:id="1917" w:author="Strohmandl Jan" w:date="2018-11-13T14:19:00Z"/>
                <w:del w:id="1918" w:author="Jan Strohmandl" w:date="2018-11-18T13:50:00Z"/>
              </w:rPr>
            </w:pPr>
            <w:ins w:id="1919" w:author="Strohmandl Jan" w:date="2018-11-13T14:19:00Z">
              <w:del w:id="1920" w:author="Jan Strohmandl" w:date="2018-11-18T13:50:00Z">
                <w:r w:rsidDel="009A2997">
                  <w:delText>Primární a duální úloha LP.</w:delText>
                </w:r>
              </w:del>
            </w:ins>
          </w:p>
          <w:p w:rsidR="00BE7C45" w:rsidDel="009A2997" w:rsidRDefault="00BE7C45" w:rsidP="00BE7C45">
            <w:pPr>
              <w:numPr>
                <w:ilvl w:val="0"/>
                <w:numId w:val="12"/>
              </w:numPr>
              <w:rPr>
                <w:ins w:id="1921" w:author="Strohmandl Jan" w:date="2018-11-13T14:19:00Z"/>
                <w:del w:id="1922" w:author="Jan Strohmandl" w:date="2018-11-18T13:50:00Z"/>
              </w:rPr>
            </w:pPr>
            <w:ins w:id="1923" w:author="Strohmandl Jan" w:date="2018-11-13T14:19:00Z">
              <w:del w:id="1924" w:author="Jan Strohmandl" w:date="2018-11-18T13:50:00Z">
                <w:r w:rsidDel="009A2997">
                  <w:delText>Kombinovaná úloha LP, celočíselné LP.</w:delText>
                </w:r>
              </w:del>
            </w:ins>
          </w:p>
          <w:p w:rsidR="00BE7C45" w:rsidDel="009A2997" w:rsidRDefault="00BE7C45" w:rsidP="00BE7C45">
            <w:pPr>
              <w:numPr>
                <w:ilvl w:val="0"/>
                <w:numId w:val="12"/>
              </w:numPr>
              <w:rPr>
                <w:ins w:id="1925" w:author="Strohmandl Jan" w:date="2018-11-13T14:19:00Z"/>
                <w:del w:id="1926" w:author="Jan Strohmandl" w:date="2018-11-18T13:50:00Z"/>
              </w:rPr>
            </w:pPr>
            <w:ins w:id="1927" w:author="Strohmandl Jan" w:date="2018-11-13T14:19:00Z">
              <w:del w:id="1928" w:author="Jan Strohmandl" w:date="2018-11-18T13:50:00Z">
                <w:r w:rsidDel="009A2997">
                  <w:delText>Metody řešení dopravních úloh.</w:delText>
                </w:r>
              </w:del>
            </w:ins>
          </w:p>
          <w:p w:rsidR="00BE7C45" w:rsidDel="009A2997" w:rsidRDefault="00BE7C45" w:rsidP="00BE7C45">
            <w:pPr>
              <w:numPr>
                <w:ilvl w:val="0"/>
                <w:numId w:val="12"/>
              </w:numPr>
              <w:rPr>
                <w:ins w:id="1929" w:author="Strohmandl Jan" w:date="2018-11-13T14:19:00Z"/>
                <w:del w:id="1930" w:author="Jan Strohmandl" w:date="2018-11-18T13:50:00Z"/>
              </w:rPr>
            </w:pPr>
            <w:ins w:id="1931" w:author="Strohmandl Jan" w:date="2018-11-13T14:19:00Z">
              <w:del w:id="1932" w:author="Jan Strohmandl" w:date="2018-11-18T13:50:00Z">
                <w:r w:rsidDel="009A2997">
                  <w:delText>Dynamické programování − Bellmanův princip optimalizace v logistických úlohách, Dijkstrův algoritmus.</w:delText>
                </w:r>
              </w:del>
            </w:ins>
          </w:p>
          <w:p w:rsidR="00BE7C45" w:rsidDel="009A2997" w:rsidRDefault="00BE7C45" w:rsidP="00BE7C45">
            <w:pPr>
              <w:numPr>
                <w:ilvl w:val="0"/>
                <w:numId w:val="12"/>
              </w:numPr>
              <w:rPr>
                <w:ins w:id="1933" w:author="Strohmandl Jan" w:date="2018-11-13T14:19:00Z"/>
                <w:del w:id="1934" w:author="Jan Strohmandl" w:date="2018-11-18T13:50:00Z"/>
              </w:rPr>
            </w:pPr>
            <w:ins w:id="1935" w:author="Strohmandl Jan" w:date="2018-11-13T14:19:00Z">
              <w:del w:id="1936" w:author="Jan Strohmandl" w:date="2018-11-18T13:50:00Z">
                <w:r w:rsidDel="009A2997">
                  <w:delText>Separovatelné programování − tabulková metoda.</w:delText>
                </w:r>
              </w:del>
            </w:ins>
          </w:p>
          <w:p w:rsidR="000D6DB9" w:rsidRPr="00C65FAF" w:rsidDel="009A2997" w:rsidRDefault="00BE7C45" w:rsidP="00BE7C45">
            <w:pPr>
              <w:numPr>
                <w:ilvl w:val="0"/>
                <w:numId w:val="12"/>
              </w:numPr>
              <w:rPr>
                <w:del w:id="1937" w:author="Jan Strohmandl" w:date="2018-11-18T13:50:00Z"/>
              </w:rPr>
            </w:pPr>
            <w:ins w:id="1938" w:author="Strohmandl Jan" w:date="2018-11-13T14:19:00Z">
              <w:del w:id="1939" w:author="Jan Strohmandl" w:date="2018-11-18T13:50:00Z">
                <w:r w:rsidDel="009A2997">
                  <w:delText>Aplikační příklady, ukázka softwaru pro lineární programování.</w:delText>
                </w:r>
              </w:del>
            </w:ins>
            <w:del w:id="1940" w:author="Jan Strohmandl" w:date="2018-11-18T13:50:00Z">
              <w:r w:rsidR="000D6DB9" w:rsidRPr="00C65FAF" w:rsidDel="009A2997">
                <w:delText>Vektorový prostor, lineární závislost a nezávislost vektorů, báze, dimenze.</w:delText>
              </w:r>
            </w:del>
          </w:p>
          <w:p w:rsidR="000D6DB9" w:rsidRPr="00C65FAF" w:rsidDel="009A2997" w:rsidRDefault="000D6DB9" w:rsidP="00D81E97">
            <w:pPr>
              <w:numPr>
                <w:ilvl w:val="0"/>
                <w:numId w:val="12"/>
              </w:numPr>
              <w:rPr>
                <w:del w:id="1941" w:author="Jan Strohmandl" w:date="2018-11-18T13:50:00Z"/>
              </w:rPr>
            </w:pPr>
            <w:del w:id="1942" w:author="Jan Strohmandl" w:date="2018-11-18T13:50:00Z">
              <w:r w:rsidRPr="00C65FAF" w:rsidDel="009A2997">
                <w:delText>Matice, operace s maticemi, hodnost matice.</w:delText>
              </w:r>
            </w:del>
          </w:p>
          <w:p w:rsidR="000D6DB9" w:rsidRPr="00C65FAF" w:rsidDel="009A2997" w:rsidRDefault="000D6DB9" w:rsidP="00D81E97">
            <w:pPr>
              <w:numPr>
                <w:ilvl w:val="0"/>
                <w:numId w:val="12"/>
              </w:numPr>
              <w:rPr>
                <w:del w:id="1943" w:author="Jan Strohmandl" w:date="2018-11-18T13:50:00Z"/>
              </w:rPr>
            </w:pPr>
            <w:del w:id="1944" w:author="Jan Strohmandl" w:date="2018-11-18T13:50:00Z">
              <w:r w:rsidRPr="00C65FAF" w:rsidDel="009A2997">
                <w:delText>Soustavy lineárních rovnic, Gaussova eliminační metoda.</w:delText>
              </w:r>
            </w:del>
          </w:p>
          <w:p w:rsidR="000D6DB9" w:rsidRPr="00C65FAF" w:rsidDel="009A2997" w:rsidRDefault="000D6DB9" w:rsidP="00D81E97">
            <w:pPr>
              <w:numPr>
                <w:ilvl w:val="0"/>
                <w:numId w:val="12"/>
              </w:numPr>
              <w:rPr>
                <w:del w:id="1945" w:author="Jan Strohmandl" w:date="2018-11-18T13:50:00Z"/>
              </w:rPr>
            </w:pPr>
            <w:del w:id="1946" w:author="Jan Strohmandl" w:date="2018-11-18T13:50:00Z">
              <w:r w:rsidRPr="00C65FAF" w:rsidDel="009A2997">
                <w:delText>Aplikace lineární algebry, kódování zpráv, výpočet produkce, koncentrace látek.</w:delText>
              </w:r>
            </w:del>
          </w:p>
          <w:p w:rsidR="000D6DB9" w:rsidRPr="00CC1F5C" w:rsidDel="009A2997" w:rsidRDefault="000D6DB9" w:rsidP="00D81E97">
            <w:pPr>
              <w:numPr>
                <w:ilvl w:val="0"/>
                <w:numId w:val="12"/>
              </w:numPr>
              <w:rPr>
                <w:del w:id="1947" w:author="Jan Strohmandl" w:date="2018-11-18T13:50:00Z"/>
              </w:rPr>
            </w:pPr>
            <w:del w:id="1948" w:author="Jan Strohmandl" w:date="2018-11-18T13:50:00Z">
              <w:r w:rsidRPr="00CC1F5C" w:rsidDel="009A2997">
                <w:delText>Lineární programování (LP):</w:delText>
              </w:r>
            </w:del>
          </w:p>
          <w:p w:rsidR="000D6DB9" w:rsidRPr="00B53262" w:rsidDel="009A2997" w:rsidRDefault="000D6DB9" w:rsidP="00D81E97">
            <w:pPr>
              <w:numPr>
                <w:ilvl w:val="0"/>
                <w:numId w:val="12"/>
              </w:numPr>
              <w:rPr>
                <w:del w:id="1949" w:author="Jan Strohmandl" w:date="2018-11-18T13:50:00Z"/>
              </w:rPr>
            </w:pPr>
            <w:del w:id="1950" w:author="Jan Strohmandl" w:date="2018-11-18T13:50:00Z">
              <w:r w:rsidRPr="00CC1F5C" w:rsidDel="009A2997">
                <w:delText>Matematický a ekonomický model, základní typy úloh LP, úloha o plánování výroby, úloha o míchání směsí, dopravní úloha.</w:delText>
              </w:r>
            </w:del>
          </w:p>
          <w:p w:rsidR="000D6DB9" w:rsidRPr="00B53262" w:rsidDel="009A2997" w:rsidRDefault="000D6DB9" w:rsidP="00D81E97">
            <w:pPr>
              <w:numPr>
                <w:ilvl w:val="0"/>
                <w:numId w:val="12"/>
              </w:numPr>
              <w:rPr>
                <w:del w:id="1951" w:author="Jan Strohmandl" w:date="2018-11-18T13:50:00Z"/>
              </w:rPr>
            </w:pPr>
            <w:del w:id="1952" w:author="Jan Strohmandl" w:date="2018-11-18T13:50:00Z">
              <w:r w:rsidRPr="00CC1F5C" w:rsidDel="009A2997">
                <w:delText>Klasifikace úloh lineárního programování, typy omezení, kombinovaná a celočíselná úloha.</w:delText>
              </w:r>
            </w:del>
          </w:p>
          <w:p w:rsidR="000D6DB9" w:rsidRPr="00B53262" w:rsidDel="009A2997" w:rsidRDefault="000D6DB9" w:rsidP="00D81E97">
            <w:pPr>
              <w:numPr>
                <w:ilvl w:val="0"/>
                <w:numId w:val="12"/>
              </w:numPr>
              <w:rPr>
                <w:del w:id="1953" w:author="Jan Strohmandl" w:date="2018-11-18T13:50:00Z"/>
              </w:rPr>
            </w:pPr>
            <w:del w:id="1954" w:author="Jan Strohmandl" w:date="2018-11-18T13:50:00Z">
              <w:r w:rsidRPr="00CC1F5C" w:rsidDel="009A2997">
                <w:delText>Obecný tvar úlohy LP, účelová funkce, přípustné řešení, optimální řešení, základní řešení, přídatné proměnné.</w:delText>
              </w:r>
            </w:del>
          </w:p>
          <w:p w:rsidR="000D6DB9" w:rsidRPr="00B53262" w:rsidDel="009A2997" w:rsidRDefault="000D6DB9" w:rsidP="00D81E97">
            <w:pPr>
              <w:numPr>
                <w:ilvl w:val="0"/>
                <w:numId w:val="12"/>
              </w:numPr>
              <w:rPr>
                <w:del w:id="1955" w:author="Jan Strohmandl" w:date="2018-11-18T13:50:00Z"/>
              </w:rPr>
            </w:pPr>
            <w:del w:id="1956" w:author="Jan Strohmandl" w:date="2018-11-18T13:50:00Z">
              <w:r w:rsidRPr="00CC1F5C" w:rsidDel="009A2997">
                <w:delText>Metody řešení úlohy lineárního programování, simplexová tabulka a metoda.</w:delText>
              </w:r>
            </w:del>
          </w:p>
          <w:p w:rsidR="000D6DB9" w:rsidRPr="00B53262" w:rsidDel="009A2997" w:rsidRDefault="000D6DB9" w:rsidP="00D81E97">
            <w:pPr>
              <w:numPr>
                <w:ilvl w:val="0"/>
                <w:numId w:val="12"/>
              </w:numPr>
              <w:rPr>
                <w:del w:id="1957" w:author="Jan Strohmandl" w:date="2018-11-18T13:50:00Z"/>
              </w:rPr>
            </w:pPr>
            <w:del w:id="1958" w:author="Jan Strohmandl" w:date="2018-11-18T13:50:00Z">
              <w:r w:rsidRPr="00CC1F5C" w:rsidDel="009A2997">
                <w:delText>Primární a duální úloha lineárního programování, citlivostní analýza.</w:delText>
              </w:r>
            </w:del>
          </w:p>
          <w:p w:rsidR="000D6DB9" w:rsidRPr="00B53262" w:rsidDel="009A2997" w:rsidRDefault="000D6DB9" w:rsidP="00D81E97">
            <w:pPr>
              <w:numPr>
                <w:ilvl w:val="0"/>
                <w:numId w:val="12"/>
              </w:numPr>
              <w:rPr>
                <w:del w:id="1959" w:author="Jan Strohmandl" w:date="2018-11-18T13:50:00Z"/>
              </w:rPr>
            </w:pPr>
            <w:del w:id="1960" w:author="Jan Strohmandl" w:date="2018-11-18T13:50:00Z">
              <w:r w:rsidRPr="00CC1F5C" w:rsidDel="009A2997">
                <w:delText>Dopravní problém, simplexový algoritmus pro dopravní problém, metoda potenciálů.</w:delText>
              </w:r>
            </w:del>
          </w:p>
          <w:p w:rsidR="000D6DB9" w:rsidRPr="00B53262" w:rsidDel="009A2997" w:rsidRDefault="000D6DB9" w:rsidP="00D81E97">
            <w:pPr>
              <w:numPr>
                <w:ilvl w:val="0"/>
                <w:numId w:val="12"/>
              </w:numPr>
              <w:rPr>
                <w:del w:id="1961" w:author="Jan Strohmandl" w:date="2018-11-18T13:50:00Z"/>
              </w:rPr>
            </w:pPr>
            <w:del w:id="1962" w:author="Jan Strohmandl" w:date="2018-11-18T13:50:00Z">
              <w:r w:rsidRPr="00CC1F5C" w:rsidDel="009A2997">
                <w:delText>Aplikační příklady, ukázka softwaru pro lineární programování.</w:delText>
              </w:r>
            </w:del>
          </w:p>
          <w:p w:rsidR="000D6DB9" w:rsidDel="009A2997" w:rsidRDefault="000D6DB9" w:rsidP="00D81E97">
            <w:pPr>
              <w:numPr>
                <w:ilvl w:val="0"/>
                <w:numId w:val="12"/>
              </w:numPr>
              <w:rPr>
                <w:del w:id="1963" w:author="Jan Strohmandl" w:date="2018-11-18T13:50:00Z"/>
              </w:rPr>
            </w:pPr>
            <w:del w:id="1964" w:author="Jan Strohmandl" w:date="2018-11-18T13:50:00Z">
              <w:r w:rsidRPr="00CC1F5C" w:rsidDel="009A2997">
                <w:delText>Dynamické programování, Bellmanův princip optimalizace v logistických úlohách.</w:delText>
              </w:r>
            </w:del>
          </w:p>
        </w:tc>
      </w:tr>
      <w:tr w:rsidR="000D6DB9" w:rsidDel="009A2997" w:rsidTr="00420BD2">
        <w:trPr>
          <w:trHeight w:val="265"/>
          <w:del w:id="1965" w:author="Jan Strohmandl" w:date="2018-11-18T13:50:00Z"/>
        </w:trPr>
        <w:tc>
          <w:tcPr>
            <w:tcW w:w="3653" w:type="dxa"/>
            <w:gridSpan w:val="2"/>
            <w:tcBorders>
              <w:top w:val="nil"/>
            </w:tcBorders>
            <w:shd w:val="clear" w:color="auto" w:fill="F7CAAC"/>
          </w:tcPr>
          <w:p w:rsidR="000D6DB9" w:rsidDel="009A2997" w:rsidRDefault="000D6DB9" w:rsidP="00420BD2">
            <w:pPr>
              <w:jc w:val="both"/>
              <w:rPr>
                <w:del w:id="1966" w:author="Jan Strohmandl" w:date="2018-11-18T13:50:00Z"/>
              </w:rPr>
            </w:pPr>
            <w:del w:id="1967" w:author="Jan Strohmandl" w:date="2018-11-18T13:50:00Z">
              <w:r w:rsidDel="009A2997">
                <w:rPr>
                  <w:b/>
                </w:rPr>
                <w:delText>Studijní literatura a studijní pomůcky</w:delText>
              </w:r>
            </w:del>
          </w:p>
        </w:tc>
        <w:tc>
          <w:tcPr>
            <w:tcW w:w="6202" w:type="dxa"/>
            <w:gridSpan w:val="6"/>
            <w:tcBorders>
              <w:top w:val="nil"/>
              <w:bottom w:val="nil"/>
            </w:tcBorders>
          </w:tcPr>
          <w:p w:rsidR="000D6DB9" w:rsidDel="009A2997" w:rsidRDefault="000D6DB9" w:rsidP="00420BD2">
            <w:pPr>
              <w:jc w:val="both"/>
              <w:rPr>
                <w:del w:id="1968" w:author="Jan Strohmandl" w:date="2018-11-18T13:50:00Z"/>
              </w:rPr>
            </w:pPr>
          </w:p>
        </w:tc>
      </w:tr>
      <w:tr w:rsidR="000D6DB9" w:rsidDel="009A2997" w:rsidTr="00420BD2">
        <w:trPr>
          <w:trHeight w:val="1497"/>
          <w:del w:id="1969" w:author="Jan Strohmandl" w:date="2018-11-18T13:50:00Z"/>
        </w:trPr>
        <w:tc>
          <w:tcPr>
            <w:tcW w:w="9855" w:type="dxa"/>
            <w:gridSpan w:val="8"/>
            <w:tcBorders>
              <w:top w:val="nil"/>
            </w:tcBorders>
          </w:tcPr>
          <w:p w:rsidR="000D6DB9" w:rsidDel="009A2997" w:rsidRDefault="000D6DB9" w:rsidP="00420BD2">
            <w:pPr>
              <w:jc w:val="both"/>
              <w:rPr>
                <w:del w:id="1970" w:author="Jan Strohmandl" w:date="2018-11-18T13:50:00Z"/>
                <w:b/>
              </w:rPr>
            </w:pPr>
            <w:del w:id="1971" w:author="Jan Strohmandl" w:date="2018-11-18T13:50:00Z">
              <w:r w:rsidRPr="009A32D6" w:rsidDel="009A2997">
                <w:rPr>
                  <w:b/>
                </w:rPr>
                <w:delText>Povinná</w:delText>
              </w:r>
              <w:r w:rsidDel="009A2997">
                <w:rPr>
                  <w:b/>
                </w:rPr>
                <w:delText xml:space="preserve"> literatura:</w:delText>
              </w:r>
            </w:del>
          </w:p>
          <w:p w:rsidR="00BE7C45" w:rsidDel="009A2997" w:rsidRDefault="00BE7C45" w:rsidP="00BE7C45">
            <w:pPr>
              <w:autoSpaceDE w:val="0"/>
              <w:autoSpaceDN w:val="0"/>
              <w:adjustRightInd w:val="0"/>
              <w:jc w:val="both"/>
              <w:rPr>
                <w:ins w:id="1972" w:author="Strohmandl Jan" w:date="2018-11-13T14:19:00Z"/>
                <w:del w:id="1973" w:author="Jan Strohmandl" w:date="2018-11-18T13:50:00Z"/>
              </w:rPr>
            </w:pPr>
            <w:ins w:id="1974" w:author="Strohmandl Jan" w:date="2018-11-13T14:19:00Z">
              <w:del w:id="1975" w:author="Jan Strohmandl" w:date="2018-11-18T13:50:00Z">
                <w:r w:rsidDel="009A2997">
                  <w:delText>GROS, I.</w:delText>
                </w:r>
              </w:del>
              <w:del w:id="1976" w:author="Jan Strohmandl" w:date="2018-11-17T15:53:00Z">
                <w:r w:rsidDel="008D43AA">
                  <w:delText>:</w:delText>
                </w:r>
              </w:del>
              <w:del w:id="1977" w:author="Jan Strohmandl" w:date="2018-11-18T13:50:00Z">
                <w:r w:rsidDel="009A2997">
                  <w:delText xml:space="preserve"> </w:delText>
                </w:r>
                <w:r w:rsidDel="009A2997">
                  <w:rPr>
                    <w:i/>
                  </w:rPr>
                  <w:delText xml:space="preserve">Kvantitativní metody v manažerském rozhodování, </w:delText>
                </w:r>
                <w:r w:rsidDel="009A2997">
                  <w:delText xml:space="preserve">GRADA </w:delText>
                </w:r>
              </w:del>
              <w:del w:id="1978" w:author="Jan Strohmandl" w:date="2018-11-17T15:53:00Z">
                <w:r w:rsidDel="008D43AA">
                  <w:delText xml:space="preserve">2003, </w:delText>
                </w:r>
              </w:del>
              <w:del w:id="1979" w:author="Jan Strohmandl" w:date="2018-11-18T13:50:00Z">
                <w:r w:rsidDel="009A2997">
                  <w:delText>ISBN 80-247-0421-8</w:delText>
                </w:r>
              </w:del>
            </w:ins>
          </w:p>
          <w:p w:rsidR="00BE7C45" w:rsidDel="009A2997" w:rsidRDefault="00BE7C45" w:rsidP="00BE7C45">
            <w:pPr>
              <w:autoSpaceDE w:val="0"/>
              <w:autoSpaceDN w:val="0"/>
              <w:adjustRightInd w:val="0"/>
              <w:jc w:val="both"/>
              <w:rPr>
                <w:ins w:id="1980" w:author="Strohmandl Jan" w:date="2018-11-13T14:19:00Z"/>
                <w:del w:id="1981" w:author="Jan Strohmandl" w:date="2018-11-18T13:50:00Z"/>
              </w:rPr>
            </w:pPr>
            <w:ins w:id="1982" w:author="Strohmandl Jan" w:date="2018-11-13T14:19:00Z">
              <w:del w:id="1983" w:author="Jan Strohmandl" w:date="2018-11-18T13:50:00Z">
                <w:r w:rsidDel="009A2997">
                  <w:delText>JABLONSKÝ, J.</w:delText>
                </w:r>
              </w:del>
              <w:del w:id="1984" w:author="Jan Strohmandl" w:date="2018-11-17T15:53:00Z">
                <w:r w:rsidDel="008D43AA">
                  <w:delText xml:space="preserve">: </w:delText>
                </w:r>
              </w:del>
              <w:del w:id="1985" w:author="Jan Strohmandl" w:date="2018-11-18T13:50:00Z">
                <w:r w:rsidDel="009A2997">
                  <w:rPr>
                    <w:i/>
                  </w:rPr>
                  <w:delText xml:space="preserve">Operační výzkum, </w:delText>
                </w:r>
                <w:r w:rsidDel="009A2997">
                  <w:delText>Professional Publishing</w:delText>
                </w:r>
              </w:del>
              <w:del w:id="1986" w:author="Jan Strohmandl" w:date="2018-11-17T15:53:00Z">
                <w:r w:rsidDel="008D43AA">
                  <w:delText xml:space="preserve"> 2011,</w:delText>
                </w:r>
              </w:del>
              <w:del w:id="1987" w:author="Jan Strohmandl" w:date="2018-11-18T13:50:00Z">
                <w:r w:rsidDel="009A2997">
                  <w:delText xml:space="preserve"> ISBN 978-80-86946-44-3.</w:delText>
                </w:r>
              </w:del>
            </w:ins>
          </w:p>
          <w:p w:rsidR="00BE7C45" w:rsidRPr="00AD3CAE" w:rsidDel="009A2997" w:rsidRDefault="00BE7C45" w:rsidP="00BE7C45">
            <w:pPr>
              <w:autoSpaceDE w:val="0"/>
              <w:autoSpaceDN w:val="0"/>
              <w:adjustRightInd w:val="0"/>
              <w:jc w:val="both"/>
              <w:rPr>
                <w:ins w:id="1988" w:author="Strohmandl Jan" w:date="2018-11-13T14:19:00Z"/>
                <w:del w:id="1989" w:author="Jan Strohmandl" w:date="2018-11-18T13:50:00Z"/>
              </w:rPr>
            </w:pPr>
            <w:ins w:id="1990" w:author="Strohmandl Jan" w:date="2018-11-13T14:19:00Z">
              <w:del w:id="1991" w:author="Jan Strohmandl" w:date="2018-11-18T13:50:00Z">
                <w:r w:rsidDel="009A2997">
                  <w:delText>KOZÁKOVÁ, L.</w:delText>
                </w:r>
              </w:del>
              <w:del w:id="1992" w:author="Jan Strohmandl" w:date="2018-11-17T15:54:00Z">
                <w:r w:rsidDel="008D43AA">
                  <w:delText>:</w:delText>
                </w:r>
              </w:del>
              <w:del w:id="1993" w:author="Jan Strohmandl" w:date="2018-11-18T13:50:00Z">
                <w:r w:rsidDel="009A2997">
                  <w:rPr>
                    <w:lang w:val="en-US"/>
                  </w:rPr>
                  <w:delText xml:space="preserve"> </w:delText>
                </w:r>
                <w:r w:rsidRPr="00AD3CAE" w:rsidDel="009A2997">
                  <w:rPr>
                    <w:i/>
                    <w:lang w:val="en-US"/>
                  </w:rPr>
                  <w:delText>Lineární algebra</w:delText>
                </w:r>
                <w:r w:rsidDel="009A2997">
                  <w:rPr>
                    <w:lang w:val="en-US"/>
                  </w:rPr>
                  <w:delText>,</w:delText>
                </w:r>
                <w:r w:rsidDel="009A2997">
                  <w:rPr>
                    <w:rFonts w:cs="Calibri"/>
                    <w:i/>
                  </w:rPr>
                  <w:delText xml:space="preserve"> </w:delText>
                </w:r>
                <w:r w:rsidDel="009A2997">
                  <w:rPr>
                    <w:rFonts w:cs="Calibri"/>
                  </w:rPr>
                  <w:delText xml:space="preserve">učební text FAI UTB Zlín </w:delText>
                </w:r>
              </w:del>
              <w:del w:id="1994" w:author="Jan Strohmandl" w:date="2018-11-17T15:54:00Z">
                <w:r w:rsidDel="008D43AA">
                  <w:rPr>
                    <w:rFonts w:cs="Calibri"/>
                  </w:rPr>
                  <w:delText>2018.</w:delText>
                </w:r>
              </w:del>
            </w:ins>
          </w:p>
          <w:p w:rsidR="00BE7C45" w:rsidDel="009A2997" w:rsidRDefault="00BE7C45" w:rsidP="00BE7C45">
            <w:pPr>
              <w:autoSpaceDE w:val="0"/>
              <w:autoSpaceDN w:val="0"/>
              <w:adjustRightInd w:val="0"/>
              <w:jc w:val="both"/>
              <w:rPr>
                <w:ins w:id="1995" w:author="Strohmandl Jan" w:date="2018-11-13T14:19:00Z"/>
                <w:del w:id="1996" w:author="Jan Strohmandl" w:date="2018-11-18T13:50:00Z"/>
              </w:rPr>
            </w:pPr>
            <w:ins w:id="1997" w:author="Strohmandl Jan" w:date="2018-11-13T14:19:00Z">
              <w:del w:id="1998" w:author="Jan Strohmandl" w:date="2018-11-18T13:50:00Z">
                <w:r w:rsidDel="009A2997">
                  <w:delText>MATEJDES, M.</w:delText>
                </w:r>
              </w:del>
              <w:del w:id="1999" w:author="Jan Strohmandl" w:date="2018-11-17T15:54:00Z">
                <w:r w:rsidDel="008D43AA">
                  <w:delText>:</w:delText>
                </w:r>
              </w:del>
              <w:del w:id="2000" w:author="Jan Strohmandl" w:date="2018-11-18T13:50:00Z">
                <w:r w:rsidDel="009A2997">
                  <w:delText xml:space="preserve"> </w:delText>
                </w:r>
                <w:r w:rsidDel="009A2997">
                  <w:rPr>
                    <w:i/>
                  </w:rPr>
                  <w:delText>Aplikovaná matematika</w:delText>
                </w:r>
                <w:r w:rsidDel="009A2997">
                  <w:delText xml:space="preserve">, MAT-CENTRUM, Zvolen </w:delText>
                </w:r>
              </w:del>
              <w:del w:id="2001" w:author="Jan Strohmandl" w:date="2018-11-17T15:54:00Z">
                <w:r w:rsidDel="008D43AA">
                  <w:delText>2005.</w:delText>
                </w:r>
              </w:del>
            </w:ins>
          </w:p>
          <w:p w:rsidR="00BE7C45" w:rsidDel="009A2997" w:rsidRDefault="00BE7C45" w:rsidP="00BE7C45">
            <w:pPr>
              <w:autoSpaceDE w:val="0"/>
              <w:autoSpaceDN w:val="0"/>
              <w:adjustRightInd w:val="0"/>
              <w:jc w:val="both"/>
              <w:rPr>
                <w:ins w:id="2002" w:author="Strohmandl Jan" w:date="2018-11-13T14:19:00Z"/>
                <w:del w:id="2003" w:author="Jan Strohmandl" w:date="2018-11-18T13:50:00Z"/>
              </w:rPr>
            </w:pPr>
            <w:ins w:id="2004" w:author="Strohmandl Jan" w:date="2018-11-13T14:19:00Z">
              <w:del w:id="2005" w:author="Jan Strohmandl" w:date="2018-11-18T13:50:00Z">
                <w:r w:rsidDel="009A2997">
                  <w:delText>PEKAŘ, L.</w:delText>
                </w:r>
              </w:del>
              <w:del w:id="2006" w:author="Jan Strohmandl" w:date="2018-11-17T15:54:00Z">
                <w:r w:rsidDel="008D43AA">
                  <w:delText>:</w:delText>
                </w:r>
              </w:del>
              <w:del w:id="2007" w:author="Jan Strohmandl" w:date="2018-11-18T13:50:00Z">
                <w:r w:rsidDel="009A2997">
                  <w:delText xml:space="preserve"> </w:delText>
                </w:r>
                <w:r w:rsidRPr="00AD3CAE" w:rsidDel="009A2997">
                  <w:rPr>
                    <w:i/>
                  </w:rPr>
                  <w:delText>Optimalizace 1</w:delText>
                </w:r>
                <w:r w:rsidRPr="006F1370" w:rsidDel="009A2997">
                  <w:rPr>
                    <w:rFonts w:cs="Calibri"/>
                  </w:rPr>
                  <w:delText>,</w:delText>
                </w:r>
                <w:r w:rsidDel="009A2997">
                  <w:rPr>
                    <w:rFonts w:cs="Calibri"/>
                    <w:i/>
                  </w:rPr>
                  <w:delText xml:space="preserve"> </w:delText>
                </w:r>
                <w:r w:rsidRPr="00AD3CAE" w:rsidDel="009A2997">
                  <w:rPr>
                    <w:rFonts w:cs="Calibri"/>
                  </w:rPr>
                  <w:delText>skriptum</w:delText>
                </w:r>
                <w:r w:rsidDel="009A2997">
                  <w:rPr>
                    <w:rFonts w:cs="Calibri"/>
                  </w:rPr>
                  <w:delText xml:space="preserve"> FAI UTB Zlín </w:delText>
                </w:r>
              </w:del>
              <w:del w:id="2008" w:author="Jan Strohmandl" w:date="2018-11-17T15:54:00Z">
                <w:r w:rsidDel="008D43AA">
                  <w:rPr>
                    <w:rFonts w:cs="Calibri"/>
                  </w:rPr>
                  <w:delText>2013.</w:delText>
                </w:r>
              </w:del>
            </w:ins>
          </w:p>
          <w:p w:rsidR="000D6DB9" w:rsidRPr="000F6287" w:rsidDel="009A2997" w:rsidRDefault="000D6DB9" w:rsidP="00420BD2">
            <w:pPr>
              <w:autoSpaceDE w:val="0"/>
              <w:autoSpaceDN w:val="0"/>
              <w:adjustRightInd w:val="0"/>
              <w:jc w:val="both"/>
              <w:rPr>
                <w:del w:id="2009" w:author="Jan Strohmandl" w:date="2018-11-18T13:50:00Z"/>
              </w:rPr>
            </w:pPr>
            <w:del w:id="2010" w:author="Jan Strohmandl" w:date="2018-11-18T13:50:00Z">
              <w:r w:rsidRPr="000F6287" w:rsidDel="009A2997">
                <w:delText>JABLONSKÝ, J.</w:delText>
              </w:r>
              <w:r w:rsidDel="009A2997">
                <w:delText>:</w:delText>
              </w:r>
              <w:r w:rsidRPr="000F6287" w:rsidDel="009A2997">
                <w:delText xml:space="preserve"> </w:delText>
              </w:r>
              <w:r w:rsidRPr="000F6287" w:rsidDel="009A2997">
                <w:rPr>
                  <w:i/>
                </w:rPr>
                <w:delText xml:space="preserve">Operační výzkum, </w:delText>
              </w:r>
              <w:r w:rsidRPr="000F6287" w:rsidDel="009A2997">
                <w:delText>Professional Publishing 2011, ISBN 978-80-86946-44-3.</w:delText>
              </w:r>
            </w:del>
          </w:p>
          <w:p w:rsidR="000D6DB9" w:rsidRPr="000F6287" w:rsidDel="009A2997" w:rsidRDefault="000D6DB9" w:rsidP="00420BD2">
            <w:pPr>
              <w:autoSpaceDE w:val="0"/>
              <w:autoSpaceDN w:val="0"/>
              <w:adjustRightInd w:val="0"/>
              <w:jc w:val="both"/>
              <w:rPr>
                <w:del w:id="2011" w:author="Jan Strohmandl" w:date="2018-11-18T13:50:00Z"/>
              </w:rPr>
            </w:pPr>
            <w:del w:id="2012" w:author="Jan Strohmandl" w:date="2018-11-18T13:50:00Z">
              <w:r w:rsidRPr="000F6287" w:rsidDel="009A2997">
                <w:delText>GROS I</w:delText>
              </w:r>
              <w:r w:rsidDel="009A2997">
                <w:delText>.:</w:delText>
              </w:r>
              <w:r w:rsidRPr="000F6287" w:rsidDel="009A2997">
                <w:delText xml:space="preserve"> </w:delText>
              </w:r>
              <w:r w:rsidRPr="000F6287" w:rsidDel="009A2997">
                <w:rPr>
                  <w:i/>
                </w:rPr>
                <w:delText xml:space="preserve">Kvantitativní metody v manažerském rozhodování, </w:delText>
              </w:r>
              <w:r w:rsidRPr="000F6287" w:rsidDel="009A2997">
                <w:delText>GRADA 2003, ISBN 80-247-0421-8</w:delText>
              </w:r>
            </w:del>
          </w:p>
          <w:p w:rsidR="000D6DB9" w:rsidRPr="000F6287" w:rsidDel="009A2997" w:rsidRDefault="000D6DB9" w:rsidP="00420BD2">
            <w:pPr>
              <w:autoSpaceDE w:val="0"/>
              <w:autoSpaceDN w:val="0"/>
              <w:adjustRightInd w:val="0"/>
              <w:jc w:val="both"/>
              <w:rPr>
                <w:del w:id="2013" w:author="Jan Strohmandl" w:date="2018-11-18T13:50:00Z"/>
              </w:rPr>
            </w:pPr>
            <w:del w:id="2014" w:author="Jan Strohmandl" w:date="2018-11-18T13:50:00Z">
              <w:r w:rsidRPr="000F6287" w:rsidDel="009A2997">
                <w:lastRenderedPageBreak/>
                <w:delText>MATEJDES, M.</w:delText>
              </w:r>
              <w:r w:rsidDel="009A2997">
                <w:delText>:</w:delText>
              </w:r>
              <w:r w:rsidRPr="000F6287" w:rsidDel="009A2997">
                <w:delText xml:space="preserve"> </w:delText>
              </w:r>
              <w:r w:rsidRPr="000F6287" w:rsidDel="009A2997">
                <w:rPr>
                  <w:i/>
                </w:rPr>
                <w:delText>Aplikovaná matematika</w:delText>
              </w:r>
              <w:r w:rsidRPr="000F6287" w:rsidDel="009A2997">
                <w:delText>, MAT-CENTRUM, Zvolen 2005</w:delText>
              </w:r>
            </w:del>
          </w:p>
          <w:p w:rsidR="000D6DB9" w:rsidRPr="002F13E1" w:rsidDel="009A2997" w:rsidRDefault="000D6DB9" w:rsidP="00420BD2">
            <w:pPr>
              <w:pStyle w:val="citace1"/>
              <w:numPr>
                <w:ilvl w:val="0"/>
                <w:numId w:val="0"/>
              </w:numPr>
              <w:spacing w:before="0" w:after="0"/>
              <w:rPr>
                <w:del w:id="2015" w:author="Jan Strohmandl" w:date="2018-11-18T13:50:00Z"/>
                <w:rStyle w:val="Hypertextovodkaz"/>
                <w:iCs/>
              </w:rPr>
            </w:pPr>
            <w:del w:id="2016" w:author="Jan Strohmandl" w:date="2018-11-18T13:50:00Z">
              <w:r w:rsidRPr="000F6287" w:rsidDel="009A2997">
                <w:rPr>
                  <w:rFonts w:ascii="Times New Roman" w:hAnsi="Times New Roman"/>
                </w:rPr>
                <w:delText>M</w:delText>
              </w:r>
              <w:r w:rsidDel="009A2997">
                <w:rPr>
                  <w:rFonts w:ascii="Times New Roman" w:hAnsi="Times New Roman"/>
                </w:rPr>
                <w:delText>ARKL</w:delText>
              </w:r>
              <w:r w:rsidRPr="000F6287" w:rsidDel="009A2997">
                <w:rPr>
                  <w:rFonts w:ascii="Times New Roman" w:hAnsi="Times New Roman"/>
                </w:rPr>
                <w:delText xml:space="preserve">, J.: </w:delText>
              </w:r>
              <w:r w:rsidRPr="000F6287" w:rsidDel="009A2997">
                <w:rPr>
                  <w:rFonts w:ascii="Times New Roman" w:hAnsi="Times New Roman"/>
                  <w:i/>
                </w:rPr>
                <w:delText>Teorie her a modely rozhodování v podmínkách neurčitosti</w:delText>
              </w:r>
              <w:r w:rsidRPr="000F6287" w:rsidDel="009A2997">
                <w:rPr>
                  <w:rFonts w:ascii="Times New Roman" w:hAnsi="Times New Roman"/>
                </w:rPr>
                <w:delText>. FEI, VŠB-TU Ostrava, 78 s. Dostupné z</w:delText>
              </w:r>
              <w:r w:rsidDel="009A2997">
                <w:rPr>
                  <w:rFonts w:ascii="Times New Roman" w:hAnsi="Times New Roman"/>
                  <w:lang w:val="en-US"/>
                </w:rPr>
                <w:delText> </w:delText>
              </w:r>
              <w:r w:rsidRPr="000F6287" w:rsidDel="009A2997">
                <w:rPr>
                  <w:rFonts w:ascii="Times New Roman" w:hAnsi="Times New Roman"/>
                </w:rPr>
                <w:delText xml:space="preserve">WWW: </w:delText>
              </w:r>
              <w:r w:rsidRPr="009F1144" w:rsidDel="009A2997">
                <w:rPr>
                  <w:rFonts w:ascii="Times New Roman" w:hAnsi="Times New Roman" w:cs="Times New Roman"/>
                  <w:iCs/>
                </w:rPr>
                <w:delText>http://www.cs.vsb.cz/sawa/teh/</w:delText>
              </w:r>
            </w:del>
          </w:p>
          <w:p w:rsidR="000D6DB9" w:rsidRPr="000F6287" w:rsidDel="009A2997" w:rsidRDefault="000D6DB9" w:rsidP="00420BD2">
            <w:pPr>
              <w:autoSpaceDE w:val="0"/>
              <w:autoSpaceDN w:val="0"/>
              <w:adjustRightInd w:val="0"/>
              <w:rPr>
                <w:del w:id="2017" w:author="Jan Strohmandl" w:date="2018-11-18T13:50:00Z"/>
              </w:rPr>
            </w:pPr>
            <w:del w:id="2018" w:author="Jan Strohmandl" w:date="2018-11-18T13:50:00Z">
              <w:r w:rsidRPr="000F6287" w:rsidDel="009A2997">
                <w:delText>F</w:delText>
              </w:r>
              <w:r w:rsidDel="009A2997">
                <w:delText>ERGUSSON</w:delText>
              </w:r>
              <w:r w:rsidRPr="000F6287" w:rsidDel="009A2997">
                <w:delText>, T. S.:</w:delText>
              </w:r>
              <w:r w:rsidRPr="00C440B3" w:rsidDel="009A2997">
                <w:rPr>
                  <w:i/>
                </w:rPr>
                <w:delText xml:space="preserve"> </w:delText>
              </w:r>
              <w:r w:rsidRPr="00C440B3" w:rsidDel="009A2997">
                <w:rPr>
                  <w:i/>
                  <w:lang w:val="en-GB"/>
                </w:rPr>
                <w:delText>Game theory</w:delText>
              </w:r>
              <w:r w:rsidRPr="000F6287" w:rsidDel="009A2997">
                <w:delText xml:space="preserve">. 461 s. UCLA Katedra matematiky, </w:delText>
              </w:r>
              <w:r w:rsidRPr="000F6287" w:rsidDel="009A2997">
                <w:rPr>
                  <w:lang w:val="en-GB"/>
                </w:rPr>
                <w:delText>University of California, Los Angeles</w:delText>
              </w:r>
              <w:r w:rsidRPr="000F6287" w:rsidDel="009A2997">
                <w:delText>. Dostupné z</w:delText>
              </w:r>
              <w:r w:rsidDel="009A2997">
                <w:rPr>
                  <w:lang w:val="en-US"/>
                </w:rPr>
                <w:delText> </w:delText>
              </w:r>
              <w:r w:rsidRPr="000F6287" w:rsidDel="009A2997">
                <w:delText xml:space="preserve"> WWW: </w:delText>
              </w:r>
              <w:r w:rsidRPr="009F1144" w:rsidDel="009A2997">
                <w:delText>https://www.math.ucla.edu/~tom/Game_Theory/comb.pdf</w:delText>
              </w:r>
            </w:del>
          </w:p>
          <w:p w:rsidR="000D6DB9" w:rsidRPr="000F6287" w:rsidDel="009A2997" w:rsidRDefault="000D6DB9" w:rsidP="00420BD2">
            <w:pPr>
              <w:spacing w:before="60"/>
              <w:jc w:val="both"/>
              <w:rPr>
                <w:del w:id="2019" w:author="Jan Strohmandl" w:date="2018-11-18T13:50:00Z"/>
                <w:b/>
              </w:rPr>
            </w:pPr>
            <w:del w:id="2020" w:author="Jan Strohmandl" w:date="2018-11-18T13:50:00Z">
              <w:r w:rsidRPr="0056138F" w:rsidDel="009A2997">
                <w:rPr>
                  <w:b/>
                  <w:bCs/>
                </w:rPr>
                <w:delText>Doporučená</w:delText>
              </w:r>
              <w:r w:rsidRPr="000F6287" w:rsidDel="009A2997">
                <w:rPr>
                  <w:b/>
                </w:rPr>
                <w:delText xml:space="preserve"> literatura:</w:delText>
              </w:r>
            </w:del>
          </w:p>
          <w:p w:rsidR="00BE7C45" w:rsidRPr="00317253" w:rsidDel="009A2997" w:rsidRDefault="00BE7C45" w:rsidP="00BE7C45">
            <w:pPr>
              <w:autoSpaceDE w:val="0"/>
              <w:autoSpaceDN w:val="0"/>
              <w:adjustRightInd w:val="0"/>
              <w:jc w:val="both"/>
              <w:rPr>
                <w:ins w:id="2021" w:author="Strohmandl Jan" w:date="2018-11-13T14:19:00Z"/>
                <w:del w:id="2022" w:author="Jan Strohmandl" w:date="2018-11-18T13:50:00Z"/>
              </w:rPr>
            </w:pPr>
            <w:ins w:id="2023" w:author="Strohmandl Jan" w:date="2018-11-13T14:19:00Z">
              <w:del w:id="2024" w:author="Jan Strohmandl" w:date="2018-11-18T13:50:00Z">
                <w:r w:rsidRPr="00317253" w:rsidDel="009A2997">
                  <w:delText>HASÍK, K.</w:delText>
                </w:r>
              </w:del>
              <w:del w:id="2025" w:author="Jan Strohmandl" w:date="2018-11-17T15:54:00Z">
                <w:r w:rsidRPr="00317253" w:rsidDel="008D43AA">
                  <w:delText>:</w:delText>
                </w:r>
              </w:del>
              <w:del w:id="2026" w:author="Jan Strohmandl" w:date="2018-11-18T13:50:00Z">
                <w:r w:rsidRPr="00317253" w:rsidDel="009A2997">
                  <w:delText xml:space="preserve"> Matematické metody v ekonomii</w:delText>
                </w:r>
                <w:r w:rsidRPr="00317253" w:rsidDel="009A2997">
                  <w:rPr>
                    <w:lang w:val="en-US"/>
                  </w:rPr>
                  <w:delText>,</w:delText>
                </w:r>
                <w:r w:rsidRPr="00317253" w:rsidDel="009A2997">
                  <w:rPr>
                    <w:i/>
                  </w:rPr>
                  <w:delText xml:space="preserve"> </w:delText>
                </w:r>
                <w:r w:rsidRPr="00317253" w:rsidDel="009A2997">
                  <w:delText xml:space="preserve">učební text, Slezská univerzita v Opavě, </w:delText>
                </w:r>
              </w:del>
              <w:del w:id="2027" w:author="Jan Strohmandl" w:date="2018-11-17T15:54:00Z">
                <w:r w:rsidRPr="00317253" w:rsidDel="008D43AA">
                  <w:delText>2008.</w:delText>
                </w:r>
              </w:del>
            </w:ins>
          </w:p>
          <w:p w:rsidR="00BE7C45" w:rsidRPr="00317253" w:rsidDel="009A2997" w:rsidRDefault="00BE7C45" w:rsidP="00BE7C45">
            <w:pPr>
              <w:autoSpaceDE w:val="0"/>
              <w:autoSpaceDN w:val="0"/>
              <w:adjustRightInd w:val="0"/>
              <w:jc w:val="both"/>
              <w:rPr>
                <w:ins w:id="2028" w:author="Strohmandl Jan" w:date="2018-11-13T14:19:00Z"/>
                <w:del w:id="2029" w:author="Jan Strohmandl" w:date="2018-11-18T13:50:00Z"/>
              </w:rPr>
            </w:pPr>
            <w:ins w:id="2030" w:author="Strohmandl Jan" w:date="2018-11-13T14:19:00Z">
              <w:del w:id="2031" w:author="Jan Strohmandl" w:date="2018-11-18T13:50:00Z">
                <w:r w:rsidRPr="00317253" w:rsidDel="009A2997">
                  <w:rPr>
                    <w:color w:val="212121"/>
                    <w:shd w:val="clear" w:color="auto" w:fill="FFFFFF"/>
                  </w:rPr>
                  <w:delText>https://www.slu.cz/file/cul/1ba02053-099b-4f12-b868-99feac16275a</w:delText>
                </w:r>
              </w:del>
            </w:ins>
          </w:p>
          <w:p w:rsidR="00BE7C45" w:rsidDel="009A2997" w:rsidRDefault="00BE7C45" w:rsidP="00BE7C45">
            <w:pPr>
              <w:autoSpaceDE w:val="0"/>
              <w:autoSpaceDN w:val="0"/>
              <w:adjustRightInd w:val="0"/>
              <w:jc w:val="both"/>
              <w:rPr>
                <w:ins w:id="2032" w:author="Strohmandl Jan" w:date="2018-11-13T14:19:00Z"/>
                <w:del w:id="2033" w:author="Jan Strohmandl" w:date="2018-11-18T13:50:00Z"/>
                <w:rFonts w:cs="Calibri"/>
              </w:rPr>
            </w:pPr>
            <w:ins w:id="2034" w:author="Strohmandl Jan" w:date="2018-11-13T14:19:00Z">
              <w:del w:id="2035" w:author="Jan Strohmandl" w:date="2018-11-18T13:50:00Z">
                <w:r w:rsidDel="009A2997">
                  <w:rPr>
                    <w:rFonts w:cs="Calibri"/>
                  </w:rPr>
                  <w:delText>KORDA, B. a kol.</w:delText>
                </w:r>
              </w:del>
              <w:del w:id="2036" w:author="Jan Strohmandl" w:date="2018-11-17T15:55:00Z">
                <w:r w:rsidDel="008D43AA">
                  <w:rPr>
                    <w:rFonts w:cs="Calibri"/>
                  </w:rPr>
                  <w:delText>:</w:delText>
                </w:r>
              </w:del>
              <w:del w:id="2037" w:author="Jan Strohmandl" w:date="2018-11-18T13:50:00Z">
                <w:r w:rsidDel="009A2997">
                  <w:rPr>
                    <w:rFonts w:cs="Calibri"/>
                  </w:rPr>
                  <w:delText xml:space="preserve"> </w:delText>
                </w:r>
                <w:r w:rsidDel="009A2997">
                  <w:rPr>
                    <w:rFonts w:cs="Calibri"/>
                    <w:i/>
                  </w:rPr>
                  <w:delText xml:space="preserve">Matematické metody v ekonomii, </w:delText>
                </w:r>
                <w:r w:rsidDel="009A2997">
                  <w:rPr>
                    <w:rFonts w:cs="Calibri"/>
                  </w:rPr>
                  <w:delText xml:space="preserve">SNTL Praha </w:delText>
                </w:r>
              </w:del>
              <w:del w:id="2038" w:author="Jan Strohmandl" w:date="2018-11-17T15:55:00Z">
                <w:r w:rsidDel="008D43AA">
                  <w:rPr>
                    <w:rFonts w:cs="Calibri"/>
                  </w:rPr>
                  <w:delText>1967.</w:delText>
                </w:r>
              </w:del>
            </w:ins>
          </w:p>
          <w:p w:rsidR="000D6DB9" w:rsidRPr="000F6287" w:rsidDel="009A2997" w:rsidRDefault="00BE7C45" w:rsidP="00BE7C45">
            <w:pPr>
              <w:autoSpaceDE w:val="0"/>
              <w:autoSpaceDN w:val="0"/>
              <w:adjustRightInd w:val="0"/>
              <w:jc w:val="both"/>
              <w:rPr>
                <w:del w:id="2039" w:author="Jan Strohmandl" w:date="2018-11-18T13:50:00Z"/>
                <w:rFonts w:cs="Calibri"/>
              </w:rPr>
            </w:pPr>
            <w:ins w:id="2040" w:author="Strohmandl Jan" w:date="2018-11-13T14:19:00Z">
              <w:del w:id="2041" w:author="Jan Strohmandl" w:date="2018-11-18T13:50:00Z">
                <w:r w:rsidRPr="00317253" w:rsidDel="009A2997">
                  <w:delText xml:space="preserve">ŠKRÁŠEK, J., TICHÝ, Z.: </w:delText>
                </w:r>
                <w:r w:rsidRPr="00317253" w:rsidDel="009A2997">
                  <w:rPr>
                    <w:i/>
                  </w:rPr>
                  <w:delText>Základy aplikované matematiky I-III</w:delText>
                </w:r>
                <w:r w:rsidRPr="00317253" w:rsidDel="009A2997">
                  <w:delText>, SNTL Praha</w:delText>
                </w:r>
              </w:del>
              <w:del w:id="2042" w:author="Jan Strohmandl" w:date="2018-11-17T15:55:00Z">
                <w:r w:rsidRPr="00317253" w:rsidDel="008D43AA">
                  <w:delText xml:space="preserve"> 1989.</w:delText>
                </w:r>
              </w:del>
            </w:ins>
            <w:del w:id="2043" w:author="Jan Strohmandl" w:date="2018-11-18T13:50:00Z">
              <w:r w:rsidR="000D6DB9" w:rsidRPr="000F6287" w:rsidDel="009A2997">
                <w:rPr>
                  <w:rFonts w:cs="Calibri"/>
                </w:rPr>
                <w:delText>Š</w:delText>
              </w:r>
              <w:r w:rsidR="000D6DB9" w:rsidDel="009A2997">
                <w:rPr>
                  <w:rFonts w:cs="Calibri"/>
                </w:rPr>
                <w:delText>KRÁŠEK, J., TICHÝ, Z.:</w:delText>
              </w:r>
              <w:r w:rsidR="000D6DB9" w:rsidRPr="000F6287" w:rsidDel="009A2997">
                <w:rPr>
                  <w:rFonts w:cs="Calibri"/>
                </w:rPr>
                <w:delText xml:space="preserve"> </w:delText>
              </w:r>
              <w:r w:rsidR="000D6DB9" w:rsidRPr="00C440B3" w:rsidDel="009A2997">
                <w:rPr>
                  <w:rFonts w:cs="Calibri"/>
                  <w:i/>
                </w:rPr>
                <w:delText>Základy aplikované matematiky I-III</w:delText>
              </w:r>
              <w:r w:rsidR="000D6DB9" w:rsidRPr="000F6287" w:rsidDel="009A2997">
                <w:rPr>
                  <w:rFonts w:cs="Calibri"/>
                </w:rPr>
                <w:delText>, SNTL Praha 1989.</w:delText>
              </w:r>
            </w:del>
          </w:p>
          <w:p w:rsidR="000D6DB9" w:rsidRPr="000F6287" w:rsidDel="009A2997" w:rsidRDefault="000D6DB9" w:rsidP="00420BD2">
            <w:pPr>
              <w:autoSpaceDE w:val="0"/>
              <w:autoSpaceDN w:val="0"/>
              <w:adjustRightInd w:val="0"/>
              <w:jc w:val="both"/>
              <w:rPr>
                <w:del w:id="2044" w:author="Jan Strohmandl" w:date="2018-11-18T13:50:00Z"/>
                <w:rFonts w:cs="Calibri"/>
              </w:rPr>
            </w:pPr>
            <w:del w:id="2045" w:author="Jan Strohmandl" w:date="2018-11-18T13:50:00Z">
              <w:r w:rsidDel="009A2997">
                <w:rPr>
                  <w:rFonts w:cs="Calibri"/>
                </w:rPr>
                <w:delText>KORDA, B. a kol.:</w:delText>
              </w:r>
              <w:r w:rsidRPr="000F6287" w:rsidDel="009A2997">
                <w:rPr>
                  <w:rFonts w:cs="Calibri"/>
                </w:rPr>
                <w:delText xml:space="preserve"> </w:delText>
              </w:r>
              <w:r w:rsidRPr="000F6287" w:rsidDel="009A2997">
                <w:rPr>
                  <w:rFonts w:cs="Calibri"/>
                  <w:i/>
                </w:rPr>
                <w:delText xml:space="preserve">Matematické metody v ekonomii, </w:delText>
              </w:r>
              <w:r w:rsidRPr="000F6287" w:rsidDel="009A2997">
                <w:rPr>
                  <w:rFonts w:cs="Calibri"/>
                </w:rPr>
                <w:delText>SNTL Praha 1967</w:delText>
              </w:r>
            </w:del>
          </w:p>
          <w:p w:rsidR="000D6DB9" w:rsidRPr="000F6287" w:rsidDel="009A2997" w:rsidRDefault="000D6DB9" w:rsidP="007257C8">
            <w:pPr>
              <w:autoSpaceDE w:val="0"/>
              <w:autoSpaceDN w:val="0"/>
              <w:adjustRightInd w:val="0"/>
              <w:rPr>
                <w:del w:id="2046" w:author="Jan Strohmandl" w:date="2018-11-18T13:50:00Z"/>
              </w:rPr>
            </w:pPr>
            <w:del w:id="2047" w:author="Jan Strohmandl" w:date="2018-11-18T13:50:00Z">
              <w:r w:rsidRPr="000F6287" w:rsidDel="009A2997">
                <w:delText>C</w:delText>
              </w:r>
              <w:r w:rsidDel="009A2997">
                <w:delText>IBULKA</w:delText>
              </w:r>
              <w:r w:rsidRPr="000F6287" w:rsidDel="009A2997">
                <w:delText>, J.</w:delText>
              </w:r>
            </w:del>
            <w:del w:id="2048" w:author="Jan Strohmandl" w:date="2018-11-17T15:56:00Z">
              <w:r w:rsidRPr="000F6287" w:rsidDel="007257C8">
                <w:delText>:</w:delText>
              </w:r>
            </w:del>
            <w:del w:id="2049" w:author="Jan Strohmandl" w:date="2018-11-18T13:50:00Z">
              <w:r w:rsidRPr="000F6287" w:rsidDel="009A2997">
                <w:delText xml:space="preserve"> </w:delText>
              </w:r>
              <w:r w:rsidRPr="000F6287" w:rsidDel="009A2997">
                <w:rPr>
                  <w:i/>
                </w:rPr>
                <w:delText>Strategické hry v bezpečnostním inženýrství</w:delText>
              </w:r>
              <w:r w:rsidRPr="000F6287" w:rsidDel="009A2997">
                <w:delText xml:space="preserve">. FAI, UTB Zlín, </w:delText>
              </w:r>
            </w:del>
            <w:del w:id="2050" w:author="Jan Strohmandl" w:date="2018-11-17T15:55:00Z">
              <w:r w:rsidRPr="000F6287" w:rsidDel="007257C8">
                <w:delText xml:space="preserve">2010, </w:delText>
              </w:r>
            </w:del>
            <w:del w:id="2051" w:author="Jan Strohmandl" w:date="2018-11-18T13:50:00Z">
              <w:r w:rsidRPr="000F6287" w:rsidDel="009A2997">
                <w:delText xml:space="preserve">79 s. </w:delText>
              </w:r>
              <w:r w:rsidRPr="000F6287" w:rsidDel="009A2997">
                <w:rPr>
                  <w:rFonts w:cs="Calibri"/>
                </w:rPr>
                <w:delText xml:space="preserve">Dostupné z WWW: </w:delText>
              </w:r>
              <w:r w:rsidRPr="009F1144" w:rsidDel="009A2997">
                <w:delText>http://digilib.k.utb.cz/bitstream/handle/10563/13340/cibulka_2010_dp.pdf?sequence=1&amp;isAllowed=y</w:delText>
              </w:r>
              <w:r w:rsidDel="009A2997">
                <w:delText>.</w:delText>
              </w:r>
            </w:del>
          </w:p>
        </w:tc>
      </w:tr>
      <w:tr w:rsidR="000D6DB9" w:rsidDel="009A2997" w:rsidTr="00420BD2">
        <w:trPr>
          <w:del w:id="2052" w:author="Jan Strohmandl" w:date="2018-11-18T13:50: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Del="009A2997" w:rsidRDefault="000D6DB9" w:rsidP="00420BD2">
            <w:pPr>
              <w:jc w:val="center"/>
              <w:rPr>
                <w:del w:id="2053" w:author="Jan Strohmandl" w:date="2018-11-18T13:50:00Z"/>
                <w:b/>
              </w:rPr>
            </w:pPr>
            <w:del w:id="2054" w:author="Jan Strohmandl" w:date="2018-11-18T13:50:00Z">
              <w:r w:rsidDel="009A2997">
                <w:rPr>
                  <w:b/>
                </w:rPr>
                <w:lastRenderedPageBreak/>
                <w:delText>Informace ke kombinované nebo distanční formě</w:delText>
              </w:r>
            </w:del>
          </w:p>
        </w:tc>
      </w:tr>
      <w:tr w:rsidR="000D6DB9" w:rsidDel="009A2997" w:rsidTr="00420BD2">
        <w:trPr>
          <w:del w:id="2055" w:author="Jan Strohmandl" w:date="2018-11-18T13:50:00Z"/>
        </w:trPr>
        <w:tc>
          <w:tcPr>
            <w:tcW w:w="4787" w:type="dxa"/>
            <w:gridSpan w:val="3"/>
            <w:tcBorders>
              <w:top w:val="single" w:sz="2" w:space="0" w:color="auto"/>
            </w:tcBorders>
            <w:shd w:val="clear" w:color="auto" w:fill="F7CAAC"/>
          </w:tcPr>
          <w:p w:rsidR="000D6DB9" w:rsidDel="009A2997" w:rsidRDefault="000D6DB9" w:rsidP="00420BD2">
            <w:pPr>
              <w:jc w:val="both"/>
              <w:rPr>
                <w:del w:id="2056" w:author="Jan Strohmandl" w:date="2018-11-18T13:50:00Z"/>
              </w:rPr>
            </w:pPr>
            <w:del w:id="2057" w:author="Jan Strohmandl" w:date="2018-11-18T13:50:00Z">
              <w:r w:rsidDel="009A2997">
                <w:rPr>
                  <w:b/>
                </w:rPr>
                <w:delText>Rozsah konzultací (soustředění)</w:delText>
              </w:r>
            </w:del>
          </w:p>
        </w:tc>
        <w:tc>
          <w:tcPr>
            <w:tcW w:w="889" w:type="dxa"/>
            <w:tcBorders>
              <w:top w:val="single" w:sz="2" w:space="0" w:color="auto"/>
            </w:tcBorders>
          </w:tcPr>
          <w:p w:rsidR="000D6DB9" w:rsidDel="009A2997" w:rsidRDefault="000D6DB9" w:rsidP="00420BD2">
            <w:pPr>
              <w:jc w:val="center"/>
              <w:rPr>
                <w:del w:id="2058" w:author="Jan Strohmandl" w:date="2018-11-18T13:50:00Z"/>
              </w:rPr>
            </w:pPr>
            <w:del w:id="2059" w:author="Jan Strohmandl" w:date="2018-11-18T13:50:00Z">
              <w:r w:rsidDel="009A2997">
                <w:delText>20</w:delText>
              </w:r>
            </w:del>
          </w:p>
        </w:tc>
        <w:tc>
          <w:tcPr>
            <w:tcW w:w="4179" w:type="dxa"/>
            <w:gridSpan w:val="4"/>
            <w:tcBorders>
              <w:top w:val="single" w:sz="2" w:space="0" w:color="auto"/>
            </w:tcBorders>
            <w:shd w:val="clear" w:color="auto" w:fill="F7CAAC"/>
          </w:tcPr>
          <w:p w:rsidR="000D6DB9" w:rsidDel="009A2997" w:rsidRDefault="000D6DB9" w:rsidP="00420BD2">
            <w:pPr>
              <w:jc w:val="both"/>
              <w:rPr>
                <w:del w:id="2060" w:author="Jan Strohmandl" w:date="2018-11-18T13:50:00Z"/>
                <w:b/>
              </w:rPr>
            </w:pPr>
            <w:del w:id="2061" w:author="Jan Strohmandl" w:date="2018-11-18T13:50:00Z">
              <w:r w:rsidDel="009A2997">
                <w:rPr>
                  <w:b/>
                </w:rPr>
                <w:delText xml:space="preserve">hodin </w:delText>
              </w:r>
            </w:del>
          </w:p>
        </w:tc>
      </w:tr>
      <w:tr w:rsidR="000D6DB9" w:rsidDel="009A2997" w:rsidTr="00420BD2">
        <w:trPr>
          <w:del w:id="2062" w:author="Jan Strohmandl" w:date="2018-11-18T13:50:00Z"/>
        </w:trPr>
        <w:tc>
          <w:tcPr>
            <w:tcW w:w="9855" w:type="dxa"/>
            <w:gridSpan w:val="8"/>
            <w:shd w:val="clear" w:color="auto" w:fill="F7CAAC"/>
          </w:tcPr>
          <w:p w:rsidR="000D6DB9" w:rsidDel="009A2997" w:rsidRDefault="000D6DB9" w:rsidP="00420BD2">
            <w:pPr>
              <w:jc w:val="both"/>
              <w:rPr>
                <w:del w:id="2063" w:author="Jan Strohmandl" w:date="2018-11-18T13:50:00Z"/>
                <w:b/>
              </w:rPr>
            </w:pPr>
            <w:del w:id="2064" w:author="Jan Strohmandl" w:date="2018-11-18T13:50:00Z">
              <w:r w:rsidDel="009A2997">
                <w:rPr>
                  <w:b/>
                </w:rPr>
                <w:delText>Informace o způsobu kontaktu s vyučujícím</w:delText>
              </w:r>
            </w:del>
          </w:p>
        </w:tc>
      </w:tr>
      <w:tr w:rsidR="000D6DB9" w:rsidDel="009A2997" w:rsidTr="00420BD2">
        <w:trPr>
          <w:trHeight w:val="1373"/>
          <w:del w:id="2065" w:author="Jan Strohmandl" w:date="2018-11-18T13:50:00Z"/>
        </w:trPr>
        <w:tc>
          <w:tcPr>
            <w:tcW w:w="9855" w:type="dxa"/>
            <w:gridSpan w:val="8"/>
          </w:tcPr>
          <w:p w:rsidR="000D6DB9" w:rsidDel="009A2997" w:rsidRDefault="000D6DB9" w:rsidP="00420BD2">
            <w:pPr>
              <w:jc w:val="both"/>
              <w:rPr>
                <w:ins w:id="2066" w:author="Strohmandl Jan" w:date="2018-11-13T09:22:00Z"/>
                <w:del w:id="2067" w:author="Jan Strohmandl" w:date="2018-11-18T13:50:00Z"/>
              </w:rPr>
            </w:pPr>
            <w:del w:id="2068" w:author="Jan Strohmandl" w:date="2018-11-18T13:50:00Z">
              <w:r w:rsidDel="009A2997">
                <w:delTex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delText>
              </w:r>
            </w:del>
          </w:p>
          <w:p w:rsidR="00AA484B" w:rsidDel="009A2997" w:rsidRDefault="00AA484B" w:rsidP="00420BD2">
            <w:pPr>
              <w:jc w:val="both"/>
              <w:rPr>
                <w:del w:id="2069" w:author="Jan Strohmandl" w:date="2018-11-18T13:50:00Z"/>
              </w:rPr>
            </w:pPr>
            <w:ins w:id="2070" w:author="Strohmandl Jan" w:date="2018-11-13T09:22:00Z">
              <w:del w:id="2071" w:author="Jan Strohmandl" w:date="2018-11-18T13:50:00Z">
                <w:r w:rsidDel="009A2997">
                  <w:delText>Studenti v rámci výuky absolvují 2 zápočtové písemné práce za účelem prověření znalostí.</w:delText>
                </w:r>
              </w:del>
            </w:ins>
          </w:p>
          <w:p w:rsidR="000D6DB9" w:rsidDel="009A2997" w:rsidRDefault="000D6DB9" w:rsidP="00420BD2">
            <w:pPr>
              <w:jc w:val="both"/>
              <w:rPr>
                <w:del w:id="2072" w:author="Jan Strohmandl" w:date="2018-11-18T13:50:00Z"/>
              </w:rPr>
            </w:pPr>
            <w:del w:id="2073" w:author="Jan Strohmandl" w:date="2018-11-18T13:50:00Z">
              <w:r w:rsidDel="009A2997">
                <w:delText xml:space="preserve">Možnosti komunikace s vyučujícím: </w:delText>
              </w:r>
              <w:r w:rsidR="00F139B8" w:rsidDel="009A2997">
                <w:fldChar w:fldCharType="begin"/>
              </w:r>
              <w:r w:rsidR="00791D96" w:rsidDel="009A2997">
                <w:delInstrText>HYPERLINK "mailto:pmartinek@utb.cz"</w:delInstrText>
              </w:r>
              <w:r w:rsidR="00F139B8" w:rsidDel="009A2997">
                <w:fldChar w:fldCharType="separate"/>
              </w:r>
              <w:r w:rsidRPr="00EB1132" w:rsidDel="009A2997">
                <w:rPr>
                  <w:rStyle w:val="Hypertextovodkaz"/>
                </w:rPr>
                <w:delText>pmartinek@utb.cz</w:delText>
              </w:r>
              <w:r w:rsidR="00F139B8" w:rsidDel="009A2997">
                <w:fldChar w:fldCharType="end"/>
              </w:r>
              <w:r w:rsidDel="009A2997">
                <w:delText xml:space="preserve">; </w:delText>
              </w:r>
              <w:r w:rsidR="00F139B8" w:rsidDel="009A2997">
                <w:fldChar w:fldCharType="begin"/>
              </w:r>
              <w:r w:rsidR="00791D96" w:rsidDel="009A2997">
                <w:delInstrText>HYPERLINK "mailto:lkozakova@utb.cz"</w:delInstrText>
              </w:r>
              <w:r w:rsidR="00F139B8" w:rsidDel="009A2997">
                <w:fldChar w:fldCharType="separate"/>
              </w:r>
              <w:r w:rsidRPr="00EB1132" w:rsidDel="009A2997">
                <w:rPr>
                  <w:rStyle w:val="Hypertextovodkaz"/>
                </w:rPr>
                <w:delText>lkozakova@utb.cz</w:delText>
              </w:r>
              <w:r w:rsidR="00F139B8" w:rsidDel="009A2997">
                <w:fldChar w:fldCharType="end"/>
              </w:r>
              <w:r w:rsidDel="009A2997">
                <w:delText xml:space="preserve">; </w:delText>
              </w:r>
              <w:r w:rsidR="00F139B8" w:rsidDel="009A2997">
                <w:fldChar w:fldCharType="begin"/>
              </w:r>
              <w:r w:rsidR="00791D96" w:rsidDel="009A2997">
                <w:delInstrText>HYPERLINK "mailto:fajkus@utb.cz"</w:delInstrText>
              </w:r>
              <w:r w:rsidR="00F139B8" w:rsidDel="009A2997">
                <w:fldChar w:fldCharType="separate"/>
              </w:r>
              <w:r w:rsidRPr="00EB1132" w:rsidDel="009A2997">
                <w:rPr>
                  <w:rStyle w:val="Hypertextovodkaz"/>
                </w:rPr>
                <w:delText>fajkus@utb.cz</w:delText>
              </w:r>
              <w:r w:rsidR="00F139B8" w:rsidDel="009A2997">
                <w:fldChar w:fldCharType="end"/>
              </w:r>
            </w:del>
          </w:p>
        </w:tc>
      </w:tr>
    </w:tbl>
    <w:p w:rsidR="000D6DB9" w:rsidDel="009A2997" w:rsidRDefault="000D6DB9" w:rsidP="000D6DB9">
      <w:pPr>
        <w:rPr>
          <w:del w:id="2074" w:author="Jan Strohmandl" w:date="2018-11-18T13:50:00Z"/>
        </w:rPr>
      </w:pPr>
    </w:p>
    <w:p w:rsidR="000D6DB9" w:rsidDel="009A2997" w:rsidRDefault="000D6DB9" w:rsidP="000D6DB9">
      <w:pPr>
        <w:rPr>
          <w:del w:id="2075" w:author="Jan Strohmandl" w:date="2018-11-18T13:50:00Z"/>
        </w:rPr>
      </w:pPr>
    </w:p>
    <w:p w:rsidR="000D6DB9" w:rsidDel="009A2997" w:rsidRDefault="000D6DB9" w:rsidP="000D6DB9">
      <w:pPr>
        <w:rPr>
          <w:del w:id="2076" w:author="Jan Strohmandl" w:date="2018-11-18T13:50:00Z"/>
        </w:rPr>
      </w:pPr>
    </w:p>
    <w:p w:rsidR="000D6DB9" w:rsidDel="009A2997" w:rsidRDefault="000D6DB9" w:rsidP="000D6DB9">
      <w:pPr>
        <w:rPr>
          <w:del w:id="2077" w:author="Jan Strohmandl" w:date="2018-11-18T13:50:00Z"/>
        </w:rPr>
      </w:pPr>
    </w:p>
    <w:p w:rsidR="000D6DB9" w:rsidDel="009A2997" w:rsidRDefault="000D6DB9" w:rsidP="000D6DB9">
      <w:pPr>
        <w:rPr>
          <w:del w:id="2078" w:author="Jan Strohmandl" w:date="2018-11-18T13:50:00Z"/>
        </w:rPr>
      </w:pPr>
    </w:p>
    <w:p w:rsidR="000D6DB9" w:rsidDel="009A2997" w:rsidRDefault="000D6DB9" w:rsidP="000D6DB9">
      <w:pPr>
        <w:rPr>
          <w:del w:id="2079" w:author="Jan Strohmandl" w:date="2018-11-18T13:50:00Z"/>
        </w:rPr>
      </w:pPr>
    </w:p>
    <w:p w:rsidR="000D6DB9" w:rsidDel="009A2997" w:rsidRDefault="000D6DB9" w:rsidP="000D6DB9">
      <w:pPr>
        <w:rPr>
          <w:del w:id="2080" w:author="Jan Strohmandl" w:date="2018-11-18T13:50:00Z"/>
        </w:rPr>
      </w:pPr>
    </w:p>
    <w:p w:rsidR="000D6DB9" w:rsidDel="009A2997" w:rsidRDefault="000D6DB9" w:rsidP="000D6DB9">
      <w:pPr>
        <w:rPr>
          <w:del w:id="2081" w:author="Jan Strohmandl" w:date="2018-11-18T13:50:00Z"/>
        </w:rPr>
      </w:pPr>
    </w:p>
    <w:p w:rsidR="000D6DB9" w:rsidDel="009A2997" w:rsidRDefault="000D6DB9" w:rsidP="000D6DB9">
      <w:pPr>
        <w:rPr>
          <w:del w:id="2082" w:author="Jan Strohmandl" w:date="2018-11-18T13:50:00Z"/>
        </w:rPr>
      </w:pPr>
    </w:p>
    <w:p w:rsidR="000D6DB9" w:rsidDel="009A2997" w:rsidRDefault="000D6DB9" w:rsidP="000D6DB9">
      <w:pPr>
        <w:rPr>
          <w:del w:id="2083" w:author="Jan Strohmandl" w:date="2018-11-18T13:50:00Z"/>
        </w:rPr>
      </w:pPr>
    </w:p>
    <w:p w:rsidR="000D6DB9" w:rsidDel="009A2997" w:rsidRDefault="000D6DB9" w:rsidP="000D6DB9">
      <w:pPr>
        <w:rPr>
          <w:del w:id="2084" w:author="Jan Strohmandl" w:date="2018-11-18T13:50:00Z"/>
        </w:rPr>
      </w:pPr>
    </w:p>
    <w:p w:rsidR="000D6DB9" w:rsidDel="009A2997" w:rsidRDefault="000D6DB9" w:rsidP="000D6DB9">
      <w:pPr>
        <w:rPr>
          <w:del w:id="2085" w:author="Jan Strohmandl" w:date="2018-11-18T13:50:00Z"/>
        </w:rPr>
      </w:pPr>
    </w:p>
    <w:p w:rsidR="000D6DB9" w:rsidDel="009A2997" w:rsidRDefault="000D6DB9" w:rsidP="000D6DB9">
      <w:pPr>
        <w:rPr>
          <w:del w:id="2086" w:author="Jan Strohmandl" w:date="2018-11-18T13:50:00Z"/>
        </w:rPr>
      </w:pPr>
    </w:p>
    <w:p w:rsidR="000D6DB9" w:rsidDel="009A2997" w:rsidRDefault="000D6DB9" w:rsidP="000D6DB9">
      <w:pPr>
        <w:rPr>
          <w:del w:id="2087" w:author="Jan Strohmandl" w:date="2018-11-18T13:50:00Z"/>
        </w:rPr>
      </w:pPr>
    </w:p>
    <w:p w:rsidR="000D6DB9" w:rsidDel="009A2997" w:rsidRDefault="000D6DB9" w:rsidP="000D6DB9">
      <w:pPr>
        <w:rPr>
          <w:del w:id="2088" w:author="Jan Strohmandl" w:date="2018-11-18T13:50:00Z"/>
        </w:rPr>
      </w:pPr>
    </w:p>
    <w:p w:rsidR="000D6DB9" w:rsidDel="009A2997" w:rsidRDefault="000D6DB9" w:rsidP="000D6DB9">
      <w:pPr>
        <w:rPr>
          <w:del w:id="2089" w:author="Jan Strohmandl" w:date="2018-11-18T13:50:00Z"/>
        </w:rPr>
      </w:pPr>
    </w:p>
    <w:p w:rsidR="000D6DB9" w:rsidDel="009A2997" w:rsidRDefault="000D6DB9" w:rsidP="000D6DB9">
      <w:pPr>
        <w:rPr>
          <w:del w:id="2090" w:author="Jan Strohmandl" w:date="2018-11-18T13:50:00Z"/>
        </w:rPr>
      </w:pPr>
    </w:p>
    <w:p w:rsidR="000D6DB9" w:rsidDel="009A2997" w:rsidRDefault="000D6DB9" w:rsidP="000D6DB9">
      <w:pPr>
        <w:rPr>
          <w:del w:id="2091" w:author="Jan Strohmandl" w:date="2018-11-18T13:50:00Z"/>
        </w:rPr>
      </w:pPr>
    </w:p>
    <w:p w:rsidR="000D6DB9" w:rsidDel="009A2997" w:rsidRDefault="000D6DB9" w:rsidP="000D6DB9">
      <w:pPr>
        <w:rPr>
          <w:del w:id="2092" w:author="Jan Strohmandl" w:date="2018-11-18T13:50:00Z"/>
        </w:rPr>
      </w:pPr>
    </w:p>
    <w:p w:rsidR="000D6DB9" w:rsidDel="009A2997" w:rsidRDefault="000D6DB9" w:rsidP="000D6DB9">
      <w:pPr>
        <w:rPr>
          <w:del w:id="2093" w:author="Jan Strohmandl" w:date="2018-11-18T13:50:00Z"/>
        </w:rPr>
      </w:pPr>
    </w:p>
    <w:p w:rsidR="000D6DB9" w:rsidDel="009A2997" w:rsidRDefault="000D6DB9" w:rsidP="000D6DB9">
      <w:pPr>
        <w:rPr>
          <w:del w:id="2094" w:author="Jan Strohmandl" w:date="2018-11-18T13:50:00Z"/>
        </w:rPr>
      </w:pPr>
    </w:p>
    <w:p w:rsidR="000D6DB9" w:rsidDel="009A2997" w:rsidRDefault="000D6DB9" w:rsidP="000D6DB9">
      <w:pPr>
        <w:rPr>
          <w:del w:id="2095" w:author="Jan Strohmandl" w:date="2018-11-18T13:50:00Z"/>
        </w:rPr>
      </w:pPr>
    </w:p>
    <w:p w:rsidR="000D6DB9" w:rsidDel="009A2997" w:rsidRDefault="000D6DB9" w:rsidP="000D6DB9">
      <w:pPr>
        <w:rPr>
          <w:del w:id="2096" w:author="Jan Strohmandl" w:date="2018-11-18T13:50:00Z"/>
        </w:rPr>
      </w:pPr>
    </w:p>
    <w:p w:rsidR="000D6DB9" w:rsidDel="009A2997" w:rsidRDefault="000D6DB9" w:rsidP="000D6DB9">
      <w:pPr>
        <w:rPr>
          <w:del w:id="2097" w:author="Jan Strohmandl" w:date="2018-11-18T13:50:00Z"/>
        </w:rPr>
      </w:pPr>
    </w:p>
    <w:p w:rsidR="000D6DB9" w:rsidDel="009A2997" w:rsidRDefault="000D6DB9" w:rsidP="000D6DB9">
      <w:pPr>
        <w:rPr>
          <w:del w:id="2098" w:author="Jan Strohmandl" w:date="2018-11-18T13:50:00Z"/>
        </w:rPr>
      </w:pPr>
    </w:p>
    <w:p w:rsidR="000D6DB9" w:rsidDel="009A2997" w:rsidRDefault="000D6DB9" w:rsidP="000D6DB9">
      <w:pPr>
        <w:rPr>
          <w:del w:id="2099" w:author="Jan Strohmandl" w:date="2018-11-18T13:50:00Z"/>
        </w:rPr>
      </w:pPr>
    </w:p>
    <w:p w:rsidR="000D6DB9" w:rsidDel="009A2997" w:rsidRDefault="000D6DB9" w:rsidP="000D6DB9">
      <w:pPr>
        <w:rPr>
          <w:del w:id="2100" w:author="Jan Strohmandl" w:date="2018-11-18T13:50:00Z"/>
        </w:rPr>
      </w:pPr>
    </w:p>
    <w:p w:rsidR="000D6DB9" w:rsidDel="009A2997" w:rsidRDefault="000D6DB9" w:rsidP="000D6DB9">
      <w:pPr>
        <w:rPr>
          <w:del w:id="2101" w:author="Jan Strohmandl" w:date="2018-11-18T13:50:00Z"/>
        </w:rPr>
      </w:pPr>
    </w:p>
    <w:p w:rsidR="000D6DB9" w:rsidDel="009A2997" w:rsidRDefault="000D6DB9" w:rsidP="000D6DB9">
      <w:pPr>
        <w:rPr>
          <w:del w:id="2102" w:author="Jan Strohmandl" w:date="2018-11-18T13:50:00Z"/>
        </w:rPr>
      </w:pPr>
    </w:p>
    <w:p w:rsidR="000D6DB9" w:rsidDel="009A2997" w:rsidRDefault="000D6DB9" w:rsidP="000D6DB9">
      <w:pPr>
        <w:rPr>
          <w:del w:id="2103" w:author="Jan Strohmandl" w:date="2018-11-18T13:50:00Z"/>
        </w:rPr>
      </w:pPr>
    </w:p>
    <w:p w:rsidR="000D6DB9" w:rsidDel="009A2997" w:rsidRDefault="000D6DB9" w:rsidP="000D6DB9">
      <w:pPr>
        <w:rPr>
          <w:del w:id="2104" w:author="Jan Strohmandl" w:date="2018-11-18T13:50:00Z"/>
        </w:rPr>
      </w:pPr>
    </w:p>
    <w:p w:rsidR="000D6DB9" w:rsidDel="009A2997" w:rsidRDefault="000D6DB9" w:rsidP="000D6DB9">
      <w:pPr>
        <w:rPr>
          <w:del w:id="2105" w:author="Jan Strohmandl" w:date="2018-11-18T13:50:00Z"/>
        </w:rPr>
      </w:pPr>
    </w:p>
    <w:p w:rsidR="000D6DB9" w:rsidDel="009A2997" w:rsidRDefault="000D6DB9" w:rsidP="000D6DB9">
      <w:pPr>
        <w:rPr>
          <w:del w:id="2106" w:author="Jan Strohmandl" w:date="2018-11-18T13:50:00Z"/>
        </w:rPr>
      </w:pPr>
    </w:p>
    <w:p w:rsidR="000D6DB9" w:rsidDel="009A2997" w:rsidRDefault="000D6DB9" w:rsidP="000D6DB9">
      <w:pPr>
        <w:rPr>
          <w:del w:id="2107" w:author="Jan Strohmandl" w:date="2018-11-18T13:50:00Z"/>
        </w:rPr>
      </w:pPr>
    </w:p>
    <w:p w:rsidR="000D6DB9" w:rsidDel="009A2997" w:rsidRDefault="000D6DB9" w:rsidP="000D6DB9">
      <w:pPr>
        <w:rPr>
          <w:del w:id="2108" w:author="Jan Strohmandl" w:date="2018-11-18T13:50:00Z"/>
        </w:rPr>
      </w:pPr>
    </w:p>
    <w:p w:rsidR="000D6DB9" w:rsidDel="009A2997" w:rsidRDefault="000D6DB9" w:rsidP="000D6DB9">
      <w:pPr>
        <w:rPr>
          <w:del w:id="2109" w:author="Jan Strohmandl" w:date="2018-11-18T13:50:00Z"/>
        </w:rPr>
      </w:pPr>
    </w:p>
    <w:p w:rsidR="000D6DB9" w:rsidDel="009A2997" w:rsidRDefault="000D6DB9" w:rsidP="000D6DB9">
      <w:pPr>
        <w:rPr>
          <w:del w:id="2110" w:author="Jan Strohmandl" w:date="2018-11-18T13:50:00Z"/>
        </w:rPr>
      </w:pPr>
    </w:p>
    <w:p w:rsidR="000D6DB9" w:rsidDel="009A2997" w:rsidRDefault="000D6DB9" w:rsidP="000D6DB9">
      <w:pPr>
        <w:rPr>
          <w:del w:id="2111" w:author="Jan Strohmandl" w:date="2018-11-18T13:50:00Z"/>
        </w:rPr>
      </w:pPr>
    </w:p>
    <w:p w:rsidR="000D6DB9" w:rsidDel="009A2997" w:rsidRDefault="000D6DB9" w:rsidP="000D6DB9">
      <w:pPr>
        <w:rPr>
          <w:del w:id="2112" w:author="Jan Strohmandl" w:date="2018-11-18T13:50:00Z"/>
        </w:rPr>
      </w:pPr>
    </w:p>
    <w:p w:rsidR="000D6DB9" w:rsidDel="009A2997" w:rsidRDefault="000D6DB9" w:rsidP="000D6DB9">
      <w:pPr>
        <w:rPr>
          <w:del w:id="2113" w:author="Jan Strohmandl" w:date="2018-11-18T13:50:00Z"/>
        </w:rPr>
      </w:pPr>
    </w:p>
    <w:p w:rsidR="000D6DB9" w:rsidDel="009A2997" w:rsidRDefault="000D6DB9" w:rsidP="000D6DB9">
      <w:pPr>
        <w:rPr>
          <w:del w:id="2114" w:author="Jan Strohmandl" w:date="2018-11-18T13:50:00Z"/>
        </w:rPr>
      </w:pPr>
    </w:p>
    <w:p w:rsidR="000D6DB9" w:rsidDel="009A2997" w:rsidRDefault="000D6DB9" w:rsidP="000D6DB9">
      <w:pPr>
        <w:rPr>
          <w:del w:id="2115" w:author="Jan Strohmandl" w:date="2018-11-18T13:50:00Z"/>
        </w:rPr>
      </w:pPr>
    </w:p>
    <w:p w:rsidR="000D6DB9" w:rsidDel="009A2997" w:rsidRDefault="000D6DB9" w:rsidP="000D6DB9">
      <w:pPr>
        <w:rPr>
          <w:del w:id="2116" w:author="Jan Strohmandl" w:date="2018-11-18T13:50:00Z"/>
        </w:rPr>
      </w:pPr>
    </w:p>
    <w:p w:rsidR="000D6DB9" w:rsidDel="009A2997" w:rsidRDefault="000D6DB9" w:rsidP="000D6DB9">
      <w:pPr>
        <w:rPr>
          <w:del w:id="2117" w:author="Jan Strohmandl" w:date="2018-11-18T13:50:00Z"/>
        </w:rPr>
      </w:pPr>
    </w:p>
    <w:p w:rsidR="000D6DB9" w:rsidDel="009A2997" w:rsidRDefault="000D6DB9" w:rsidP="000D6DB9">
      <w:pPr>
        <w:rPr>
          <w:del w:id="2118" w:author="Jan Strohmandl" w:date="2018-11-18T13:50:00Z"/>
        </w:rPr>
      </w:pPr>
    </w:p>
    <w:p w:rsidR="000D6DB9" w:rsidDel="009A2997" w:rsidRDefault="000D6DB9" w:rsidP="000D6DB9">
      <w:pPr>
        <w:rPr>
          <w:del w:id="2119" w:author="Jan Strohmandl" w:date="2018-11-18T13:50:00Z"/>
        </w:rPr>
      </w:pPr>
    </w:p>
    <w:p w:rsidR="000D6DB9" w:rsidDel="009A2997" w:rsidRDefault="000D6DB9" w:rsidP="000D6DB9">
      <w:pPr>
        <w:rPr>
          <w:del w:id="2120" w:author="Jan Strohmandl" w:date="2018-11-18T13:50:00Z"/>
        </w:rPr>
      </w:pPr>
    </w:p>
    <w:p w:rsidR="000D6DB9" w:rsidDel="009A2997" w:rsidRDefault="000D6DB9" w:rsidP="000D6DB9">
      <w:pPr>
        <w:rPr>
          <w:del w:id="2121" w:author="Jan Strohmandl" w:date="2018-11-18T13:50:00Z"/>
        </w:rPr>
      </w:pPr>
    </w:p>
    <w:p w:rsidR="000D6DB9" w:rsidDel="009A2997" w:rsidRDefault="000D6DB9" w:rsidP="000D6DB9">
      <w:pPr>
        <w:rPr>
          <w:del w:id="2122" w:author="Jan Strohmandl" w:date="2018-11-18T13:50:00Z"/>
        </w:rPr>
      </w:pPr>
    </w:p>
    <w:p w:rsidR="000D6DB9" w:rsidDel="009A2997" w:rsidRDefault="000D6DB9" w:rsidP="000D6DB9">
      <w:pPr>
        <w:rPr>
          <w:del w:id="2123" w:author="Jan Strohmandl" w:date="2018-11-18T13:50:00Z"/>
        </w:rPr>
      </w:pPr>
    </w:p>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1D2063" w:rsidRDefault="000D6DB9" w:rsidP="00420BD2">
            <w:pPr>
              <w:jc w:val="both"/>
              <w:rPr>
                <w:b/>
              </w:rPr>
            </w:pPr>
            <w:r w:rsidRPr="001D2063">
              <w:rPr>
                <w:b/>
              </w:rPr>
              <w:t>Mimořádné události a krizové situace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povinně -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2/LS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2C3F72" w:rsidP="00420BD2">
            <w:pPr>
              <w:jc w:val="both"/>
            </w:pPr>
            <w:r>
              <w:t>4</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Zápočet a zkouška, kombinovaná forma. Aktivní účast studentů na seminářích</w:t>
            </w:r>
            <w:r>
              <w:br/>
              <w:t>(min. na 80 %). Vypracování semestrální práce, diskuse a vyhodnocení. Zapojení všech posluchačů do diskusní problematiky.</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del w:id="2124" w:author="Strohmandl Jan" w:date="2018-11-13T09:22:00Z">
              <w:r w:rsidDel="00AA484B">
                <w:delText>RNDr. Zdeněk Šafařík, PhD.</w:delText>
              </w:r>
            </w:del>
            <w:ins w:id="2125" w:author="Strohmandl Jan" w:date="2018-11-13T10:15:00Z">
              <w:r w:rsidR="00F62E02">
                <w:t xml:space="preserve"> prof. Ing. Dušan Vičar, CSc.</w:t>
              </w:r>
            </w:ins>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F139B8" w:rsidP="00420BD2">
            <w:pPr>
              <w:jc w:val="both"/>
              <w:rPr>
                <w:ins w:id="2126" w:author="Strohmandl Jan" w:date="2018-11-13T10:12:00Z"/>
                <w:strike/>
              </w:rPr>
            </w:pPr>
            <w:r w:rsidRPr="00F139B8">
              <w:rPr>
                <w:strike/>
                <w:rPrChange w:id="2127" w:author="Strohmandl Jan" w:date="2018-11-13T09:49:00Z">
                  <w:rPr>
                    <w:color w:val="0000FF"/>
                    <w:u w:val="single"/>
                  </w:rPr>
                </w:rPrChange>
              </w:rPr>
              <w:t>RNDr. Zdeněk Šafařík, PhD. – přednášky (100 %)</w:t>
            </w:r>
          </w:p>
          <w:p w:rsidR="007D414A" w:rsidRDefault="00F62E02" w:rsidP="00F62E02">
            <w:pPr>
              <w:jc w:val="both"/>
              <w:rPr>
                <w:ins w:id="2128" w:author="Strohmandl Jan" w:date="2018-11-13T10:16:00Z"/>
              </w:rPr>
            </w:pPr>
            <w:ins w:id="2129" w:author="Strohmandl Jan" w:date="2018-11-13T10:16:00Z">
              <w:r>
                <w:t>p</w:t>
              </w:r>
            </w:ins>
            <w:ins w:id="2130" w:author="Strohmandl Jan" w:date="2018-11-13T10:15:00Z">
              <w:r>
                <w:t>rof. Ing. Dušan V</w:t>
              </w:r>
              <w:del w:id="2131" w:author="PS" w:date="2018-11-24T21:10:00Z">
                <w:r w:rsidDel="00752826">
                  <w:delText>C</w:delText>
                </w:r>
              </w:del>
              <w:r>
                <w:t xml:space="preserve">ičar, CSc. </w:t>
              </w:r>
            </w:ins>
            <w:ins w:id="2132" w:author="Strohmandl Jan" w:date="2018-11-13T10:16:00Z">
              <w:r>
                <w:t>–</w:t>
              </w:r>
            </w:ins>
            <w:ins w:id="2133" w:author="Strohmandl Jan" w:date="2018-11-13T10:15:00Z">
              <w:r>
                <w:t xml:space="preserve"> přednášky </w:t>
              </w:r>
            </w:ins>
            <w:ins w:id="2134" w:author="Strohmandl Jan" w:date="2018-11-13T10:16:00Z">
              <w:r>
                <w:t>(100 %)</w:t>
              </w:r>
            </w:ins>
          </w:p>
          <w:p w:rsidR="00F62E02" w:rsidRPr="007D414A" w:rsidRDefault="00F62E02" w:rsidP="00F62E02">
            <w:pPr>
              <w:jc w:val="both"/>
            </w:pPr>
            <w:ins w:id="2135" w:author="Strohmandl Jan" w:date="2018-11-13T10:16:00Z">
              <w:r>
                <w:t>Ing. Ivan Princ – seminář (100 %)</w:t>
              </w:r>
            </w:ins>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6860"/>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lastRenderedPageBreak/>
              <w:t xml:space="preserve">Předmět je zaměřen na základní škálu mimořádných událostí a krizových situací. Disciplína se věnuje i mimořádným událostem, které jsou v poslední době typické pro Českou republiku, např. povodně v souladu se zákonem o vodách, </w:t>
            </w:r>
            <w:r>
              <w:br/>
              <w:t>ale i přívalovým dešťům a následně vznikajícím povodním tohoto typu. Pozornost je věnována i biologickým činitelům, vyvolávajícím mimořádné události, dopravním nehodám, požárům, životnímu prostředí a jeho poškozování, potravinové bezpečnosti státu. Cílem předmětu je v kontextu s platnou legislativou a interdisciplinárním pojetím studijního oboru prezentovat předmětnou problematiku mimořádných událostí jako škodlivé působení sil a jevů vyvolaných činností člověka, či přírodními vlivy, které ohrožují život, zdraví, majetek nebo životní prostředí, a vyžadují provedení záchranných a likvidačních prací. V kontinuitě s výše uvedeným klasifikovat krizové situace, analyzovat a prezentovat způsoby jejich řešení.</w:t>
            </w:r>
          </w:p>
          <w:p w:rsidR="000D6DB9" w:rsidRPr="001D2063" w:rsidRDefault="000D6DB9" w:rsidP="00420BD2">
            <w:pPr>
              <w:jc w:val="both"/>
            </w:pPr>
            <w:r w:rsidRPr="0030497E">
              <w:rPr>
                <w:u w:val="single"/>
              </w:rPr>
              <w:t>Hlavní témata:</w:t>
            </w:r>
          </w:p>
          <w:p w:rsidR="000D6DB9" w:rsidRDefault="000D6DB9" w:rsidP="00D81E97">
            <w:pPr>
              <w:numPr>
                <w:ilvl w:val="0"/>
                <w:numId w:val="6"/>
              </w:numPr>
              <w:jc w:val="both"/>
            </w:pPr>
            <w:r>
              <w:t xml:space="preserve">Vymezení předmětu studia a základní pojmy. Právní předpisy ze zkoumané problematiky. </w:t>
            </w:r>
          </w:p>
          <w:p w:rsidR="000D6DB9" w:rsidRDefault="000D6DB9" w:rsidP="00D81E97">
            <w:pPr>
              <w:numPr>
                <w:ilvl w:val="0"/>
                <w:numId w:val="6"/>
              </w:numPr>
              <w:jc w:val="both"/>
            </w:pPr>
            <w:r>
              <w:t>Současné hlavní mimořádné události ve světě a v Evropě. Jejich příčiny a následky. Způsoby možných řešení.</w:t>
            </w:r>
          </w:p>
          <w:p w:rsidR="000D6DB9" w:rsidRDefault="000D6DB9" w:rsidP="00D81E97">
            <w:pPr>
              <w:numPr>
                <w:ilvl w:val="0"/>
                <w:numId w:val="6"/>
              </w:numPr>
              <w:jc w:val="both"/>
            </w:pPr>
            <w:r>
              <w:t>Mimořádné události v kontextu s klimatickými faktory. Činnost větru a bouře, laviny, sněhové kalamitní situace.</w:t>
            </w:r>
          </w:p>
          <w:p w:rsidR="000D6DB9" w:rsidRDefault="000D6DB9" w:rsidP="00D81E97">
            <w:pPr>
              <w:numPr>
                <w:ilvl w:val="0"/>
                <w:numId w:val="6"/>
              </w:numPr>
              <w:jc w:val="both"/>
            </w:pPr>
            <w:r>
              <w:t>Přirozené a zvláštní povodně. Přívalové deště. Eroze. Sucho. Prevence a možná řešení.</w:t>
            </w:r>
          </w:p>
          <w:p w:rsidR="000D6DB9" w:rsidRDefault="000D6DB9" w:rsidP="00D81E97">
            <w:pPr>
              <w:numPr>
                <w:ilvl w:val="0"/>
                <w:numId w:val="6"/>
              </w:numPr>
              <w:jc w:val="both"/>
            </w:pPr>
            <w:r>
              <w:t>Mimořádné události vyvolané biologickými činiteli. Způsoby jejich řešení a vliv na obyvatelstvo.</w:t>
            </w:r>
          </w:p>
          <w:p w:rsidR="000D6DB9" w:rsidRDefault="000D6DB9" w:rsidP="00D81E97">
            <w:pPr>
              <w:numPr>
                <w:ilvl w:val="0"/>
                <w:numId w:val="6"/>
              </w:numPr>
              <w:jc w:val="both"/>
            </w:pPr>
            <w:r>
              <w:t>Mimořádné události v dopravě. Různé druhy dopravních nehod. Odstranění jejich následků.</w:t>
            </w:r>
          </w:p>
          <w:p w:rsidR="000D6DB9" w:rsidRDefault="000D6DB9" w:rsidP="00D81E97">
            <w:pPr>
              <w:numPr>
                <w:ilvl w:val="0"/>
                <w:numId w:val="6"/>
              </w:numPr>
              <w:jc w:val="both"/>
            </w:pPr>
            <w:r>
              <w:t xml:space="preserve">Mimořádné události a obyvatelstvo. Krize. Krizové situace. </w:t>
            </w:r>
          </w:p>
          <w:p w:rsidR="000D6DB9" w:rsidRDefault="000D6DB9" w:rsidP="00D81E97">
            <w:pPr>
              <w:numPr>
                <w:ilvl w:val="0"/>
                <w:numId w:val="6"/>
              </w:numPr>
              <w:jc w:val="both"/>
            </w:pPr>
            <w:r>
              <w:t>Kritická a veřejná infrastruktura. Stručná charakteristika stavebního zákona – veřejná infrastruktura.</w:t>
            </w:r>
          </w:p>
          <w:p w:rsidR="000D6DB9" w:rsidRDefault="000D6DB9" w:rsidP="00D81E97">
            <w:pPr>
              <w:numPr>
                <w:ilvl w:val="0"/>
                <w:numId w:val="6"/>
              </w:numPr>
              <w:jc w:val="both"/>
            </w:pPr>
            <w:r>
              <w:t>Mimořádné události a významné objekty. Energetika, vodní hospodářství, další oblasti.</w:t>
            </w:r>
          </w:p>
          <w:p w:rsidR="000D6DB9" w:rsidRDefault="000D6DB9" w:rsidP="00D81E97">
            <w:pPr>
              <w:numPr>
                <w:ilvl w:val="0"/>
                <w:numId w:val="6"/>
              </w:numPr>
              <w:jc w:val="both"/>
            </w:pPr>
            <w:r>
              <w:t xml:space="preserve">Narušení přírodního a krajinného prostředí mimořádnými událostmi. </w:t>
            </w:r>
          </w:p>
          <w:p w:rsidR="000D6DB9" w:rsidRDefault="000D6DB9" w:rsidP="00D81E97">
            <w:pPr>
              <w:numPr>
                <w:ilvl w:val="0"/>
                <w:numId w:val="6"/>
              </w:numPr>
              <w:jc w:val="both"/>
            </w:pPr>
            <w:r>
              <w:t>Mimořádné události způsobené požáry. Statisticko-ekonomické aspekty požární bezpečnosti.</w:t>
            </w:r>
          </w:p>
          <w:p w:rsidR="000D6DB9" w:rsidRDefault="000D6DB9" w:rsidP="00D81E97">
            <w:pPr>
              <w:numPr>
                <w:ilvl w:val="0"/>
                <w:numId w:val="6"/>
              </w:numPr>
              <w:jc w:val="both"/>
            </w:pPr>
            <w:r>
              <w:t>Mimořádné události a poškozování životního prostředí. Kvalita životního prostředí v ČR a vliv na obyvatelstvo.</w:t>
            </w:r>
          </w:p>
          <w:p w:rsidR="000D6DB9" w:rsidRDefault="000D6DB9" w:rsidP="00D81E97">
            <w:pPr>
              <w:numPr>
                <w:ilvl w:val="0"/>
                <w:numId w:val="6"/>
              </w:numPr>
              <w:jc w:val="both"/>
            </w:pPr>
            <w:r>
              <w:t>Kumulace vlivů mimořádných událostí a krizových situací.</w:t>
            </w:r>
          </w:p>
          <w:p w:rsidR="000D6DB9" w:rsidRDefault="000D6DB9" w:rsidP="00D81E97">
            <w:pPr>
              <w:numPr>
                <w:ilvl w:val="0"/>
                <w:numId w:val="6"/>
              </w:numPr>
              <w:jc w:val="both"/>
            </w:pPr>
            <w:r>
              <w:t>Mimořádné události a krizové situace v oblasti potravinové bezpečnosti státu a Evropské unie.</w:t>
            </w:r>
          </w:p>
          <w:p w:rsidR="000D6DB9" w:rsidRPr="001D2063" w:rsidRDefault="000D6DB9" w:rsidP="00420BD2">
            <w:r w:rsidRPr="001D2063">
              <w:rPr>
                <w:b/>
              </w:rPr>
              <w:t>Výstupní kompetence</w:t>
            </w:r>
          </w:p>
          <w:p w:rsidR="000D6DB9" w:rsidRDefault="000D6DB9" w:rsidP="00420BD2">
            <w:pPr>
              <w:jc w:val="both"/>
            </w:pPr>
            <w:r w:rsidRPr="00BF644F">
              <w:t xml:space="preserve">Student </w:t>
            </w:r>
            <w:r>
              <w:t xml:space="preserve">ovládá základní informace o příčinách a následcích mimořádných událostí a krizových situací. Kriticky hodnotí dopad mimořádných událostí na život, zdraví, majetek a životní prostředí. Kriticky posuzuje fyziotaktiku člověka </w:t>
            </w:r>
            <w:r>
              <w:br/>
              <w:t>a možné újmy na všechny výše uvedené aspekty.</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567B91" w:rsidRDefault="000D6DB9" w:rsidP="00420BD2">
            <w:pPr>
              <w:rPr>
                <w:b/>
                <w:color w:val="000000"/>
              </w:rPr>
            </w:pPr>
            <w:r w:rsidRPr="00567B91">
              <w:rPr>
                <w:b/>
                <w:color w:val="000000"/>
              </w:rPr>
              <w:t>Povinná literatura:</w:t>
            </w:r>
          </w:p>
          <w:p w:rsidR="000D6DB9" w:rsidRPr="001D2063" w:rsidRDefault="000D6DB9" w:rsidP="00420BD2">
            <w:r w:rsidRPr="001D2063">
              <w:rPr>
                <w:bCs/>
              </w:rPr>
              <w:t xml:space="preserve">ANTUŠÁK, E. </w:t>
            </w:r>
            <w:ins w:id="2136" w:author="Eva Batůšková" w:date="2018-11-19T11:34:00Z">
              <w:r w:rsidR="00595BE7">
                <w:rPr>
                  <w:bCs/>
                </w:rPr>
                <w:t xml:space="preserve">(2013). </w:t>
              </w:r>
            </w:ins>
            <w:r w:rsidRPr="001D2063">
              <w:rPr>
                <w:bCs/>
                <w:i/>
              </w:rPr>
              <w:t>Krizová připravenost firmy.</w:t>
            </w:r>
            <w:r w:rsidRPr="001D2063">
              <w:rPr>
                <w:bCs/>
              </w:rPr>
              <w:t xml:space="preserve"> 1. vyd. Praha: Wolters Kluwer ČR, </w:t>
            </w:r>
            <w:del w:id="2137" w:author="Eva Batůšková" w:date="2018-11-19T11:34:00Z">
              <w:r w:rsidRPr="001D2063" w:rsidDel="00595BE7">
                <w:rPr>
                  <w:bCs/>
                </w:rPr>
                <w:delText xml:space="preserve">2013. </w:delText>
              </w:r>
            </w:del>
            <w:r w:rsidRPr="001D2063">
              <w:rPr>
                <w:bCs/>
              </w:rPr>
              <w:t xml:space="preserve">184 s. </w:t>
            </w:r>
            <w:r w:rsidRPr="001D2063">
              <w:t xml:space="preserve">ISBN 978-80-7357-983-8. </w:t>
            </w:r>
          </w:p>
          <w:p w:rsidR="000D6DB9" w:rsidRPr="001D2063" w:rsidRDefault="000D6DB9" w:rsidP="00420BD2">
            <w:r w:rsidRPr="001D2063">
              <w:t>LOŠEK, Václav</w:t>
            </w:r>
            <w:del w:id="2138" w:author="Eva Batůšková" w:date="2018-11-19T11:34:00Z">
              <w:r w:rsidRPr="001D2063" w:rsidDel="00595BE7">
                <w:delText xml:space="preserve">. </w:delText>
              </w:r>
            </w:del>
            <w:ins w:id="2139" w:author="Eva Batůšková" w:date="2018-11-19T11:34:00Z">
              <w:r w:rsidR="00595BE7">
                <w:t xml:space="preserve"> (2013). </w:t>
              </w:r>
            </w:ins>
            <w:r w:rsidRPr="001D2063">
              <w:rPr>
                <w:i/>
                <w:iCs/>
              </w:rPr>
              <w:t>Integrovaný záchranný systém</w:t>
            </w:r>
            <w:r w:rsidRPr="001D2063">
              <w:t xml:space="preserve">. 1. vyd. Uherské Hradiště: UTB, </w:t>
            </w:r>
            <w:del w:id="2140" w:author="Eva Batůšková" w:date="2018-11-19T11:34:00Z">
              <w:r w:rsidRPr="001D2063" w:rsidDel="00595BE7">
                <w:delText xml:space="preserve">2013. </w:delText>
              </w:r>
            </w:del>
            <w:r w:rsidRPr="001D2063">
              <w:t xml:space="preserve">72 s. ISBN 978-80-7454-287-9. </w:t>
            </w:r>
          </w:p>
          <w:p w:rsidR="000D6DB9" w:rsidRPr="001D2063" w:rsidRDefault="000D6DB9" w:rsidP="00420BD2">
            <w:r w:rsidRPr="001D2063">
              <w:t xml:space="preserve">MAREŠ, Miroslav et al. </w:t>
            </w:r>
            <w:ins w:id="2141" w:author="Eva Batůšková" w:date="2018-11-19T11:35:00Z">
              <w:r w:rsidR="00595BE7">
                <w:t xml:space="preserve">(2013). </w:t>
              </w:r>
            </w:ins>
            <w:r w:rsidRPr="001D2063">
              <w:rPr>
                <w:i/>
                <w:iCs/>
              </w:rPr>
              <w:t>Krizový management. Případové bezpečnostní studie.</w:t>
            </w:r>
            <w:r w:rsidRPr="001D2063">
              <w:t xml:space="preserve"> </w:t>
            </w:r>
            <w:r w:rsidRPr="001D2063">
              <w:br/>
              <w:t xml:space="preserve">1. vyd. Praha: Ekopress, s.r.o., 2013. 237 s. ISBN 978-80-86929-92-7. </w:t>
            </w:r>
            <w:r w:rsidRPr="001D2063">
              <w:br/>
            </w:r>
            <w:r w:rsidRPr="001D2063">
              <w:rPr>
                <w:bCs/>
              </w:rPr>
              <w:t>HOFREITER,</w:t>
            </w:r>
            <w:r w:rsidRPr="001D2063">
              <w:rPr>
                <w:b/>
                <w:bCs/>
              </w:rPr>
              <w:t xml:space="preserve"> </w:t>
            </w:r>
            <w:r w:rsidRPr="001D2063">
              <w:rPr>
                <w:bCs/>
              </w:rPr>
              <w:t xml:space="preserve">Ladislav, et al. </w:t>
            </w:r>
            <w:r w:rsidRPr="001D2063">
              <w:rPr>
                <w:bCs/>
                <w:i/>
              </w:rPr>
              <w:t>Ochrana objektov kritickej dopravnej infraštruktúry</w:t>
            </w:r>
            <w:r w:rsidRPr="001D2063">
              <w:rPr>
                <w:bCs/>
              </w:rPr>
              <w:t>.</w:t>
            </w:r>
            <w:r w:rsidRPr="001D2063">
              <w:rPr>
                <w:bCs/>
              </w:rPr>
              <w:br/>
              <w:t>1. vyd. Žilina: Žilinská univerzita v  Žiline, EDIS, 2013. 237 s. ISBN 978-80-554-0803-3.</w:t>
            </w:r>
            <w:r w:rsidRPr="001D2063">
              <w:br/>
              <w:t>KLUČKA, Jozef, MÓZER, Vladimír</w:t>
            </w:r>
            <w:del w:id="2142" w:author="Eva Batůšková" w:date="2018-11-19T11:39:00Z">
              <w:r w:rsidRPr="001D2063" w:rsidDel="008F2CCC">
                <w:delText>.</w:delText>
              </w:r>
            </w:del>
            <w:ins w:id="2143" w:author="Eva Batůšková" w:date="2018-11-19T11:39:00Z">
              <w:r w:rsidR="008F2CCC">
                <w:t xml:space="preserve"> (2014).</w:t>
              </w:r>
            </w:ins>
            <w:r w:rsidRPr="001D2063">
              <w:t xml:space="preserve"> </w:t>
            </w:r>
            <w:r w:rsidRPr="001D2063">
              <w:rPr>
                <w:i/>
              </w:rPr>
              <w:t>Štatisticko-ekonomické aspekty požiarnej bezpečnosti.</w:t>
            </w:r>
            <w:r w:rsidRPr="001D2063">
              <w:t xml:space="preserve"> Vyd. Žilina: ŽU v Žiline, EDIS, 2014. 125 s.  ISBN 978-80-554-0964-1.</w:t>
            </w:r>
          </w:p>
          <w:p w:rsidR="000D6DB9" w:rsidRPr="001D2063" w:rsidRDefault="000D6DB9" w:rsidP="00420BD2">
            <w:pPr>
              <w:jc w:val="both"/>
            </w:pPr>
            <w:r w:rsidRPr="001D2063">
              <w:t xml:space="preserve">Sbírka zákonů ČR, 2015. </w:t>
            </w:r>
            <w:r w:rsidRPr="001D2063">
              <w:rPr>
                <w:i/>
                <w:iCs/>
              </w:rPr>
              <w:t>Předpis č. 224/2015 Sb. Zákon o prevenci závažných havárií způsobených vybranými nebezpečnými chemickými látkami nebo chemickými směsmi a o změně zákona č. 634/2004 Sb., o správních poplatcích, ve znění pozdějších předpisů, (zákon o prevenci závažných havárií).</w:t>
            </w:r>
            <w:r w:rsidRPr="001D2063">
              <w:t xml:space="preserve"> Praha.</w:t>
            </w:r>
          </w:p>
          <w:p w:rsidR="000D6DB9" w:rsidRPr="001D2063" w:rsidRDefault="000D6DB9" w:rsidP="00420BD2">
            <w:pPr>
              <w:jc w:val="both"/>
            </w:pPr>
            <w:r w:rsidRPr="001D2063">
              <w:t>DVOŘÁK, Zdeněk, ENGLICH, Jan, HRUZA, Petr, KASAL, Radan, KOPČÁK, Petr, PEJŠEK, Miroslav</w:t>
            </w:r>
            <w:del w:id="2144" w:author="Eva Batůšková" w:date="2018-11-19T11:39:00Z">
              <w:r w:rsidRPr="001D2063" w:rsidDel="008F2CCC">
                <w:delText>.</w:delText>
              </w:r>
            </w:del>
            <w:ins w:id="2145" w:author="Eva Batůšková" w:date="2018-11-19T11:39:00Z">
              <w:r w:rsidR="008F2CCC">
                <w:t xml:space="preserve"> (2015).</w:t>
              </w:r>
            </w:ins>
            <w:r w:rsidRPr="001D2063">
              <w:t xml:space="preserve"> </w:t>
            </w:r>
            <w:r w:rsidRPr="001D2063">
              <w:rPr>
                <w:i/>
              </w:rPr>
              <w:t>Vzdálené řízení krizových situací.</w:t>
            </w:r>
            <w:r w:rsidRPr="001D2063">
              <w:t xml:space="preserve"> 1. vyd. Praha: Anakan s.r.o., 2015. ISBN 978-80-260-8757-1.</w:t>
            </w:r>
          </w:p>
          <w:p w:rsidR="000D6DB9" w:rsidRPr="001D2063" w:rsidRDefault="000D6DB9" w:rsidP="00420BD2">
            <w:pPr>
              <w:jc w:val="both"/>
              <w:rPr>
                <w:bCs/>
              </w:rPr>
            </w:pPr>
            <w:r w:rsidRPr="001D2063">
              <w:rPr>
                <w:bCs/>
              </w:rPr>
              <w:t>PETŘÍK, Petr, MACKOVÁ, Jana, FANTA, Josef (eds.)</w:t>
            </w:r>
            <w:del w:id="2146" w:author="Eva Batůšková" w:date="2018-11-19T11:39:00Z">
              <w:r w:rsidRPr="001D2063" w:rsidDel="008F2CCC">
                <w:rPr>
                  <w:bCs/>
                </w:rPr>
                <w:delText>.</w:delText>
              </w:r>
            </w:del>
            <w:ins w:id="2147" w:author="Eva Batůšková" w:date="2018-11-19T11:39:00Z">
              <w:r w:rsidR="008F2CCC">
                <w:rPr>
                  <w:bCs/>
                </w:rPr>
                <w:t xml:space="preserve"> (2017).</w:t>
              </w:r>
            </w:ins>
            <w:r w:rsidRPr="001D2063">
              <w:rPr>
                <w:bCs/>
              </w:rPr>
              <w:t xml:space="preserve"> </w:t>
            </w:r>
            <w:r w:rsidRPr="001D2063">
              <w:rPr>
                <w:bCs/>
                <w:i/>
              </w:rPr>
              <w:t xml:space="preserve">Krajina a lidé. </w:t>
            </w:r>
            <w:r w:rsidRPr="001D2063">
              <w:rPr>
                <w:bCs/>
              </w:rPr>
              <w:t>1.</w:t>
            </w:r>
            <w:r w:rsidRPr="001D2063">
              <w:rPr>
                <w:bCs/>
                <w:i/>
              </w:rPr>
              <w:t>v</w:t>
            </w:r>
            <w:r w:rsidRPr="001D2063">
              <w:rPr>
                <w:bCs/>
              </w:rPr>
              <w:t>yd. Praha: Academia, 2017. 170 s. ISBN 978-80-200-2695-8.</w:t>
            </w:r>
          </w:p>
          <w:p w:rsidR="000D6DB9" w:rsidRPr="001D2063" w:rsidRDefault="000D6DB9" w:rsidP="00420BD2">
            <w:pPr>
              <w:jc w:val="both"/>
              <w:rPr>
                <w:color w:val="000000"/>
              </w:rPr>
            </w:pPr>
            <w:r w:rsidRPr="001D2063">
              <w:rPr>
                <w:bCs/>
              </w:rPr>
              <w:t>SMIL, Václav</w:t>
            </w:r>
            <w:del w:id="2148" w:author="Eva Batůšková" w:date="2018-11-19T11:40:00Z">
              <w:r w:rsidRPr="001D2063" w:rsidDel="008F2CCC">
                <w:rPr>
                  <w:bCs/>
                </w:rPr>
                <w:delText>.</w:delText>
              </w:r>
            </w:del>
            <w:ins w:id="2149" w:author="Eva Batůšková" w:date="2018-11-19T11:40:00Z">
              <w:r w:rsidR="008F2CCC">
                <w:rPr>
                  <w:bCs/>
                </w:rPr>
                <w:t xml:space="preserve"> (2017).</w:t>
              </w:r>
            </w:ins>
            <w:r w:rsidRPr="001D2063">
              <w:rPr>
                <w:bCs/>
              </w:rPr>
              <w:t xml:space="preserve"> </w:t>
            </w:r>
            <w:r w:rsidRPr="001D2063">
              <w:rPr>
                <w:i/>
                <w:color w:val="000000"/>
              </w:rPr>
              <w:t>Globální katastrofy a trendy: příštích padesát let</w:t>
            </w:r>
            <w:r w:rsidRPr="001D2063">
              <w:rPr>
                <w:color w:val="000000"/>
              </w:rPr>
              <w:t xml:space="preserve">. 1. </w:t>
            </w:r>
            <w:r w:rsidRPr="001D2063">
              <w:rPr>
                <w:bCs/>
              </w:rPr>
              <w:t>vyd. Zlín: Kniha</w:t>
            </w:r>
            <w:r w:rsidRPr="001D2063">
              <w:rPr>
                <w:color w:val="000000"/>
              </w:rPr>
              <w:t xml:space="preserve"> </w:t>
            </w:r>
            <w:r w:rsidRPr="001D2063">
              <w:rPr>
                <w:bCs/>
              </w:rPr>
              <w:t xml:space="preserve">Zlín, 2017. ISBN </w:t>
            </w:r>
            <w:r w:rsidRPr="001D2063">
              <w:t>978-80-7473-528-8.</w:t>
            </w:r>
          </w:p>
          <w:p w:rsidR="000D6DB9" w:rsidRPr="00567B91" w:rsidRDefault="000D6DB9" w:rsidP="00420BD2">
            <w:pPr>
              <w:spacing w:before="60"/>
              <w:jc w:val="both"/>
              <w:rPr>
                <w:b/>
                <w:color w:val="000000"/>
              </w:rPr>
            </w:pPr>
            <w:r w:rsidRPr="0056138F">
              <w:rPr>
                <w:b/>
                <w:bCs/>
              </w:rPr>
              <w:t>Doporučená</w:t>
            </w:r>
            <w:r w:rsidRPr="00567B91">
              <w:rPr>
                <w:b/>
                <w:color w:val="000000"/>
              </w:rPr>
              <w:t xml:space="preserve"> literatura:</w:t>
            </w:r>
          </w:p>
          <w:p w:rsidR="000D6DB9" w:rsidRDefault="000D6DB9" w:rsidP="00420BD2">
            <w:pPr>
              <w:jc w:val="both"/>
              <w:rPr>
                <w:bCs/>
              </w:rPr>
            </w:pPr>
            <w:r w:rsidRPr="001D2063">
              <w:rPr>
                <w:bCs/>
              </w:rPr>
              <w:t>KOLEKTIV AUTORŮ</w:t>
            </w:r>
            <w:ins w:id="2150" w:author="Eva Batůšková" w:date="2018-11-19T11:40:00Z">
              <w:r w:rsidR="008F2CCC">
                <w:rPr>
                  <w:bCs/>
                </w:rPr>
                <w:t xml:space="preserve"> (2014)</w:t>
              </w:r>
            </w:ins>
            <w:r w:rsidRPr="001D2063">
              <w:rPr>
                <w:bCs/>
              </w:rPr>
              <w:t>.</w:t>
            </w:r>
            <w:r w:rsidRPr="001D2063">
              <w:rPr>
                <w:b/>
                <w:bCs/>
              </w:rPr>
              <w:t xml:space="preserve"> </w:t>
            </w:r>
            <w:r w:rsidRPr="001D2063">
              <w:rPr>
                <w:bCs/>
                <w:i/>
              </w:rPr>
              <w:t>Požární inženýrství v souvislostech II.</w:t>
            </w:r>
            <w:r w:rsidRPr="001D2063">
              <w:rPr>
                <w:bCs/>
              </w:rPr>
              <w:t xml:space="preserve"> 1. vyd.  Ostrava: Sdružení požárního a bezpečnostního inženýrství, 2014. 143 s. ISBN </w:t>
            </w:r>
            <w:r>
              <w:rPr>
                <w:bCs/>
              </w:rPr>
              <w:t>978-80-7385-155-2.</w:t>
            </w:r>
          </w:p>
          <w:p w:rsidR="000D6DB9" w:rsidRPr="001D2063" w:rsidRDefault="000D6DB9" w:rsidP="00420BD2">
            <w:pPr>
              <w:jc w:val="both"/>
            </w:pPr>
            <w:r w:rsidRPr="001D2063">
              <w:t xml:space="preserve">KRÁSNÝ, Jiří et al. </w:t>
            </w:r>
            <w:ins w:id="2151" w:author="Eva Batůšková" w:date="2018-11-19T11:40:00Z">
              <w:r w:rsidR="008F2CCC">
                <w:t xml:space="preserve">(2012). </w:t>
              </w:r>
            </w:ins>
            <w:r w:rsidRPr="001D2063">
              <w:rPr>
                <w:i/>
              </w:rPr>
              <w:t>Podzemní vody České republiky.</w:t>
            </w:r>
            <w:r w:rsidRPr="001D2063">
              <w:t xml:space="preserve"> 1. vyd. Praha: Česká geologická služba, 2012. 1144 s. ISBN 978-80-7075-797-0.</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12</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2152" w:author="Strohmandl Jan" w:date="2018-11-13T09:22:00Z"/>
              </w:rPr>
            </w:pPr>
            <w:r>
              <w:lastRenderedPageBreak/>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ins w:id="2153" w:author="Strohmandl Jan" w:date="2018-11-13T09:22: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r w:rsidR="00F139B8" w:rsidRPr="00F139B8">
              <w:rPr>
                <w:strike/>
                <w:rPrChange w:id="2154" w:author="Strohmandl Jan" w:date="2018-11-13T09:22:00Z">
                  <w:rPr>
                    <w:rStyle w:val="Hypertextovodkaz"/>
                  </w:rPr>
                </w:rPrChange>
              </w:rPr>
              <w:fldChar w:fldCharType="begin"/>
            </w:r>
            <w:r w:rsidR="00F139B8" w:rsidRPr="00F139B8">
              <w:rPr>
                <w:strike/>
                <w:rPrChange w:id="2155" w:author="Strohmandl Jan" w:date="2018-11-13T09:22:00Z">
                  <w:rPr>
                    <w:color w:val="0000FF"/>
                    <w:u w:val="single"/>
                  </w:rPr>
                </w:rPrChange>
              </w:rPr>
              <w:instrText xml:space="preserve"> HYPERLINK "mailto:safarik@utb.cz" </w:instrText>
            </w:r>
            <w:r w:rsidR="00F139B8" w:rsidRPr="00F139B8">
              <w:rPr>
                <w:strike/>
                <w:rPrChange w:id="2156" w:author="Strohmandl Jan" w:date="2018-11-13T09:22:00Z">
                  <w:rPr>
                    <w:rStyle w:val="Hypertextovodkaz"/>
                  </w:rPr>
                </w:rPrChange>
              </w:rPr>
              <w:fldChar w:fldCharType="separate"/>
            </w:r>
            <w:r w:rsidR="00F139B8" w:rsidRPr="00F139B8">
              <w:rPr>
                <w:rStyle w:val="Hypertextovodkaz"/>
                <w:strike/>
                <w:rPrChange w:id="2157" w:author="Strohmandl Jan" w:date="2018-11-13T09:22:00Z">
                  <w:rPr>
                    <w:rStyle w:val="Hypertextovodkaz"/>
                  </w:rPr>
                </w:rPrChange>
              </w:rPr>
              <w:t>safarik@utb.cz</w:t>
            </w:r>
            <w:r w:rsidR="00F139B8" w:rsidRPr="00F139B8">
              <w:rPr>
                <w:rStyle w:val="Hypertextovodkaz"/>
                <w:strike/>
                <w:rPrChange w:id="2158" w:author="Strohmandl Jan" w:date="2018-11-13T09:22:00Z">
                  <w:rPr>
                    <w:rStyle w:val="Hypertextovodkaz"/>
                  </w:rPr>
                </w:rPrChange>
              </w:rPr>
              <w:fldChar w:fldCharType="end"/>
            </w:r>
            <w:ins w:id="2159" w:author="Strohmandl Jan" w:date="2018-11-13T10:16:00Z">
              <w:r w:rsidR="00F62E02">
                <w:rPr>
                  <w:rStyle w:val="Hypertextovodkaz"/>
                  <w:strike/>
                </w:rPr>
                <w:t xml:space="preserve"> </w:t>
              </w:r>
              <w:r w:rsidR="00F139B8" w:rsidRPr="00F139B8">
                <w:rPr>
                  <w:rStyle w:val="Hypertextovodkaz"/>
                  <w:u w:val="none"/>
                  <w:rPrChange w:id="2160" w:author="Strohmandl Jan" w:date="2018-11-13T10:16:00Z">
                    <w:rPr>
                      <w:rStyle w:val="Hypertextovodkaz"/>
                      <w:strike/>
                    </w:rPr>
                  </w:rPrChange>
                </w:rPr>
                <w:t>vičar@utb.cz</w:t>
              </w:r>
            </w:ins>
          </w:p>
        </w:tc>
      </w:tr>
    </w:tbl>
    <w:p w:rsidR="000D6DB9" w:rsidRDefault="000D6DB9" w:rsidP="000D6DB9"/>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AB5AF3" w:rsidRDefault="000D6DB9" w:rsidP="00420BD2">
            <w:pPr>
              <w:jc w:val="both"/>
              <w:rPr>
                <w:b/>
              </w:rPr>
            </w:pPr>
            <w:r w:rsidRPr="00AB5AF3">
              <w:rPr>
                <w:b/>
              </w:rPr>
              <w:t>Mode</w:t>
            </w:r>
            <w:r>
              <w:rPr>
                <w:b/>
              </w:rPr>
              <w:t>l</w:t>
            </w:r>
            <w:r w:rsidRPr="00AB5AF3">
              <w:rPr>
                <w:b/>
              </w:rPr>
              <w:t>ling in Population Protection</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povinně -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10p –</w:t>
            </w:r>
            <w:r w:rsidR="002C3F72">
              <w:t xml:space="preserve"> </w:t>
            </w:r>
            <w:r>
              <w:t>20c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cvičení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rsidRPr="009905B1">
              <w:t>Závěrečná samostatná písemná práce z problematiky probírané látky – nutnost správnosti odpovědí min. 60%. Zpracování závěrečného projektu a jeho obhajoba v závěru semestru. Plnění průběžných úkolů na cvičení. Minimálně 80% aktivní účast na cvičeních</w:t>
            </w:r>
            <w:ins w:id="2161" w:author="Strohmandl Jan" w:date="2018-11-13T09:49:00Z">
              <w:r w:rsidR="00E07011">
                <w:t>.</w:t>
              </w:r>
            </w:ins>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Ing. Petr Svoboda</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cvičení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Ing. Petr Svoboda – přednášky, cvičení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rPr>
                <w:color w:val="000000"/>
                <w:shd w:val="clear" w:color="auto" w:fill="FFFFFF"/>
              </w:rPr>
            </w:pPr>
            <w:r w:rsidRPr="005F2D22">
              <w:rPr>
                <w:color w:val="000000"/>
                <w:shd w:val="clear" w:color="auto" w:fill="FFFFFF"/>
              </w:rPr>
              <w:t xml:space="preserve">Cílem výuky je poskytnout studentům základní teoretické </w:t>
            </w:r>
            <w:r>
              <w:rPr>
                <w:color w:val="000000"/>
                <w:shd w:val="clear" w:color="auto" w:fill="FFFFFF"/>
              </w:rPr>
              <w:t>znalosti</w:t>
            </w:r>
            <w:r w:rsidRPr="005F2D22">
              <w:rPr>
                <w:color w:val="000000"/>
                <w:shd w:val="clear" w:color="auto" w:fill="FFFFFF"/>
              </w:rPr>
              <w:t xml:space="preserve"> v oblasti </w:t>
            </w:r>
            <w:r>
              <w:rPr>
                <w:color w:val="000000"/>
                <w:shd w:val="clear" w:color="auto" w:fill="FFFFFF"/>
              </w:rPr>
              <w:t>modelování v ochraně obyvatelstva.</w:t>
            </w:r>
          </w:p>
          <w:p w:rsidR="000D6DB9" w:rsidRDefault="000D6DB9" w:rsidP="00420BD2">
            <w:pPr>
              <w:jc w:val="both"/>
              <w:rPr>
                <w:color w:val="000000"/>
                <w:shd w:val="clear" w:color="auto" w:fill="FFFFFF"/>
              </w:rPr>
            </w:pPr>
            <w:r>
              <w:rPr>
                <w:color w:val="000000"/>
                <w:shd w:val="clear" w:color="auto" w:fill="FFFFFF"/>
              </w:rPr>
              <w:t>Absolvování předmětu umožní studentům získat znalosti z problematiky teorie grafů, metod síťové analýzy, mapování rizik a tvorby datových modelů.</w:t>
            </w:r>
            <w:ins w:id="2162" w:author="Strohmandl Jan" w:date="2018-11-13T09:49:00Z">
              <w:r w:rsidR="00E07011">
                <w:rPr>
                  <w:color w:val="000000"/>
                  <w:shd w:val="clear" w:color="auto" w:fill="FFFFFF"/>
                </w:rPr>
                <w:t xml:space="preserve"> Předmět vyučován v anglickém jazyce.</w:t>
              </w:r>
            </w:ins>
          </w:p>
          <w:p w:rsidR="000D6DB9" w:rsidRDefault="000D6DB9" w:rsidP="00420BD2">
            <w:pPr>
              <w:jc w:val="both"/>
              <w:rPr>
                <w:color w:val="000000"/>
                <w:shd w:val="clear" w:color="auto" w:fill="FFFFFF"/>
              </w:rPr>
            </w:pPr>
            <w:r w:rsidRPr="0030497E">
              <w:rPr>
                <w:u w:val="single"/>
              </w:rPr>
              <w:t>Hlavní témata:</w:t>
            </w:r>
          </w:p>
          <w:p w:rsidR="000D6DB9" w:rsidRDefault="000D6DB9" w:rsidP="00D81E97">
            <w:pPr>
              <w:numPr>
                <w:ilvl w:val="0"/>
                <w:numId w:val="6"/>
              </w:numPr>
            </w:pPr>
            <w:r>
              <w:t>Model and modeling – basic definitions, decision-making proces in modeling.</w:t>
            </w:r>
          </w:p>
          <w:p w:rsidR="000D6DB9" w:rsidRDefault="000D6DB9" w:rsidP="00D81E97">
            <w:pPr>
              <w:numPr>
                <w:ilvl w:val="0"/>
                <w:numId w:val="6"/>
              </w:numPr>
            </w:pPr>
            <w:r>
              <w:t>Modeling in Population Protection – current state, use.</w:t>
            </w:r>
          </w:p>
          <w:p w:rsidR="000D6DB9" w:rsidRDefault="000D6DB9" w:rsidP="00D81E97">
            <w:pPr>
              <w:numPr>
                <w:ilvl w:val="0"/>
                <w:numId w:val="6"/>
              </w:numPr>
            </w:pPr>
            <w:r>
              <w:t>Graph theory – basics, history, use.</w:t>
            </w:r>
          </w:p>
          <w:p w:rsidR="000D6DB9" w:rsidRDefault="000D6DB9" w:rsidP="00D81E97">
            <w:pPr>
              <w:numPr>
                <w:ilvl w:val="0"/>
                <w:numId w:val="6"/>
              </w:numPr>
            </w:pPr>
            <w:r>
              <w:t>Using network analysis methods in the emergency response process.</w:t>
            </w:r>
          </w:p>
          <w:p w:rsidR="000D6DB9" w:rsidRDefault="000D6DB9" w:rsidP="00D81E97">
            <w:pPr>
              <w:numPr>
                <w:ilvl w:val="0"/>
                <w:numId w:val="6"/>
              </w:numPr>
            </w:pPr>
            <w:r>
              <w:t xml:space="preserve">Risk mapping – calculations, heatmap creation, </w:t>
            </w:r>
          </w:p>
          <w:p w:rsidR="000D6DB9" w:rsidRDefault="000D6DB9" w:rsidP="00D81E97">
            <w:pPr>
              <w:numPr>
                <w:ilvl w:val="0"/>
                <w:numId w:val="6"/>
              </w:numPr>
            </w:pPr>
            <w:r>
              <w:t>Data modeling – basics, history, use.</w:t>
            </w:r>
          </w:p>
          <w:p w:rsidR="000D6DB9" w:rsidRDefault="000D6DB9" w:rsidP="00D81E97">
            <w:pPr>
              <w:numPr>
                <w:ilvl w:val="0"/>
                <w:numId w:val="6"/>
              </w:numPr>
            </w:pPr>
            <w:r>
              <w:t>Database management system – basics, database.</w:t>
            </w:r>
          </w:p>
          <w:p w:rsidR="000D6DB9" w:rsidRDefault="000D6DB9" w:rsidP="00D81E97">
            <w:pPr>
              <w:numPr>
                <w:ilvl w:val="0"/>
                <w:numId w:val="6"/>
              </w:numPr>
            </w:pPr>
            <w:r>
              <w:t xml:space="preserve">Semantic and conceptual data model – definition, proposal, creation. </w:t>
            </w:r>
          </w:p>
          <w:p w:rsidR="000D6DB9" w:rsidRDefault="000D6DB9" w:rsidP="00D81E97">
            <w:pPr>
              <w:numPr>
                <w:ilvl w:val="0"/>
                <w:numId w:val="6"/>
              </w:numPr>
            </w:pPr>
            <w:r>
              <w:t>Logical data model – definition, proposal, creation.</w:t>
            </w:r>
          </w:p>
          <w:p w:rsidR="000D6DB9" w:rsidRDefault="000D6DB9" w:rsidP="00D81E97">
            <w:pPr>
              <w:numPr>
                <w:ilvl w:val="0"/>
                <w:numId w:val="6"/>
              </w:numPr>
            </w:pPr>
            <w:r>
              <w:t>Physical data model – definition, proposal, creation.</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AB5AF3" w:rsidRDefault="000D6DB9" w:rsidP="00420BD2">
            <w:pPr>
              <w:rPr>
                <w:b/>
                <w:color w:val="000000"/>
              </w:rPr>
            </w:pPr>
            <w:r w:rsidRPr="00567B91">
              <w:rPr>
                <w:b/>
                <w:color w:val="000000"/>
              </w:rPr>
              <w:t>Povinná literatura:</w:t>
            </w:r>
          </w:p>
          <w:p w:rsidR="000D6DB9" w:rsidRPr="009366DA" w:rsidRDefault="000D6DB9" w:rsidP="00420BD2">
            <w:pPr>
              <w:jc w:val="both"/>
              <w:rPr>
                <w:noProof/>
              </w:rPr>
            </w:pPr>
            <w:r w:rsidRPr="009366DA">
              <w:rPr>
                <w:shd w:val="clear" w:color="auto" w:fill="FFFFFF"/>
              </w:rPr>
              <w:t>KRÖMER, Antonín, Petr MUSIAL a Libor FOLWARCZNY</w:t>
            </w:r>
            <w:del w:id="2163" w:author="Eva Batůšková" w:date="2018-11-19T11:40:00Z">
              <w:r w:rsidRPr="009366DA" w:rsidDel="008F2CCC">
                <w:rPr>
                  <w:shd w:val="clear" w:color="auto" w:fill="FFFFFF"/>
                </w:rPr>
                <w:delText>.</w:delText>
              </w:r>
            </w:del>
            <w:r w:rsidRPr="009366DA">
              <w:rPr>
                <w:shd w:val="clear" w:color="auto" w:fill="FFFFFF"/>
              </w:rPr>
              <w:t> </w:t>
            </w:r>
            <w:ins w:id="2164" w:author="Eva Batůšková" w:date="2018-11-19T11:40:00Z">
              <w:r w:rsidR="008F2CCC">
                <w:rPr>
                  <w:shd w:val="clear" w:color="auto" w:fill="FFFFFF"/>
                </w:rPr>
                <w:t>(</w:t>
              </w:r>
            </w:ins>
            <w:ins w:id="2165" w:author="Jan Strohmandl" w:date="2018-11-17T16:07:00Z">
              <w:r w:rsidR="005B1F80" w:rsidRPr="009366DA">
                <w:rPr>
                  <w:shd w:val="clear" w:color="auto" w:fill="FFFFFF"/>
                </w:rPr>
                <w:t>2010</w:t>
              </w:r>
            </w:ins>
            <w:ins w:id="2166" w:author="Eva Batůšková" w:date="2018-11-19T11:41:00Z">
              <w:r w:rsidR="008F2CCC">
                <w:rPr>
                  <w:shd w:val="clear" w:color="auto" w:fill="FFFFFF"/>
                </w:rPr>
                <w:t>)</w:t>
              </w:r>
            </w:ins>
            <w:ins w:id="2167" w:author="Jan Strohmandl" w:date="2018-11-17T16:07:00Z">
              <w:r w:rsidR="005B1F80" w:rsidRPr="009366DA">
                <w:rPr>
                  <w:shd w:val="clear" w:color="auto" w:fill="FFFFFF"/>
                </w:rPr>
                <w:t xml:space="preserve">. </w:t>
              </w:r>
            </w:ins>
            <w:r w:rsidRPr="009366DA">
              <w:rPr>
                <w:i/>
                <w:iCs/>
                <w:shd w:val="clear" w:color="auto" w:fill="FFFFFF"/>
              </w:rPr>
              <w:t>Mapování rizik</w:t>
            </w:r>
            <w:r w:rsidRPr="009366DA">
              <w:rPr>
                <w:shd w:val="clear" w:color="auto" w:fill="FFFFFF"/>
              </w:rPr>
              <w:t xml:space="preserve">. V Ostravě: Sdružení požárního a bezpečnostního inženýrství, </w:t>
            </w:r>
            <w:del w:id="2168" w:author="Jan Strohmandl" w:date="2018-11-17T16:07:00Z">
              <w:r w:rsidRPr="009366DA" w:rsidDel="005B1F80">
                <w:rPr>
                  <w:shd w:val="clear" w:color="auto" w:fill="FFFFFF"/>
                </w:rPr>
                <w:delText xml:space="preserve">2010. </w:delText>
              </w:r>
            </w:del>
            <w:r w:rsidRPr="009366DA">
              <w:rPr>
                <w:shd w:val="clear" w:color="auto" w:fill="FFFFFF"/>
              </w:rPr>
              <w:t>Spektrum (Sdružení požárního a bezpečnostního inženýrství). ISBN 978-80-7385-086-9.</w:t>
            </w:r>
          </w:p>
          <w:p w:rsidR="000D6DB9" w:rsidRPr="009366DA" w:rsidRDefault="000D6DB9" w:rsidP="00420BD2">
            <w:pPr>
              <w:jc w:val="both"/>
              <w:rPr>
                <w:noProof/>
              </w:rPr>
            </w:pPr>
            <w:r w:rsidRPr="009366DA">
              <w:rPr>
                <w:noProof/>
              </w:rPr>
              <w:t>KALUŽA, Jindřich a Ludmila KALUŽOVÁ</w:t>
            </w:r>
            <w:del w:id="2169" w:author="Eva Batůšková" w:date="2018-11-19T11:41:00Z">
              <w:r w:rsidRPr="009366DA" w:rsidDel="008F2CCC">
                <w:rPr>
                  <w:noProof/>
                </w:rPr>
                <w:delText>.</w:delText>
              </w:r>
            </w:del>
            <w:r w:rsidRPr="009366DA">
              <w:rPr>
                <w:noProof/>
              </w:rPr>
              <w:t xml:space="preserve"> </w:t>
            </w:r>
            <w:ins w:id="2170" w:author="Eva Batůšková" w:date="2018-11-19T11:41:00Z">
              <w:r w:rsidR="008F2CCC">
                <w:rPr>
                  <w:noProof/>
                </w:rPr>
                <w:t>(</w:t>
              </w:r>
            </w:ins>
            <w:ins w:id="2171" w:author="Jan Strohmandl" w:date="2018-11-17T16:07:00Z">
              <w:r w:rsidR="005B1F80" w:rsidRPr="009366DA">
                <w:rPr>
                  <w:noProof/>
                </w:rPr>
                <w:t>2012</w:t>
              </w:r>
            </w:ins>
            <w:ins w:id="2172" w:author="Eva Batůšková" w:date="2018-11-19T11:41:00Z">
              <w:r w:rsidR="008F2CCC">
                <w:rPr>
                  <w:noProof/>
                </w:rPr>
                <w:t>)</w:t>
              </w:r>
            </w:ins>
            <w:ins w:id="2173" w:author="Jan Strohmandl" w:date="2018-11-17T16:07:00Z">
              <w:r w:rsidR="005B1F80" w:rsidRPr="009366DA">
                <w:rPr>
                  <w:noProof/>
                </w:rPr>
                <w:t xml:space="preserve">. </w:t>
              </w:r>
            </w:ins>
            <w:r w:rsidRPr="009366DA">
              <w:rPr>
                <w:i/>
                <w:iCs/>
                <w:noProof/>
              </w:rPr>
              <w:t>Modelování dat v informačních systémech</w:t>
            </w:r>
            <w:r w:rsidRPr="009366DA">
              <w:rPr>
                <w:noProof/>
              </w:rPr>
              <w:t xml:space="preserve">. 1. vyd. Praha: Ekopress, </w:t>
            </w:r>
            <w:del w:id="2174" w:author="Jan Strohmandl" w:date="2018-11-17T16:07:00Z">
              <w:r w:rsidRPr="009366DA" w:rsidDel="005B1F80">
                <w:rPr>
                  <w:noProof/>
                </w:rPr>
                <w:delText xml:space="preserve">2012. </w:delText>
              </w:r>
            </w:del>
            <w:r w:rsidRPr="009366DA">
              <w:rPr>
                <w:noProof/>
              </w:rPr>
              <w:t>ISBN 978-80-86929-81-1.</w:t>
            </w:r>
          </w:p>
          <w:p w:rsidR="000D6DB9" w:rsidRPr="009366DA" w:rsidRDefault="000D6DB9" w:rsidP="00420BD2">
            <w:pPr>
              <w:jc w:val="both"/>
              <w:rPr>
                <w:shd w:val="clear" w:color="auto" w:fill="FFFFFF"/>
              </w:rPr>
            </w:pPr>
            <w:r w:rsidRPr="009366DA">
              <w:rPr>
                <w:shd w:val="clear" w:color="auto" w:fill="FFFFFF"/>
              </w:rPr>
              <w:t>DEMEL, Jiří</w:t>
            </w:r>
            <w:del w:id="2175" w:author="Eva Batůšková" w:date="2018-11-19T11:41:00Z">
              <w:r w:rsidRPr="009366DA" w:rsidDel="008F2CCC">
                <w:rPr>
                  <w:shd w:val="clear" w:color="auto" w:fill="FFFFFF"/>
                </w:rPr>
                <w:delText>.</w:delText>
              </w:r>
            </w:del>
            <w:r w:rsidRPr="009366DA">
              <w:rPr>
                <w:shd w:val="clear" w:color="auto" w:fill="FFFFFF"/>
              </w:rPr>
              <w:t> </w:t>
            </w:r>
            <w:ins w:id="2176" w:author="Eva Batůšková" w:date="2018-11-19T11:41:00Z">
              <w:r w:rsidR="008F2CCC">
                <w:rPr>
                  <w:shd w:val="clear" w:color="auto" w:fill="FFFFFF"/>
                </w:rPr>
                <w:t>(</w:t>
              </w:r>
            </w:ins>
            <w:ins w:id="2177" w:author="Jan Strohmandl" w:date="2018-11-17T16:07:00Z">
              <w:r w:rsidR="005B1F80" w:rsidRPr="009366DA">
                <w:rPr>
                  <w:shd w:val="clear" w:color="auto" w:fill="FFFFFF"/>
                </w:rPr>
                <w:t>2002</w:t>
              </w:r>
            </w:ins>
            <w:ins w:id="2178" w:author="Eva Batůšková" w:date="2018-11-19T11:41:00Z">
              <w:r w:rsidR="008F2CCC">
                <w:rPr>
                  <w:shd w:val="clear" w:color="auto" w:fill="FFFFFF"/>
                </w:rPr>
                <w:t>)</w:t>
              </w:r>
            </w:ins>
            <w:ins w:id="2179" w:author="Jan Strohmandl" w:date="2018-11-17T16:07:00Z">
              <w:r w:rsidR="005B1F80" w:rsidRPr="009366DA">
                <w:rPr>
                  <w:shd w:val="clear" w:color="auto" w:fill="FFFFFF"/>
                </w:rPr>
                <w:t xml:space="preserve">. </w:t>
              </w:r>
            </w:ins>
            <w:r w:rsidRPr="009366DA">
              <w:rPr>
                <w:i/>
                <w:iCs/>
                <w:shd w:val="clear" w:color="auto" w:fill="FFFFFF"/>
              </w:rPr>
              <w:t>Grafy a jejich aplikace</w:t>
            </w:r>
            <w:r w:rsidRPr="009366DA">
              <w:rPr>
                <w:shd w:val="clear" w:color="auto" w:fill="FFFFFF"/>
              </w:rPr>
              <w:t xml:space="preserve">. Praha: Academia, </w:t>
            </w:r>
            <w:del w:id="2180" w:author="Jan Strohmandl" w:date="2018-11-17T16:07:00Z">
              <w:r w:rsidRPr="009366DA" w:rsidDel="005B1F80">
                <w:rPr>
                  <w:shd w:val="clear" w:color="auto" w:fill="FFFFFF"/>
                </w:rPr>
                <w:delText xml:space="preserve">2002. </w:delText>
              </w:r>
            </w:del>
            <w:r w:rsidRPr="009366DA">
              <w:rPr>
                <w:shd w:val="clear" w:color="auto" w:fill="FFFFFF"/>
              </w:rPr>
              <w:t>ISBN 8020009906.</w:t>
            </w:r>
          </w:p>
          <w:p w:rsidR="000D6DB9" w:rsidRPr="009366DA" w:rsidRDefault="000D6DB9" w:rsidP="00420BD2">
            <w:pPr>
              <w:jc w:val="both"/>
              <w:rPr>
                <w:shd w:val="clear" w:color="auto" w:fill="FFFFFF"/>
              </w:rPr>
            </w:pPr>
            <w:r w:rsidRPr="009366DA">
              <w:rPr>
                <w:i/>
                <w:iCs/>
                <w:shd w:val="clear" w:color="auto" w:fill="FFFFFF"/>
              </w:rPr>
              <w:t>Modely sieťovej analýzy: Celoštát. vysokošk. učeb. pre štud. odb. matem. metódy v ekon</w:t>
            </w:r>
            <w:r w:rsidRPr="009366DA">
              <w:rPr>
                <w:shd w:val="clear" w:color="auto" w:fill="FFFFFF"/>
              </w:rPr>
              <w:t>. Bratislava: Alfa, 1991. ISBN 8005008120.</w:t>
            </w:r>
          </w:p>
          <w:p w:rsidR="000D6DB9" w:rsidRPr="009366DA" w:rsidRDefault="000D6DB9" w:rsidP="00420BD2">
            <w:pPr>
              <w:spacing w:before="60"/>
              <w:rPr>
                <w:b/>
                <w:color w:val="000000"/>
              </w:rPr>
            </w:pPr>
            <w:r w:rsidRPr="009366DA">
              <w:rPr>
                <w:b/>
                <w:color w:val="000000"/>
              </w:rPr>
              <w:t>Doporučená literatura:</w:t>
            </w:r>
          </w:p>
          <w:p w:rsidR="000D6DB9" w:rsidRPr="009366DA" w:rsidRDefault="000D6DB9" w:rsidP="00420BD2">
            <w:pPr>
              <w:jc w:val="both"/>
              <w:rPr>
                <w:noProof/>
              </w:rPr>
            </w:pPr>
            <w:r w:rsidRPr="009366DA">
              <w:rPr>
                <w:shd w:val="clear" w:color="auto" w:fill="FFFFFF"/>
              </w:rPr>
              <w:t>VOLEK, Josef a Bohdan LINDA</w:t>
            </w:r>
            <w:del w:id="2181" w:author="Eva Batůšková" w:date="2018-11-19T11:41:00Z">
              <w:r w:rsidRPr="009366DA" w:rsidDel="008F2CCC">
                <w:rPr>
                  <w:shd w:val="clear" w:color="auto" w:fill="FFFFFF"/>
                </w:rPr>
                <w:delText>.</w:delText>
              </w:r>
            </w:del>
            <w:r w:rsidRPr="009366DA">
              <w:rPr>
                <w:shd w:val="clear" w:color="auto" w:fill="FFFFFF"/>
              </w:rPr>
              <w:t> </w:t>
            </w:r>
            <w:ins w:id="2182" w:author="Eva Batůšková" w:date="2018-11-19T11:41:00Z">
              <w:r w:rsidR="008F2CCC">
                <w:rPr>
                  <w:shd w:val="clear" w:color="auto" w:fill="FFFFFF"/>
                </w:rPr>
                <w:t>(</w:t>
              </w:r>
            </w:ins>
            <w:ins w:id="2183" w:author="Jan Strohmandl" w:date="2018-11-17T16:08:00Z">
              <w:r w:rsidR="005B1F80" w:rsidRPr="009366DA">
                <w:rPr>
                  <w:shd w:val="clear" w:color="auto" w:fill="FFFFFF"/>
                </w:rPr>
                <w:t>2012</w:t>
              </w:r>
            </w:ins>
            <w:ins w:id="2184" w:author="Eva Batůšková" w:date="2018-11-19T11:41:00Z">
              <w:r w:rsidR="008F2CCC">
                <w:rPr>
                  <w:shd w:val="clear" w:color="auto" w:fill="FFFFFF"/>
                </w:rPr>
                <w:t>)</w:t>
              </w:r>
            </w:ins>
            <w:ins w:id="2185" w:author="Jan Strohmandl" w:date="2018-11-17T16:08:00Z">
              <w:r w:rsidR="005B1F80" w:rsidRPr="009366DA">
                <w:rPr>
                  <w:shd w:val="clear" w:color="auto" w:fill="FFFFFF"/>
                </w:rPr>
                <w:t xml:space="preserve">. </w:t>
              </w:r>
            </w:ins>
            <w:r w:rsidRPr="009366DA">
              <w:rPr>
                <w:i/>
                <w:iCs/>
                <w:shd w:val="clear" w:color="auto" w:fill="FFFFFF"/>
              </w:rPr>
              <w:t>Teorie grafů - aplikace v dopravě a veřejné správě</w:t>
            </w:r>
            <w:r w:rsidRPr="009366DA">
              <w:rPr>
                <w:shd w:val="clear" w:color="auto" w:fill="FFFFFF"/>
              </w:rPr>
              <w:t xml:space="preserve">. Pardubice: Univerzita Pardubice, </w:t>
            </w:r>
            <w:del w:id="2186" w:author="Jan Strohmandl" w:date="2018-11-17T16:08:00Z">
              <w:r w:rsidRPr="009366DA" w:rsidDel="005B1F80">
                <w:rPr>
                  <w:shd w:val="clear" w:color="auto" w:fill="FFFFFF"/>
                </w:rPr>
                <w:delText xml:space="preserve">2012. </w:delText>
              </w:r>
            </w:del>
            <w:r w:rsidRPr="009366DA">
              <w:rPr>
                <w:shd w:val="clear" w:color="auto" w:fill="FFFFFF"/>
              </w:rPr>
              <w:t>ISBN 978-80-7395-225-9.</w:t>
            </w: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rPr>
          <w:trHeight w:val="205"/>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61"/>
        </w:trPr>
        <w:tc>
          <w:tcPr>
            <w:tcW w:w="9855" w:type="dxa"/>
            <w:gridSpan w:val="8"/>
            <w:tcBorders>
              <w:top w:val="single" w:sz="4" w:space="0" w:color="auto"/>
              <w:left w:val="single" w:sz="4" w:space="0" w:color="auto"/>
              <w:bottom w:val="single" w:sz="4" w:space="0" w:color="auto"/>
              <w:right w:val="single" w:sz="4" w:space="0" w:color="auto"/>
            </w:tcBorders>
            <w:shd w:val="clear" w:color="auto" w:fill="auto"/>
            <w:hideMark/>
          </w:tcPr>
          <w:p w:rsidR="000D6DB9" w:rsidRDefault="000D6DB9" w:rsidP="00420BD2">
            <w:pPr>
              <w:jc w:val="both"/>
              <w:rPr>
                <w:ins w:id="2187" w:author="Strohmandl Jan" w:date="2018-11-13T09:23: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ins w:id="2188" w:author="Strohmandl Jan" w:date="2018-11-13T09:23:00Z">
              <w:r>
                <w:t>Studenti v rámci výuky absolvují 2 průběžné testy za účelem prověření znalostí.</w:t>
              </w:r>
            </w:ins>
          </w:p>
          <w:p w:rsidR="000D6DB9" w:rsidRDefault="000D6DB9" w:rsidP="00420BD2">
            <w:pPr>
              <w:jc w:val="both"/>
              <w:rPr>
                <w:b/>
              </w:rPr>
            </w:pPr>
            <w:r>
              <w:t xml:space="preserve">Možnosti komunikace s vyučujícím: </w:t>
            </w:r>
            <w:hyperlink r:id="rId54" w:history="1">
              <w:r w:rsidRPr="00B43143">
                <w:rPr>
                  <w:rStyle w:val="Hypertextovodkaz"/>
                </w:rPr>
                <w:t>psvoboda@utb.cz</w:t>
              </w:r>
            </w:hyperlink>
            <w:r>
              <w:t>;</w:t>
            </w:r>
          </w:p>
        </w:tc>
      </w:tr>
    </w:tbl>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0" w:type="auto"/>
        <w:tblInd w:w="82" w:type="dxa"/>
        <w:tblLayout w:type="fixed"/>
        <w:tblCellMar>
          <w:left w:w="0" w:type="dxa"/>
          <w:right w:w="0" w:type="dxa"/>
        </w:tblCellMar>
        <w:tblLook w:val="01E0" w:firstRow="1" w:lastRow="1" w:firstColumn="1" w:lastColumn="1" w:noHBand="0" w:noVBand="0"/>
      </w:tblPr>
      <w:tblGrid>
        <w:gridCol w:w="72"/>
        <w:gridCol w:w="2984"/>
        <w:gridCol w:w="567"/>
        <w:gridCol w:w="1128"/>
        <w:gridCol w:w="71"/>
        <w:gridCol w:w="858"/>
        <w:gridCol w:w="65"/>
        <w:gridCol w:w="817"/>
        <w:gridCol w:w="70"/>
        <w:gridCol w:w="2054"/>
        <w:gridCol w:w="506"/>
        <w:gridCol w:w="701"/>
      </w:tblGrid>
      <w:tr w:rsidR="000D6DB9" w:rsidTr="00420BD2">
        <w:trPr>
          <w:trHeight w:hRule="exact" w:val="343"/>
        </w:trPr>
        <w:tc>
          <w:tcPr>
            <w:tcW w:w="72" w:type="dxa"/>
            <w:tcBorders>
              <w:top w:val="single" w:sz="5" w:space="0" w:color="000000"/>
              <w:left w:val="single" w:sz="27" w:space="0" w:color="BCD5ED"/>
              <w:bottom w:val="single" w:sz="5" w:space="0" w:color="000000"/>
              <w:right w:val="nil"/>
            </w:tcBorders>
          </w:tcPr>
          <w:p w:rsidR="000D6DB9" w:rsidRDefault="000D6DB9" w:rsidP="00420BD2"/>
        </w:tc>
        <w:tc>
          <w:tcPr>
            <w:tcW w:w="9820" w:type="dxa"/>
            <w:gridSpan w:val="11"/>
            <w:tcBorders>
              <w:top w:val="single" w:sz="5" w:space="0" w:color="000000"/>
              <w:left w:val="nil"/>
              <w:bottom w:val="nil"/>
              <w:right w:val="single" w:sz="27" w:space="0" w:color="BCD5ED"/>
            </w:tcBorders>
            <w:shd w:val="clear" w:color="auto" w:fill="BCD5ED"/>
          </w:tcPr>
          <w:p w:rsidR="000D6DB9" w:rsidRPr="00EB3FA0" w:rsidRDefault="000D6DB9" w:rsidP="00420BD2">
            <w:pPr>
              <w:spacing w:line="320" w:lineRule="exact"/>
              <w:rPr>
                <w:sz w:val="28"/>
                <w:szCs w:val="28"/>
              </w:rPr>
            </w:pPr>
            <w:r w:rsidRPr="00EB3FA0">
              <w:rPr>
                <w:b/>
                <w:sz w:val="28"/>
                <w:szCs w:val="28"/>
              </w:rPr>
              <w:t>B-</w:t>
            </w:r>
            <w:r w:rsidRPr="00EB3FA0">
              <w:rPr>
                <w:b/>
                <w:spacing w:val="-1"/>
                <w:sz w:val="28"/>
                <w:szCs w:val="28"/>
              </w:rPr>
              <w:t>I</w:t>
            </w:r>
            <w:r w:rsidRPr="00EB3FA0">
              <w:rPr>
                <w:b/>
                <w:spacing w:val="1"/>
                <w:sz w:val="28"/>
                <w:szCs w:val="28"/>
              </w:rPr>
              <w:t>I</w:t>
            </w:r>
            <w:r w:rsidRPr="00EB3FA0">
              <w:rPr>
                <w:b/>
                <w:sz w:val="28"/>
                <w:szCs w:val="28"/>
              </w:rPr>
              <w:t>I</w:t>
            </w:r>
            <w:r w:rsidRPr="00EB3FA0">
              <w:rPr>
                <w:b/>
                <w:spacing w:val="-1"/>
                <w:sz w:val="28"/>
                <w:szCs w:val="28"/>
              </w:rPr>
              <w:t xml:space="preserve"> </w:t>
            </w:r>
            <w:r w:rsidRPr="00EB3FA0">
              <w:rPr>
                <w:b/>
                <w:sz w:val="28"/>
                <w:szCs w:val="28"/>
              </w:rPr>
              <w:t>–</w:t>
            </w:r>
            <w:r w:rsidRPr="00EB3FA0">
              <w:rPr>
                <w:b/>
                <w:spacing w:val="1"/>
                <w:sz w:val="28"/>
                <w:szCs w:val="28"/>
              </w:rPr>
              <w:t xml:space="preserve"> </w:t>
            </w:r>
            <w:r w:rsidRPr="00EB3FA0">
              <w:rPr>
                <w:b/>
                <w:spacing w:val="-1"/>
                <w:sz w:val="28"/>
                <w:szCs w:val="28"/>
              </w:rPr>
              <w:t>C</w:t>
            </w:r>
            <w:r w:rsidRPr="00EB3FA0">
              <w:rPr>
                <w:b/>
                <w:sz w:val="28"/>
                <w:szCs w:val="28"/>
              </w:rPr>
              <w:t>h</w:t>
            </w:r>
            <w:r w:rsidRPr="00EB3FA0">
              <w:rPr>
                <w:b/>
                <w:spacing w:val="1"/>
                <w:sz w:val="28"/>
                <w:szCs w:val="28"/>
              </w:rPr>
              <w:t>a</w:t>
            </w:r>
            <w:r w:rsidRPr="00EB3FA0">
              <w:rPr>
                <w:b/>
                <w:spacing w:val="-2"/>
                <w:sz w:val="28"/>
                <w:szCs w:val="28"/>
              </w:rPr>
              <w:t>r</w:t>
            </w:r>
            <w:r w:rsidRPr="00EB3FA0">
              <w:rPr>
                <w:b/>
                <w:spacing w:val="1"/>
                <w:sz w:val="28"/>
                <w:szCs w:val="28"/>
              </w:rPr>
              <w:t>a</w:t>
            </w:r>
            <w:r w:rsidRPr="00EB3FA0">
              <w:rPr>
                <w:b/>
                <w:spacing w:val="-5"/>
                <w:sz w:val="28"/>
                <w:szCs w:val="28"/>
              </w:rPr>
              <w:t>k</w:t>
            </w:r>
            <w:r w:rsidRPr="00EB3FA0">
              <w:rPr>
                <w:b/>
                <w:sz w:val="28"/>
                <w:szCs w:val="28"/>
              </w:rPr>
              <w:t>ter</w:t>
            </w:r>
            <w:r w:rsidRPr="00EB3FA0">
              <w:rPr>
                <w:b/>
                <w:spacing w:val="1"/>
                <w:sz w:val="28"/>
                <w:szCs w:val="28"/>
              </w:rPr>
              <w:t>is</w:t>
            </w:r>
            <w:r w:rsidRPr="00EB3FA0">
              <w:rPr>
                <w:b/>
                <w:spacing w:val="-2"/>
                <w:sz w:val="28"/>
                <w:szCs w:val="28"/>
              </w:rPr>
              <w:t>t</w:t>
            </w:r>
            <w:r w:rsidRPr="00EB3FA0">
              <w:rPr>
                <w:b/>
                <w:spacing w:val="1"/>
                <w:sz w:val="28"/>
                <w:szCs w:val="28"/>
              </w:rPr>
              <w:t>i</w:t>
            </w:r>
            <w:r w:rsidRPr="00EB3FA0">
              <w:rPr>
                <w:b/>
                <w:spacing w:val="-5"/>
                <w:sz w:val="28"/>
                <w:szCs w:val="28"/>
              </w:rPr>
              <w:t>k</w:t>
            </w:r>
            <w:r w:rsidRPr="00EB3FA0">
              <w:rPr>
                <w:b/>
                <w:sz w:val="28"/>
                <w:szCs w:val="28"/>
              </w:rPr>
              <w:t>a</w:t>
            </w:r>
            <w:r w:rsidRPr="00EB3FA0">
              <w:rPr>
                <w:b/>
                <w:spacing w:val="1"/>
                <w:sz w:val="28"/>
                <w:szCs w:val="28"/>
              </w:rPr>
              <w:t xml:space="preserve"> </w:t>
            </w:r>
            <w:r w:rsidRPr="00EB3FA0">
              <w:rPr>
                <w:b/>
                <w:sz w:val="28"/>
                <w:szCs w:val="28"/>
              </w:rPr>
              <w:t>stud</w:t>
            </w:r>
            <w:r w:rsidRPr="00EB3FA0">
              <w:rPr>
                <w:b/>
                <w:spacing w:val="1"/>
                <w:sz w:val="28"/>
                <w:szCs w:val="28"/>
              </w:rPr>
              <w:t>i</w:t>
            </w:r>
            <w:r w:rsidRPr="00EB3FA0">
              <w:rPr>
                <w:b/>
                <w:sz w:val="28"/>
                <w:szCs w:val="28"/>
              </w:rPr>
              <w:t>j</w:t>
            </w:r>
            <w:r w:rsidRPr="00EB3FA0">
              <w:rPr>
                <w:b/>
                <w:spacing w:val="-3"/>
                <w:sz w:val="28"/>
                <w:szCs w:val="28"/>
              </w:rPr>
              <w:t>n</w:t>
            </w:r>
            <w:r w:rsidRPr="00EB3FA0">
              <w:rPr>
                <w:b/>
                <w:spacing w:val="1"/>
                <w:sz w:val="28"/>
                <w:szCs w:val="28"/>
              </w:rPr>
              <w:t>í</w:t>
            </w:r>
            <w:r w:rsidRPr="00EB3FA0">
              <w:rPr>
                <w:b/>
                <w:sz w:val="28"/>
                <w:szCs w:val="28"/>
              </w:rPr>
              <w:t>ho</w:t>
            </w:r>
            <w:r w:rsidRPr="00EB3FA0">
              <w:rPr>
                <w:b/>
                <w:spacing w:val="1"/>
                <w:sz w:val="28"/>
                <w:szCs w:val="28"/>
              </w:rPr>
              <w:t xml:space="preserve"> </w:t>
            </w:r>
            <w:r w:rsidRPr="00EB3FA0">
              <w:rPr>
                <w:b/>
                <w:spacing w:val="-3"/>
                <w:sz w:val="28"/>
                <w:szCs w:val="28"/>
              </w:rPr>
              <w:t>p</w:t>
            </w:r>
            <w:r w:rsidRPr="00EB3FA0">
              <w:rPr>
                <w:b/>
                <w:sz w:val="28"/>
                <w:szCs w:val="28"/>
              </w:rPr>
              <w:t>ře</w:t>
            </w:r>
            <w:r w:rsidRPr="00EB3FA0">
              <w:rPr>
                <w:b/>
                <w:spacing w:val="-2"/>
                <w:sz w:val="28"/>
                <w:szCs w:val="28"/>
              </w:rPr>
              <w:t>d</w:t>
            </w:r>
            <w:r w:rsidRPr="00EB3FA0">
              <w:rPr>
                <w:b/>
                <w:spacing w:val="-3"/>
                <w:sz w:val="28"/>
                <w:szCs w:val="28"/>
              </w:rPr>
              <w:t>m</w:t>
            </w:r>
            <w:r w:rsidRPr="00EB3FA0">
              <w:rPr>
                <w:b/>
                <w:sz w:val="28"/>
                <w:szCs w:val="28"/>
              </w:rPr>
              <w:t>ětu</w:t>
            </w:r>
          </w:p>
        </w:tc>
      </w:tr>
      <w:tr w:rsidR="000D6DB9" w:rsidTr="00420BD2">
        <w:trPr>
          <w:trHeight w:hRule="exact" w:val="25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before="7"/>
            </w:pPr>
            <w:r w:rsidRPr="00EB3FA0">
              <w:rPr>
                <w:b/>
              </w:rPr>
              <w:t>N</w:t>
            </w:r>
            <w:r w:rsidRPr="00EB3FA0">
              <w:rPr>
                <w:b/>
                <w:spacing w:val="1"/>
              </w:rPr>
              <w:t>á</w:t>
            </w:r>
            <w:r w:rsidRPr="00EB3FA0">
              <w:rPr>
                <w:b/>
              </w:rPr>
              <w:t>z</w:t>
            </w:r>
            <w:r w:rsidRPr="00EB3FA0">
              <w:rPr>
                <w:b/>
                <w:spacing w:val="1"/>
              </w:rPr>
              <w:t>e</w:t>
            </w:r>
            <w:r w:rsidRPr="00EB3FA0">
              <w:rPr>
                <w:b/>
              </w:rPr>
              <w:t>v</w:t>
            </w:r>
            <w:r w:rsidRPr="00EB3FA0">
              <w:rPr>
                <w:b/>
                <w:spacing w:val="-4"/>
              </w:rPr>
              <w:t xml:space="preserve">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1"/>
              </w:rPr>
              <w:t>h</w:t>
            </w:r>
            <w:r w:rsidRPr="00EB3FA0">
              <w:rPr>
                <w:b/>
              </w:rPr>
              <w:t>o</w:t>
            </w:r>
            <w:r w:rsidRPr="00EB3FA0">
              <w:rPr>
                <w:b/>
                <w:spacing w:val="-8"/>
              </w:rPr>
              <w:t xml:space="preserve"> </w:t>
            </w:r>
            <w:r w:rsidRPr="00EB3FA0">
              <w:rPr>
                <w:b/>
              </w:rPr>
              <w:t>pře</w:t>
            </w:r>
            <w:r w:rsidRPr="00EB3FA0">
              <w:rPr>
                <w:b/>
                <w:spacing w:val="5"/>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nil"/>
              <w:right w:val="single" w:sz="5" w:space="0" w:color="000000"/>
            </w:tcBorders>
          </w:tcPr>
          <w:p w:rsidR="000D6DB9" w:rsidRPr="00D009C6" w:rsidRDefault="000D6DB9" w:rsidP="00420BD2">
            <w:pPr>
              <w:spacing w:before="2"/>
              <w:ind w:left="70"/>
              <w:rPr>
                <w:b/>
              </w:rPr>
            </w:pPr>
            <w:r w:rsidRPr="00D009C6">
              <w:rPr>
                <w:b/>
              </w:rPr>
              <w:t>Nouzové přežit</w:t>
            </w:r>
            <w:r>
              <w:rPr>
                <w:b/>
              </w:rPr>
              <w:t>í</w:t>
            </w:r>
            <w:r w:rsidRPr="00D009C6">
              <w:rPr>
                <w:b/>
              </w:rPr>
              <w:t xml:space="preserve"> obyvatelstva</w:t>
            </w:r>
          </w:p>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T</w:t>
            </w:r>
            <w:r w:rsidRPr="00EB3FA0">
              <w:rPr>
                <w:b/>
                <w:spacing w:val="1"/>
              </w:rPr>
              <w:t>y</w:t>
            </w:r>
            <w:r w:rsidRPr="00EB3FA0">
              <w:rPr>
                <w:b/>
              </w:rPr>
              <w:t>p</w:t>
            </w:r>
            <w:r w:rsidRPr="00EB3FA0">
              <w:rPr>
                <w:b/>
                <w:spacing w:val="-3"/>
              </w:rPr>
              <w:t xml:space="preserve"> </w:t>
            </w:r>
            <w:r w:rsidRPr="00EB3FA0">
              <w:rPr>
                <w:b/>
              </w:rPr>
              <w:t>pře</w:t>
            </w:r>
            <w:r w:rsidRPr="00EB3FA0">
              <w:rPr>
                <w:b/>
                <w:spacing w:val="4"/>
              </w:rPr>
              <w:t>d</w:t>
            </w:r>
            <w:r w:rsidRPr="00EB3FA0">
              <w:rPr>
                <w:b/>
                <w:spacing w:val="-3"/>
              </w:rPr>
              <w:t>m</w:t>
            </w:r>
            <w:r w:rsidRPr="00EB3FA0">
              <w:rPr>
                <w:b/>
              </w:rPr>
              <w:t>ě</w:t>
            </w:r>
            <w:r w:rsidRPr="00EB3FA0">
              <w:rPr>
                <w:b/>
                <w:spacing w:val="1"/>
              </w:rPr>
              <w:t>t</w:t>
            </w:r>
            <w:r w:rsidRPr="00EB3FA0">
              <w:rPr>
                <w:b/>
              </w:rPr>
              <w:t>u</w:t>
            </w:r>
          </w:p>
        </w:tc>
        <w:tc>
          <w:tcPr>
            <w:tcW w:w="3506" w:type="dxa"/>
            <w:gridSpan w:val="6"/>
            <w:tcBorders>
              <w:top w:val="single" w:sz="5" w:space="0" w:color="000000"/>
              <w:left w:val="single" w:sz="27" w:space="0" w:color="F7C9AC"/>
              <w:bottom w:val="nil"/>
              <w:right w:val="single" w:sz="27" w:space="0" w:color="F7C9AC"/>
            </w:tcBorders>
          </w:tcPr>
          <w:p w:rsidR="000D6DB9" w:rsidRPr="00EB3FA0" w:rsidRDefault="000D6DB9" w:rsidP="00420BD2">
            <w:pPr>
              <w:spacing w:line="220" w:lineRule="exact"/>
              <w:ind w:left="70"/>
            </w:pPr>
            <w:r>
              <w:rPr>
                <w:spacing w:val="2"/>
              </w:rPr>
              <w:t>povinně – volitelný</w:t>
            </w:r>
            <w:r>
              <w:t xml:space="preserve"> </w:t>
            </w:r>
          </w:p>
        </w:tc>
        <w:tc>
          <w:tcPr>
            <w:tcW w:w="2630" w:type="dxa"/>
            <w:gridSpan w:val="3"/>
            <w:tcBorders>
              <w:top w:val="single" w:sz="5"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4"/>
            </w:pPr>
            <w:r w:rsidRPr="00EB3FA0">
              <w:rPr>
                <w:b/>
              </w:rPr>
              <w:t>d</w:t>
            </w:r>
            <w:r w:rsidRPr="00EB3FA0">
              <w:rPr>
                <w:b/>
                <w:spacing w:val="1"/>
              </w:rPr>
              <w:t>o</w:t>
            </w:r>
            <w:r w:rsidRPr="00EB3FA0">
              <w:rPr>
                <w:b/>
              </w:rPr>
              <w:t>p</w:t>
            </w:r>
            <w:r w:rsidRPr="00EB3FA0">
              <w:rPr>
                <w:b/>
                <w:spacing w:val="1"/>
              </w:rPr>
              <w:t>o</w:t>
            </w:r>
            <w:r w:rsidRPr="00EB3FA0">
              <w:rPr>
                <w:b/>
              </w:rPr>
              <w:t>ruč</w:t>
            </w:r>
            <w:r w:rsidRPr="00EB3FA0">
              <w:rPr>
                <w:b/>
                <w:spacing w:val="1"/>
              </w:rPr>
              <w:t>e</w:t>
            </w:r>
            <w:r w:rsidRPr="00EB3FA0">
              <w:rPr>
                <w:b/>
              </w:rPr>
              <w:t>ný</w:t>
            </w:r>
            <w:r w:rsidRPr="00EB3FA0">
              <w:rPr>
                <w:b/>
                <w:spacing w:val="-9"/>
              </w:rPr>
              <w:t xml:space="preserve"> </w:t>
            </w:r>
            <w:r w:rsidRPr="00EB3FA0">
              <w:rPr>
                <w:b/>
              </w:rPr>
              <w:t>r</w:t>
            </w:r>
            <w:r w:rsidRPr="00EB3FA0">
              <w:rPr>
                <w:b/>
                <w:spacing w:val="1"/>
              </w:rPr>
              <w:t>o</w:t>
            </w:r>
            <w:r w:rsidRPr="00EB3FA0">
              <w:rPr>
                <w:b/>
              </w:rPr>
              <w:t>čn</w:t>
            </w:r>
            <w:r w:rsidRPr="00EB3FA0">
              <w:rPr>
                <w:b/>
                <w:spacing w:val="2"/>
              </w:rPr>
              <w:t>í</w:t>
            </w:r>
            <w:r w:rsidRPr="00EB3FA0">
              <w:rPr>
                <w:b/>
              </w:rPr>
              <w:t>k</w:t>
            </w:r>
            <w:r w:rsidRPr="00EB3FA0">
              <w:rPr>
                <w:b/>
                <w:spacing w:val="-9"/>
              </w:rPr>
              <w:t xml:space="preserve"> </w:t>
            </w:r>
            <w:r w:rsidRPr="00EB3FA0">
              <w:rPr>
                <w:b/>
              </w:rPr>
              <w:t>/</w:t>
            </w:r>
            <w:r w:rsidRPr="00EB3FA0">
              <w:rPr>
                <w:b/>
                <w:spacing w:val="-1"/>
              </w:rPr>
              <w:t xml:space="preserve"> </w:t>
            </w:r>
            <w:r w:rsidRPr="00EB3FA0">
              <w:rPr>
                <w:b/>
              </w:rPr>
              <w:t>s</w:t>
            </w:r>
            <w:r w:rsidRPr="00EB3FA0">
              <w:rPr>
                <w:b/>
                <w:spacing w:val="2"/>
              </w:rPr>
              <w:t>e</w:t>
            </w:r>
            <w:r w:rsidRPr="00EB3FA0">
              <w:rPr>
                <w:b/>
                <w:spacing w:val="-3"/>
              </w:rPr>
              <w:t>m</w:t>
            </w:r>
            <w:r w:rsidRPr="00EB3FA0">
              <w:rPr>
                <w:b/>
                <w:spacing w:val="3"/>
              </w:rPr>
              <w:t>e</w:t>
            </w:r>
            <w:r w:rsidRPr="00EB3FA0">
              <w:rPr>
                <w:b/>
                <w:spacing w:val="-1"/>
              </w:rPr>
              <w:t>s</w:t>
            </w:r>
            <w:r w:rsidRPr="00EB3FA0">
              <w:rPr>
                <w:b/>
                <w:spacing w:val="1"/>
              </w:rPr>
              <w:t>t</w:t>
            </w:r>
            <w:r w:rsidRPr="00EB3FA0">
              <w:rPr>
                <w:b/>
              </w:rPr>
              <w:t>r</w:t>
            </w:r>
          </w:p>
        </w:tc>
        <w:tc>
          <w:tcPr>
            <w:tcW w:w="701" w:type="dxa"/>
            <w:tcBorders>
              <w:top w:val="single" w:sz="5" w:space="0" w:color="000000"/>
              <w:left w:val="single" w:sz="27" w:space="0" w:color="F7C9AC"/>
              <w:bottom w:val="single" w:sz="5" w:space="0" w:color="000000"/>
              <w:right w:val="single" w:sz="5" w:space="0" w:color="000000"/>
            </w:tcBorders>
          </w:tcPr>
          <w:p w:rsidR="000D6DB9" w:rsidRPr="00EB3FA0" w:rsidRDefault="000D6DB9" w:rsidP="00420BD2">
            <w:pPr>
              <w:spacing w:line="220" w:lineRule="exact"/>
              <w:ind w:left="139"/>
            </w:pPr>
            <w:r>
              <w:rPr>
                <w:spacing w:val="1"/>
              </w:rPr>
              <w:t>3</w:t>
            </w:r>
            <w:r w:rsidRPr="00EB3FA0">
              <w:t>/</w:t>
            </w:r>
            <w:r>
              <w:rPr>
                <w:spacing w:val="-2"/>
              </w:rPr>
              <w:t>L</w:t>
            </w:r>
            <w:r w:rsidRPr="00EB3FA0">
              <w:t>S</w:t>
            </w:r>
          </w:p>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rPr>
              <w:t>studijn</w:t>
            </w:r>
            <w:r w:rsidRPr="00EB3FA0">
              <w:rPr>
                <w:b/>
                <w:spacing w:val="2"/>
              </w:rPr>
              <w:t>í</w:t>
            </w:r>
            <w:r w:rsidRPr="00EB3FA0">
              <w:rPr>
                <w:b/>
              </w:rPr>
              <w:t>ho</w:t>
            </w:r>
            <w:r w:rsidRPr="00EB3FA0">
              <w:rPr>
                <w:b/>
                <w:spacing w:val="-8"/>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1766" w:type="dxa"/>
            <w:gridSpan w:val="3"/>
            <w:tcBorders>
              <w:top w:val="single" w:sz="5" w:space="0" w:color="000000"/>
              <w:left w:val="single" w:sz="27" w:space="0" w:color="F7C9AC"/>
              <w:bottom w:val="single" w:sz="5" w:space="0" w:color="000000"/>
              <w:right w:val="single" w:sz="27" w:space="0" w:color="F7C9AC"/>
            </w:tcBorders>
          </w:tcPr>
          <w:p w:rsidR="000D6DB9" w:rsidRPr="00EB3FA0" w:rsidRDefault="000D6DB9" w:rsidP="008449C0">
            <w:pPr>
              <w:spacing w:line="220" w:lineRule="exact"/>
              <w:ind w:left="70"/>
            </w:pPr>
            <w:r w:rsidRPr="00EB3FA0">
              <w:rPr>
                <w:spacing w:val="1"/>
              </w:rPr>
              <w:t>2</w:t>
            </w:r>
            <w:r>
              <w:rPr>
                <w:spacing w:val="1"/>
              </w:rPr>
              <w:t>0</w:t>
            </w:r>
            <w:r w:rsidRPr="00EB3FA0">
              <w:t>p</w:t>
            </w:r>
            <w:r w:rsidRPr="00EB3FA0">
              <w:rPr>
                <w:spacing w:val="-2"/>
              </w:rPr>
              <w:t xml:space="preserve"> </w:t>
            </w:r>
            <w:r>
              <w:rPr>
                <w:spacing w:val="2"/>
              </w:rPr>
              <w:t>–</w:t>
            </w:r>
            <w:r w:rsidRPr="00EB3FA0">
              <w:rPr>
                <w:spacing w:val="-3"/>
              </w:rPr>
              <w:t xml:space="preserve"> </w:t>
            </w:r>
            <w:r>
              <w:rPr>
                <w:spacing w:val="1"/>
              </w:rPr>
              <w:t>10</w:t>
            </w:r>
            <w:r w:rsidRPr="00EB3FA0">
              <w:t>s</w:t>
            </w:r>
            <w:r>
              <w:t xml:space="preserve"> </w:t>
            </w:r>
          </w:p>
        </w:tc>
        <w:tc>
          <w:tcPr>
            <w:tcW w:w="858" w:type="dxa"/>
            <w:tcBorders>
              <w:top w:val="single" w:sz="5"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5"/>
            </w:pPr>
            <w:r w:rsidRPr="00EB3FA0">
              <w:rPr>
                <w:b/>
              </w:rPr>
              <w:t>h</w:t>
            </w:r>
            <w:r w:rsidRPr="00EB3FA0">
              <w:rPr>
                <w:b/>
                <w:spacing w:val="1"/>
              </w:rPr>
              <w:t>o</w:t>
            </w:r>
            <w:r w:rsidRPr="00EB3FA0">
              <w:rPr>
                <w:b/>
              </w:rPr>
              <w:t>d.</w:t>
            </w:r>
          </w:p>
        </w:tc>
        <w:tc>
          <w:tcPr>
            <w:tcW w:w="881" w:type="dxa"/>
            <w:gridSpan w:val="2"/>
            <w:tcBorders>
              <w:top w:val="single" w:sz="5" w:space="0" w:color="000000"/>
              <w:left w:val="single" w:sz="27" w:space="0" w:color="F7C9AC"/>
              <w:bottom w:val="single" w:sz="5" w:space="0" w:color="000000"/>
              <w:right w:val="single" w:sz="27" w:space="0" w:color="F7C9AC"/>
            </w:tcBorders>
          </w:tcPr>
          <w:p w:rsidR="000D6DB9" w:rsidRPr="00EB3FA0" w:rsidRDefault="000D6DB9" w:rsidP="00420BD2">
            <w:pPr>
              <w:spacing w:line="220" w:lineRule="exact"/>
              <w:ind w:left="69"/>
            </w:pPr>
            <w:r>
              <w:rPr>
                <w:spacing w:val="1"/>
              </w:rPr>
              <w:t>30</w:t>
            </w:r>
          </w:p>
        </w:tc>
        <w:tc>
          <w:tcPr>
            <w:tcW w:w="2123" w:type="dxa"/>
            <w:gridSpan w:val="2"/>
            <w:tcBorders>
              <w:top w:val="single" w:sz="5"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4"/>
            </w:pPr>
            <w:r w:rsidRPr="00EB3FA0">
              <w:rPr>
                <w:b/>
                <w:spacing w:val="-3"/>
              </w:rPr>
              <w:t>k</w:t>
            </w:r>
            <w:r w:rsidRPr="00EB3FA0">
              <w:rPr>
                <w:b/>
              </w:rPr>
              <w:t>r</w:t>
            </w:r>
            <w:r w:rsidRPr="00EB3FA0">
              <w:rPr>
                <w:b/>
                <w:spacing w:val="3"/>
              </w:rPr>
              <w:t>e</w:t>
            </w:r>
            <w:r w:rsidRPr="00EB3FA0">
              <w:rPr>
                <w:b/>
              </w:rPr>
              <w:t>ditů</w:t>
            </w:r>
          </w:p>
        </w:tc>
        <w:tc>
          <w:tcPr>
            <w:tcW w:w="1207" w:type="dxa"/>
            <w:gridSpan w:val="2"/>
            <w:tcBorders>
              <w:top w:val="nil"/>
              <w:left w:val="single" w:sz="27" w:space="0" w:color="F7C9AC"/>
              <w:bottom w:val="single" w:sz="5" w:space="0" w:color="000000"/>
              <w:right w:val="single" w:sz="5" w:space="0" w:color="000000"/>
            </w:tcBorders>
          </w:tcPr>
          <w:p w:rsidR="000D6DB9" w:rsidRPr="00EB3FA0" w:rsidRDefault="000D6DB9" w:rsidP="00420BD2">
            <w:r>
              <w:t xml:space="preserve"> 2</w:t>
            </w:r>
          </w:p>
        </w:tc>
      </w:tr>
      <w:tr w:rsidR="000D6DB9" w:rsidTr="00420BD2">
        <w:trPr>
          <w:trHeight w:hRule="exact" w:val="695"/>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Pr</w:t>
            </w:r>
            <w:r w:rsidRPr="00EB3FA0">
              <w:rPr>
                <w:b/>
                <w:spacing w:val="1"/>
              </w:rPr>
              <w:t>e</w:t>
            </w:r>
            <w:r w:rsidRPr="00EB3FA0">
              <w:rPr>
                <w:b/>
              </w:rPr>
              <w:t>r</w:t>
            </w:r>
            <w:r w:rsidRPr="00EB3FA0">
              <w:rPr>
                <w:b/>
                <w:spacing w:val="1"/>
              </w:rPr>
              <w:t>e</w:t>
            </w:r>
            <w:r w:rsidRPr="00EB3FA0">
              <w:rPr>
                <w:b/>
                <w:spacing w:val="-3"/>
              </w:rPr>
              <w:t>k</w:t>
            </w:r>
            <w:r w:rsidRPr="00EB3FA0">
              <w:rPr>
                <w:b/>
                <w:spacing w:val="1"/>
              </w:rPr>
              <w:t>v</w:t>
            </w:r>
            <w:r w:rsidRPr="00EB3FA0">
              <w:rPr>
                <w:b/>
              </w:rPr>
              <w:t>izi</w:t>
            </w:r>
            <w:r w:rsidRPr="00EB3FA0">
              <w:rPr>
                <w:b/>
                <w:spacing w:val="1"/>
              </w:rPr>
              <w:t>ty</w:t>
            </w:r>
            <w:r w:rsidRPr="00EB3FA0">
              <w:rPr>
                <w:b/>
              </w:rPr>
              <w:t>,</w:t>
            </w:r>
            <w:r w:rsidRPr="00EB3FA0">
              <w:rPr>
                <w:b/>
                <w:spacing w:val="-8"/>
              </w:rPr>
              <w:t xml:space="preserve"> </w:t>
            </w:r>
            <w:r w:rsidRPr="00EB3FA0">
              <w:rPr>
                <w:b/>
                <w:spacing w:val="-3"/>
              </w:rPr>
              <w:t>k</w:t>
            </w:r>
            <w:r w:rsidRPr="00EB3FA0">
              <w:rPr>
                <w:b/>
                <w:spacing w:val="1"/>
              </w:rPr>
              <w:t>o</w:t>
            </w:r>
            <w:r w:rsidRPr="00EB3FA0">
              <w:rPr>
                <w:b/>
              </w:rPr>
              <w:t>r</w:t>
            </w:r>
            <w:r w:rsidRPr="00EB3FA0">
              <w:rPr>
                <w:b/>
                <w:spacing w:val="3"/>
              </w:rPr>
              <w:t>e</w:t>
            </w:r>
            <w:r w:rsidRPr="00EB3FA0">
              <w:rPr>
                <w:b/>
                <w:spacing w:val="-3"/>
              </w:rPr>
              <w:t>k</w:t>
            </w:r>
            <w:r w:rsidRPr="00EB3FA0">
              <w:rPr>
                <w:b/>
                <w:spacing w:val="1"/>
              </w:rPr>
              <w:t>v</w:t>
            </w:r>
            <w:r w:rsidRPr="00EB3FA0">
              <w:rPr>
                <w:b/>
              </w:rPr>
              <w:t>izi</w:t>
            </w:r>
            <w:r w:rsidRPr="00EB3FA0">
              <w:rPr>
                <w:b/>
                <w:spacing w:val="1"/>
              </w:rPr>
              <w:t>ty</w:t>
            </w:r>
            <w:r w:rsidRPr="00EB3FA0">
              <w:rPr>
                <w:b/>
              </w:rPr>
              <w:t>,</w:t>
            </w:r>
          </w:p>
          <w:p w:rsidR="000D6DB9" w:rsidRPr="00EB3FA0" w:rsidRDefault="000D6DB9" w:rsidP="00420BD2">
            <w:r w:rsidRPr="00EB3FA0">
              <w:rPr>
                <w:b/>
              </w:rPr>
              <w:t>e</w:t>
            </w:r>
            <w:r w:rsidRPr="00EB3FA0">
              <w:rPr>
                <w:b/>
                <w:spacing w:val="-2"/>
              </w:rPr>
              <w:t>k</w:t>
            </w:r>
            <w:r w:rsidRPr="00EB3FA0">
              <w:rPr>
                <w:b/>
                <w:spacing w:val="1"/>
              </w:rPr>
              <w:t>v</w:t>
            </w:r>
            <w:r w:rsidRPr="00EB3FA0">
              <w:rPr>
                <w:b/>
              </w:rPr>
              <w:t>i</w:t>
            </w:r>
            <w:r w:rsidRPr="00EB3FA0">
              <w:rPr>
                <w:b/>
                <w:spacing w:val="1"/>
              </w:rPr>
              <w:t>va</w:t>
            </w:r>
            <w:r w:rsidRPr="00EB3FA0">
              <w:rPr>
                <w:b/>
              </w:rPr>
              <w:t>lence</w:t>
            </w:r>
          </w:p>
        </w:tc>
        <w:tc>
          <w:tcPr>
            <w:tcW w:w="6836" w:type="dxa"/>
            <w:gridSpan w:val="10"/>
            <w:tcBorders>
              <w:top w:val="nil"/>
              <w:left w:val="single" w:sz="27" w:space="0" w:color="F7C9AC"/>
              <w:bottom w:val="nil"/>
              <w:right w:val="single" w:sz="5" w:space="0" w:color="000000"/>
            </w:tcBorders>
          </w:tcPr>
          <w:p w:rsidR="000D6DB9" w:rsidRPr="00E63B60" w:rsidRDefault="000D6DB9" w:rsidP="00420BD2">
            <w:pPr>
              <w:spacing w:line="220" w:lineRule="exact"/>
              <w:ind w:left="70"/>
              <w:jc w:val="both"/>
            </w:pPr>
            <w:r w:rsidRPr="00E63B60">
              <w:t>Předpokladem úspěšného zvládnutí předmětu je systematická příprava a studium předepsané a doporučené l</w:t>
            </w:r>
            <w:r>
              <w:t xml:space="preserve">iteratury a absolvování předmětu </w:t>
            </w:r>
            <w:r w:rsidRPr="00E63B60">
              <w:t>Ochrana obyvatelstva I</w:t>
            </w:r>
            <w:r>
              <w:t>, Ochrana obyvatelstva II</w:t>
            </w:r>
            <w:r w:rsidRPr="00E63B60">
              <w:t>.</w:t>
            </w:r>
          </w:p>
          <w:p w:rsidR="000D6DB9" w:rsidRPr="00EB3FA0" w:rsidRDefault="000D6DB9" w:rsidP="00420BD2">
            <w:pPr>
              <w:spacing w:line="220" w:lineRule="exact"/>
              <w:ind w:left="70"/>
            </w:pPr>
          </w:p>
        </w:tc>
      </w:tr>
      <w:tr w:rsidR="000D6DB9" w:rsidTr="00420BD2">
        <w:trPr>
          <w:trHeight w:hRule="exact" w:val="235"/>
        </w:trPr>
        <w:tc>
          <w:tcPr>
            <w:tcW w:w="72" w:type="dxa"/>
            <w:vMerge w:val="restart"/>
            <w:tcBorders>
              <w:top w:val="single" w:sz="5" w:space="0" w:color="000000"/>
              <w:left w:val="single" w:sz="27" w:space="0" w:color="F7C9AC"/>
              <w:right w:val="nil"/>
            </w:tcBorders>
          </w:tcPr>
          <w:p w:rsidR="000D6DB9" w:rsidRDefault="000D6DB9" w:rsidP="00420BD2"/>
        </w:tc>
        <w:tc>
          <w:tcPr>
            <w:tcW w:w="2984" w:type="dxa"/>
            <w:vMerge w:val="restart"/>
            <w:tcBorders>
              <w:top w:val="single" w:sz="5" w:space="0" w:color="000000"/>
              <w:left w:val="nil"/>
              <w:right w:val="single" w:sz="27" w:space="0" w:color="F7C9AC"/>
            </w:tcBorders>
            <w:shd w:val="clear" w:color="auto" w:fill="F7C9AC"/>
          </w:tcPr>
          <w:p w:rsidR="000D6DB9" w:rsidRPr="00EB3FA0" w:rsidRDefault="000D6DB9" w:rsidP="00420BD2">
            <w:pPr>
              <w:spacing w:line="220" w:lineRule="exact"/>
            </w:pPr>
            <w:r w:rsidRPr="00EB3FA0">
              <w:rPr>
                <w:b/>
                <w:spacing w:val="-3"/>
              </w:rPr>
              <w:t>Z</w:t>
            </w:r>
            <w:r w:rsidRPr="00EB3FA0">
              <w:rPr>
                <w:b/>
                <w:spacing w:val="2"/>
              </w:rPr>
              <w:t>pů</w:t>
            </w:r>
            <w:r w:rsidRPr="00EB3FA0">
              <w:rPr>
                <w:b/>
                <w:spacing w:val="-1"/>
              </w:rPr>
              <w:t>s</w:t>
            </w:r>
            <w:r w:rsidRPr="00EB3FA0">
              <w:rPr>
                <w:b/>
                <w:spacing w:val="1"/>
              </w:rPr>
              <w:t>o</w:t>
            </w:r>
            <w:r w:rsidRPr="00EB3FA0">
              <w:rPr>
                <w:b/>
              </w:rPr>
              <w:t>b</w:t>
            </w:r>
            <w:r w:rsidRPr="00EB3FA0">
              <w:rPr>
                <w:b/>
                <w:spacing w:val="-6"/>
              </w:rPr>
              <w:t xml:space="preserve"> </w:t>
            </w:r>
            <w:r w:rsidRPr="00EB3FA0">
              <w:rPr>
                <w:b/>
                <w:spacing w:val="1"/>
              </w:rPr>
              <w:t>ov</w:t>
            </w:r>
            <w:r w:rsidRPr="00EB3FA0">
              <w:rPr>
                <w:b/>
              </w:rPr>
              <w:t>ě</w:t>
            </w:r>
            <w:r w:rsidRPr="00EB3FA0">
              <w:rPr>
                <w:b/>
                <w:spacing w:val="1"/>
              </w:rPr>
              <w:t>ř</w:t>
            </w:r>
            <w:r w:rsidRPr="00EB3FA0">
              <w:rPr>
                <w:b/>
              </w:rPr>
              <w:t>ení</w:t>
            </w:r>
            <w:r w:rsidRPr="00EB3FA0">
              <w:rPr>
                <w:b/>
                <w:spacing w:val="-6"/>
              </w:rPr>
              <w:t xml:space="preserve"> </w:t>
            </w:r>
            <w:r w:rsidRPr="00EB3FA0">
              <w:rPr>
                <w:b/>
              </w:rPr>
              <w:t>stu</w:t>
            </w:r>
            <w:r w:rsidRPr="00EB3FA0">
              <w:rPr>
                <w:b/>
                <w:spacing w:val="-1"/>
              </w:rPr>
              <w:t>d</w:t>
            </w:r>
            <w:r w:rsidRPr="00EB3FA0">
              <w:rPr>
                <w:b/>
              </w:rPr>
              <w:t>ij</w:t>
            </w:r>
            <w:r w:rsidRPr="00EB3FA0">
              <w:rPr>
                <w:b/>
                <w:spacing w:val="2"/>
              </w:rPr>
              <w:t>n</w:t>
            </w:r>
            <w:r w:rsidRPr="00EB3FA0">
              <w:rPr>
                <w:b/>
              </w:rPr>
              <w:t>ích</w:t>
            </w:r>
          </w:p>
          <w:p w:rsidR="000D6DB9" w:rsidRPr="00EB3FA0" w:rsidRDefault="000D6DB9" w:rsidP="00420BD2">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ů</w:t>
            </w:r>
          </w:p>
        </w:tc>
        <w:tc>
          <w:tcPr>
            <w:tcW w:w="3506" w:type="dxa"/>
            <w:gridSpan w:val="6"/>
            <w:vMerge w:val="restart"/>
            <w:tcBorders>
              <w:top w:val="single" w:sz="5" w:space="0" w:color="000000"/>
              <w:left w:val="single" w:sz="27" w:space="0" w:color="F7C9AC"/>
              <w:right w:val="single" w:sz="5" w:space="0" w:color="000000"/>
            </w:tcBorders>
          </w:tcPr>
          <w:p w:rsidR="000D6DB9" w:rsidRPr="00EB3FA0" w:rsidRDefault="000D6DB9" w:rsidP="00420BD2">
            <w:pPr>
              <w:spacing w:line="220" w:lineRule="exact"/>
              <w:ind w:left="70"/>
            </w:pPr>
            <w:r>
              <w:rPr>
                <w:spacing w:val="-2"/>
              </w:rPr>
              <w:t>zápočet</w:t>
            </w:r>
          </w:p>
        </w:tc>
        <w:tc>
          <w:tcPr>
            <w:tcW w:w="70" w:type="dxa"/>
            <w:tcBorders>
              <w:top w:val="single" w:sz="5" w:space="0" w:color="000000"/>
              <w:left w:val="single" w:sz="27" w:space="0" w:color="F7C9AC"/>
              <w:bottom w:val="nil"/>
              <w:right w:val="nil"/>
            </w:tcBorders>
          </w:tcPr>
          <w:p w:rsidR="000D6DB9" w:rsidRPr="00EB3FA0" w:rsidRDefault="000D6DB9" w:rsidP="00420BD2"/>
        </w:tc>
        <w:tc>
          <w:tcPr>
            <w:tcW w:w="2054" w:type="dxa"/>
            <w:tcBorders>
              <w:top w:val="single" w:sz="5" w:space="0" w:color="000000"/>
              <w:left w:val="nil"/>
              <w:bottom w:val="nil"/>
              <w:right w:val="single" w:sz="27" w:space="0" w:color="F7C9AC"/>
            </w:tcBorders>
            <w:shd w:val="clear" w:color="auto" w:fill="F7C9AC"/>
          </w:tcPr>
          <w:p w:rsidR="000D6DB9" w:rsidRPr="00EB3FA0" w:rsidRDefault="000D6DB9" w:rsidP="00420BD2">
            <w:pPr>
              <w:spacing w:line="220" w:lineRule="exact"/>
            </w:pPr>
            <w:r w:rsidRPr="00EB3FA0">
              <w:rPr>
                <w:b/>
              </w:rPr>
              <w:t>F</w:t>
            </w:r>
            <w:r w:rsidRPr="00EB3FA0">
              <w:rPr>
                <w:b/>
                <w:spacing w:val="1"/>
              </w:rPr>
              <w:t>o</w:t>
            </w:r>
            <w:r w:rsidRPr="00EB3FA0">
              <w:rPr>
                <w:b/>
                <w:spacing w:val="3"/>
              </w:rPr>
              <w:t>r</w:t>
            </w:r>
            <w:r w:rsidRPr="00EB3FA0">
              <w:rPr>
                <w:b/>
                <w:spacing w:val="-5"/>
              </w:rPr>
              <w:t>m</w:t>
            </w:r>
            <w:r w:rsidRPr="00EB3FA0">
              <w:rPr>
                <w:b/>
              </w:rPr>
              <w:t>a</w:t>
            </w:r>
            <w:r w:rsidRPr="00EB3FA0">
              <w:rPr>
                <w:b/>
                <w:spacing w:val="-5"/>
              </w:rPr>
              <w:t xml:space="preserve"> </w:t>
            </w:r>
            <w:r w:rsidRPr="00EB3FA0">
              <w:rPr>
                <w:b/>
                <w:spacing w:val="1"/>
              </w:rPr>
              <w:t>vý</w:t>
            </w:r>
            <w:r w:rsidRPr="00EB3FA0">
              <w:rPr>
                <w:b/>
                <w:spacing w:val="2"/>
              </w:rPr>
              <w:t>u</w:t>
            </w:r>
            <w:r w:rsidRPr="00EB3FA0">
              <w:rPr>
                <w:b/>
                <w:spacing w:val="-3"/>
              </w:rPr>
              <w:t>k</w:t>
            </w:r>
            <w:r w:rsidRPr="00EB3FA0">
              <w:rPr>
                <w:b/>
              </w:rPr>
              <w:t>y</w:t>
            </w:r>
          </w:p>
        </w:tc>
        <w:tc>
          <w:tcPr>
            <w:tcW w:w="1207" w:type="dxa"/>
            <w:gridSpan w:val="2"/>
            <w:vMerge w:val="restart"/>
            <w:tcBorders>
              <w:top w:val="single" w:sz="5" w:space="0" w:color="000000"/>
              <w:left w:val="single" w:sz="5" w:space="0" w:color="000000"/>
              <w:right w:val="single" w:sz="5" w:space="0" w:color="000000"/>
            </w:tcBorders>
          </w:tcPr>
          <w:p w:rsidR="000D6DB9" w:rsidRPr="00EB3FA0" w:rsidRDefault="000D6DB9" w:rsidP="00420BD2">
            <w:pPr>
              <w:spacing w:line="220" w:lineRule="exact"/>
              <w:ind w:left="64"/>
            </w:pPr>
            <w:r>
              <w:rPr>
                <w:spacing w:val="2"/>
              </w:rPr>
              <w:t>p</w:t>
            </w:r>
            <w:r w:rsidRPr="00EB3FA0">
              <w:rPr>
                <w:spacing w:val="1"/>
              </w:rPr>
              <w:t>ř</w:t>
            </w:r>
            <w:r w:rsidRPr="00EB3FA0">
              <w:t>e</w:t>
            </w:r>
            <w:r w:rsidRPr="00EB3FA0">
              <w:rPr>
                <w:spacing w:val="1"/>
              </w:rPr>
              <w:t>d</w:t>
            </w:r>
            <w:r w:rsidRPr="00EB3FA0">
              <w:rPr>
                <w:spacing w:val="-1"/>
              </w:rPr>
              <w:t>n</w:t>
            </w:r>
            <w:r w:rsidRPr="00EB3FA0">
              <w:t>áš</w:t>
            </w:r>
            <w:r w:rsidRPr="00EB3FA0">
              <w:rPr>
                <w:spacing w:val="-2"/>
              </w:rPr>
              <w:t>k</w:t>
            </w:r>
            <w:r w:rsidRPr="00EB3FA0">
              <w:t>a,</w:t>
            </w:r>
          </w:p>
          <w:p w:rsidR="000D6DB9" w:rsidRPr="00EB3FA0" w:rsidRDefault="000D6DB9" w:rsidP="00420BD2">
            <w:pPr>
              <w:ind w:left="64"/>
            </w:pPr>
            <w:r w:rsidRPr="00EB3FA0">
              <w:rPr>
                <w:spacing w:val="-1"/>
              </w:rPr>
              <w:t>s</w:t>
            </w:r>
            <w:r w:rsidRPr="00EB3FA0">
              <w:rPr>
                <w:spacing w:val="3"/>
              </w:rPr>
              <w:t>e</w:t>
            </w:r>
            <w:r w:rsidRPr="00EB3FA0">
              <w:rPr>
                <w:spacing w:val="-4"/>
              </w:rPr>
              <w:t>m</w:t>
            </w:r>
            <w:r w:rsidRPr="00EB3FA0">
              <w:rPr>
                <w:spacing w:val="2"/>
              </w:rPr>
              <w:t>i</w:t>
            </w:r>
            <w:r w:rsidRPr="00EB3FA0">
              <w:rPr>
                <w:spacing w:val="-1"/>
              </w:rPr>
              <w:t>n</w:t>
            </w:r>
            <w:r w:rsidRPr="00EB3FA0">
              <w:t>ář</w:t>
            </w:r>
          </w:p>
        </w:tc>
      </w:tr>
      <w:tr w:rsidR="000D6DB9" w:rsidTr="00420BD2">
        <w:trPr>
          <w:trHeight w:hRule="exact" w:val="235"/>
        </w:trPr>
        <w:tc>
          <w:tcPr>
            <w:tcW w:w="72" w:type="dxa"/>
            <w:vMerge/>
            <w:tcBorders>
              <w:left w:val="single" w:sz="27" w:space="0" w:color="F7C9AC"/>
              <w:bottom w:val="single" w:sz="5" w:space="0" w:color="000000"/>
              <w:right w:val="nil"/>
            </w:tcBorders>
          </w:tcPr>
          <w:p w:rsidR="000D6DB9" w:rsidRDefault="000D6DB9" w:rsidP="00420BD2"/>
        </w:tc>
        <w:tc>
          <w:tcPr>
            <w:tcW w:w="2984" w:type="dxa"/>
            <w:vMerge/>
            <w:tcBorders>
              <w:left w:val="nil"/>
              <w:bottom w:val="single" w:sz="5" w:space="0" w:color="000000"/>
              <w:right w:val="single" w:sz="27" w:space="0" w:color="F7C9AC"/>
            </w:tcBorders>
            <w:shd w:val="clear" w:color="auto" w:fill="F7C9AC"/>
          </w:tcPr>
          <w:p w:rsidR="000D6DB9" w:rsidRPr="00EB3FA0" w:rsidRDefault="000D6DB9" w:rsidP="00420BD2"/>
        </w:tc>
        <w:tc>
          <w:tcPr>
            <w:tcW w:w="3506" w:type="dxa"/>
            <w:gridSpan w:val="6"/>
            <w:vMerge/>
            <w:tcBorders>
              <w:left w:val="single" w:sz="27" w:space="0" w:color="F7C9AC"/>
              <w:bottom w:val="single" w:sz="5" w:space="0" w:color="000000"/>
              <w:right w:val="single" w:sz="5" w:space="0" w:color="000000"/>
            </w:tcBorders>
          </w:tcPr>
          <w:p w:rsidR="000D6DB9" w:rsidRPr="00EB3FA0" w:rsidRDefault="000D6DB9" w:rsidP="00420BD2"/>
        </w:tc>
        <w:tc>
          <w:tcPr>
            <w:tcW w:w="2123" w:type="dxa"/>
            <w:gridSpan w:val="2"/>
            <w:tcBorders>
              <w:top w:val="nil"/>
              <w:left w:val="single" w:sz="5" w:space="0" w:color="000000"/>
              <w:bottom w:val="single" w:sz="5" w:space="0" w:color="000000"/>
              <w:right w:val="single" w:sz="5" w:space="0" w:color="000000"/>
            </w:tcBorders>
            <w:shd w:val="clear" w:color="auto" w:fill="F7C9AC"/>
          </w:tcPr>
          <w:p w:rsidR="000D6DB9" w:rsidRPr="00EB3FA0" w:rsidRDefault="000D6DB9" w:rsidP="00420BD2"/>
        </w:tc>
        <w:tc>
          <w:tcPr>
            <w:tcW w:w="1207" w:type="dxa"/>
            <w:gridSpan w:val="2"/>
            <w:vMerge/>
            <w:tcBorders>
              <w:left w:val="single" w:sz="5" w:space="0" w:color="000000"/>
              <w:bottom w:val="single" w:sz="5" w:space="0" w:color="000000"/>
              <w:right w:val="single" w:sz="5" w:space="0" w:color="000000"/>
            </w:tcBorders>
          </w:tcPr>
          <w:p w:rsidR="000D6DB9" w:rsidRPr="00EB3FA0" w:rsidRDefault="000D6DB9" w:rsidP="00420BD2"/>
        </w:tc>
      </w:tr>
      <w:tr w:rsidR="000D6DB9" w:rsidTr="00420BD2">
        <w:trPr>
          <w:trHeight w:hRule="exact" w:val="102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ind w:right="-41"/>
            </w:pPr>
            <w:r w:rsidRPr="00EB3FA0">
              <w:rPr>
                <w:b/>
              </w:rPr>
              <w:t>F</w:t>
            </w:r>
            <w:r w:rsidRPr="00EB3FA0">
              <w:rPr>
                <w:b/>
                <w:spacing w:val="1"/>
              </w:rPr>
              <w:t>o</w:t>
            </w:r>
            <w:r w:rsidRPr="00EB3FA0">
              <w:rPr>
                <w:b/>
                <w:spacing w:val="3"/>
              </w:rPr>
              <w:t>r</w:t>
            </w:r>
            <w:r w:rsidRPr="00EB3FA0">
              <w:rPr>
                <w:b/>
                <w:spacing w:val="-5"/>
              </w:rPr>
              <w:t>m</w:t>
            </w:r>
            <w:r w:rsidRPr="00EB3FA0">
              <w:rPr>
                <w:b/>
              </w:rPr>
              <w:t>a z</w:t>
            </w:r>
            <w:r w:rsidRPr="00EB3FA0">
              <w:rPr>
                <w:b/>
                <w:spacing w:val="2"/>
              </w:rPr>
              <w:t>p</w:t>
            </w:r>
            <w:r w:rsidRPr="00EB3FA0">
              <w:rPr>
                <w:b/>
              </w:rPr>
              <w:t>ů</w:t>
            </w:r>
            <w:r w:rsidRPr="00EB3FA0">
              <w:rPr>
                <w:b/>
                <w:spacing w:val="-1"/>
              </w:rPr>
              <w:t>s</w:t>
            </w:r>
            <w:r w:rsidRPr="00EB3FA0">
              <w:rPr>
                <w:b/>
                <w:spacing w:val="1"/>
              </w:rPr>
              <w:t>o</w:t>
            </w:r>
            <w:r w:rsidRPr="00EB3FA0">
              <w:rPr>
                <w:b/>
              </w:rPr>
              <w:t>bu</w:t>
            </w:r>
            <w:r w:rsidRPr="00EB3FA0">
              <w:rPr>
                <w:b/>
                <w:spacing w:val="-1"/>
              </w:rPr>
              <w:t xml:space="preserve"> </w:t>
            </w:r>
            <w:r w:rsidRPr="00EB3FA0">
              <w:rPr>
                <w:b/>
                <w:spacing w:val="1"/>
              </w:rPr>
              <w:t>ov</w:t>
            </w:r>
            <w:r w:rsidRPr="00EB3FA0">
              <w:rPr>
                <w:b/>
              </w:rPr>
              <w:t>ě</w:t>
            </w:r>
            <w:r w:rsidRPr="00EB3FA0">
              <w:rPr>
                <w:b/>
                <w:spacing w:val="1"/>
              </w:rPr>
              <w:t>ř</w:t>
            </w:r>
            <w:r w:rsidRPr="00EB3FA0">
              <w:rPr>
                <w:b/>
              </w:rPr>
              <w:t>ení</w:t>
            </w:r>
            <w:r w:rsidRPr="00EB3FA0">
              <w:rPr>
                <w:b/>
                <w:spacing w:val="-1"/>
              </w:rPr>
              <w:t xml:space="preserve"> s</w:t>
            </w:r>
            <w:r w:rsidRPr="00EB3FA0">
              <w:rPr>
                <w:b/>
                <w:spacing w:val="1"/>
              </w:rPr>
              <w:t>t</w:t>
            </w:r>
            <w:r w:rsidRPr="00EB3FA0">
              <w:rPr>
                <w:b/>
                <w:spacing w:val="2"/>
              </w:rPr>
              <w:t>u</w:t>
            </w:r>
            <w:r w:rsidRPr="00EB3FA0">
              <w:rPr>
                <w:b/>
              </w:rPr>
              <w:t>dijní</w:t>
            </w:r>
            <w:r w:rsidRPr="00EB3FA0">
              <w:rPr>
                <w:b/>
                <w:spacing w:val="2"/>
              </w:rPr>
              <w:t>c</w:t>
            </w:r>
            <w:r w:rsidRPr="00EB3FA0">
              <w:rPr>
                <w:b/>
              </w:rPr>
              <w:t>h</w:t>
            </w:r>
          </w:p>
          <w:p w:rsidR="000D6DB9" w:rsidRPr="00EB3FA0" w:rsidRDefault="000D6DB9" w:rsidP="00420BD2">
            <w:pPr>
              <w:ind w:right="-47"/>
            </w:pPr>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 xml:space="preserve">ů </w:t>
            </w:r>
            <w:r w:rsidRPr="00EB3FA0">
              <w:rPr>
                <w:b/>
                <w:spacing w:val="31"/>
              </w:rPr>
              <w:t xml:space="preserve"> </w:t>
            </w:r>
            <w:r w:rsidRPr="00EB3FA0">
              <w:rPr>
                <w:b/>
              </w:rPr>
              <w:t xml:space="preserve">a </w:t>
            </w:r>
            <w:r w:rsidRPr="00EB3FA0">
              <w:rPr>
                <w:b/>
                <w:spacing w:val="39"/>
              </w:rPr>
              <w:t xml:space="preserve"> </w:t>
            </w:r>
            <w:r w:rsidRPr="00EB3FA0">
              <w:rPr>
                <w:b/>
              </w:rPr>
              <w:t>d</w:t>
            </w:r>
            <w:r w:rsidRPr="00EB3FA0">
              <w:rPr>
                <w:b/>
                <w:spacing w:val="1"/>
              </w:rPr>
              <w:t>a</w:t>
            </w:r>
            <w:r w:rsidRPr="00EB3FA0">
              <w:rPr>
                <w:b/>
              </w:rPr>
              <w:t>l</w:t>
            </w:r>
            <w:r w:rsidRPr="00EB3FA0">
              <w:rPr>
                <w:b/>
                <w:spacing w:val="-1"/>
              </w:rPr>
              <w:t>š</w:t>
            </w:r>
            <w:r w:rsidRPr="00EB3FA0">
              <w:rPr>
                <w:b/>
              </w:rPr>
              <w:t xml:space="preserve">í </w:t>
            </w:r>
            <w:r w:rsidRPr="00EB3FA0">
              <w:rPr>
                <w:b/>
                <w:spacing w:val="39"/>
              </w:rPr>
              <w:t xml:space="preserve"> </w:t>
            </w:r>
            <w:r w:rsidRPr="00EB3FA0">
              <w:rPr>
                <w:b/>
              </w:rPr>
              <w:t>p</w:t>
            </w:r>
            <w:r w:rsidRPr="00EB3FA0">
              <w:rPr>
                <w:b/>
                <w:spacing w:val="1"/>
              </w:rPr>
              <w:t>o</w:t>
            </w:r>
            <w:r w:rsidRPr="00EB3FA0">
              <w:rPr>
                <w:b/>
              </w:rPr>
              <w:t>ž</w:t>
            </w:r>
            <w:r w:rsidRPr="00EB3FA0">
              <w:rPr>
                <w:b/>
                <w:spacing w:val="1"/>
              </w:rPr>
              <w:t>a</w:t>
            </w:r>
            <w:r w:rsidRPr="00EB3FA0">
              <w:rPr>
                <w:b/>
              </w:rPr>
              <w:t>d</w:t>
            </w:r>
            <w:r w:rsidRPr="00EB3FA0">
              <w:rPr>
                <w:b/>
                <w:spacing w:val="1"/>
              </w:rPr>
              <w:t>av</w:t>
            </w:r>
            <w:r w:rsidRPr="00EB3FA0">
              <w:rPr>
                <w:b/>
                <w:spacing w:val="-3"/>
              </w:rPr>
              <w:t>k</w:t>
            </w:r>
            <w:r w:rsidRPr="00EB3FA0">
              <w:rPr>
                <w:b/>
              </w:rPr>
              <w:t xml:space="preserve">y </w:t>
            </w:r>
            <w:r w:rsidRPr="00EB3FA0">
              <w:rPr>
                <w:b/>
                <w:spacing w:val="31"/>
              </w:rPr>
              <w:t xml:space="preserve"> </w:t>
            </w:r>
            <w:r w:rsidRPr="00EB3FA0">
              <w:rPr>
                <w:b/>
              </w:rPr>
              <w:t>na</w:t>
            </w:r>
          </w:p>
          <w:p w:rsidR="000D6DB9" w:rsidRPr="00EB3FA0" w:rsidRDefault="000D6DB9" w:rsidP="00420BD2">
            <w:pPr>
              <w:spacing w:line="220" w:lineRule="exact"/>
            </w:pPr>
            <w:r w:rsidRPr="00EB3FA0">
              <w:rPr>
                <w:b/>
                <w:spacing w:val="-1"/>
              </w:rPr>
              <w:t>s</w:t>
            </w:r>
            <w:r w:rsidRPr="00EB3FA0">
              <w:rPr>
                <w:b/>
                <w:spacing w:val="1"/>
              </w:rPr>
              <w:t>t</w:t>
            </w:r>
            <w:r w:rsidRPr="00EB3FA0">
              <w:rPr>
                <w:b/>
              </w:rPr>
              <w:t>u</w:t>
            </w:r>
            <w:r w:rsidRPr="00EB3FA0">
              <w:rPr>
                <w:b/>
                <w:spacing w:val="-1"/>
              </w:rPr>
              <w:t>d</w:t>
            </w:r>
            <w:r w:rsidRPr="00EB3FA0">
              <w:rPr>
                <w:b/>
              </w:rPr>
              <w:t>en</w:t>
            </w:r>
            <w:r w:rsidRPr="00EB3FA0">
              <w:rPr>
                <w:b/>
                <w:spacing w:val="1"/>
              </w:rPr>
              <w:t>t</w:t>
            </w:r>
            <w:r w:rsidRPr="00EB3FA0">
              <w:rPr>
                <w:b/>
              </w:rPr>
              <w:t>a</w:t>
            </w:r>
          </w:p>
        </w:tc>
        <w:tc>
          <w:tcPr>
            <w:tcW w:w="6836" w:type="dxa"/>
            <w:gridSpan w:val="10"/>
            <w:tcBorders>
              <w:top w:val="nil"/>
              <w:left w:val="single" w:sz="27" w:space="0" w:color="F7C9AC"/>
              <w:bottom w:val="nil"/>
              <w:right w:val="single" w:sz="5" w:space="0" w:color="000000"/>
            </w:tcBorders>
          </w:tcPr>
          <w:p w:rsidR="000D6DB9" w:rsidRPr="00EB3FA0" w:rsidRDefault="000D6DB9" w:rsidP="00420BD2">
            <w:pPr>
              <w:spacing w:before="4" w:line="220" w:lineRule="exact"/>
              <w:ind w:left="70" w:right="71"/>
              <w:jc w:val="both"/>
            </w:pPr>
            <w:r w:rsidRPr="00EB3FA0">
              <w:rPr>
                <w:spacing w:val="2"/>
              </w:rPr>
              <w:t>P</w:t>
            </w:r>
            <w:r w:rsidRPr="00EB3FA0">
              <w:rPr>
                <w:spacing w:val="1"/>
              </w:rPr>
              <w:t>ř</w:t>
            </w:r>
            <w:r w:rsidRPr="00EB3FA0">
              <w:t>e</w:t>
            </w:r>
            <w:r w:rsidRPr="00EB3FA0">
              <w:rPr>
                <w:spacing w:val="-1"/>
              </w:rPr>
              <w:t>d</w:t>
            </w:r>
            <w:r w:rsidRPr="00EB3FA0">
              <w:rPr>
                <w:spacing w:val="1"/>
              </w:rPr>
              <w:t>po</w:t>
            </w:r>
            <w:r w:rsidRPr="00EB3FA0">
              <w:rPr>
                <w:spacing w:val="-1"/>
              </w:rPr>
              <w:t>k</w:t>
            </w:r>
            <w:r w:rsidRPr="00EB3FA0">
              <w:t>la</w:t>
            </w:r>
            <w:r w:rsidRPr="00EB3FA0">
              <w:rPr>
                <w:spacing w:val="1"/>
              </w:rPr>
              <w:t>d</w:t>
            </w:r>
            <w:r w:rsidRPr="00EB3FA0">
              <w:t>em</w:t>
            </w:r>
            <w:r w:rsidRPr="00EB3FA0">
              <w:rPr>
                <w:spacing w:val="28"/>
              </w:rPr>
              <w:t xml:space="preserve"> </w:t>
            </w:r>
            <w:r w:rsidRPr="00EB3FA0">
              <w:rPr>
                <w:spacing w:val="1"/>
              </w:rPr>
              <w:t>pr</w:t>
            </w:r>
            <w:r w:rsidRPr="00EB3FA0">
              <w:t>o</w:t>
            </w:r>
            <w:r w:rsidRPr="00EB3FA0">
              <w:rPr>
                <w:spacing w:val="41"/>
              </w:rPr>
              <w:t xml:space="preserve"> </w:t>
            </w:r>
            <w:r w:rsidRPr="00EB3FA0">
              <w:t>zís</w:t>
            </w:r>
            <w:r w:rsidRPr="00EB3FA0">
              <w:rPr>
                <w:spacing w:val="-2"/>
              </w:rPr>
              <w:t>k</w:t>
            </w:r>
            <w:r w:rsidRPr="00EB3FA0">
              <w:rPr>
                <w:spacing w:val="3"/>
              </w:rPr>
              <w:t>á</w:t>
            </w:r>
            <w:r w:rsidRPr="00EB3FA0">
              <w:rPr>
                <w:spacing w:val="-1"/>
              </w:rPr>
              <w:t>n</w:t>
            </w:r>
            <w:r w:rsidRPr="00EB3FA0">
              <w:t>í</w:t>
            </w:r>
            <w:r w:rsidRPr="00EB3FA0">
              <w:rPr>
                <w:spacing w:val="37"/>
              </w:rPr>
              <w:t xml:space="preserve"> </w:t>
            </w:r>
            <w:r w:rsidRPr="00EB3FA0">
              <w:t>z</w:t>
            </w:r>
            <w:r w:rsidRPr="00EB3FA0">
              <w:rPr>
                <w:spacing w:val="3"/>
              </w:rPr>
              <w:t>á</w:t>
            </w:r>
            <w:r w:rsidRPr="00EB3FA0">
              <w:rPr>
                <w:spacing w:val="1"/>
              </w:rPr>
              <w:t>po</w:t>
            </w:r>
            <w:r w:rsidRPr="00EB3FA0">
              <w:t>čtu</w:t>
            </w:r>
            <w:r w:rsidRPr="00EB3FA0">
              <w:rPr>
                <w:spacing w:val="36"/>
              </w:rPr>
              <w:t xml:space="preserve"> </w:t>
            </w:r>
            <w:r w:rsidRPr="00EB3FA0">
              <w:rPr>
                <w:spacing w:val="2"/>
              </w:rPr>
              <w:t>j</w:t>
            </w:r>
            <w:r w:rsidRPr="00EB3FA0">
              <w:t>e</w:t>
            </w:r>
            <w:r w:rsidRPr="00EB3FA0">
              <w:rPr>
                <w:spacing w:val="43"/>
              </w:rPr>
              <w:t xml:space="preserve"> </w:t>
            </w:r>
            <w:r w:rsidRPr="00EB3FA0">
              <w:t>a</w:t>
            </w:r>
            <w:r w:rsidRPr="00EB3FA0">
              <w:rPr>
                <w:spacing w:val="-1"/>
              </w:rPr>
              <w:t>k</w:t>
            </w:r>
            <w:r w:rsidRPr="00EB3FA0">
              <w:t>ti</w:t>
            </w:r>
            <w:r w:rsidRPr="00EB3FA0">
              <w:rPr>
                <w:spacing w:val="-2"/>
              </w:rPr>
              <w:t>v</w:t>
            </w:r>
            <w:r w:rsidRPr="00EB3FA0">
              <w:rPr>
                <w:spacing w:val="-1"/>
              </w:rPr>
              <w:t>n</w:t>
            </w:r>
            <w:r w:rsidRPr="00EB3FA0">
              <w:t>í</w:t>
            </w:r>
            <w:r w:rsidRPr="00EB3FA0">
              <w:rPr>
                <w:spacing w:val="40"/>
              </w:rPr>
              <w:t xml:space="preserve"> </w:t>
            </w:r>
            <w:r w:rsidRPr="00EB3FA0">
              <w:rPr>
                <w:spacing w:val="-1"/>
              </w:rPr>
              <w:t>ú</w:t>
            </w:r>
            <w:r w:rsidRPr="00EB3FA0">
              <w:t>č</w:t>
            </w:r>
            <w:r w:rsidRPr="00EB3FA0">
              <w:rPr>
                <w:spacing w:val="1"/>
              </w:rPr>
              <w:t>a</w:t>
            </w:r>
            <w:r w:rsidRPr="00EB3FA0">
              <w:rPr>
                <w:spacing w:val="-1"/>
              </w:rPr>
              <w:t>s</w:t>
            </w:r>
            <w:r w:rsidRPr="00EB3FA0">
              <w:t>t</w:t>
            </w:r>
            <w:r w:rsidRPr="00EB3FA0">
              <w:rPr>
                <w:spacing w:val="42"/>
              </w:rPr>
              <w:t xml:space="preserve"> </w:t>
            </w:r>
            <w:r w:rsidRPr="00EB3FA0">
              <w:rPr>
                <w:spacing w:val="-1"/>
              </w:rPr>
              <w:t>n</w:t>
            </w:r>
            <w:r w:rsidRPr="00EB3FA0">
              <w:t>a</w:t>
            </w:r>
            <w:r w:rsidRPr="00EB3FA0">
              <w:rPr>
                <w:spacing w:val="42"/>
              </w:rPr>
              <w:t xml:space="preserve"> </w:t>
            </w:r>
            <w:r w:rsidRPr="00EB3FA0">
              <w:rPr>
                <w:spacing w:val="-1"/>
              </w:rPr>
              <w:t>s</w:t>
            </w:r>
            <w:r w:rsidRPr="00EB3FA0">
              <w:rPr>
                <w:spacing w:val="3"/>
              </w:rPr>
              <w:t>e</w:t>
            </w:r>
            <w:r w:rsidRPr="00EB3FA0">
              <w:rPr>
                <w:spacing w:val="-1"/>
              </w:rPr>
              <w:t>m</w:t>
            </w:r>
            <w:r w:rsidRPr="00EB3FA0">
              <w:rPr>
                <w:spacing w:val="2"/>
              </w:rPr>
              <w:t>i</w:t>
            </w:r>
            <w:r w:rsidRPr="00EB3FA0">
              <w:rPr>
                <w:spacing w:val="-1"/>
              </w:rPr>
              <w:t>n</w:t>
            </w:r>
            <w:r w:rsidRPr="00EB3FA0">
              <w:t>á</w:t>
            </w:r>
            <w:r w:rsidRPr="00EB3FA0">
              <w:rPr>
                <w:spacing w:val="1"/>
              </w:rPr>
              <w:t>ř</w:t>
            </w:r>
            <w:r w:rsidRPr="00EB3FA0">
              <w:t>ích</w:t>
            </w:r>
            <w:r w:rsidRPr="00EB3FA0">
              <w:rPr>
                <w:spacing w:val="33"/>
              </w:rPr>
              <w:t xml:space="preserve"> </w:t>
            </w:r>
            <w:r w:rsidRPr="00EB3FA0">
              <w:rPr>
                <w:spacing w:val="3"/>
              </w:rPr>
              <w:t>(</w:t>
            </w:r>
            <w:r w:rsidRPr="00EB3FA0">
              <w:rPr>
                <w:spacing w:val="-1"/>
              </w:rPr>
              <w:t>m</w:t>
            </w:r>
            <w:r w:rsidRPr="00EB3FA0">
              <w:t>i</w:t>
            </w:r>
            <w:r w:rsidRPr="00EB3FA0">
              <w:rPr>
                <w:spacing w:val="-1"/>
              </w:rPr>
              <w:t>n</w:t>
            </w:r>
            <w:r w:rsidRPr="00EB3FA0">
              <w:t>.</w:t>
            </w:r>
            <w:r w:rsidRPr="00EB3FA0">
              <w:rPr>
                <w:spacing w:val="40"/>
              </w:rPr>
              <w:t xml:space="preserve"> </w:t>
            </w:r>
            <w:r w:rsidRPr="00EB3FA0">
              <w:rPr>
                <w:spacing w:val="1"/>
              </w:rPr>
              <w:t>80</w:t>
            </w:r>
            <w:r w:rsidRPr="00EB3FA0">
              <w:t>%), z</w:t>
            </w:r>
            <w:r w:rsidRPr="00EB3FA0">
              <w:rPr>
                <w:spacing w:val="1"/>
              </w:rPr>
              <w:t>pr</w:t>
            </w:r>
            <w:r w:rsidRPr="00EB3FA0">
              <w:t>a</w:t>
            </w:r>
            <w:r w:rsidRPr="00EB3FA0">
              <w:rPr>
                <w:spacing w:val="1"/>
              </w:rPr>
              <w:t>co</w:t>
            </w:r>
            <w:r w:rsidRPr="00EB3FA0">
              <w:rPr>
                <w:spacing w:val="-1"/>
              </w:rPr>
              <w:t>v</w:t>
            </w:r>
            <w:r w:rsidRPr="00EB3FA0">
              <w:t>á</w:t>
            </w:r>
            <w:r w:rsidRPr="00EB3FA0">
              <w:rPr>
                <w:spacing w:val="-1"/>
              </w:rPr>
              <w:t>n</w:t>
            </w:r>
            <w:r w:rsidRPr="00EB3FA0">
              <w:t>í,</w:t>
            </w:r>
            <w:r w:rsidRPr="00EB3FA0">
              <w:rPr>
                <w:spacing w:val="-8"/>
              </w:rPr>
              <w:t xml:space="preserve"> </w:t>
            </w:r>
            <w:r w:rsidRPr="00EB3FA0">
              <w:rPr>
                <w:spacing w:val="1"/>
              </w:rPr>
              <w:t>pr</w:t>
            </w:r>
            <w:r w:rsidRPr="00EB3FA0">
              <w:t>e</w:t>
            </w:r>
            <w:r w:rsidRPr="00EB3FA0">
              <w:rPr>
                <w:spacing w:val="1"/>
              </w:rPr>
              <w:t>z</w:t>
            </w:r>
            <w:r w:rsidRPr="00EB3FA0">
              <w:t>e</w:t>
            </w:r>
            <w:r w:rsidRPr="00EB3FA0">
              <w:rPr>
                <w:spacing w:val="-1"/>
              </w:rPr>
              <w:t>n</w:t>
            </w:r>
            <w:r w:rsidRPr="00EB3FA0">
              <w:t>tace</w:t>
            </w:r>
            <w:r w:rsidRPr="00EB3FA0">
              <w:rPr>
                <w:spacing w:val="-8"/>
              </w:rPr>
              <w:t xml:space="preserve"> </w:t>
            </w:r>
            <w:r w:rsidRPr="00EB3FA0">
              <w:t xml:space="preserve">a </w:t>
            </w:r>
            <w:r w:rsidRPr="00EB3FA0">
              <w:rPr>
                <w:spacing w:val="1"/>
              </w:rPr>
              <w:t>ob</w:t>
            </w:r>
            <w:r w:rsidRPr="00EB3FA0">
              <w:rPr>
                <w:spacing w:val="-1"/>
              </w:rPr>
              <w:t>h</w:t>
            </w:r>
            <w:r w:rsidRPr="00EB3FA0">
              <w:t>a</w:t>
            </w:r>
            <w:r w:rsidRPr="00EB3FA0">
              <w:rPr>
                <w:spacing w:val="2"/>
              </w:rPr>
              <w:t>j</w:t>
            </w:r>
            <w:r w:rsidRPr="00EB3FA0">
              <w:rPr>
                <w:spacing w:val="-1"/>
              </w:rPr>
              <w:t>o</w:t>
            </w:r>
            <w:r w:rsidRPr="00EB3FA0">
              <w:rPr>
                <w:spacing w:val="1"/>
              </w:rPr>
              <w:t>b</w:t>
            </w:r>
            <w:r w:rsidRPr="00EB3FA0">
              <w:t>a</w:t>
            </w:r>
            <w:r w:rsidRPr="00EB3FA0">
              <w:rPr>
                <w:spacing w:val="-6"/>
              </w:rPr>
              <w:t xml:space="preserve"> </w:t>
            </w:r>
            <w:r w:rsidRPr="00EB3FA0">
              <w:rPr>
                <w:spacing w:val="-1"/>
              </w:rPr>
              <w:t>s</w:t>
            </w:r>
            <w:r w:rsidRPr="00EB3FA0">
              <w:rPr>
                <w:spacing w:val="3"/>
              </w:rPr>
              <w:t>e</w:t>
            </w:r>
            <w:r w:rsidRPr="00EB3FA0">
              <w:rPr>
                <w:spacing w:val="-4"/>
              </w:rPr>
              <w:t>m</w:t>
            </w:r>
            <w:r w:rsidRPr="00EB3FA0">
              <w:t>i</w:t>
            </w:r>
            <w:r w:rsidRPr="00EB3FA0">
              <w:rPr>
                <w:spacing w:val="-1"/>
              </w:rPr>
              <w:t>n</w:t>
            </w:r>
            <w:r w:rsidRPr="00EB3FA0">
              <w:t>á</w:t>
            </w:r>
            <w:r w:rsidRPr="00EB3FA0">
              <w:rPr>
                <w:spacing w:val="3"/>
              </w:rPr>
              <w:t>r</w:t>
            </w:r>
            <w:r w:rsidRPr="00EB3FA0">
              <w:rPr>
                <w:spacing w:val="-1"/>
              </w:rPr>
              <w:t>n</w:t>
            </w:r>
            <w:r w:rsidRPr="00EB3FA0">
              <w:t>í</w:t>
            </w:r>
            <w:r w:rsidRPr="00EB3FA0">
              <w:rPr>
                <w:spacing w:val="-8"/>
              </w:rPr>
              <w:t xml:space="preserve"> </w:t>
            </w:r>
            <w:r w:rsidRPr="00EB3FA0">
              <w:rPr>
                <w:spacing w:val="1"/>
              </w:rPr>
              <w:t>pr</w:t>
            </w:r>
            <w:r w:rsidRPr="00EB3FA0">
              <w:t>á</w:t>
            </w:r>
            <w:r w:rsidRPr="00EB3FA0">
              <w:rPr>
                <w:spacing w:val="1"/>
              </w:rPr>
              <w:t>c</w:t>
            </w:r>
            <w:r>
              <w:t>e a</w:t>
            </w:r>
            <w:r>
              <w:rPr>
                <w:spacing w:val="-4"/>
              </w:rPr>
              <w:t xml:space="preserve"> úspěšné </w:t>
            </w:r>
            <w:r w:rsidRPr="00EB3FA0">
              <w:t>a</w:t>
            </w:r>
            <w:r w:rsidRPr="00EB3FA0">
              <w:rPr>
                <w:spacing w:val="1"/>
              </w:rPr>
              <w:t>b</w:t>
            </w:r>
            <w:r w:rsidRPr="00EB3FA0">
              <w:rPr>
                <w:spacing w:val="-1"/>
              </w:rPr>
              <w:t>s</w:t>
            </w:r>
            <w:r w:rsidRPr="00EB3FA0">
              <w:rPr>
                <w:spacing w:val="1"/>
              </w:rPr>
              <w:t>o</w:t>
            </w:r>
            <w:r w:rsidRPr="00EB3FA0">
              <w:t>l</w:t>
            </w:r>
            <w:r w:rsidRPr="00EB3FA0">
              <w:rPr>
                <w:spacing w:val="-1"/>
              </w:rPr>
              <w:t>v</w:t>
            </w:r>
            <w:r w:rsidRPr="00EB3FA0">
              <w:rPr>
                <w:spacing w:val="1"/>
              </w:rPr>
              <w:t>o</w:t>
            </w:r>
            <w:r w:rsidRPr="00EB3FA0">
              <w:rPr>
                <w:spacing w:val="-1"/>
              </w:rPr>
              <w:t>v</w:t>
            </w:r>
            <w:r w:rsidRPr="00EB3FA0">
              <w:t>á</w:t>
            </w:r>
            <w:r w:rsidRPr="00EB3FA0">
              <w:rPr>
                <w:spacing w:val="-1"/>
              </w:rPr>
              <w:t>n</w:t>
            </w:r>
            <w:r w:rsidRPr="00EB3FA0">
              <w:t>í</w:t>
            </w:r>
            <w:r w:rsidRPr="00EB3FA0">
              <w:rPr>
                <w:spacing w:val="-10"/>
              </w:rPr>
              <w:t xml:space="preserve"> </w:t>
            </w:r>
            <w:r>
              <w:rPr>
                <w:spacing w:val="-10"/>
              </w:rPr>
              <w:t xml:space="preserve">dvou </w:t>
            </w:r>
            <w:r w:rsidRPr="00EB3FA0">
              <w:rPr>
                <w:spacing w:val="1"/>
              </w:rPr>
              <w:t>p</w:t>
            </w:r>
            <w:r w:rsidRPr="00EB3FA0">
              <w:rPr>
                <w:spacing w:val="2"/>
              </w:rPr>
              <w:t>í</w:t>
            </w:r>
            <w:r w:rsidRPr="00EB3FA0">
              <w:rPr>
                <w:spacing w:val="-1"/>
              </w:rPr>
              <w:t>s</w:t>
            </w:r>
            <w:r w:rsidRPr="00EB3FA0">
              <w:rPr>
                <w:spacing w:val="3"/>
              </w:rPr>
              <w:t>e</w:t>
            </w:r>
            <w:r w:rsidRPr="00EB3FA0">
              <w:rPr>
                <w:spacing w:val="-1"/>
              </w:rPr>
              <w:t>m</w:t>
            </w:r>
            <w:r w:rsidRPr="00EB3FA0">
              <w:rPr>
                <w:spacing w:val="1"/>
              </w:rPr>
              <w:t>n</w:t>
            </w:r>
            <w:r w:rsidRPr="00EB3FA0">
              <w:rPr>
                <w:spacing w:val="-1"/>
              </w:rPr>
              <w:t>ý</w:t>
            </w:r>
            <w:r w:rsidRPr="00EB3FA0">
              <w:t>ch</w:t>
            </w:r>
            <w:r w:rsidRPr="00EB3FA0">
              <w:rPr>
                <w:spacing w:val="-10"/>
              </w:rPr>
              <w:t xml:space="preserve"> </w:t>
            </w:r>
            <w:r>
              <w:rPr>
                <w:spacing w:val="-10"/>
              </w:rPr>
              <w:t>testů (počet správných odpovědí min. 60 %).</w:t>
            </w:r>
          </w:p>
        </w:tc>
      </w:tr>
      <w:tr w:rsidR="000D6DB9" w:rsidTr="00420BD2">
        <w:trPr>
          <w:trHeight w:hRule="exact" w:val="343"/>
        </w:trPr>
        <w:tc>
          <w:tcPr>
            <w:tcW w:w="9892" w:type="dxa"/>
            <w:gridSpan w:val="12"/>
            <w:tcBorders>
              <w:top w:val="nil"/>
              <w:left w:val="single" w:sz="5" w:space="0" w:color="000000"/>
              <w:bottom w:val="nil"/>
              <w:right w:val="single" w:sz="5" w:space="0" w:color="000000"/>
            </w:tcBorders>
          </w:tcPr>
          <w:p w:rsidR="000D6DB9" w:rsidRDefault="000D6DB9" w:rsidP="00420BD2"/>
          <w:p w:rsidR="000D6DB9" w:rsidRDefault="000D6DB9" w:rsidP="00420BD2"/>
          <w:p w:rsidR="000D6DB9" w:rsidRPr="00EB3FA0" w:rsidRDefault="000D6DB9" w:rsidP="00420BD2"/>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G</w:t>
            </w:r>
            <w:r w:rsidRPr="00EB3FA0">
              <w:rPr>
                <w:b/>
                <w:spacing w:val="1"/>
              </w:rPr>
              <w:t>a</w:t>
            </w:r>
            <w:r w:rsidRPr="00EB3FA0">
              <w:rPr>
                <w:b/>
              </w:rPr>
              <w:t>r</w:t>
            </w:r>
            <w:r w:rsidRPr="00EB3FA0">
              <w:rPr>
                <w:b/>
                <w:spacing w:val="1"/>
              </w:rPr>
              <w:t>a</w:t>
            </w:r>
            <w:r w:rsidRPr="00EB3FA0">
              <w:rPr>
                <w:b/>
              </w:rPr>
              <w:t>nt</w:t>
            </w:r>
            <w:r w:rsidRPr="00EB3FA0">
              <w:rPr>
                <w:b/>
                <w:spacing w:val="-5"/>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single" w:sz="5" w:space="0" w:color="000000"/>
              <w:right w:val="single" w:sz="5" w:space="0" w:color="000000"/>
            </w:tcBorders>
          </w:tcPr>
          <w:p w:rsidR="000D6DB9" w:rsidRPr="00EB3FA0" w:rsidRDefault="000D6DB9" w:rsidP="00420BD2">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r w:rsidRPr="00EB3FA0">
              <w:t>,</w:t>
            </w:r>
            <w:r w:rsidRPr="00EB3FA0">
              <w:rPr>
                <w:spacing w:val="-5"/>
              </w:rPr>
              <w:t xml:space="preserve"> </w:t>
            </w:r>
            <w:r w:rsidRPr="00EB3FA0">
              <w:rPr>
                <w:spacing w:val="2"/>
              </w:rPr>
              <w:t>P</w:t>
            </w:r>
            <w:r w:rsidRPr="00EB3FA0">
              <w:rPr>
                <w:spacing w:val="-1"/>
              </w:rPr>
              <w:t>h</w:t>
            </w:r>
            <w:r w:rsidRPr="00EB3FA0">
              <w:t>D.</w:t>
            </w:r>
          </w:p>
        </w:tc>
      </w:tr>
      <w:tr w:rsidR="000D6DB9" w:rsidTr="00420BD2">
        <w:trPr>
          <w:trHeight w:hRule="exact" w:val="471"/>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3"/>
              </w:rPr>
              <w:t>Z</w:t>
            </w:r>
            <w:r w:rsidRPr="00EB3FA0">
              <w:rPr>
                <w:b/>
                <w:spacing w:val="3"/>
              </w:rPr>
              <w:t>a</w:t>
            </w:r>
            <w:r w:rsidRPr="00EB3FA0">
              <w:rPr>
                <w:b/>
              </w:rPr>
              <w:t>p</w:t>
            </w:r>
            <w:r w:rsidRPr="00EB3FA0">
              <w:rPr>
                <w:b/>
                <w:spacing w:val="1"/>
              </w:rPr>
              <w:t>oj</w:t>
            </w:r>
            <w:r w:rsidRPr="00EB3FA0">
              <w:rPr>
                <w:b/>
              </w:rPr>
              <w:t>ení</w:t>
            </w:r>
            <w:r w:rsidRPr="00EB3FA0">
              <w:rPr>
                <w:b/>
                <w:spacing w:val="-7"/>
              </w:rPr>
              <w:t xml:space="preserve"> </w:t>
            </w:r>
            <w:r w:rsidRPr="00EB3FA0">
              <w:rPr>
                <w:b/>
                <w:spacing w:val="1"/>
              </w:rPr>
              <w:t>ga</w:t>
            </w:r>
            <w:r w:rsidRPr="00EB3FA0">
              <w:rPr>
                <w:b/>
              </w:rPr>
              <w:t>r</w:t>
            </w:r>
            <w:r w:rsidRPr="00EB3FA0">
              <w:rPr>
                <w:b/>
                <w:spacing w:val="1"/>
              </w:rPr>
              <w:t>a</w:t>
            </w:r>
            <w:r w:rsidRPr="00EB3FA0">
              <w:rPr>
                <w:b/>
              </w:rPr>
              <w:t>nta</w:t>
            </w:r>
            <w:r w:rsidRPr="00EB3FA0">
              <w:rPr>
                <w:b/>
                <w:spacing w:val="-5"/>
              </w:rPr>
              <w:t xml:space="preserve"> </w:t>
            </w:r>
            <w:r w:rsidRPr="00EB3FA0">
              <w:rPr>
                <w:b/>
              </w:rPr>
              <w:t>do</w:t>
            </w:r>
            <w:r w:rsidRPr="00EB3FA0">
              <w:rPr>
                <w:b/>
                <w:spacing w:val="-3"/>
              </w:rPr>
              <w:t xml:space="preserve"> </w:t>
            </w:r>
            <w:r w:rsidRPr="00EB3FA0">
              <w:rPr>
                <w:b/>
                <w:spacing w:val="1"/>
              </w:rPr>
              <w:t>vý</w:t>
            </w:r>
            <w:r w:rsidRPr="00EB3FA0">
              <w:rPr>
                <w:b/>
              </w:rPr>
              <w:t>u</w:t>
            </w:r>
            <w:r w:rsidRPr="00EB3FA0">
              <w:rPr>
                <w:b/>
                <w:spacing w:val="-3"/>
              </w:rPr>
              <w:t>k</w:t>
            </w:r>
            <w:r w:rsidRPr="00EB3FA0">
              <w:rPr>
                <w:b/>
              </w:rPr>
              <w:t>y</w:t>
            </w:r>
          </w:p>
          <w:p w:rsidR="000D6DB9" w:rsidRPr="00EB3FA0" w:rsidRDefault="000D6DB9" w:rsidP="00420BD2">
            <w:pPr>
              <w:spacing w:before="1"/>
            </w:pP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single" w:sz="5" w:space="0" w:color="000000"/>
              <w:right w:val="single" w:sz="5" w:space="0" w:color="000000"/>
            </w:tcBorders>
          </w:tcPr>
          <w:p w:rsidR="000D6DB9" w:rsidRPr="00EB3FA0" w:rsidRDefault="000D6DB9" w:rsidP="00420BD2">
            <w:pPr>
              <w:spacing w:line="220" w:lineRule="exact"/>
              <w:ind w:left="70"/>
            </w:pPr>
            <w:r w:rsidRPr="000233F7">
              <w:rPr>
                <w:spacing w:val="2"/>
              </w:rPr>
              <w:t xml:space="preserve">Garant se </w:t>
            </w:r>
            <w:r>
              <w:rPr>
                <w:spacing w:val="2"/>
              </w:rPr>
              <w:t xml:space="preserve">podílí na přednášení v rozsahu 80 % a </w:t>
            </w:r>
            <w:r w:rsidRPr="000233F7">
              <w:rPr>
                <w:spacing w:val="2"/>
              </w:rPr>
              <w:t>stanovuje koncepci předmětu.</w:t>
            </w:r>
          </w:p>
        </w:tc>
      </w:tr>
      <w:tr w:rsidR="000D6DB9" w:rsidTr="00420BD2">
        <w:trPr>
          <w:trHeight w:hRule="exact" w:val="571"/>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V</w:t>
            </w:r>
            <w:r w:rsidRPr="00EB3FA0">
              <w:rPr>
                <w:b/>
                <w:spacing w:val="1"/>
              </w:rPr>
              <w:t>y</w:t>
            </w:r>
            <w:r w:rsidRPr="00EB3FA0">
              <w:rPr>
                <w:b/>
              </w:rPr>
              <w:t>učující</w:t>
            </w:r>
          </w:p>
        </w:tc>
        <w:tc>
          <w:tcPr>
            <w:tcW w:w="6836" w:type="dxa"/>
            <w:gridSpan w:val="10"/>
            <w:tcBorders>
              <w:top w:val="single" w:sz="5" w:space="0" w:color="000000"/>
              <w:left w:val="single" w:sz="27" w:space="0" w:color="F7C9AC"/>
              <w:bottom w:val="nil"/>
              <w:right w:val="single" w:sz="5" w:space="0" w:color="000000"/>
            </w:tcBorders>
          </w:tcPr>
          <w:p w:rsidR="000D6DB9" w:rsidRDefault="000D6DB9" w:rsidP="00420BD2">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r w:rsidRPr="00EB3FA0">
              <w:t>,</w:t>
            </w:r>
            <w:r w:rsidRPr="00EB3FA0">
              <w:rPr>
                <w:spacing w:val="-5"/>
              </w:rPr>
              <w:t xml:space="preserve"> </w:t>
            </w:r>
            <w:r w:rsidRPr="00EB3FA0">
              <w:rPr>
                <w:spacing w:val="2"/>
              </w:rPr>
              <w:t>P</w:t>
            </w:r>
            <w:r w:rsidRPr="00EB3FA0">
              <w:rPr>
                <w:spacing w:val="-1"/>
              </w:rPr>
              <w:t>h</w:t>
            </w:r>
            <w:r w:rsidRPr="00EB3FA0">
              <w:t>D.</w:t>
            </w:r>
            <w:r>
              <w:t xml:space="preserve"> – přednášky (80 %)</w:t>
            </w:r>
            <w:r>
              <w:br/>
              <w:t>Ing. Jan Strohmandl, Ph.D. – přednášky (20 %)</w:t>
            </w:r>
            <w:ins w:id="2189" w:author="Strohmandl Jan" w:date="2018-11-13T10:14:00Z">
              <w:r w:rsidR="00F62E02">
                <w:t>, seminář (100 %)</w:t>
              </w:r>
            </w:ins>
          </w:p>
          <w:p w:rsidR="000D6DB9" w:rsidRPr="00EB3FA0" w:rsidRDefault="000D6DB9" w:rsidP="00420BD2">
            <w:pPr>
              <w:spacing w:line="220" w:lineRule="exact"/>
              <w:ind w:left="70"/>
            </w:pPr>
          </w:p>
        </w:tc>
      </w:tr>
      <w:tr w:rsidR="000D6DB9" w:rsidTr="00420BD2">
        <w:trPr>
          <w:trHeight w:hRule="exact" w:val="551"/>
        </w:trPr>
        <w:tc>
          <w:tcPr>
            <w:tcW w:w="9892" w:type="dxa"/>
            <w:gridSpan w:val="12"/>
            <w:tcBorders>
              <w:top w:val="nil"/>
              <w:left w:val="single" w:sz="5" w:space="0" w:color="000000"/>
              <w:bottom w:val="nil"/>
              <w:right w:val="single" w:sz="5" w:space="0" w:color="000000"/>
            </w:tcBorders>
          </w:tcPr>
          <w:p w:rsidR="000D6DB9" w:rsidRPr="00EB3FA0" w:rsidRDefault="000D6DB9" w:rsidP="00420BD2"/>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St</w:t>
            </w:r>
            <w:r w:rsidRPr="00EB3FA0">
              <w:rPr>
                <w:b/>
                <w:spacing w:val="1"/>
              </w:rPr>
              <w:t>r</w:t>
            </w:r>
            <w:r w:rsidRPr="00EB3FA0">
              <w:rPr>
                <w:b/>
              </w:rPr>
              <w:t>učná</w:t>
            </w:r>
            <w:r w:rsidRPr="00EB3FA0">
              <w:rPr>
                <w:b/>
                <w:spacing w:val="-6"/>
              </w:rPr>
              <w:t xml:space="preserve"> </w:t>
            </w:r>
            <w:r w:rsidRPr="00EB3FA0">
              <w:rPr>
                <w:b/>
                <w:spacing w:val="1"/>
              </w:rPr>
              <w:t>a</w:t>
            </w:r>
            <w:r w:rsidRPr="00EB3FA0">
              <w:rPr>
                <w:b/>
              </w:rPr>
              <w:t>n</w:t>
            </w:r>
            <w:r w:rsidRPr="00EB3FA0">
              <w:rPr>
                <w:b/>
                <w:spacing w:val="1"/>
              </w:rPr>
              <w:t>ota</w:t>
            </w:r>
            <w:r w:rsidRPr="00EB3FA0">
              <w:rPr>
                <w:b/>
              </w:rPr>
              <w:t>ce</w:t>
            </w:r>
            <w:r w:rsidRPr="00EB3FA0">
              <w:rPr>
                <w:b/>
                <w:spacing w:val="-6"/>
              </w:rPr>
              <w:t xml:space="preserve"> </w:t>
            </w:r>
            <w:r w:rsidRPr="00EB3FA0">
              <w:rPr>
                <w:b/>
              </w:rPr>
              <w:t>pře</w:t>
            </w:r>
            <w:r w:rsidRPr="00EB3FA0">
              <w:rPr>
                <w:b/>
                <w:spacing w:val="2"/>
              </w:rPr>
              <w:t>d</w:t>
            </w:r>
            <w:r w:rsidRPr="00EB3FA0">
              <w:rPr>
                <w:b/>
                <w:spacing w:val="-5"/>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nil"/>
              <w:right w:val="single" w:sz="5" w:space="0" w:color="000000"/>
            </w:tcBorders>
          </w:tcPr>
          <w:p w:rsidR="000D6DB9" w:rsidRPr="00EB3FA0" w:rsidRDefault="000D6DB9" w:rsidP="00420BD2"/>
        </w:tc>
      </w:tr>
      <w:tr w:rsidR="000D6DB9" w:rsidTr="00420BD2">
        <w:trPr>
          <w:trHeight w:hRule="exact" w:val="5233"/>
        </w:trPr>
        <w:tc>
          <w:tcPr>
            <w:tcW w:w="9892" w:type="dxa"/>
            <w:gridSpan w:val="12"/>
            <w:tcBorders>
              <w:top w:val="nil"/>
              <w:left w:val="single" w:sz="5" w:space="0" w:color="000000"/>
              <w:bottom w:val="nil"/>
              <w:right w:val="single" w:sz="5" w:space="0" w:color="000000"/>
            </w:tcBorders>
          </w:tcPr>
          <w:p w:rsidR="000D6DB9" w:rsidRPr="00093759" w:rsidRDefault="000D6DB9" w:rsidP="00420BD2">
            <w:pPr>
              <w:pStyle w:val="Normlnweb"/>
              <w:spacing w:after="0" w:afterAutospacing="0"/>
              <w:jc w:val="both"/>
              <w:rPr>
                <w:rFonts w:ascii="Times New Roman" w:hAnsi="Times New Roman" w:cs="Times New Roman"/>
                <w:color w:val="000000"/>
                <w:sz w:val="20"/>
                <w:szCs w:val="20"/>
              </w:rPr>
            </w:pPr>
            <w:r w:rsidRPr="00093759">
              <w:rPr>
                <w:rFonts w:ascii="Times New Roman" w:hAnsi="Times New Roman" w:cs="Times New Roman"/>
                <w:color w:val="000000"/>
                <w:sz w:val="20"/>
                <w:szCs w:val="20"/>
              </w:rPr>
              <w:t>Předmět je zaměřen na objasnění a řešení zásad nouzového přežití obyvatelstva v případě vzniku mimořádných událostí a krizových situací. Důraz je položen na management nouzového přežití, místo a úlohy veřejné správy, nouzové zásobování, ubytování a stravování obyvatelstva. Součástí výuky je i seznámení studentů se zásadami používání technických prostředků a softwarových produktů využitelných v oblasti nouzového přežití obyvatelstva. Cílem předmětu je formovat základní znalosti o nouzovém přežiti obyvatelstva, o formách, metodách a jejich konkrétní aplikaci studenty na řešený problém. Problematika předmětu přispívá k formování odborného profilu absolventa studijního programu Ochrana obyvatelstva.</w:t>
            </w:r>
          </w:p>
          <w:p w:rsidR="000D6DB9" w:rsidRPr="00093759" w:rsidRDefault="000D6DB9" w:rsidP="00420BD2">
            <w:pPr>
              <w:jc w:val="both"/>
            </w:pPr>
            <w:r w:rsidRPr="00E63B60">
              <w:rPr>
                <w:color w:val="000000"/>
              </w:rPr>
              <w:t> </w:t>
            </w:r>
            <w:r w:rsidRPr="0030497E">
              <w:rPr>
                <w:u w:val="single"/>
              </w:rPr>
              <w:t>Hlavní témata:</w:t>
            </w:r>
          </w:p>
          <w:p w:rsidR="000D6DB9" w:rsidRPr="00E21E31" w:rsidRDefault="000D6DB9" w:rsidP="00D81E97">
            <w:pPr>
              <w:numPr>
                <w:ilvl w:val="0"/>
                <w:numId w:val="6"/>
              </w:numPr>
            </w:pPr>
            <w:r>
              <w:t>Základní pojmy, právní předpisy</w:t>
            </w:r>
            <w:r w:rsidRPr="00E21E31">
              <w:t xml:space="preserve"> a význam nouzového přežití obyvatelstva.</w:t>
            </w:r>
          </w:p>
          <w:p w:rsidR="000D6DB9" w:rsidRDefault="000D6DB9" w:rsidP="00D81E97">
            <w:pPr>
              <w:numPr>
                <w:ilvl w:val="0"/>
                <w:numId w:val="6"/>
              </w:numPr>
            </w:pPr>
            <w:r>
              <w:t>Rizika nouzového přežiti obyvatelstva.</w:t>
            </w:r>
          </w:p>
          <w:p w:rsidR="000D6DB9" w:rsidRDefault="000D6DB9" w:rsidP="00D81E97">
            <w:pPr>
              <w:numPr>
                <w:ilvl w:val="0"/>
                <w:numId w:val="6"/>
              </w:numPr>
            </w:pPr>
            <w:r w:rsidRPr="00E21E31">
              <w:t>Management nouzového přežití obyvatelstva.</w:t>
            </w:r>
          </w:p>
          <w:p w:rsidR="000D6DB9" w:rsidRPr="00F422B4" w:rsidRDefault="000D6DB9" w:rsidP="00D81E97">
            <w:pPr>
              <w:numPr>
                <w:ilvl w:val="0"/>
                <w:numId w:val="6"/>
              </w:numPr>
            </w:pPr>
            <w:r>
              <w:t>N</w:t>
            </w:r>
            <w:r w:rsidRPr="00F422B4">
              <w:t>ouzového zásobování obyvatelstva potravinami.</w:t>
            </w:r>
          </w:p>
          <w:p w:rsidR="000D6DB9" w:rsidRPr="00012090" w:rsidRDefault="000D6DB9" w:rsidP="00D81E97">
            <w:pPr>
              <w:numPr>
                <w:ilvl w:val="0"/>
                <w:numId w:val="6"/>
              </w:numPr>
            </w:pPr>
            <w:r w:rsidRPr="00012090">
              <w:t>Nouzové zásobování obyvatelstva pitnou vodou</w:t>
            </w:r>
            <w:r>
              <w:t>.</w:t>
            </w:r>
          </w:p>
          <w:p w:rsidR="000D6DB9" w:rsidRPr="00012090" w:rsidRDefault="000D6DB9" w:rsidP="00D81E97">
            <w:pPr>
              <w:numPr>
                <w:ilvl w:val="0"/>
                <w:numId w:val="6"/>
              </w:numPr>
            </w:pPr>
            <w:r w:rsidRPr="004B6DB9">
              <w:t>T</w:t>
            </w:r>
            <w:r>
              <w:t xml:space="preserve">echnické prostředky na těžbu, úpravu, </w:t>
            </w:r>
            <w:r w:rsidRPr="004B6DB9">
              <w:t xml:space="preserve">skladování </w:t>
            </w:r>
            <w:r>
              <w:t xml:space="preserve">a přepravu </w:t>
            </w:r>
            <w:r w:rsidRPr="004B6DB9">
              <w:t>pitné vody při nouzovém zásobování obyvatelstva.</w:t>
            </w:r>
          </w:p>
          <w:p w:rsidR="000D6DB9" w:rsidRPr="00E21E31" w:rsidRDefault="000D6DB9" w:rsidP="00D81E97">
            <w:pPr>
              <w:numPr>
                <w:ilvl w:val="0"/>
                <w:numId w:val="6"/>
              </w:numPr>
            </w:pPr>
            <w:r w:rsidRPr="00E21E31">
              <w:t>Nouzové základní služby obyvat</w:t>
            </w:r>
            <w:r>
              <w:t xml:space="preserve">elstvu (bezodkladné </w:t>
            </w:r>
            <w:r w:rsidRPr="00E21E31">
              <w:t>pohřební služby</w:t>
            </w:r>
            <w:r>
              <w:t xml:space="preserve"> apod.</w:t>
            </w:r>
            <w:r w:rsidRPr="00E21E31">
              <w:t>).</w:t>
            </w:r>
          </w:p>
          <w:p w:rsidR="000D6DB9" w:rsidRPr="00E21E31" w:rsidRDefault="000D6DB9" w:rsidP="00D81E97">
            <w:pPr>
              <w:numPr>
                <w:ilvl w:val="0"/>
                <w:numId w:val="6"/>
              </w:numPr>
            </w:pPr>
            <w:r w:rsidRPr="00E21E31">
              <w:t>Nouzové dodávky energií (elektrické energie, plynu a tepla).</w:t>
            </w:r>
          </w:p>
          <w:p w:rsidR="000D6DB9" w:rsidRDefault="000D6DB9" w:rsidP="00D81E97">
            <w:pPr>
              <w:numPr>
                <w:ilvl w:val="0"/>
                <w:numId w:val="6"/>
              </w:numPr>
            </w:pPr>
            <w:r w:rsidRPr="00E21E31">
              <w:t>Nouzové ubytování</w:t>
            </w:r>
            <w:r>
              <w:t xml:space="preserve"> a t</w:t>
            </w:r>
            <w:r w:rsidRPr="00E14227">
              <w:t xml:space="preserve">echnické prostředky na </w:t>
            </w:r>
            <w:r>
              <w:t>jeho zabezpečení.</w:t>
            </w:r>
          </w:p>
          <w:p w:rsidR="000D6DB9" w:rsidRPr="00E14227" w:rsidRDefault="000D6DB9" w:rsidP="00D81E97">
            <w:pPr>
              <w:numPr>
                <w:ilvl w:val="0"/>
                <w:numId w:val="6"/>
              </w:numPr>
            </w:pPr>
            <w:r>
              <w:t>Organizace humanitární pomoci.</w:t>
            </w:r>
          </w:p>
          <w:p w:rsidR="000D6DB9" w:rsidRPr="00251A1D" w:rsidRDefault="000D6DB9" w:rsidP="00420BD2">
            <w:pPr>
              <w:rPr>
                <w:b/>
                <w:color w:val="000000"/>
              </w:rPr>
            </w:pPr>
            <w:r w:rsidRPr="00251A1D">
              <w:rPr>
                <w:b/>
                <w:color w:val="000000"/>
              </w:rPr>
              <w:t>Výstupní kompetence</w:t>
            </w:r>
            <w:r>
              <w:rPr>
                <w:b/>
                <w:color w:val="000000"/>
              </w:rPr>
              <w:t>:</w:t>
            </w:r>
          </w:p>
          <w:p w:rsidR="000D6DB9" w:rsidRDefault="000D6DB9" w:rsidP="00420BD2">
            <w:pPr>
              <w:pStyle w:val="Normlnweb"/>
              <w:spacing w:before="0" w:beforeAutospacing="0" w:after="0" w:afterAutospacing="0"/>
              <w:jc w:val="both"/>
              <w:rPr>
                <w:color w:val="000000"/>
                <w:sz w:val="20"/>
                <w:szCs w:val="20"/>
              </w:rPr>
            </w:pPr>
            <w:r w:rsidRPr="00093759">
              <w:rPr>
                <w:rFonts w:ascii="Times New Roman" w:hAnsi="Times New Roman" w:cs="Times New Roman"/>
                <w:color w:val="000000"/>
                <w:sz w:val="20"/>
                <w:szCs w:val="20"/>
              </w:rPr>
              <w:t>Student kriticky hodnotí informace o vlivu mimořádných událostí a krizových situací na bezpečné přežití obyvatelstva s důrazem na nouzové přežiti. Zná základní údaje o formách a metodách nouzového přežití obyvatelstva. Ovládá postupy při řešení problémů souvisejících s řešením rizik nouzového přežití obyvatelstva.</w:t>
            </w:r>
          </w:p>
          <w:p w:rsidR="000D6DB9" w:rsidRDefault="000D6DB9" w:rsidP="00420BD2">
            <w:pPr>
              <w:pStyle w:val="Normlnweb"/>
              <w:spacing w:before="0" w:beforeAutospacing="0" w:after="0" w:afterAutospacing="0"/>
              <w:rPr>
                <w:color w:val="000000"/>
                <w:sz w:val="20"/>
                <w:szCs w:val="20"/>
              </w:rPr>
            </w:pPr>
          </w:p>
          <w:p w:rsidR="000D6DB9" w:rsidRDefault="000D6DB9" w:rsidP="00420BD2">
            <w:pPr>
              <w:pStyle w:val="Normlnweb"/>
              <w:spacing w:before="0" w:beforeAutospacing="0" w:after="0" w:afterAutospacing="0"/>
              <w:rPr>
                <w:color w:val="000000"/>
                <w:sz w:val="20"/>
                <w:szCs w:val="20"/>
              </w:rPr>
            </w:pPr>
          </w:p>
          <w:p w:rsidR="000D6DB9" w:rsidRDefault="000D6DB9" w:rsidP="00420BD2">
            <w:pPr>
              <w:pStyle w:val="Normlnweb"/>
              <w:spacing w:before="0" w:beforeAutospacing="0" w:after="0" w:afterAutospacing="0"/>
              <w:rPr>
                <w:color w:val="000000"/>
                <w:sz w:val="20"/>
                <w:szCs w:val="20"/>
              </w:rPr>
            </w:pPr>
          </w:p>
          <w:p w:rsidR="000D6DB9" w:rsidRDefault="000D6DB9" w:rsidP="00420BD2">
            <w:pPr>
              <w:pStyle w:val="Normlnweb"/>
              <w:spacing w:before="0" w:beforeAutospacing="0" w:after="0" w:afterAutospacing="0"/>
              <w:rPr>
                <w:color w:val="000000"/>
                <w:sz w:val="20"/>
                <w:szCs w:val="20"/>
              </w:rPr>
            </w:pPr>
          </w:p>
          <w:p w:rsidR="000D6DB9" w:rsidRDefault="000D6DB9" w:rsidP="00420BD2">
            <w:pPr>
              <w:pStyle w:val="Normlnweb"/>
              <w:spacing w:before="0" w:beforeAutospacing="0" w:after="0" w:afterAutospacing="0"/>
              <w:rPr>
                <w:color w:val="000000"/>
                <w:sz w:val="20"/>
                <w:szCs w:val="20"/>
              </w:rPr>
            </w:pPr>
          </w:p>
          <w:p w:rsidR="000D6DB9" w:rsidRDefault="000D6DB9" w:rsidP="00420BD2">
            <w:pPr>
              <w:pStyle w:val="Normlnweb"/>
              <w:spacing w:before="0" w:beforeAutospacing="0" w:after="0" w:afterAutospacing="0"/>
              <w:rPr>
                <w:color w:val="000000"/>
                <w:sz w:val="20"/>
                <w:szCs w:val="20"/>
              </w:rPr>
            </w:pPr>
          </w:p>
          <w:p w:rsidR="000D6DB9" w:rsidRDefault="000D6DB9" w:rsidP="00420BD2">
            <w:pPr>
              <w:pStyle w:val="Normlnweb"/>
              <w:spacing w:before="0" w:beforeAutospacing="0" w:after="0" w:afterAutospacing="0"/>
              <w:rPr>
                <w:color w:val="000000"/>
                <w:sz w:val="20"/>
                <w:szCs w:val="20"/>
              </w:rPr>
            </w:pPr>
          </w:p>
          <w:p w:rsidR="000D6DB9" w:rsidRDefault="000D6DB9" w:rsidP="00420BD2">
            <w:pPr>
              <w:pStyle w:val="Normlnweb"/>
              <w:spacing w:before="0" w:beforeAutospacing="0" w:after="0" w:afterAutospacing="0"/>
              <w:rPr>
                <w:color w:val="000000"/>
                <w:sz w:val="20"/>
                <w:szCs w:val="20"/>
              </w:rPr>
            </w:pPr>
          </w:p>
          <w:p w:rsidR="000D6DB9" w:rsidRPr="00251A1D" w:rsidRDefault="000D6DB9" w:rsidP="00420BD2">
            <w:pPr>
              <w:pStyle w:val="Normlnweb"/>
              <w:spacing w:before="0" w:beforeAutospacing="0" w:after="0" w:afterAutospacing="0"/>
              <w:rPr>
                <w:color w:val="000000"/>
                <w:sz w:val="20"/>
                <w:szCs w:val="20"/>
              </w:rPr>
            </w:pPr>
          </w:p>
        </w:tc>
      </w:tr>
      <w:tr w:rsidR="000D6DB9" w:rsidTr="00420BD2">
        <w:trPr>
          <w:trHeight w:hRule="exact" w:val="268"/>
        </w:trPr>
        <w:tc>
          <w:tcPr>
            <w:tcW w:w="72" w:type="dxa"/>
            <w:tcBorders>
              <w:top w:val="single" w:sz="12" w:space="0" w:color="000000"/>
              <w:left w:val="single" w:sz="27" w:space="0" w:color="F7C9AC"/>
              <w:bottom w:val="single" w:sz="15" w:space="0" w:color="F7C9AC"/>
              <w:right w:val="nil"/>
            </w:tcBorders>
          </w:tcPr>
          <w:p w:rsidR="000D6DB9" w:rsidRDefault="000D6DB9" w:rsidP="00420BD2">
            <w:r>
              <w:t xml:space="preserve">Ceské </w:t>
            </w:r>
          </w:p>
        </w:tc>
        <w:tc>
          <w:tcPr>
            <w:tcW w:w="3551" w:type="dxa"/>
            <w:gridSpan w:val="2"/>
            <w:tcBorders>
              <w:top w:val="single" w:sz="12" w:space="0" w:color="000000"/>
              <w:left w:val="nil"/>
              <w:bottom w:val="single" w:sz="15" w:space="0" w:color="F7C9AC"/>
              <w:right w:val="single" w:sz="27" w:space="0" w:color="F7C9AC"/>
            </w:tcBorders>
            <w:shd w:val="clear" w:color="auto" w:fill="F7C9AC"/>
          </w:tcPr>
          <w:p w:rsidR="000D6DB9" w:rsidRPr="00EB3FA0" w:rsidRDefault="000D6DB9" w:rsidP="00420BD2">
            <w:pPr>
              <w:spacing w:line="220" w:lineRule="exact"/>
            </w:pPr>
            <w:r w:rsidRPr="00EB3FA0">
              <w:rPr>
                <w:b/>
              </w:rPr>
              <w:t>Studijní</w:t>
            </w:r>
            <w:r w:rsidRPr="00EB3FA0">
              <w:rPr>
                <w:b/>
                <w:spacing w:val="-7"/>
              </w:rPr>
              <w:t xml:space="preserve"> </w:t>
            </w:r>
            <w:r w:rsidRPr="00EB3FA0">
              <w:rPr>
                <w:b/>
              </w:rPr>
              <w:t>li</w:t>
            </w:r>
            <w:r w:rsidRPr="00EB3FA0">
              <w:rPr>
                <w:b/>
                <w:spacing w:val="1"/>
              </w:rPr>
              <w:t>t</w:t>
            </w:r>
            <w:r w:rsidRPr="00EB3FA0">
              <w:rPr>
                <w:b/>
              </w:rPr>
              <w:t>e</w:t>
            </w:r>
            <w:r w:rsidRPr="00EB3FA0">
              <w:rPr>
                <w:b/>
                <w:spacing w:val="1"/>
              </w:rPr>
              <w:t>rat</w:t>
            </w:r>
            <w:r w:rsidRPr="00EB3FA0">
              <w:rPr>
                <w:b/>
              </w:rPr>
              <w:t>ura</w:t>
            </w:r>
            <w:r w:rsidRPr="00EB3FA0">
              <w:rPr>
                <w:b/>
                <w:spacing w:val="-7"/>
              </w:rPr>
              <w:t xml:space="preserve"> </w:t>
            </w:r>
            <w:r w:rsidRPr="00EB3FA0">
              <w:rPr>
                <w:b/>
              </w:rPr>
              <w:t xml:space="preserve">a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5"/>
              </w:rPr>
              <w:t xml:space="preserve"> </w:t>
            </w:r>
            <w:r w:rsidRPr="00EB3FA0">
              <w:rPr>
                <w:b/>
              </w:rPr>
              <w:t>p</w:t>
            </w:r>
            <w:r w:rsidRPr="00EB3FA0">
              <w:rPr>
                <w:b/>
                <w:spacing w:val="3"/>
              </w:rPr>
              <w:t>o</w:t>
            </w:r>
            <w:r w:rsidRPr="00EB3FA0">
              <w:rPr>
                <w:b/>
                <w:spacing w:val="-3"/>
              </w:rPr>
              <w:t>m</w:t>
            </w:r>
            <w:r w:rsidRPr="00EB3FA0">
              <w:rPr>
                <w:b/>
              </w:rPr>
              <w:t>ů</w:t>
            </w:r>
            <w:r w:rsidRPr="00EB3FA0">
              <w:rPr>
                <w:b/>
                <w:spacing w:val="2"/>
              </w:rPr>
              <w:t>c</w:t>
            </w:r>
            <w:r w:rsidRPr="00EB3FA0">
              <w:rPr>
                <w:b/>
                <w:spacing w:val="-3"/>
              </w:rPr>
              <w:t>k</w:t>
            </w:r>
            <w:r w:rsidRPr="00EB3FA0">
              <w:rPr>
                <w:b/>
              </w:rPr>
              <w:t>y</w:t>
            </w:r>
          </w:p>
        </w:tc>
        <w:tc>
          <w:tcPr>
            <w:tcW w:w="6269" w:type="dxa"/>
            <w:gridSpan w:val="9"/>
            <w:tcBorders>
              <w:top w:val="single" w:sz="12" w:space="0" w:color="000000"/>
              <w:left w:val="single" w:sz="27" w:space="0" w:color="F7C9AC"/>
              <w:bottom w:val="nil"/>
              <w:right w:val="single" w:sz="5" w:space="0" w:color="000000"/>
            </w:tcBorders>
          </w:tcPr>
          <w:p w:rsidR="000D6DB9" w:rsidRPr="00EB3FA0" w:rsidRDefault="000D6DB9" w:rsidP="00420BD2"/>
        </w:tc>
      </w:tr>
      <w:tr w:rsidR="000D6DB9" w:rsidRPr="009F0094" w:rsidTr="00420BD2">
        <w:trPr>
          <w:trHeight w:hRule="exact" w:val="8826"/>
        </w:trPr>
        <w:tc>
          <w:tcPr>
            <w:tcW w:w="9892" w:type="dxa"/>
            <w:gridSpan w:val="12"/>
            <w:tcBorders>
              <w:top w:val="nil"/>
              <w:left w:val="single" w:sz="5" w:space="0" w:color="000000"/>
              <w:bottom w:val="single" w:sz="12" w:space="0" w:color="000000"/>
              <w:right w:val="single" w:sz="5" w:space="0" w:color="000000"/>
            </w:tcBorders>
          </w:tcPr>
          <w:p w:rsidR="000D6DB9" w:rsidRPr="007C0F18" w:rsidRDefault="000D6DB9" w:rsidP="00420BD2">
            <w:pPr>
              <w:spacing w:before="16"/>
              <w:rPr>
                <w:b/>
              </w:rPr>
            </w:pPr>
            <w:r>
              <w:rPr>
                <w:b/>
                <w:spacing w:val="-2"/>
              </w:rPr>
              <w:lastRenderedPageBreak/>
              <w:t xml:space="preserve"> </w:t>
            </w:r>
            <w:r w:rsidRPr="007C0F18">
              <w:rPr>
                <w:b/>
                <w:spacing w:val="-2"/>
              </w:rPr>
              <w:t>Povinná literatura:</w:t>
            </w:r>
          </w:p>
          <w:p w:rsidR="000D6DB9" w:rsidRPr="007C0F18" w:rsidRDefault="000D6DB9" w:rsidP="00420BD2">
            <w:pPr>
              <w:spacing w:before="20"/>
              <w:ind w:left="66" w:right="409"/>
              <w:jc w:val="both"/>
            </w:pPr>
            <w:r w:rsidRPr="007C0F18">
              <w:t>TOMEK, Miroslav, STROHMANDL, Jan a Jakub RAK</w:t>
            </w:r>
            <w:del w:id="2190" w:author="Eva Batůšková" w:date="2018-11-19T11:41:00Z">
              <w:r w:rsidRPr="007C0F18" w:rsidDel="008F2CCC">
                <w:delText>.</w:delText>
              </w:r>
            </w:del>
            <w:r w:rsidRPr="007C0F18">
              <w:t xml:space="preserve"> </w:t>
            </w:r>
            <w:ins w:id="2191" w:author="Eva Batůšková" w:date="2018-11-19T11:41:00Z">
              <w:r w:rsidR="008F2CCC">
                <w:t>(</w:t>
              </w:r>
            </w:ins>
            <w:ins w:id="2192" w:author="Jan Strohmandl" w:date="2018-11-17T16:08:00Z">
              <w:r w:rsidR="005B1F80">
                <w:t>2014</w:t>
              </w:r>
            </w:ins>
            <w:ins w:id="2193" w:author="Eva Batůšková" w:date="2018-11-19T11:41:00Z">
              <w:r w:rsidR="008F2CCC">
                <w:t>)</w:t>
              </w:r>
            </w:ins>
            <w:ins w:id="2194" w:author="Jan Strohmandl" w:date="2018-11-17T16:08:00Z">
              <w:r w:rsidR="005B1F80">
                <w:t xml:space="preserve">. </w:t>
              </w:r>
            </w:ins>
            <w:r w:rsidRPr="007C0F18">
              <w:rPr>
                <w:i/>
              </w:rPr>
              <w:t>Zásobování obyvatelstva pitnou vodou za mimořádných</w:t>
            </w:r>
            <w:r w:rsidRPr="007C0F18">
              <w:t xml:space="preserve"> </w:t>
            </w:r>
            <w:r w:rsidRPr="007C0F18">
              <w:rPr>
                <w:i/>
              </w:rPr>
              <w:t>situací</w:t>
            </w:r>
            <w:r w:rsidRPr="007C0F18">
              <w:t>. Ostrava: Repronis, s.r.o. Ostrava. 110 s. ISBN 978-80-7454-462.</w:t>
            </w:r>
          </w:p>
          <w:p w:rsidR="000D6DB9" w:rsidRPr="007C0F18" w:rsidRDefault="000D6DB9" w:rsidP="00420BD2">
            <w:pPr>
              <w:spacing w:before="20"/>
              <w:ind w:left="66"/>
              <w:jc w:val="both"/>
              <w:rPr>
                <w:shd w:val="clear" w:color="auto" w:fill="FFFFFF"/>
              </w:rPr>
            </w:pPr>
            <w:r w:rsidRPr="007C0F18">
              <w:t>McNAB Chris</w:t>
            </w:r>
            <w:del w:id="2195" w:author="Eva Batůšková" w:date="2018-11-19T11:41:00Z">
              <w:r w:rsidRPr="007C0F18" w:rsidDel="008F2CCC">
                <w:delText>.</w:delText>
              </w:r>
            </w:del>
            <w:r w:rsidRPr="007C0F18">
              <w:t xml:space="preserve"> </w:t>
            </w:r>
            <w:ins w:id="2196" w:author="Eva Batůšková" w:date="2018-11-19T11:41:00Z">
              <w:r w:rsidR="008F2CCC">
                <w:t>(</w:t>
              </w:r>
            </w:ins>
            <w:ins w:id="2197" w:author="Jan Strohmandl" w:date="2018-11-17T16:09:00Z">
              <w:r w:rsidR="005B1F80" w:rsidRPr="007C0F18">
                <w:t>2014</w:t>
              </w:r>
            </w:ins>
            <w:ins w:id="2198" w:author="Eva Batůšková" w:date="2018-11-19T11:41:00Z">
              <w:r w:rsidR="008F2CCC">
                <w:t>)</w:t>
              </w:r>
            </w:ins>
            <w:ins w:id="2199" w:author="Jan Strohmandl" w:date="2018-11-17T16:09:00Z">
              <w:r w:rsidR="005B1F80">
                <w:t xml:space="preserve">. </w:t>
              </w:r>
            </w:ins>
            <w:r w:rsidRPr="007C0F18">
              <w:rPr>
                <w:i/>
              </w:rPr>
              <w:t xml:space="preserve">Příprava na přežití Příprava na okamžik, kdy udeří katastrofa.  </w:t>
            </w:r>
            <w:r w:rsidRPr="007C0F18">
              <w:t xml:space="preserve">Praha: Nakladatelství Svojtka&amp;Co, </w:t>
            </w:r>
            <w:del w:id="2200" w:author="Jan Strohmandl" w:date="2018-11-17T16:09:00Z">
              <w:r w:rsidRPr="007C0F18" w:rsidDel="005B1F80">
                <w:delText>2014</w:delText>
              </w:r>
            </w:del>
            <w:r w:rsidRPr="007C0F18">
              <w:t xml:space="preserve">, 320 s. ISBN </w:t>
            </w:r>
            <w:r w:rsidRPr="007C0F18">
              <w:rPr>
                <w:shd w:val="clear" w:color="auto" w:fill="FFFFFF"/>
              </w:rPr>
              <w:t>978-80-256-1408-2.</w:t>
            </w:r>
          </w:p>
          <w:p w:rsidR="000D6DB9" w:rsidRPr="007C0F18" w:rsidRDefault="000D6DB9" w:rsidP="00420BD2">
            <w:pPr>
              <w:spacing w:before="20"/>
              <w:ind w:left="66" w:right="409"/>
              <w:jc w:val="both"/>
            </w:pPr>
            <w:r w:rsidRPr="007C0F18">
              <w:rPr>
                <w:rStyle w:val="Siln"/>
                <w:rFonts w:eastAsiaTheme="majorEastAsia"/>
                <w:b w:val="0"/>
              </w:rPr>
              <w:t>VIČAR, Dušan, TOMEK, Miroslav, ŠAFAŘÍK, Zdeněk a Jan  STROHMANDL</w:t>
            </w:r>
            <w:del w:id="2201" w:author="Eva Batůšková" w:date="2018-11-19T11:41:00Z">
              <w:r w:rsidRPr="007C0F18" w:rsidDel="008F2CCC">
                <w:rPr>
                  <w:rStyle w:val="Siln"/>
                  <w:rFonts w:eastAsiaTheme="majorEastAsia"/>
                  <w:b w:val="0"/>
                </w:rPr>
                <w:delText>.</w:delText>
              </w:r>
            </w:del>
            <w:r w:rsidRPr="007C0F18">
              <w:t xml:space="preserve"> </w:t>
            </w:r>
            <w:ins w:id="2202" w:author="Eva Batůšková" w:date="2018-11-19T11:41:00Z">
              <w:r w:rsidR="008F2CCC">
                <w:t>(</w:t>
              </w:r>
            </w:ins>
            <w:ins w:id="2203" w:author="Jan Strohmandl" w:date="2018-11-17T16:09:00Z">
              <w:r w:rsidR="005B1F80">
                <w:t>2016</w:t>
              </w:r>
            </w:ins>
            <w:ins w:id="2204" w:author="Eva Batůšková" w:date="2018-11-19T11:41:00Z">
              <w:r w:rsidR="008F2CCC">
                <w:t>)</w:t>
              </w:r>
            </w:ins>
            <w:ins w:id="2205" w:author="Jan Strohmandl" w:date="2018-11-17T16:09:00Z">
              <w:r w:rsidR="005B1F80">
                <w:t>.</w:t>
              </w:r>
              <w:r w:rsidR="005B1F80" w:rsidRPr="007C0F18">
                <w:t xml:space="preserve"> </w:t>
              </w:r>
            </w:ins>
            <w:r>
              <w:rPr>
                <w:rStyle w:val="Zdraznn"/>
              </w:rPr>
              <w:t xml:space="preserve">Vybrané aspekty poskytování </w:t>
            </w:r>
            <w:r w:rsidRPr="007C0F18">
              <w:rPr>
                <w:rStyle w:val="Zdraznn"/>
              </w:rPr>
              <w:t>humanitární pomoci Českou republikou</w:t>
            </w:r>
            <w:r w:rsidRPr="007C0F18">
              <w:t xml:space="preserve">. Krízový manažment (Crisis management) 15 (2). Scientific-technical magazine of Faculty of security engineering at university of Žilina in Žilina, </w:t>
            </w:r>
            <w:del w:id="2206" w:author="Jan Strohmandl" w:date="2018-11-17T16:09:00Z">
              <w:r w:rsidRPr="007C0F18" w:rsidDel="005B1F80">
                <w:delText xml:space="preserve">2016, </w:delText>
              </w:r>
            </w:del>
            <w:r w:rsidRPr="007C0F18">
              <w:t>s. 57 – 63. ISSN 1336-0019.</w:t>
            </w:r>
          </w:p>
          <w:p w:rsidR="000D6DB9" w:rsidRPr="007C0F18" w:rsidRDefault="000D6DB9" w:rsidP="00420BD2">
            <w:pPr>
              <w:spacing w:before="20"/>
              <w:ind w:left="66" w:right="409"/>
              <w:jc w:val="both"/>
            </w:pPr>
            <w:r w:rsidRPr="007C0F18">
              <w:t>MIHOKOVÁ JAKUBČEKOVÁ, Júlia a Miroslav TOMEK</w:t>
            </w:r>
            <w:r w:rsidRPr="007C0F18">
              <w:rPr>
                <w:i/>
              </w:rPr>
              <w:t xml:space="preserve">. </w:t>
            </w:r>
            <w:ins w:id="2207" w:author="Eva Batůšková" w:date="2018-11-19T11:42:00Z">
              <w:r w:rsidR="008F2CCC" w:rsidRPr="008F2CCC">
                <w:rPr>
                  <w:rPrChange w:id="2208" w:author="Eva Batůšková" w:date="2018-11-19T11:42:00Z">
                    <w:rPr>
                      <w:i/>
                    </w:rPr>
                  </w:rPrChange>
                </w:rPr>
                <w:t>(</w:t>
              </w:r>
            </w:ins>
            <w:ins w:id="2209" w:author="Jan Strohmandl" w:date="2018-11-17T16:09:00Z">
              <w:r w:rsidR="005B1F80">
                <w:t>2017</w:t>
              </w:r>
            </w:ins>
            <w:ins w:id="2210" w:author="Eva Batůšková" w:date="2018-11-19T11:42:00Z">
              <w:r w:rsidR="008F2CCC">
                <w:t>)</w:t>
              </w:r>
            </w:ins>
            <w:ins w:id="2211" w:author="Jan Strohmandl" w:date="2018-11-17T16:09:00Z">
              <w:r w:rsidR="005B1F80">
                <w:t xml:space="preserve">. </w:t>
              </w:r>
            </w:ins>
            <w:r w:rsidRPr="007C0F18">
              <w:rPr>
                <w:i/>
              </w:rPr>
              <w:t xml:space="preserve">Optimalizácia trasy prepravy pitnej vody pri núdzovom zásobovaní do miest ubytovania. </w:t>
            </w:r>
            <w:r w:rsidRPr="007C0F18">
              <w:t>The Science for Population Protection</w:t>
            </w:r>
            <w:r w:rsidRPr="007C0F18">
              <w:rPr>
                <w:i/>
              </w:rPr>
              <w:t xml:space="preserve"> </w:t>
            </w:r>
            <w:r w:rsidRPr="007C0F18">
              <w:t>(elektronický zdroj). Vol. 9, no. 2 (2017), p. 7, ISSN 1803-568X. Databáze ERIH+.</w:t>
            </w:r>
          </w:p>
          <w:p w:rsidR="000D6DB9" w:rsidRPr="007C0F18" w:rsidRDefault="000D6DB9" w:rsidP="00420BD2">
            <w:pPr>
              <w:spacing w:before="20"/>
              <w:ind w:left="66" w:right="409"/>
              <w:jc w:val="both"/>
            </w:pPr>
            <w:r w:rsidRPr="007C0F18">
              <w:t>MIHOKOVÁ JAKUBČEKOVÁ, Júlia a Miroslav TOMEK</w:t>
            </w:r>
            <w:del w:id="2212" w:author="Eva Batůšková" w:date="2018-11-19T11:42:00Z">
              <w:r w:rsidRPr="007C0F18" w:rsidDel="008F2CCC">
                <w:delText>.</w:delText>
              </w:r>
            </w:del>
            <w:r w:rsidRPr="007C0F18">
              <w:t xml:space="preserve"> </w:t>
            </w:r>
            <w:ins w:id="2213" w:author="Eva Batůšková" w:date="2018-11-19T11:42:00Z">
              <w:r w:rsidR="008F2CCC">
                <w:t>(</w:t>
              </w:r>
            </w:ins>
            <w:ins w:id="2214" w:author="Jan Strohmandl" w:date="2018-11-17T16:10:00Z">
              <w:r w:rsidR="005B1F80">
                <w:t>2017</w:t>
              </w:r>
            </w:ins>
            <w:ins w:id="2215" w:author="Eva Batůšková" w:date="2018-11-19T11:42:00Z">
              <w:r w:rsidR="008F2CCC">
                <w:t>)</w:t>
              </w:r>
            </w:ins>
            <w:ins w:id="2216" w:author="Jan Strohmandl" w:date="2018-11-17T16:10:00Z">
              <w:r w:rsidR="005B1F80">
                <w:t xml:space="preserve">. </w:t>
              </w:r>
            </w:ins>
            <w:r w:rsidRPr="007C0F18">
              <w:rPr>
                <w:bCs/>
                <w:i/>
                <w:iCs/>
                <w:shd w:val="clear" w:color="auto" w:fill="FFFFFF"/>
              </w:rPr>
              <w:t>The risk of transport of drinking water over emergency supplies to the population and their minimization</w:t>
            </w:r>
            <w:r w:rsidRPr="007C0F18">
              <w:rPr>
                <w:shd w:val="clear" w:color="auto" w:fill="FFFFFF"/>
              </w:rPr>
              <w:t>. Transport means 2017: proceedings of the 21th international scientific conference: September 20-22, 2017 Juodkrante, Lithuania. Part I. Kaunas: Kaunas University of Technology, p. 51 – 55.2017, ISSN 1822-296X. Databáze SCOPUS.</w:t>
            </w:r>
          </w:p>
          <w:p w:rsidR="000D6DB9" w:rsidRPr="007C0F18" w:rsidRDefault="000D6DB9" w:rsidP="00420BD2">
            <w:pPr>
              <w:spacing w:before="60"/>
              <w:jc w:val="both"/>
              <w:rPr>
                <w:b/>
              </w:rPr>
            </w:pPr>
            <w:r w:rsidRPr="0056138F">
              <w:rPr>
                <w:b/>
                <w:bCs/>
              </w:rPr>
              <w:t>D</w:t>
            </w:r>
            <w:r w:rsidRPr="0056138F">
              <w:rPr>
                <w:b/>
                <w:bCs/>
                <w:spacing w:val="1"/>
              </w:rPr>
              <w:t>opor</w:t>
            </w:r>
            <w:r w:rsidRPr="0056138F">
              <w:rPr>
                <w:b/>
                <w:bCs/>
                <w:spacing w:val="-1"/>
              </w:rPr>
              <w:t>u</w:t>
            </w:r>
            <w:r w:rsidRPr="0056138F">
              <w:rPr>
                <w:b/>
                <w:bCs/>
              </w:rPr>
              <w:t>č</w:t>
            </w:r>
            <w:r w:rsidRPr="0056138F">
              <w:rPr>
                <w:b/>
                <w:bCs/>
                <w:spacing w:val="1"/>
              </w:rPr>
              <w:t>e</w:t>
            </w:r>
            <w:r w:rsidRPr="0056138F">
              <w:rPr>
                <w:b/>
                <w:bCs/>
                <w:spacing w:val="-1"/>
              </w:rPr>
              <w:t>n</w:t>
            </w:r>
            <w:r w:rsidRPr="0056138F">
              <w:rPr>
                <w:b/>
                <w:bCs/>
              </w:rPr>
              <w:t>á</w:t>
            </w:r>
            <w:r w:rsidRPr="007C0F18">
              <w:rPr>
                <w:b/>
              </w:rPr>
              <w:t xml:space="preserve"> literatura:</w:t>
            </w:r>
          </w:p>
          <w:p w:rsidR="000D6DB9" w:rsidRPr="007C0F18" w:rsidRDefault="000D6DB9" w:rsidP="00420BD2">
            <w:pPr>
              <w:spacing w:before="20"/>
              <w:ind w:left="66"/>
              <w:jc w:val="both"/>
            </w:pPr>
            <w:r w:rsidRPr="007C0F18">
              <w:t>KOLEKTÍV</w:t>
            </w:r>
            <w:del w:id="2217" w:author="Eva Batůšková" w:date="2018-11-19T11:42:00Z">
              <w:r w:rsidRPr="007C0F18" w:rsidDel="008F2CCC">
                <w:delText>.</w:delText>
              </w:r>
            </w:del>
            <w:r w:rsidRPr="007C0F18">
              <w:t xml:space="preserve"> </w:t>
            </w:r>
            <w:ins w:id="2218" w:author="Eva Batůšková" w:date="2018-11-19T11:42:00Z">
              <w:r w:rsidR="008F2CCC">
                <w:t>(</w:t>
              </w:r>
            </w:ins>
            <w:ins w:id="2219" w:author="Jan Strohmandl" w:date="2018-11-17T16:11:00Z">
              <w:r w:rsidR="005B1F80">
                <w:t>2016</w:t>
              </w:r>
            </w:ins>
            <w:ins w:id="2220" w:author="Eva Batůšková" w:date="2018-11-19T11:42:00Z">
              <w:r w:rsidR="008F2CCC">
                <w:t>)</w:t>
              </w:r>
            </w:ins>
            <w:ins w:id="2221" w:author="Jan Strohmandl" w:date="2018-11-17T16:11:00Z">
              <w:r w:rsidR="005B1F80">
                <w:t xml:space="preserve">. </w:t>
              </w:r>
            </w:ins>
            <w:r w:rsidRPr="007C0F18">
              <w:rPr>
                <w:i/>
              </w:rPr>
              <w:t>Letecká příručka přežití – příručka speciálních jednotek</w:t>
            </w:r>
            <w:r w:rsidRPr="007C0F18">
              <w:t xml:space="preserve">. Praha: Naše vojsko, 128 s. ISBN 978-80-206-1627-2. </w:t>
            </w:r>
          </w:p>
          <w:p w:rsidR="000D6DB9" w:rsidRPr="007C0F18" w:rsidRDefault="000D6DB9" w:rsidP="00420BD2">
            <w:pPr>
              <w:spacing w:before="20"/>
              <w:ind w:left="66"/>
              <w:jc w:val="both"/>
            </w:pPr>
            <w:r w:rsidRPr="007C0F18">
              <w:t>McNAB Chris</w:t>
            </w:r>
            <w:del w:id="2222" w:author="Eva Batůšková" w:date="2018-11-19T11:42:00Z">
              <w:r w:rsidRPr="007C0F18" w:rsidDel="008F2CCC">
                <w:delText>.</w:delText>
              </w:r>
            </w:del>
            <w:r w:rsidRPr="007C0F18">
              <w:t xml:space="preserve"> </w:t>
            </w:r>
            <w:ins w:id="2223" w:author="Eva Batůšková" w:date="2018-11-19T11:42:00Z">
              <w:r w:rsidR="008F2CCC">
                <w:t>(</w:t>
              </w:r>
            </w:ins>
            <w:ins w:id="2224" w:author="Jan Strohmandl" w:date="2018-11-17T16:11:00Z">
              <w:r w:rsidR="005B1F80">
                <w:t>2016</w:t>
              </w:r>
            </w:ins>
            <w:ins w:id="2225" w:author="Eva Batůšková" w:date="2018-11-19T11:42:00Z">
              <w:r w:rsidR="008F2CCC">
                <w:t>)</w:t>
              </w:r>
            </w:ins>
            <w:ins w:id="2226" w:author="Jan Strohmandl" w:date="2018-11-17T16:11:00Z">
              <w:r w:rsidR="005B1F80">
                <w:t>.</w:t>
              </w:r>
              <w:r w:rsidR="005B1F80" w:rsidRPr="007C0F18">
                <w:t xml:space="preserve"> </w:t>
              </w:r>
            </w:ins>
            <w:r w:rsidRPr="007C0F18">
              <w:rPr>
                <w:i/>
              </w:rPr>
              <w:t>101 typů jak přežít v přírodě</w:t>
            </w:r>
            <w:r w:rsidRPr="007C0F18">
              <w:t xml:space="preserve">. Praha: Nakladatelství Svojtka&amp;Co, </w:t>
            </w:r>
            <w:del w:id="2227" w:author="Jan Strohmandl" w:date="2018-11-17T16:11:00Z">
              <w:r w:rsidRPr="007C0F18" w:rsidDel="005B1F80">
                <w:delText xml:space="preserve">2016, </w:delText>
              </w:r>
            </w:del>
            <w:r w:rsidRPr="007C0F18">
              <w:t>128 s. ISBN 978-80-256-1833-2.</w:t>
            </w:r>
          </w:p>
          <w:p w:rsidR="000D6DB9" w:rsidRPr="007C0F18" w:rsidRDefault="000D6DB9" w:rsidP="00420BD2">
            <w:pPr>
              <w:pStyle w:val="Default"/>
              <w:spacing w:before="20"/>
              <w:jc w:val="both"/>
              <w:rPr>
                <w:rFonts w:ascii="Times New Roman" w:hAnsi="Times New Roman" w:cs="Times New Roman"/>
                <w:i/>
                <w:iCs/>
                <w:color w:val="auto"/>
                <w:sz w:val="20"/>
                <w:szCs w:val="20"/>
              </w:rPr>
            </w:pPr>
            <w:r w:rsidRPr="007C0F18">
              <w:rPr>
                <w:rFonts w:ascii="Times New Roman" w:hAnsi="Times New Roman" w:cs="Times New Roman"/>
                <w:color w:val="auto"/>
                <w:sz w:val="20"/>
                <w:szCs w:val="20"/>
              </w:rPr>
              <w:t xml:space="preserve"> TOMEK, Miroslav, JAKUBČEKOVÁ, Júlia, BENČÍKOVÁ, Eleonóra, 2011. </w:t>
            </w:r>
            <w:r w:rsidRPr="007C0F18">
              <w:rPr>
                <w:rFonts w:ascii="Times New Roman" w:hAnsi="Times New Roman" w:cs="Times New Roman"/>
                <w:i/>
                <w:iCs/>
                <w:color w:val="auto"/>
                <w:sz w:val="20"/>
                <w:szCs w:val="20"/>
              </w:rPr>
              <w:t xml:space="preserve">Núdzové zásobovanie obyvateľstva  </w:t>
            </w:r>
          </w:p>
          <w:p w:rsidR="000D6DB9" w:rsidRPr="007C0F18" w:rsidRDefault="000D6DB9" w:rsidP="00420BD2">
            <w:pPr>
              <w:pStyle w:val="Default"/>
              <w:spacing w:before="20"/>
              <w:jc w:val="both"/>
              <w:rPr>
                <w:rFonts w:ascii="Times New Roman" w:hAnsi="Times New Roman" w:cs="Times New Roman"/>
                <w:color w:val="auto"/>
                <w:sz w:val="20"/>
                <w:szCs w:val="20"/>
              </w:rPr>
            </w:pPr>
            <w:r w:rsidRPr="007C0F18">
              <w:rPr>
                <w:rFonts w:ascii="Times New Roman" w:hAnsi="Times New Roman" w:cs="Times New Roman"/>
                <w:i/>
                <w:iCs/>
                <w:color w:val="auto"/>
                <w:sz w:val="20"/>
                <w:szCs w:val="20"/>
              </w:rPr>
              <w:t xml:space="preserve"> pitnou vodou. </w:t>
            </w:r>
            <w:r w:rsidRPr="007C0F18">
              <w:rPr>
                <w:rFonts w:ascii="Times New Roman" w:hAnsi="Times New Roman" w:cs="Times New Roman"/>
                <w:color w:val="auto"/>
                <w:sz w:val="20"/>
                <w:szCs w:val="20"/>
              </w:rPr>
              <w:t xml:space="preserve">1. vyd. Žilina: Žilinská univerzita, 189 s. ISBN 978-80-554-0521-6. </w:t>
            </w:r>
          </w:p>
          <w:p w:rsidR="000D6DB9" w:rsidRPr="007C0F18" w:rsidRDefault="000D6DB9" w:rsidP="00420BD2">
            <w:pPr>
              <w:spacing w:before="20"/>
              <w:ind w:left="66"/>
              <w:jc w:val="both"/>
            </w:pPr>
            <w:r w:rsidRPr="007C0F18">
              <w:t>MÁLEK, Zdeněk, STROHMANDL, Jan a Miroslav TOMEK</w:t>
            </w:r>
            <w:del w:id="2228" w:author="Eva Batůšková" w:date="2018-11-19T11:42:00Z">
              <w:r w:rsidRPr="007C0F18" w:rsidDel="008F2CCC">
                <w:delText>.</w:delText>
              </w:r>
            </w:del>
            <w:r w:rsidRPr="007C0F18">
              <w:t xml:space="preserve"> </w:t>
            </w:r>
            <w:ins w:id="2229" w:author="Eva Batůšková" w:date="2018-11-19T11:43:00Z">
              <w:r w:rsidR="008F2CCC">
                <w:t>(</w:t>
              </w:r>
            </w:ins>
            <w:ins w:id="2230" w:author="Jan Strohmandl" w:date="2018-11-17T16:11:00Z">
              <w:r w:rsidR="005B1F80" w:rsidRPr="007C0F18">
                <w:t>2017</w:t>
              </w:r>
            </w:ins>
            <w:ins w:id="2231" w:author="Eva Batůšková" w:date="2018-11-19T11:43:00Z">
              <w:r w:rsidR="008F2CCC">
                <w:t>)</w:t>
              </w:r>
            </w:ins>
            <w:ins w:id="2232" w:author="Jan Strohmandl" w:date="2018-11-17T16:11:00Z">
              <w:r w:rsidR="005B1F80" w:rsidRPr="007C0F18">
                <w:t xml:space="preserve">. </w:t>
              </w:r>
            </w:ins>
            <w:r w:rsidRPr="007C0F18">
              <w:rPr>
                <w:i/>
              </w:rPr>
              <w:t>Vybrané problémy nouzového zásobování obyvatelstva</w:t>
            </w:r>
            <w:r w:rsidRPr="007C0F18">
              <w:t xml:space="preserve"> </w:t>
            </w:r>
            <w:r w:rsidRPr="007C0F18">
              <w:rPr>
                <w:i/>
              </w:rPr>
              <w:t>potravinami.</w:t>
            </w:r>
            <w:r w:rsidRPr="007C0F18">
              <w:t xml:space="preserve"> Brno: VŠOH, </w:t>
            </w:r>
            <w:del w:id="2233" w:author="Jan Strohmandl" w:date="2018-11-17T16:11:00Z">
              <w:r w:rsidRPr="007C0F18" w:rsidDel="005B1F80">
                <w:delText xml:space="preserve">2017. </w:delText>
              </w:r>
            </w:del>
            <w:r w:rsidRPr="007C0F18">
              <w:t>Nové trendy v gastronomii a cestovním ruchu, str. 113 – 119. ISBN 978-80-8730-95-4</w:t>
            </w:r>
          </w:p>
          <w:p w:rsidR="000D6DB9" w:rsidRPr="007C0F18" w:rsidRDefault="000D6DB9" w:rsidP="00420BD2">
            <w:pPr>
              <w:spacing w:before="20"/>
              <w:ind w:left="66"/>
              <w:jc w:val="both"/>
            </w:pPr>
            <w:r w:rsidRPr="007C0F18">
              <w:t>SEIDL Miloslav, TOMEK Miroslav a Dušan VIČAR</w:t>
            </w:r>
            <w:del w:id="2234" w:author="Eva Batůšková" w:date="2018-11-19T11:43:00Z">
              <w:r w:rsidRPr="007C0F18" w:rsidDel="008F2CCC">
                <w:delText>.</w:delText>
              </w:r>
            </w:del>
            <w:r w:rsidRPr="007C0F18">
              <w:t xml:space="preserve"> </w:t>
            </w:r>
            <w:ins w:id="2235" w:author="Eva Batůšková" w:date="2018-11-19T11:43:00Z">
              <w:r w:rsidR="008F2CCC">
                <w:t>(</w:t>
              </w:r>
            </w:ins>
            <w:ins w:id="2236" w:author="Jan Strohmandl" w:date="2018-11-17T16:12:00Z">
              <w:r w:rsidR="005B1F80">
                <w:t>2014</w:t>
              </w:r>
            </w:ins>
            <w:ins w:id="2237" w:author="Eva Batůšková" w:date="2018-11-19T11:43:00Z">
              <w:r w:rsidR="008F2CCC">
                <w:t>)</w:t>
              </w:r>
            </w:ins>
            <w:ins w:id="2238" w:author="Jan Strohmandl" w:date="2018-11-17T16:12:00Z">
              <w:r w:rsidR="005B1F80">
                <w:t>.</w:t>
              </w:r>
              <w:r w:rsidR="005B1F80" w:rsidRPr="007C0F18">
                <w:t xml:space="preserve"> </w:t>
              </w:r>
            </w:ins>
            <w:r w:rsidRPr="007C0F18">
              <w:rPr>
                <w:i/>
              </w:rPr>
              <w:t>Evakuácia osob, zvierat a vecí.</w:t>
            </w:r>
            <w:r w:rsidRPr="007C0F18">
              <w:t xml:space="preserve"> Žilina: EDIS – vydavatelstvo ŽU v Žiline, </w:t>
            </w:r>
            <w:del w:id="2239" w:author="Jan Strohmandl" w:date="2018-11-17T16:12:00Z">
              <w:r w:rsidRPr="007C0F18" w:rsidDel="005B1F80">
                <w:delText xml:space="preserve">2014, </w:delText>
              </w:r>
            </w:del>
            <w:r w:rsidRPr="007C0F18">
              <w:t>262 s. ISBN 978-80-554-0939-9.</w:t>
            </w:r>
          </w:p>
          <w:p w:rsidR="000D6DB9" w:rsidRPr="007C0F18" w:rsidRDefault="000D6DB9" w:rsidP="00420BD2">
            <w:pPr>
              <w:spacing w:before="20"/>
              <w:ind w:left="66"/>
              <w:jc w:val="both"/>
              <w:rPr>
                <w:lang w:val="en-AU"/>
              </w:rPr>
            </w:pPr>
            <w:r w:rsidRPr="007C0F18">
              <w:t>STROHMANDL, Jan, TOMEK, Miroslav, MUSIL, Miroslav, CEMPÍREK, Miroslav, VARGOVÁ, Slavomíra a Petr HAJNA</w:t>
            </w:r>
            <w:del w:id="2240" w:author="Eva Batůšková" w:date="2018-11-19T11:43:00Z">
              <w:r w:rsidRPr="007C0F18" w:rsidDel="008F2CCC">
                <w:delText>.</w:delText>
              </w:r>
            </w:del>
            <w:r w:rsidRPr="007C0F18">
              <w:t xml:space="preserve"> </w:t>
            </w:r>
            <w:ins w:id="2241" w:author="Eva Batůšková" w:date="2018-11-19T11:43:00Z">
              <w:r w:rsidR="008F2CCC">
                <w:t>(</w:t>
              </w:r>
            </w:ins>
            <w:ins w:id="2242" w:author="Jan Strohmandl" w:date="2018-11-17T16:12:00Z">
              <w:r w:rsidR="005B1F80" w:rsidRPr="007C0F18">
                <w:t>2016</w:t>
              </w:r>
            </w:ins>
            <w:ins w:id="2243" w:author="Eva Batůšková" w:date="2018-11-19T11:43:00Z">
              <w:r w:rsidR="008F2CCC">
                <w:t>)</w:t>
              </w:r>
            </w:ins>
            <w:ins w:id="2244" w:author="Jan Strohmandl" w:date="2018-11-17T16:12:00Z">
              <w:r w:rsidR="005B1F80">
                <w:rPr>
                  <w:lang w:val="en-AU"/>
                </w:rPr>
                <w:t>.</w:t>
              </w:r>
              <w:r w:rsidR="005B1F80" w:rsidRPr="007C0F18">
                <w:rPr>
                  <w:lang w:val="en-AU"/>
                </w:rPr>
                <w:t xml:space="preserve"> </w:t>
              </w:r>
            </w:ins>
            <w:r w:rsidRPr="007C0F18">
              <w:rPr>
                <w:i/>
              </w:rPr>
              <w:t>Management of emergeny drinking water supply.</w:t>
            </w:r>
            <w:r w:rsidRPr="007C0F18">
              <w:t xml:space="preserve"> 27</w:t>
            </w:r>
            <w:r w:rsidR="00F139B8" w:rsidRPr="00F139B8">
              <w:rPr>
                <w:vertAlign w:val="superscript"/>
                <w:rPrChange w:id="2245" w:author="Jan Strohmandl" w:date="2018-11-17T16:12:00Z">
                  <w:rPr>
                    <w:color w:val="0000FF"/>
                    <w:u w:val="single"/>
                  </w:rPr>
                </w:rPrChange>
              </w:rPr>
              <w:t>th</w:t>
            </w:r>
            <w:r w:rsidRPr="007C0F18">
              <w:t xml:space="preserve"> International Business Information Management Association Conference – Innovation Management and Education Excellence Vision 2020: From Regional Development Sustainability to Global Economic Growth, IBIMA</w:t>
            </w:r>
            <w:ins w:id="2246" w:author="Jan Strohmandl" w:date="2018-11-17T16:12:00Z">
              <w:r w:rsidR="005B1F80">
                <w:t>,</w:t>
              </w:r>
            </w:ins>
            <w:r w:rsidRPr="007C0F18">
              <w:t xml:space="preserve"> </w:t>
            </w:r>
            <w:del w:id="2247" w:author="Jan Strohmandl" w:date="2018-11-17T16:12:00Z">
              <w:r w:rsidRPr="007C0F18" w:rsidDel="005B1F80">
                <w:delText>2016</w:delText>
              </w:r>
              <w:r w:rsidRPr="007C0F18" w:rsidDel="005B1F80">
                <w:rPr>
                  <w:lang w:val="en-AU"/>
                </w:rPr>
                <w:delText xml:space="preserve">, </w:delText>
              </w:r>
            </w:del>
            <w:r w:rsidRPr="007C0F18">
              <w:rPr>
                <w:lang w:val="en-AU"/>
              </w:rPr>
              <w:t>Milan: Italy, 4 May 2016 trough 5 May 2016, Code 123005. P. 1712 – 1719, ISBN 978-0-9860419-6-9. Databáze SCOPUS.</w:t>
            </w:r>
          </w:p>
          <w:p w:rsidR="000D6DB9" w:rsidRPr="007C0F18" w:rsidDel="005B1F80" w:rsidRDefault="000D6DB9" w:rsidP="00420BD2">
            <w:pPr>
              <w:spacing w:before="20"/>
              <w:jc w:val="both"/>
              <w:rPr>
                <w:del w:id="2248" w:author="Jan Strohmandl" w:date="2018-11-17T16:12:00Z"/>
                <w:i/>
              </w:rPr>
            </w:pPr>
            <w:r w:rsidRPr="007C0F18">
              <w:t xml:space="preserve"> TOMEK, Miroslav, STROHMANDL, Jan, VIČAR, Dušan a Zdeněk ŠAFAŘÍK</w:t>
            </w:r>
            <w:del w:id="2249" w:author="Eva Batůšková" w:date="2018-11-19T11:43:00Z">
              <w:r w:rsidRPr="007C0F18" w:rsidDel="008F2CCC">
                <w:delText>.</w:delText>
              </w:r>
            </w:del>
            <w:r w:rsidRPr="007C0F18">
              <w:t xml:space="preserve"> </w:t>
            </w:r>
            <w:ins w:id="2250" w:author="Eva Batůšková" w:date="2018-11-19T11:43:00Z">
              <w:r w:rsidR="008F2CCC">
                <w:t>(</w:t>
              </w:r>
            </w:ins>
            <w:ins w:id="2251" w:author="Jan Strohmandl" w:date="2018-11-17T16:12:00Z">
              <w:r w:rsidR="005B1F80">
                <w:t>2016</w:t>
              </w:r>
            </w:ins>
            <w:ins w:id="2252" w:author="Eva Batůšková" w:date="2018-11-19T11:43:00Z">
              <w:r w:rsidR="008F2CCC">
                <w:t>)</w:t>
              </w:r>
            </w:ins>
            <w:ins w:id="2253" w:author="Jan Strohmandl" w:date="2018-11-17T16:12:00Z">
              <w:r w:rsidR="005B1F80">
                <w:t xml:space="preserve">. </w:t>
              </w:r>
            </w:ins>
            <w:r w:rsidRPr="007C0F18">
              <w:rPr>
                <w:i/>
              </w:rPr>
              <w:t xml:space="preserve">The Use of Pipeline Transportation as  </w:t>
            </w:r>
          </w:p>
          <w:p w:rsidR="000D6DB9" w:rsidRPr="007C0F18" w:rsidDel="005B1F80" w:rsidRDefault="000D6DB9" w:rsidP="00420BD2">
            <w:pPr>
              <w:spacing w:before="20"/>
              <w:jc w:val="both"/>
              <w:rPr>
                <w:del w:id="2254" w:author="Jan Strohmandl" w:date="2018-11-17T16:13:00Z"/>
                <w:i/>
              </w:rPr>
            </w:pPr>
            <w:r w:rsidRPr="007C0F18">
              <w:rPr>
                <w:i/>
              </w:rPr>
              <w:t xml:space="preserve"> a Special Means for Solving Emergency Situations</w:t>
            </w:r>
            <w:r w:rsidRPr="007C0F18">
              <w:t xml:space="preserve">. Proceedings of the 20th International Scientific Conference Transport   </w:t>
            </w:r>
          </w:p>
          <w:p w:rsidR="000D6DB9" w:rsidRPr="007C0F18" w:rsidDel="005B1F80" w:rsidRDefault="000D6DB9" w:rsidP="00420BD2">
            <w:pPr>
              <w:spacing w:before="20"/>
              <w:jc w:val="both"/>
              <w:rPr>
                <w:del w:id="2255" w:author="Jan Strohmandl" w:date="2018-11-17T16:13:00Z"/>
              </w:rPr>
            </w:pPr>
            <w:del w:id="2256" w:author="Jan Strohmandl" w:date="2018-11-17T16:13:00Z">
              <w:r w:rsidRPr="007C0F18" w:rsidDel="005B1F80">
                <w:delText xml:space="preserve"> </w:delText>
              </w:r>
            </w:del>
            <w:r w:rsidRPr="007C0F18">
              <w:t xml:space="preserve">Means 2016. Proceedings of the International Conference, p. 642 – 647, 2016, OCT 05-07, 2016. Accesion Number: </w:t>
            </w:r>
          </w:p>
          <w:p w:rsidR="000D6DB9" w:rsidRPr="007C0F18" w:rsidRDefault="000D6DB9" w:rsidP="00420BD2">
            <w:pPr>
              <w:spacing w:before="20"/>
              <w:jc w:val="both"/>
            </w:pPr>
            <w:del w:id="2257" w:author="Jan Strohmandl" w:date="2018-11-17T16:13:00Z">
              <w:r w:rsidRPr="007C0F18" w:rsidDel="005B1F80">
                <w:delText xml:space="preserve"> </w:delText>
              </w:r>
            </w:del>
            <w:r w:rsidRPr="007C0F18">
              <w:t>WOS:000402539900124, ISBN 1822-296X, IDS Number: BH7HZ.</w:t>
            </w:r>
          </w:p>
          <w:tbl>
            <w:tblPr>
              <w:tblW w:w="0" w:type="auto"/>
              <w:tblBorders>
                <w:top w:val="nil"/>
                <w:left w:val="nil"/>
                <w:bottom w:val="nil"/>
                <w:right w:val="nil"/>
              </w:tblBorders>
              <w:tblLayout w:type="fixed"/>
              <w:tblLook w:val="0000" w:firstRow="0" w:lastRow="0" w:firstColumn="0" w:lastColumn="0" w:noHBand="0" w:noVBand="0"/>
            </w:tblPr>
            <w:tblGrid>
              <w:gridCol w:w="9714"/>
            </w:tblGrid>
            <w:tr w:rsidR="000D6DB9" w:rsidRPr="007C0F18" w:rsidTr="00420BD2">
              <w:trPr>
                <w:trHeight w:val="1371"/>
              </w:trPr>
              <w:tc>
                <w:tcPr>
                  <w:tcW w:w="9714" w:type="dxa"/>
                </w:tcPr>
                <w:p w:rsidR="000D6DB9" w:rsidRPr="007C0F18" w:rsidRDefault="000D6DB9" w:rsidP="00420BD2">
                  <w:pPr>
                    <w:pStyle w:val="Default"/>
                    <w:spacing w:before="20"/>
                    <w:jc w:val="both"/>
                    <w:rPr>
                      <w:rFonts w:ascii="Times New Roman" w:hAnsi="Times New Roman" w:cs="Times New Roman"/>
                      <w:color w:val="auto"/>
                      <w:sz w:val="20"/>
                      <w:szCs w:val="20"/>
                    </w:rPr>
                  </w:pPr>
                  <w:r w:rsidRPr="007C0F18">
                    <w:rPr>
                      <w:rFonts w:ascii="Times New Roman" w:hAnsi="Times New Roman" w:cs="Times New Roman"/>
                      <w:color w:val="auto"/>
                      <w:sz w:val="20"/>
                      <w:szCs w:val="20"/>
                    </w:rPr>
                    <w:t xml:space="preserve">PEŠAN, Michal, 2010. </w:t>
                  </w:r>
                  <w:r w:rsidRPr="007C0F18">
                    <w:rPr>
                      <w:rFonts w:ascii="Times New Roman" w:hAnsi="Times New Roman" w:cs="Times New Roman"/>
                      <w:i/>
                      <w:iCs/>
                      <w:color w:val="auto"/>
                      <w:sz w:val="20"/>
                      <w:szCs w:val="20"/>
                    </w:rPr>
                    <w:t xml:space="preserve">Ochrana ekonomiky: modul E. </w:t>
                  </w:r>
                  <w:r w:rsidRPr="007C0F18">
                    <w:rPr>
                      <w:rFonts w:ascii="Times New Roman" w:hAnsi="Times New Roman" w:cs="Times New Roman"/>
                      <w:color w:val="auto"/>
                      <w:sz w:val="20"/>
                      <w:szCs w:val="20"/>
                    </w:rPr>
                    <w:t xml:space="preserve">Praha: MV-GŘ HZS ČR. 89 s. ISBN 978-80-6640-57-0. </w:t>
                  </w:r>
                </w:p>
              </w:tc>
            </w:tr>
          </w:tbl>
          <w:p w:rsidR="000D6DB9" w:rsidRPr="009F0094" w:rsidRDefault="000D6DB9" w:rsidP="00420BD2">
            <w:pPr>
              <w:spacing w:before="1"/>
            </w:pPr>
          </w:p>
          <w:p w:rsidR="000D6DB9" w:rsidRPr="009F0094" w:rsidRDefault="000D6DB9" w:rsidP="00420BD2">
            <w:pPr>
              <w:spacing w:before="1"/>
              <w:ind w:left="66"/>
            </w:pPr>
          </w:p>
        </w:tc>
      </w:tr>
      <w:tr w:rsidR="000D6DB9" w:rsidTr="00420BD2">
        <w:trPr>
          <w:trHeight w:hRule="exact" w:val="244"/>
        </w:trPr>
        <w:tc>
          <w:tcPr>
            <w:tcW w:w="72" w:type="dxa"/>
            <w:tcBorders>
              <w:top w:val="nil"/>
              <w:left w:val="single" w:sz="28" w:space="0" w:color="F7C9AC"/>
              <w:bottom w:val="single" w:sz="3" w:space="0" w:color="000000"/>
              <w:right w:val="nil"/>
            </w:tcBorders>
          </w:tcPr>
          <w:p w:rsidR="000D6DB9" w:rsidRDefault="000D6DB9" w:rsidP="00420BD2"/>
        </w:tc>
        <w:tc>
          <w:tcPr>
            <w:tcW w:w="9820" w:type="dxa"/>
            <w:gridSpan w:val="11"/>
            <w:tcBorders>
              <w:top w:val="single" w:sz="12" w:space="0" w:color="000000"/>
              <w:left w:val="nil"/>
              <w:bottom w:val="nil"/>
              <w:right w:val="single" w:sz="28" w:space="0" w:color="F7C9AC"/>
            </w:tcBorders>
            <w:shd w:val="clear" w:color="auto" w:fill="F7C9AC"/>
          </w:tcPr>
          <w:p w:rsidR="000D6DB9" w:rsidRPr="00EB3FA0" w:rsidRDefault="000D6DB9" w:rsidP="00420BD2">
            <w:pPr>
              <w:spacing w:line="220" w:lineRule="exact"/>
              <w:ind w:left="2761"/>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6"/>
              </w:rPr>
              <w:t xml:space="preserve"> </w:t>
            </w:r>
            <w:r w:rsidRPr="00EB3FA0">
              <w:rPr>
                <w:b/>
                <w:spacing w:val="-3"/>
              </w:rPr>
              <w:t>k</w:t>
            </w:r>
            <w:r w:rsidRPr="00EB3FA0">
              <w:rPr>
                <w:b/>
              </w:rPr>
              <w:t>e</w:t>
            </w:r>
            <w:r w:rsidRPr="00EB3FA0">
              <w:rPr>
                <w:b/>
                <w:spacing w:val="1"/>
              </w:rPr>
              <w:t xml:space="preserve"> </w:t>
            </w:r>
            <w:r w:rsidRPr="00EB3FA0">
              <w:rPr>
                <w:b/>
                <w:spacing w:val="-3"/>
              </w:rPr>
              <w:t>k</w:t>
            </w:r>
            <w:r w:rsidRPr="00EB3FA0">
              <w:rPr>
                <w:b/>
                <w:spacing w:val="6"/>
              </w:rPr>
              <w:t>o</w:t>
            </w:r>
            <w:r w:rsidRPr="00EB3FA0">
              <w:rPr>
                <w:b/>
                <w:spacing w:val="-3"/>
              </w:rPr>
              <w:t>m</w:t>
            </w:r>
            <w:r w:rsidRPr="00EB3FA0">
              <w:rPr>
                <w:b/>
              </w:rPr>
              <w:t>b</w:t>
            </w:r>
            <w:r w:rsidRPr="00EB3FA0">
              <w:rPr>
                <w:b/>
                <w:spacing w:val="2"/>
              </w:rPr>
              <w:t>i</w:t>
            </w:r>
            <w:r w:rsidRPr="00EB3FA0">
              <w:rPr>
                <w:b/>
              </w:rPr>
              <w:t>n</w:t>
            </w:r>
            <w:r w:rsidRPr="00EB3FA0">
              <w:rPr>
                <w:b/>
                <w:spacing w:val="1"/>
              </w:rPr>
              <w:t>ova</w:t>
            </w:r>
            <w:r w:rsidRPr="00EB3FA0">
              <w:rPr>
                <w:b/>
              </w:rPr>
              <w:t>né</w:t>
            </w:r>
            <w:r w:rsidRPr="00EB3FA0">
              <w:rPr>
                <w:b/>
                <w:spacing w:val="-12"/>
              </w:rPr>
              <w:t xml:space="preserve"> </w:t>
            </w:r>
            <w:r w:rsidRPr="00EB3FA0">
              <w:rPr>
                <w:b/>
              </w:rPr>
              <w:t>nebo</w:t>
            </w:r>
            <w:r w:rsidRPr="00EB3FA0">
              <w:rPr>
                <w:b/>
                <w:spacing w:val="-3"/>
              </w:rPr>
              <w:t xml:space="preserve"> </w:t>
            </w:r>
            <w:r w:rsidRPr="00EB3FA0">
              <w:rPr>
                <w:b/>
              </w:rPr>
              <w:t>di</w:t>
            </w:r>
            <w:r w:rsidRPr="00EB3FA0">
              <w:rPr>
                <w:b/>
                <w:spacing w:val="-1"/>
              </w:rPr>
              <w:t>s</w:t>
            </w:r>
            <w:r w:rsidRPr="00EB3FA0">
              <w:rPr>
                <w:b/>
                <w:spacing w:val="1"/>
              </w:rPr>
              <w:t>ta</w:t>
            </w:r>
            <w:r w:rsidRPr="00EB3FA0">
              <w:rPr>
                <w:b/>
              </w:rPr>
              <w:t>nční</w:t>
            </w:r>
            <w:r w:rsidRPr="00EB3FA0">
              <w:rPr>
                <w:b/>
                <w:spacing w:val="-8"/>
              </w:rPr>
              <w:t xml:space="preserve"> </w:t>
            </w:r>
            <w:r w:rsidRPr="00EB3FA0">
              <w:rPr>
                <w:b/>
                <w:spacing w:val="1"/>
              </w:rPr>
              <w:t>fo</w:t>
            </w:r>
            <w:r w:rsidRPr="00EB3FA0">
              <w:rPr>
                <w:b/>
                <w:spacing w:val="3"/>
              </w:rPr>
              <w:t>r</w:t>
            </w:r>
            <w:r w:rsidRPr="00EB3FA0">
              <w:rPr>
                <w:b/>
                <w:spacing w:val="-3"/>
              </w:rPr>
              <w:t>m</w:t>
            </w:r>
            <w:r w:rsidRPr="00EB3FA0">
              <w:rPr>
                <w:b/>
              </w:rPr>
              <w:t>ě</w:t>
            </w:r>
          </w:p>
        </w:tc>
      </w:tr>
      <w:tr w:rsidR="000D6DB9" w:rsidTr="00420BD2">
        <w:trPr>
          <w:trHeight w:hRule="exact" w:val="245"/>
        </w:trPr>
        <w:tc>
          <w:tcPr>
            <w:tcW w:w="72" w:type="dxa"/>
            <w:tcBorders>
              <w:top w:val="single" w:sz="3" w:space="0" w:color="000000"/>
              <w:left w:val="single" w:sz="27" w:space="0" w:color="F7C9AC"/>
              <w:bottom w:val="single" w:sz="5" w:space="0" w:color="000000"/>
              <w:right w:val="nil"/>
            </w:tcBorders>
          </w:tcPr>
          <w:p w:rsidR="000D6DB9" w:rsidRDefault="000D6DB9" w:rsidP="00420BD2"/>
        </w:tc>
        <w:tc>
          <w:tcPr>
            <w:tcW w:w="4679" w:type="dxa"/>
            <w:gridSpan w:val="3"/>
            <w:tcBorders>
              <w:top w:val="single" w:sz="3"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spacing w:val="-3"/>
              </w:rPr>
              <w:t>k</w:t>
            </w:r>
            <w:r w:rsidRPr="00EB3FA0">
              <w:rPr>
                <w:b/>
                <w:spacing w:val="3"/>
              </w:rPr>
              <w:t>o</w:t>
            </w:r>
            <w:r w:rsidRPr="00EB3FA0">
              <w:rPr>
                <w:b/>
              </w:rPr>
              <w:t>nzult</w:t>
            </w:r>
            <w:r w:rsidRPr="00EB3FA0">
              <w:rPr>
                <w:b/>
                <w:spacing w:val="1"/>
              </w:rPr>
              <w:t>a</w:t>
            </w:r>
            <w:r w:rsidRPr="00EB3FA0">
              <w:rPr>
                <w:b/>
              </w:rPr>
              <w:t>cí</w:t>
            </w:r>
            <w:r w:rsidRPr="00EB3FA0">
              <w:rPr>
                <w:b/>
                <w:spacing w:val="-9"/>
              </w:rPr>
              <w:t xml:space="preserve"> </w:t>
            </w:r>
            <w:r w:rsidRPr="00EB3FA0">
              <w:rPr>
                <w:b/>
                <w:spacing w:val="1"/>
              </w:rPr>
              <w:t>(</w:t>
            </w:r>
            <w:r w:rsidRPr="00EB3FA0">
              <w:rPr>
                <w:b/>
                <w:spacing w:val="-1"/>
              </w:rPr>
              <w:t>s</w:t>
            </w:r>
            <w:r w:rsidRPr="00EB3FA0">
              <w:rPr>
                <w:b/>
                <w:spacing w:val="1"/>
              </w:rPr>
              <w:t>o</w:t>
            </w:r>
            <w:r w:rsidRPr="00EB3FA0">
              <w:rPr>
                <w:b/>
              </w:rPr>
              <w:t>u</w:t>
            </w:r>
            <w:r w:rsidRPr="00EB3FA0">
              <w:rPr>
                <w:b/>
                <w:spacing w:val="-1"/>
              </w:rPr>
              <w:t>s</w:t>
            </w:r>
            <w:r w:rsidRPr="00EB3FA0">
              <w:rPr>
                <w:b/>
                <w:spacing w:val="1"/>
              </w:rPr>
              <w:t>t</w:t>
            </w:r>
            <w:r w:rsidRPr="00EB3FA0">
              <w:rPr>
                <w:b/>
              </w:rPr>
              <w:t>ř</w:t>
            </w:r>
            <w:r w:rsidRPr="00EB3FA0">
              <w:rPr>
                <w:b/>
                <w:spacing w:val="1"/>
              </w:rPr>
              <w:t>e</w:t>
            </w:r>
            <w:r w:rsidRPr="00EB3FA0">
              <w:rPr>
                <w:b/>
                <w:spacing w:val="2"/>
              </w:rPr>
              <w:t>d</w:t>
            </w:r>
            <w:r w:rsidRPr="00EB3FA0">
              <w:rPr>
                <w:b/>
              </w:rPr>
              <w:t>ění)</w:t>
            </w:r>
          </w:p>
        </w:tc>
        <w:tc>
          <w:tcPr>
            <w:tcW w:w="71" w:type="dxa"/>
            <w:tcBorders>
              <w:top w:val="single" w:sz="3" w:space="0" w:color="000000"/>
              <w:left w:val="single" w:sz="27" w:space="0" w:color="F7C9AC"/>
              <w:bottom w:val="single" w:sz="5" w:space="0" w:color="000000"/>
              <w:right w:val="single" w:sz="5" w:space="0" w:color="000000"/>
            </w:tcBorders>
          </w:tcPr>
          <w:p w:rsidR="000D6DB9" w:rsidRPr="00EB3FA0" w:rsidRDefault="000D6DB9" w:rsidP="00420BD2"/>
        </w:tc>
        <w:tc>
          <w:tcPr>
            <w:tcW w:w="923" w:type="dxa"/>
            <w:gridSpan w:val="2"/>
            <w:tcBorders>
              <w:top w:val="single" w:sz="3" w:space="0" w:color="000000"/>
              <w:left w:val="single" w:sz="5" w:space="0" w:color="000000"/>
              <w:bottom w:val="single" w:sz="5" w:space="0" w:color="000000"/>
              <w:right w:val="single" w:sz="27" w:space="0" w:color="F7C9AC"/>
            </w:tcBorders>
          </w:tcPr>
          <w:p w:rsidR="000D6DB9" w:rsidRPr="00EB3FA0" w:rsidRDefault="000D6DB9" w:rsidP="00420BD2">
            <w:pPr>
              <w:jc w:val="center"/>
            </w:pPr>
            <w:r>
              <w:t>16</w:t>
            </w:r>
          </w:p>
        </w:tc>
        <w:tc>
          <w:tcPr>
            <w:tcW w:w="4147" w:type="dxa"/>
            <w:gridSpan w:val="5"/>
            <w:tcBorders>
              <w:top w:val="single" w:sz="3"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4"/>
            </w:pPr>
            <w:r w:rsidRPr="00EB3FA0">
              <w:rPr>
                <w:b/>
              </w:rPr>
              <w:t>h</w:t>
            </w:r>
            <w:r w:rsidRPr="00EB3FA0">
              <w:rPr>
                <w:b/>
                <w:spacing w:val="1"/>
              </w:rPr>
              <w:t>o</w:t>
            </w:r>
            <w:r w:rsidRPr="00EB3FA0">
              <w:rPr>
                <w:b/>
              </w:rPr>
              <w:t>din</w:t>
            </w:r>
          </w:p>
        </w:tc>
      </w:tr>
      <w:tr w:rsidR="000D6DB9" w:rsidTr="00420BD2">
        <w:trPr>
          <w:trHeight w:hRule="exact" w:val="235"/>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9820" w:type="dxa"/>
            <w:gridSpan w:val="11"/>
            <w:tcBorders>
              <w:top w:val="nil"/>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8"/>
              </w:rPr>
              <w:t xml:space="preserve"> </w:t>
            </w:r>
            <w:r w:rsidRPr="00EB3FA0">
              <w:rPr>
                <w:b/>
              </w:rPr>
              <w:t>o zp</w:t>
            </w:r>
            <w:r w:rsidRPr="00EB3FA0">
              <w:rPr>
                <w:b/>
                <w:spacing w:val="2"/>
              </w:rPr>
              <w:t>ů</w:t>
            </w:r>
            <w:r w:rsidRPr="00EB3FA0">
              <w:rPr>
                <w:b/>
                <w:spacing w:val="-1"/>
              </w:rPr>
              <w:t>s</w:t>
            </w:r>
            <w:r w:rsidRPr="00EB3FA0">
              <w:rPr>
                <w:b/>
                <w:spacing w:val="1"/>
              </w:rPr>
              <w:t>o</w:t>
            </w:r>
            <w:r w:rsidRPr="00EB3FA0">
              <w:rPr>
                <w:b/>
              </w:rPr>
              <w:t>bu</w:t>
            </w:r>
            <w:r w:rsidRPr="00EB3FA0">
              <w:rPr>
                <w:b/>
                <w:spacing w:val="-5"/>
              </w:rPr>
              <w:t xml:space="preserve"> </w:t>
            </w:r>
            <w:r w:rsidRPr="00EB3FA0">
              <w:rPr>
                <w:b/>
                <w:spacing w:val="-3"/>
              </w:rPr>
              <w:t>k</w:t>
            </w:r>
            <w:r w:rsidRPr="00EB3FA0">
              <w:rPr>
                <w:b/>
                <w:spacing w:val="1"/>
              </w:rPr>
              <w:t>o</w:t>
            </w:r>
            <w:r w:rsidRPr="00EB3FA0">
              <w:rPr>
                <w:b/>
              </w:rPr>
              <w:t>nt</w:t>
            </w:r>
            <w:r w:rsidRPr="00EB3FA0">
              <w:rPr>
                <w:b/>
                <w:spacing w:val="4"/>
              </w:rPr>
              <w:t>a</w:t>
            </w:r>
            <w:r w:rsidRPr="00EB3FA0">
              <w:rPr>
                <w:b/>
              </w:rPr>
              <w:t>ktu</w:t>
            </w:r>
            <w:r w:rsidRPr="00EB3FA0">
              <w:rPr>
                <w:b/>
                <w:spacing w:val="-8"/>
              </w:rPr>
              <w:t xml:space="preserve"> </w:t>
            </w:r>
            <w:r w:rsidRPr="00EB3FA0">
              <w:rPr>
                <w:b/>
              </w:rPr>
              <w:t>s</w:t>
            </w:r>
            <w:r w:rsidRPr="00EB3FA0">
              <w:rPr>
                <w:b/>
                <w:spacing w:val="-1"/>
              </w:rPr>
              <w:t xml:space="preserve"> </w:t>
            </w:r>
            <w:r w:rsidRPr="00EB3FA0">
              <w:rPr>
                <w:b/>
                <w:spacing w:val="1"/>
              </w:rPr>
              <w:t>vy</w:t>
            </w:r>
            <w:r w:rsidRPr="00EB3FA0">
              <w:rPr>
                <w:b/>
              </w:rPr>
              <w:t>učujíc</w:t>
            </w:r>
            <w:r w:rsidRPr="00EB3FA0">
              <w:rPr>
                <w:b/>
                <w:spacing w:val="2"/>
              </w:rPr>
              <w:t>í</w:t>
            </w:r>
            <w:r w:rsidRPr="00EB3FA0">
              <w:rPr>
                <w:b/>
              </w:rPr>
              <w:t>m</w:t>
            </w:r>
          </w:p>
        </w:tc>
      </w:tr>
      <w:tr w:rsidR="000D6DB9" w:rsidRPr="000233F7" w:rsidTr="00420BD2">
        <w:trPr>
          <w:trHeight w:hRule="exact" w:val="1504"/>
        </w:trPr>
        <w:tc>
          <w:tcPr>
            <w:tcW w:w="9892" w:type="dxa"/>
            <w:gridSpan w:val="12"/>
            <w:tcBorders>
              <w:top w:val="single" w:sz="5" w:space="0" w:color="000000"/>
              <w:left w:val="single" w:sz="5" w:space="0" w:color="000000"/>
              <w:bottom w:val="single" w:sz="5" w:space="0" w:color="000000"/>
              <w:right w:val="single" w:sz="5" w:space="0" w:color="000000"/>
            </w:tcBorders>
          </w:tcPr>
          <w:p w:rsidR="000D6DB9" w:rsidDel="00AA484B" w:rsidRDefault="000D6DB9" w:rsidP="00AA484B">
            <w:pPr>
              <w:jc w:val="both"/>
              <w:rPr>
                <w:del w:id="2258" w:author="Strohmandl Jan" w:date="2018-11-13T09:23: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AA484B">
            <w:pPr>
              <w:jc w:val="both"/>
              <w:rPr>
                <w:ins w:id="2259" w:author="Strohmandl Jan" w:date="2018-11-13T09:23:00Z"/>
              </w:rPr>
            </w:pPr>
            <w:ins w:id="2260" w:author="Strohmandl Jan" w:date="2018-11-13T09:23:00Z">
              <w:r>
                <w:t>Studenti v rámci výuky absolvují 1 průběžný test za účelem prověření znalostí a odevzdají seminární práci.</w:t>
              </w:r>
            </w:ins>
          </w:p>
          <w:p w:rsidR="000D6DB9" w:rsidRPr="000233F7" w:rsidRDefault="000D6DB9" w:rsidP="00420BD2">
            <w:r>
              <w:t xml:space="preserve">Možnosti komunikace s vyučujícím: </w:t>
            </w:r>
            <w:hyperlink r:id="rId55" w:history="1">
              <w:r w:rsidRPr="001975BB">
                <w:rPr>
                  <w:rStyle w:val="Hypertextovodkaz"/>
                </w:rPr>
                <w:t>tomek@utb.cz</w:t>
              </w:r>
            </w:hyperlink>
            <w:r>
              <w:t xml:space="preserve">; </w:t>
            </w:r>
            <w:hyperlink r:id="rId56" w:history="1">
              <w:r w:rsidRPr="00EB1132">
                <w:rPr>
                  <w:rStyle w:val="Hypertextovodkaz"/>
                </w:rPr>
                <w:t>strohmandl@utb.cz</w:t>
              </w:r>
            </w:hyperlink>
            <w:r>
              <w:t xml:space="preserve"> </w:t>
            </w:r>
          </w:p>
        </w:tc>
      </w:tr>
    </w:tbl>
    <w:p w:rsidR="000D6DB9" w:rsidRPr="000233F7" w:rsidRDefault="000D6DB9" w:rsidP="000D6DB9">
      <w:pPr>
        <w:spacing w:before="6" w:line="120" w:lineRule="exact"/>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572807" w:rsidRDefault="000D6DB9" w:rsidP="00420BD2">
            <w:pPr>
              <w:jc w:val="both"/>
              <w:rPr>
                <w:b/>
              </w:rPr>
            </w:pPr>
            <w:r w:rsidRPr="00572807">
              <w:rPr>
                <w:b/>
              </w:rPr>
              <w:t>Obecné základy řešení havarijních a krizových situací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1/ZS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Klasifikovaný zápočet, kombinovaná forma. Aktivní účast studentů na seminářích</w:t>
            </w:r>
            <w:r>
              <w:br/>
              <w:t>(min. na 80 %). Vypracování semestrální práce, diskuse a vyhodnocení. Zapojení všech posluchačů do diskusní problematiky.</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Pr="00AA484B" w:rsidRDefault="00F139B8" w:rsidP="00420BD2">
            <w:pPr>
              <w:jc w:val="both"/>
              <w:rPr>
                <w:strike/>
                <w:rPrChange w:id="2261" w:author="Strohmandl Jan" w:date="2018-11-13T09:23:00Z">
                  <w:rPr/>
                </w:rPrChange>
              </w:rPr>
            </w:pPr>
            <w:del w:id="2262" w:author="Jan Strohmandl" w:date="2018-11-17T16:13:00Z">
              <w:r w:rsidRPr="00F139B8">
                <w:rPr>
                  <w:strike/>
                  <w:rPrChange w:id="2263" w:author="Strohmandl Jan" w:date="2018-11-13T09:23:00Z">
                    <w:rPr>
                      <w:color w:val="0000FF"/>
                      <w:u w:val="single"/>
                    </w:rPr>
                  </w:rPrChange>
                </w:rPr>
                <w:delText>RNDr. Zdeněk Šafařík, PhD.</w:delText>
              </w:r>
            </w:del>
            <w:ins w:id="2264" w:author="Strohmandl Jan" w:date="2018-11-13T10:17:00Z">
              <w:del w:id="2265" w:author="Jan Strohmandl" w:date="2018-11-17T16:13:00Z">
                <w:r w:rsidR="00F62E02" w:rsidDel="005B1F80">
                  <w:rPr>
                    <w:strike/>
                  </w:rPr>
                  <w:delText xml:space="preserve"> </w:delText>
                </w:r>
              </w:del>
              <w:r w:rsidRPr="00F139B8">
                <w:rPr>
                  <w:rPrChange w:id="2266" w:author="Jan Strohmandl" w:date="2018-11-17T16:13:00Z">
                    <w:rPr>
                      <w:strike/>
                      <w:color w:val="0000FF"/>
                      <w:u w:val="single"/>
                    </w:rPr>
                  </w:rPrChange>
                </w:rPr>
                <w:t>doc. Ing. Miroslav Tomek, Ph.D.</w:t>
              </w:r>
            </w:ins>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F139B8" w:rsidP="00420BD2">
            <w:pPr>
              <w:jc w:val="both"/>
              <w:rPr>
                <w:ins w:id="2267" w:author="Strohmandl Jan" w:date="2018-11-13T10:17:00Z"/>
                <w:strike/>
              </w:rPr>
            </w:pPr>
            <w:r w:rsidRPr="00F139B8">
              <w:rPr>
                <w:strike/>
                <w:rPrChange w:id="2268" w:author="Strohmandl Jan" w:date="2018-11-13T09:24:00Z">
                  <w:rPr>
                    <w:color w:val="0000FF"/>
                    <w:u w:val="single"/>
                  </w:rPr>
                </w:rPrChange>
              </w:rPr>
              <w:t>RNDr. Zdeněk Šafařík, PhD. – přednášky (100 %)</w:t>
            </w:r>
          </w:p>
          <w:p w:rsidR="00F62E02" w:rsidRDefault="00F62E02" w:rsidP="00420BD2">
            <w:pPr>
              <w:jc w:val="both"/>
              <w:rPr>
                <w:ins w:id="2269" w:author="Strohmandl Jan" w:date="2018-11-13T10:17:00Z"/>
              </w:rPr>
            </w:pPr>
            <w:ins w:id="2270" w:author="Strohmandl Jan" w:date="2018-11-13T10:17:00Z">
              <w:r>
                <w:t>d</w:t>
              </w:r>
              <w:r w:rsidR="00F139B8" w:rsidRPr="00F139B8">
                <w:rPr>
                  <w:rPrChange w:id="2271" w:author="Strohmandl Jan" w:date="2018-11-13T10:17:00Z">
                    <w:rPr>
                      <w:strike/>
                      <w:color w:val="0000FF"/>
                      <w:u w:val="single"/>
                    </w:rPr>
                  </w:rPrChange>
                </w:rPr>
                <w:t>oc. Ing. Miroslav Tomek, PhD. – přednášející (50 %)</w:t>
              </w:r>
            </w:ins>
          </w:p>
          <w:p w:rsidR="00F62E02" w:rsidRPr="00F62E02" w:rsidRDefault="00F62E02" w:rsidP="00420BD2">
            <w:pPr>
              <w:jc w:val="both"/>
            </w:pPr>
            <w:ins w:id="2272" w:author="Strohmandl Jan" w:date="2018-11-13T10:17:00Z">
              <w:r>
                <w:t xml:space="preserve">Ing. Jan Strohmandl, Ph.D. </w:t>
              </w:r>
            </w:ins>
            <w:ins w:id="2273" w:author="Strohmandl Jan" w:date="2018-11-13T10:18:00Z">
              <w:r>
                <w:t>–</w:t>
              </w:r>
            </w:ins>
            <w:ins w:id="2274" w:author="Strohmandl Jan" w:date="2018-11-13T10:17:00Z">
              <w:r>
                <w:t xml:space="preserve"> přednášející </w:t>
              </w:r>
            </w:ins>
            <w:ins w:id="2275" w:author="Strohmandl Jan" w:date="2018-11-13T10:18:00Z">
              <w:r>
                <w:t>(50 %), cvičící (100 %)</w:t>
              </w:r>
            </w:ins>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rPr>
                <w:color w:val="000000"/>
              </w:rPr>
            </w:pPr>
            <w:r w:rsidRPr="00393DD4">
              <w:rPr>
                <w:color w:val="000000"/>
              </w:rPr>
              <w:t>Cílem předmětu je seznámit student</w:t>
            </w:r>
            <w:r>
              <w:rPr>
                <w:color w:val="000000"/>
              </w:rPr>
              <w:t>y</w:t>
            </w:r>
            <w:r w:rsidRPr="00393DD4">
              <w:rPr>
                <w:color w:val="000000"/>
              </w:rPr>
              <w:t xml:space="preserve"> se základními pojmy z oblasti základů řešení havarijních a krizových situací </w:t>
            </w:r>
            <w:r>
              <w:rPr>
                <w:color w:val="000000"/>
              </w:rPr>
              <w:br/>
            </w:r>
            <w:r w:rsidRPr="00393DD4">
              <w:rPr>
                <w:color w:val="000000"/>
              </w:rPr>
              <w:t>a obecnými zásadami minimalizace jejich dopadů na člověka a přírodu.</w:t>
            </w:r>
          </w:p>
          <w:p w:rsidR="000D6DB9" w:rsidRPr="00572807" w:rsidRDefault="000D6DB9" w:rsidP="00420BD2">
            <w:pPr>
              <w:jc w:val="both"/>
              <w:rPr>
                <w:color w:val="000000"/>
              </w:rPr>
            </w:pPr>
            <w:r w:rsidRPr="0030497E">
              <w:rPr>
                <w:u w:val="single"/>
              </w:rPr>
              <w:t>Hlavní témata:</w:t>
            </w:r>
          </w:p>
          <w:p w:rsidR="000D6DB9" w:rsidRPr="00973B04" w:rsidRDefault="000D6DB9" w:rsidP="00D81E97">
            <w:pPr>
              <w:numPr>
                <w:ilvl w:val="0"/>
                <w:numId w:val="6"/>
              </w:numPr>
              <w:rPr>
                <w:b/>
              </w:rPr>
            </w:pPr>
            <w:r w:rsidRPr="00572807">
              <w:t>Úvod do studia předmětu a základní terminologie.</w:t>
            </w:r>
          </w:p>
          <w:p w:rsidR="000D6DB9" w:rsidRPr="00973B04" w:rsidRDefault="000D6DB9" w:rsidP="00D81E97">
            <w:pPr>
              <w:numPr>
                <w:ilvl w:val="0"/>
                <w:numId w:val="6"/>
              </w:numPr>
              <w:rPr>
                <w:b/>
              </w:rPr>
            </w:pPr>
            <w:r w:rsidRPr="00572807">
              <w:t>Právní normy v oblasti řešení ha</w:t>
            </w:r>
            <w:r>
              <w:t>varijních a krizových situací.</w:t>
            </w:r>
          </w:p>
          <w:p w:rsidR="000D6DB9" w:rsidRPr="00973B04" w:rsidRDefault="000D6DB9" w:rsidP="00D81E97">
            <w:pPr>
              <w:numPr>
                <w:ilvl w:val="0"/>
                <w:numId w:val="6"/>
              </w:numPr>
              <w:rPr>
                <w:b/>
              </w:rPr>
            </w:pPr>
            <w:r w:rsidRPr="00572807">
              <w:t>Základní rozpory současné společnosti a aktuá</w:t>
            </w:r>
            <w:r>
              <w:t>lní ohrožení současného světa.</w:t>
            </w:r>
          </w:p>
          <w:p w:rsidR="000D6DB9" w:rsidRPr="00973B04" w:rsidRDefault="000D6DB9" w:rsidP="00D81E97">
            <w:pPr>
              <w:numPr>
                <w:ilvl w:val="0"/>
                <w:numId w:val="6"/>
              </w:numPr>
              <w:rPr>
                <w:b/>
              </w:rPr>
            </w:pPr>
            <w:r w:rsidRPr="00572807">
              <w:t>Nežádoucí událost, hrozba a riziko. Objasnění pojmů.</w:t>
            </w:r>
          </w:p>
          <w:p w:rsidR="000D6DB9" w:rsidRPr="00973B04" w:rsidRDefault="000D6DB9" w:rsidP="00D81E97">
            <w:pPr>
              <w:numPr>
                <w:ilvl w:val="0"/>
                <w:numId w:val="6"/>
              </w:numPr>
              <w:rPr>
                <w:b/>
              </w:rPr>
            </w:pPr>
            <w:r w:rsidRPr="00572807">
              <w:t>Mimořádné události, mimořádné situace a charakteristika činitelů mimořádných u</w:t>
            </w:r>
            <w:r>
              <w:t>dálostí.</w:t>
            </w:r>
          </w:p>
          <w:p w:rsidR="000D6DB9" w:rsidRPr="00973B04" w:rsidRDefault="000D6DB9" w:rsidP="00D81E97">
            <w:pPr>
              <w:numPr>
                <w:ilvl w:val="0"/>
                <w:numId w:val="6"/>
              </w:numPr>
              <w:rPr>
                <w:b/>
              </w:rPr>
            </w:pPr>
            <w:r w:rsidRPr="00572807">
              <w:t>Typy a členění mimořádných</w:t>
            </w:r>
            <w:r>
              <w:t xml:space="preserve"> událostí podle jejich původu.</w:t>
            </w:r>
          </w:p>
          <w:p w:rsidR="000D6DB9" w:rsidRPr="00973B04" w:rsidRDefault="000D6DB9" w:rsidP="00D81E97">
            <w:pPr>
              <w:numPr>
                <w:ilvl w:val="0"/>
                <w:numId w:val="6"/>
              </w:numPr>
              <w:rPr>
                <w:b/>
              </w:rPr>
            </w:pPr>
            <w:r>
              <w:t>Krize a krizové jevy.</w:t>
            </w:r>
          </w:p>
          <w:p w:rsidR="000D6DB9" w:rsidRPr="00973B04" w:rsidRDefault="000D6DB9" w:rsidP="00D81E97">
            <w:pPr>
              <w:numPr>
                <w:ilvl w:val="0"/>
                <w:numId w:val="6"/>
              </w:numPr>
              <w:rPr>
                <w:b/>
              </w:rPr>
            </w:pPr>
            <w:r w:rsidRPr="00572807">
              <w:t xml:space="preserve">Požár a </w:t>
            </w:r>
            <w:r>
              <w:t>jeho základní charakteristiky.</w:t>
            </w:r>
          </w:p>
          <w:p w:rsidR="000D6DB9" w:rsidRPr="00973B04" w:rsidRDefault="000D6DB9" w:rsidP="00D81E97">
            <w:pPr>
              <w:numPr>
                <w:ilvl w:val="0"/>
                <w:numId w:val="6"/>
              </w:numPr>
              <w:rPr>
                <w:b/>
              </w:rPr>
            </w:pPr>
            <w:r w:rsidRPr="00572807">
              <w:t>Povodeň, proti</w:t>
            </w:r>
            <w:r>
              <w:t>povodňové aktivity a opatření.</w:t>
            </w:r>
          </w:p>
          <w:p w:rsidR="000D6DB9" w:rsidRPr="00973B04" w:rsidRDefault="000D6DB9" w:rsidP="00D81E97">
            <w:pPr>
              <w:numPr>
                <w:ilvl w:val="0"/>
                <w:numId w:val="6"/>
              </w:numPr>
              <w:rPr>
                <w:b/>
              </w:rPr>
            </w:pPr>
            <w:r w:rsidRPr="00572807">
              <w:t>Průmyslové a dopravní havári</w:t>
            </w:r>
            <w:r>
              <w:t>e s únikem nebezpečných látek.</w:t>
            </w:r>
          </w:p>
          <w:p w:rsidR="000D6DB9" w:rsidRPr="00973B04" w:rsidRDefault="000D6DB9" w:rsidP="00D81E97">
            <w:pPr>
              <w:numPr>
                <w:ilvl w:val="0"/>
                <w:numId w:val="6"/>
              </w:numPr>
              <w:rPr>
                <w:b/>
              </w:rPr>
            </w:pPr>
            <w:r>
              <w:t>Integrovaný záchranný systém.</w:t>
            </w:r>
          </w:p>
          <w:p w:rsidR="000D6DB9" w:rsidRPr="00973B04" w:rsidRDefault="000D6DB9" w:rsidP="00D81E97">
            <w:pPr>
              <w:numPr>
                <w:ilvl w:val="0"/>
                <w:numId w:val="6"/>
              </w:numPr>
              <w:rPr>
                <w:b/>
              </w:rPr>
            </w:pPr>
            <w:r w:rsidRPr="00572807">
              <w:t>Záchranné a likvid</w:t>
            </w:r>
            <w:r>
              <w:t>ační práce.</w:t>
            </w:r>
          </w:p>
          <w:p w:rsidR="000D6DB9" w:rsidRPr="00973B04" w:rsidRDefault="000D6DB9" w:rsidP="00D81E97">
            <w:pPr>
              <w:numPr>
                <w:ilvl w:val="0"/>
                <w:numId w:val="6"/>
              </w:numPr>
              <w:rPr>
                <w:b/>
              </w:rPr>
            </w:pPr>
            <w:r>
              <w:t>Ochrana obyvatelstva.</w:t>
            </w:r>
          </w:p>
          <w:p w:rsidR="000D6DB9" w:rsidRPr="00973B04" w:rsidRDefault="000D6DB9" w:rsidP="00D81E97">
            <w:pPr>
              <w:numPr>
                <w:ilvl w:val="0"/>
                <w:numId w:val="6"/>
              </w:numPr>
              <w:rPr>
                <w:b/>
              </w:rPr>
            </w:pPr>
            <w:r w:rsidRPr="00572807">
              <w:t>Systém varování a vyrozumění při vzniku a řešení ha</w:t>
            </w:r>
            <w:r>
              <w:t>varijních a krizových situací.</w:t>
            </w:r>
          </w:p>
          <w:p w:rsidR="000D6DB9" w:rsidRDefault="000D6DB9" w:rsidP="00420BD2">
            <w:pPr>
              <w:rPr>
                <w:b/>
              </w:rPr>
            </w:pPr>
            <w:r w:rsidRPr="005429C1">
              <w:rPr>
                <w:b/>
              </w:rPr>
              <w:t>Výstupní kompetence</w:t>
            </w:r>
            <w:r>
              <w:rPr>
                <w:b/>
              </w:rPr>
              <w:t>:</w:t>
            </w:r>
          </w:p>
          <w:p w:rsidR="000D6DB9" w:rsidRDefault="000D6DB9" w:rsidP="00420BD2">
            <w:pPr>
              <w:jc w:val="both"/>
            </w:pPr>
            <w:r w:rsidRPr="00BF644F">
              <w:t xml:space="preserve">Student </w:t>
            </w:r>
            <w:r>
              <w:t xml:space="preserve">ovládá základní informace o příčinách a následcích různých druhů havárií a krizových situací. Kriticky hodnotí dopad havárií na život, zdraví, majetek a životní prostředí. Kriticky posuzuje zásahy člověka do životního prostředí  </w:t>
            </w:r>
            <w:r>
              <w:br/>
              <w:t>a možné újmy zapříčiněné výše uvedenými haváriemi a krizovými situacemi.</w:t>
            </w:r>
          </w:p>
          <w:p w:rsidR="000D6DB9" w:rsidRDefault="000D6DB9" w:rsidP="00420BD2">
            <w:pPr>
              <w:jc w:val="both"/>
            </w:pP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567B91" w:rsidRDefault="000D6DB9" w:rsidP="00420BD2">
            <w:pPr>
              <w:rPr>
                <w:b/>
                <w:color w:val="000000"/>
              </w:rPr>
            </w:pPr>
            <w:r w:rsidRPr="00567B91">
              <w:rPr>
                <w:b/>
                <w:color w:val="000000"/>
              </w:rPr>
              <w:t>Povinná literatura:</w:t>
            </w:r>
          </w:p>
          <w:p w:rsidR="000D6DB9" w:rsidRPr="00973B04" w:rsidRDefault="000D6DB9" w:rsidP="00420BD2">
            <w:pPr>
              <w:rPr>
                <w:rFonts w:hAnsi="Symbol"/>
              </w:rPr>
            </w:pPr>
            <w:r w:rsidRPr="00973B04">
              <w:rPr>
                <w:bCs/>
              </w:rPr>
              <w:t xml:space="preserve">SMIL, V. </w:t>
            </w:r>
            <w:ins w:id="2276" w:author="Eva Batůšková" w:date="2018-11-19T11:43:00Z">
              <w:r w:rsidR="008F2CCC">
                <w:rPr>
                  <w:bCs/>
                </w:rPr>
                <w:t>(</w:t>
              </w:r>
            </w:ins>
            <w:ins w:id="2277" w:author="Jan Strohmandl" w:date="2018-11-17T16:14:00Z">
              <w:r w:rsidR="00E30E3E" w:rsidRPr="00973B04">
                <w:rPr>
                  <w:bCs/>
                </w:rPr>
                <w:t>2017</w:t>
              </w:r>
            </w:ins>
            <w:ins w:id="2278" w:author="Eva Batůšková" w:date="2018-11-19T11:43:00Z">
              <w:r w:rsidR="008F2CCC">
                <w:rPr>
                  <w:bCs/>
                </w:rPr>
                <w:t>)</w:t>
              </w:r>
            </w:ins>
            <w:ins w:id="2279" w:author="Jan Strohmandl" w:date="2018-11-17T16:14:00Z">
              <w:r w:rsidR="00E30E3E" w:rsidRPr="00973B04">
                <w:rPr>
                  <w:bCs/>
                </w:rPr>
                <w:t xml:space="preserve">. </w:t>
              </w:r>
            </w:ins>
            <w:r w:rsidRPr="00973B04">
              <w:rPr>
                <w:i/>
                <w:color w:val="000000"/>
              </w:rPr>
              <w:t>Globální katastrofy a trendy: příštích padesát let</w:t>
            </w:r>
            <w:r w:rsidRPr="00973B04">
              <w:rPr>
                <w:color w:val="000000"/>
              </w:rPr>
              <w:t xml:space="preserve">. 1. </w:t>
            </w:r>
            <w:r w:rsidRPr="00973B04">
              <w:rPr>
                <w:bCs/>
              </w:rPr>
              <w:t>vyd. Zlín: Kniha</w:t>
            </w:r>
            <w:r w:rsidRPr="00973B04">
              <w:rPr>
                <w:color w:val="000000"/>
              </w:rPr>
              <w:t xml:space="preserve"> </w:t>
            </w:r>
            <w:r w:rsidRPr="00973B04">
              <w:rPr>
                <w:bCs/>
              </w:rPr>
              <w:t xml:space="preserve">Zlín, </w:t>
            </w:r>
            <w:del w:id="2280" w:author="Jan Strohmandl" w:date="2018-11-17T16:14:00Z">
              <w:r w:rsidRPr="00973B04" w:rsidDel="00E30E3E">
                <w:rPr>
                  <w:bCs/>
                </w:rPr>
                <w:delText xml:space="preserve">2017. </w:delText>
              </w:r>
            </w:del>
            <w:r w:rsidRPr="00973B04">
              <w:rPr>
                <w:bCs/>
              </w:rPr>
              <w:t xml:space="preserve">ISBN </w:t>
            </w:r>
            <w:r w:rsidRPr="00973B04">
              <w:t>978-80-7473-528-8.</w:t>
            </w:r>
            <w:r w:rsidRPr="00973B04">
              <w:br/>
            </w:r>
            <w:r w:rsidRPr="00973B04">
              <w:rPr>
                <w:bCs/>
              </w:rPr>
              <w:t xml:space="preserve">VANÍČEK, J., VODEHNAL, O. </w:t>
            </w:r>
            <w:ins w:id="2281" w:author="Eva Batůšková" w:date="2018-11-19T11:43:00Z">
              <w:r w:rsidR="008F2CCC">
                <w:rPr>
                  <w:bCs/>
                </w:rPr>
                <w:t>(</w:t>
              </w:r>
            </w:ins>
            <w:ins w:id="2282" w:author="Jan Strohmandl" w:date="2018-11-17T16:14:00Z">
              <w:r w:rsidR="00E30E3E" w:rsidRPr="00973B04">
                <w:rPr>
                  <w:rFonts w:hAnsi="Symbol"/>
                </w:rPr>
                <w:t>2017</w:t>
              </w:r>
            </w:ins>
            <w:ins w:id="2283" w:author="Eva Batůšková" w:date="2018-11-19T11:43:00Z">
              <w:r w:rsidR="008F2CCC">
                <w:rPr>
                  <w:rFonts w:hAnsi="Symbol"/>
                </w:rPr>
                <w:t>)</w:t>
              </w:r>
            </w:ins>
            <w:ins w:id="2284" w:author="Jan Strohmandl" w:date="2018-11-17T16:14:00Z">
              <w:r w:rsidR="00E30E3E">
                <w:rPr>
                  <w:rFonts w:hAnsi="Symbol"/>
                </w:rPr>
                <w:t>.</w:t>
              </w:r>
              <w:r w:rsidR="00E30E3E" w:rsidRPr="00973B04">
                <w:rPr>
                  <w:rFonts w:hAnsi="Symbol"/>
                </w:rPr>
                <w:t xml:space="preserve"> </w:t>
              </w:r>
            </w:ins>
            <w:r w:rsidRPr="00973B04">
              <w:rPr>
                <w:bCs/>
                <w:i/>
              </w:rPr>
              <w:t>Krizový zákon. Komentář.</w:t>
            </w:r>
            <w:r w:rsidRPr="00973B04">
              <w:rPr>
                <w:bCs/>
              </w:rPr>
              <w:t xml:space="preserve"> </w:t>
            </w:r>
            <w:r w:rsidRPr="00973B04">
              <w:rPr>
                <w:rFonts w:hAnsi="Symbol"/>
              </w:rPr>
              <w:t xml:space="preserve">Praha: Wolters Kluver </w:t>
            </w:r>
            <w:r w:rsidRPr="00973B04">
              <w:t xml:space="preserve">ČR, </w:t>
            </w:r>
            <w:del w:id="2285" w:author="Jan Strohmandl" w:date="2018-11-17T16:14:00Z">
              <w:r w:rsidRPr="00973B04" w:rsidDel="00E30E3E">
                <w:rPr>
                  <w:rFonts w:hAnsi="Symbol"/>
                </w:rPr>
                <w:delText xml:space="preserve">2017, </w:delText>
              </w:r>
            </w:del>
            <w:r w:rsidRPr="00973B04">
              <w:rPr>
                <w:rFonts w:hAnsi="Symbol"/>
              </w:rPr>
              <w:t>364 s. ISBN 978-80-7552-787-5.</w:t>
            </w:r>
          </w:p>
          <w:p w:rsidR="000D6DB9" w:rsidRPr="00973B04" w:rsidRDefault="000D6DB9" w:rsidP="00420BD2">
            <w:pPr>
              <w:jc w:val="both"/>
            </w:pPr>
            <w:r w:rsidRPr="00973B04">
              <w:t>DVOŘÁK, Zdeněk, ENGLICH, Jan, HRUZA, Petr, KASAL, Radan, KOPČÁK, Petr, PEJŠEK, Miroslav</w:t>
            </w:r>
            <w:del w:id="2286" w:author="Eva Batůšková" w:date="2018-11-19T11:44:00Z">
              <w:r w:rsidRPr="00973B04" w:rsidDel="008F2CCC">
                <w:delText>.</w:delText>
              </w:r>
            </w:del>
            <w:r w:rsidRPr="00973B04">
              <w:t xml:space="preserve"> </w:t>
            </w:r>
            <w:ins w:id="2287" w:author="Eva Batůšková" w:date="2018-11-19T11:44:00Z">
              <w:r w:rsidR="008F2CCC">
                <w:t>(</w:t>
              </w:r>
            </w:ins>
            <w:ins w:id="2288" w:author="Jan Strohmandl" w:date="2018-11-17T16:14:00Z">
              <w:r w:rsidR="00E30E3E" w:rsidRPr="00973B04">
                <w:t>2015</w:t>
              </w:r>
            </w:ins>
            <w:ins w:id="2289" w:author="Eva Batůšková" w:date="2018-11-19T11:44:00Z">
              <w:r w:rsidR="008F2CCC">
                <w:t>)</w:t>
              </w:r>
            </w:ins>
            <w:ins w:id="2290" w:author="Jan Strohmandl" w:date="2018-11-17T16:14:00Z">
              <w:r w:rsidR="00E30E3E" w:rsidRPr="00973B04">
                <w:t xml:space="preserve">. </w:t>
              </w:r>
            </w:ins>
            <w:r w:rsidRPr="00973B04">
              <w:rPr>
                <w:i/>
              </w:rPr>
              <w:t>Vzdálené řízení krizových situací.</w:t>
            </w:r>
            <w:r w:rsidRPr="00973B04">
              <w:t xml:space="preserve"> 1. vyd. Praha: Anakan s.r.o., </w:t>
            </w:r>
            <w:del w:id="2291" w:author="Jan Strohmandl" w:date="2018-11-17T16:14:00Z">
              <w:r w:rsidRPr="00973B04" w:rsidDel="00E30E3E">
                <w:delText xml:space="preserve">2015. </w:delText>
              </w:r>
            </w:del>
            <w:r w:rsidRPr="00973B04">
              <w:t>ISBN 978-80-260-8757-1.</w:t>
            </w:r>
          </w:p>
          <w:p w:rsidR="000D6DB9" w:rsidRDefault="000D6DB9" w:rsidP="00420BD2">
            <w:pPr>
              <w:jc w:val="both"/>
            </w:pPr>
            <w:r w:rsidRPr="00973B04">
              <w:t xml:space="preserve">FRÖLICH, T., et al. </w:t>
            </w:r>
            <w:ins w:id="2292" w:author="Eva Batůšková" w:date="2018-11-19T11:44:00Z">
              <w:r w:rsidR="008F2CCC">
                <w:t>(</w:t>
              </w:r>
            </w:ins>
            <w:ins w:id="2293" w:author="Jan Strohmandl" w:date="2018-11-17T16:14:00Z">
              <w:r w:rsidR="00E30E3E" w:rsidRPr="00973B04">
                <w:t>2014</w:t>
              </w:r>
            </w:ins>
            <w:ins w:id="2294" w:author="Eva Batůšková" w:date="2018-11-19T11:44:00Z">
              <w:r w:rsidR="008F2CCC">
                <w:t>)</w:t>
              </w:r>
            </w:ins>
            <w:ins w:id="2295" w:author="Jan Strohmandl" w:date="2018-11-17T16:14:00Z">
              <w:r w:rsidR="00E30E3E">
                <w:t xml:space="preserve">. </w:t>
              </w:r>
            </w:ins>
            <w:r w:rsidRPr="00973B04">
              <w:rPr>
                <w:i/>
              </w:rPr>
              <w:t>Ochrana obyvatelstva v případě krizových situací a mimořádných událostí nevojenského charakteru I.</w:t>
            </w:r>
            <w:r w:rsidRPr="00973B04">
              <w:t xml:space="preserve"> Praha: MŠMT, </w:t>
            </w:r>
            <w:del w:id="2296" w:author="Jan Strohmandl" w:date="2018-11-17T16:14:00Z">
              <w:r w:rsidRPr="00973B04" w:rsidDel="00E30E3E">
                <w:delText>2014,</w:delText>
              </w:r>
              <w:r w:rsidDel="00E30E3E">
                <w:delText xml:space="preserve"> </w:delText>
              </w:r>
            </w:del>
            <w:r>
              <w:t>152 s. ISBN 978-80-263-0721-1.</w:t>
            </w:r>
          </w:p>
          <w:p w:rsidR="000D6DB9" w:rsidRDefault="00F139B8" w:rsidP="00420BD2">
            <w:pPr>
              <w:jc w:val="both"/>
              <w:rPr>
                <w:sz w:val="24"/>
                <w:szCs w:val="24"/>
              </w:rPr>
            </w:pPr>
            <w:r>
              <w:fldChar w:fldCharType="begin"/>
            </w:r>
            <w:r w:rsidR="008D31EE">
              <w:instrText>HYPERLINK "http://katalog.k.utb.cz/F/?func=find-b&amp;find_code=SYS&amp;request=57798" \t "_blank"</w:instrText>
            </w:r>
            <w:r>
              <w:fldChar w:fldCharType="separate"/>
            </w:r>
            <w:r w:rsidR="000D6DB9" w:rsidRPr="00973B04">
              <w:rPr>
                <w:bCs/>
              </w:rPr>
              <w:t>SMETANA, Marek, Danuše KRATO</w:t>
            </w:r>
            <w:r w:rsidR="000D6DB9">
              <w:rPr>
                <w:bCs/>
              </w:rPr>
              <w:t>CHVÍLOVÁ ml., Danuše KRATCHVÍLO</w:t>
            </w:r>
            <w:r w:rsidR="000D6DB9" w:rsidRPr="00973B04">
              <w:rPr>
                <w:bCs/>
              </w:rPr>
              <w:t>VÁ</w:t>
            </w:r>
            <w:del w:id="2297" w:author="Eva Batůšková" w:date="2018-11-19T11:44:00Z">
              <w:r w:rsidR="000D6DB9" w:rsidRPr="00973B04" w:rsidDel="008F2CCC">
                <w:rPr>
                  <w:bCs/>
                </w:rPr>
                <w:delText>.</w:delText>
              </w:r>
            </w:del>
            <w:r w:rsidR="000D6DB9" w:rsidRPr="00973B04">
              <w:rPr>
                <w:bCs/>
              </w:rPr>
              <w:t> </w:t>
            </w:r>
            <w:ins w:id="2298" w:author="Eva Batůšková" w:date="2018-11-19T11:44:00Z">
              <w:r w:rsidR="008F2CCC">
                <w:rPr>
                  <w:bCs/>
                </w:rPr>
                <w:t>(</w:t>
              </w:r>
            </w:ins>
            <w:ins w:id="2299" w:author="Jan Strohmandl" w:date="2018-11-17T16:14:00Z">
              <w:r w:rsidR="00E30E3E" w:rsidRPr="00E30E3E">
                <w:rPr>
                  <w:bCs/>
                </w:rPr>
                <w:t>2010</w:t>
              </w:r>
            </w:ins>
            <w:ins w:id="2300" w:author="Eva Batůšková" w:date="2018-11-19T11:44:00Z">
              <w:r w:rsidR="008F2CCC">
                <w:rPr>
                  <w:bCs/>
                </w:rPr>
                <w:t>)</w:t>
              </w:r>
            </w:ins>
            <w:ins w:id="2301" w:author="Jan Strohmandl" w:date="2018-11-17T16:14:00Z">
              <w:r w:rsidR="00E30E3E" w:rsidRPr="00E30E3E">
                <w:rPr>
                  <w:bCs/>
                </w:rPr>
                <w:t xml:space="preserve">. </w:t>
              </w:r>
            </w:ins>
            <w:r w:rsidR="000D6DB9" w:rsidRPr="00973B04">
              <w:rPr>
                <w:bCs/>
                <w:i/>
                <w:iCs/>
              </w:rPr>
              <w:t>Havarijní plánování</w:t>
            </w:r>
            <w:r w:rsidR="000D6DB9" w:rsidRPr="00973B04">
              <w:rPr>
                <w:bCs/>
              </w:rPr>
              <w:t xml:space="preserve">. Computer Press, </w:t>
            </w:r>
            <w:del w:id="2302" w:author="Jan Strohmandl" w:date="2018-11-17T16:14:00Z">
              <w:r w:rsidR="000D6DB9" w:rsidRPr="00973B04" w:rsidDel="00E30E3E">
                <w:rPr>
                  <w:bCs/>
                </w:rPr>
                <w:delText xml:space="preserve">2010. </w:delText>
              </w:r>
            </w:del>
            <w:r w:rsidR="000D6DB9" w:rsidRPr="00973B04">
              <w:rPr>
                <w:bCs/>
              </w:rPr>
              <w:t>ISBN 978-80-251-2989-0.</w:t>
            </w:r>
            <w:r>
              <w:fldChar w:fldCharType="end"/>
            </w:r>
          </w:p>
          <w:p w:rsidR="000D6DB9" w:rsidRDefault="000D6DB9" w:rsidP="00420BD2">
            <w:pPr>
              <w:spacing w:before="60"/>
              <w:jc w:val="both"/>
              <w:rPr>
                <w:rFonts w:hAnsi="Symbol"/>
                <w:sz w:val="24"/>
                <w:szCs w:val="24"/>
              </w:rPr>
            </w:pPr>
            <w:r w:rsidRPr="00567B91">
              <w:rPr>
                <w:b/>
                <w:color w:val="000000"/>
              </w:rPr>
              <w:t xml:space="preserve">Doporučená </w:t>
            </w:r>
            <w:r w:rsidRPr="0056138F">
              <w:rPr>
                <w:b/>
                <w:bCs/>
                <w:spacing w:val="1"/>
              </w:rPr>
              <w:t>literatura</w:t>
            </w:r>
            <w:r w:rsidRPr="00567B91">
              <w:rPr>
                <w:b/>
                <w:color w:val="000000"/>
              </w:rPr>
              <w:t>:</w:t>
            </w:r>
          </w:p>
          <w:p w:rsidR="000D6DB9" w:rsidRPr="00973B04" w:rsidRDefault="000D6DB9" w:rsidP="00420BD2">
            <w:r w:rsidRPr="00973B04">
              <w:rPr>
                <w:color w:val="000000"/>
              </w:rPr>
              <w:lastRenderedPageBreak/>
              <w:t>KRATOCHVÍLOVÁ, D. </w:t>
            </w:r>
            <w:r w:rsidRPr="00973B04">
              <w:rPr>
                <w:i/>
                <w:iCs/>
                <w:color w:val="000000"/>
              </w:rPr>
              <w:t>Havarijní plánování. I., II., III</w:t>
            </w:r>
            <w:r w:rsidRPr="00973B04">
              <w:rPr>
                <w:color w:val="000000"/>
              </w:rPr>
              <w:t>. SPBI, Ostrava.</w:t>
            </w:r>
            <w:r w:rsidRPr="00973B04">
              <w:rPr>
                <w:color w:val="000000"/>
              </w:rPr>
              <w:br/>
            </w:r>
            <w:r w:rsidRPr="00973B04">
              <w:rPr>
                <w:i/>
                <w:iCs/>
                <w:color w:val="000000"/>
              </w:rPr>
              <w:t>Usnesení Bezpečnostní rady státu č.87/2000 Sb., k obecným zásadám krizového plánování ČR</w:t>
            </w:r>
            <w:r w:rsidRPr="00973B04">
              <w:rPr>
                <w:color w:val="000000"/>
              </w:rPr>
              <w:t>.</w:t>
            </w:r>
            <w:r w:rsidRPr="00973B04">
              <w:rPr>
                <w:color w:val="000000"/>
              </w:rPr>
              <w:br/>
            </w:r>
            <w:r w:rsidRPr="00973B04">
              <w:rPr>
                <w:i/>
                <w:iCs/>
                <w:color w:val="000000"/>
              </w:rPr>
              <w:t>Zákon č. 240/2000 Sb., o krizovém řízení (krizový zákon)</w:t>
            </w:r>
            <w:r w:rsidRPr="00973B04">
              <w:rPr>
                <w:color w:val="000000"/>
              </w:rPr>
              <w:t>.</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2303" w:author="Strohmandl Jan" w:date="2018-11-13T09:24: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ins w:id="2304" w:author="Strohmandl Jan" w:date="2018-11-13T09:24: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r w:rsidR="00F139B8" w:rsidRPr="00F139B8">
              <w:rPr>
                <w:strike/>
                <w:rPrChange w:id="2305" w:author="Strohmandl Jan" w:date="2018-11-13T09:24:00Z">
                  <w:rPr>
                    <w:rStyle w:val="Hypertextovodkaz"/>
                  </w:rPr>
                </w:rPrChange>
              </w:rPr>
              <w:fldChar w:fldCharType="begin"/>
            </w:r>
            <w:r w:rsidR="00F139B8" w:rsidRPr="00F139B8">
              <w:rPr>
                <w:strike/>
                <w:rPrChange w:id="2306" w:author="Strohmandl Jan" w:date="2018-11-13T09:24:00Z">
                  <w:rPr>
                    <w:color w:val="0000FF"/>
                    <w:u w:val="single"/>
                  </w:rPr>
                </w:rPrChange>
              </w:rPr>
              <w:instrText xml:space="preserve"> HYPERLINK "mailto:safarik@utb.cz" </w:instrText>
            </w:r>
            <w:r w:rsidR="00F139B8" w:rsidRPr="00F139B8">
              <w:rPr>
                <w:strike/>
                <w:rPrChange w:id="2307" w:author="Strohmandl Jan" w:date="2018-11-13T09:24:00Z">
                  <w:rPr>
                    <w:rStyle w:val="Hypertextovodkaz"/>
                  </w:rPr>
                </w:rPrChange>
              </w:rPr>
              <w:fldChar w:fldCharType="separate"/>
            </w:r>
            <w:r w:rsidR="00F139B8" w:rsidRPr="00F139B8">
              <w:rPr>
                <w:rStyle w:val="Hypertextovodkaz"/>
                <w:strike/>
                <w:rPrChange w:id="2308" w:author="Strohmandl Jan" w:date="2018-11-13T09:24:00Z">
                  <w:rPr>
                    <w:rStyle w:val="Hypertextovodkaz"/>
                  </w:rPr>
                </w:rPrChange>
              </w:rPr>
              <w:t>safarik@utb.cz</w:t>
            </w:r>
            <w:r w:rsidR="00F139B8" w:rsidRPr="00F139B8">
              <w:rPr>
                <w:rStyle w:val="Hypertextovodkaz"/>
                <w:strike/>
                <w:rPrChange w:id="2309" w:author="Strohmandl Jan" w:date="2018-11-13T09:24:00Z">
                  <w:rPr>
                    <w:rStyle w:val="Hypertextovodkaz"/>
                  </w:rPr>
                </w:rPrChange>
              </w:rPr>
              <w:fldChar w:fldCharType="end"/>
            </w:r>
          </w:p>
        </w:tc>
      </w:tr>
    </w:tbl>
    <w:p w:rsidR="000D6DB9" w:rsidRDefault="000D6DB9" w:rsidP="000D6DB9"/>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17D0" w:rsidTr="00725D1A">
        <w:trPr>
          <w:ins w:id="2310" w:author="PS" w:date="2018-11-25T17:42:00Z"/>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E17D0" w:rsidRDefault="000E17D0" w:rsidP="00725D1A">
            <w:pPr>
              <w:spacing w:line="276" w:lineRule="auto"/>
              <w:jc w:val="both"/>
              <w:rPr>
                <w:ins w:id="2311" w:author="PS" w:date="2018-11-25T17:42:00Z"/>
                <w:b/>
                <w:sz w:val="28"/>
                <w:lang w:eastAsia="en-US"/>
              </w:rPr>
            </w:pPr>
            <w:ins w:id="2312" w:author="PS" w:date="2018-11-25T17:42:00Z">
              <w:r>
                <w:lastRenderedPageBreak/>
                <w:br w:type="page"/>
              </w:r>
              <w:r>
                <w:rPr>
                  <w:b/>
                  <w:sz w:val="28"/>
                  <w:lang w:eastAsia="en-US"/>
                </w:rPr>
                <w:t>B-III – Charakteristika studijního předmětu</w:t>
              </w:r>
            </w:ins>
          </w:p>
        </w:tc>
      </w:tr>
      <w:tr w:rsidR="000E17D0" w:rsidTr="00725D1A">
        <w:trPr>
          <w:ins w:id="2313" w:author="PS" w:date="2018-11-25T17:42:00Z"/>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314" w:author="PS" w:date="2018-11-25T17:42:00Z"/>
                <w:b/>
                <w:lang w:eastAsia="en-US"/>
              </w:rPr>
            </w:pPr>
            <w:ins w:id="2315" w:author="PS" w:date="2018-11-25T17:42:00Z">
              <w:r>
                <w:rPr>
                  <w:b/>
                  <w:lang w:eastAsia="en-US"/>
                </w:rPr>
                <w:t>Název studijního předmětu</w:t>
              </w:r>
            </w:ins>
          </w:p>
        </w:tc>
        <w:tc>
          <w:tcPr>
            <w:tcW w:w="6769" w:type="dxa"/>
            <w:gridSpan w:val="7"/>
            <w:tcBorders>
              <w:top w:val="double" w:sz="4" w:space="0" w:color="auto"/>
              <w:left w:val="single" w:sz="4" w:space="0" w:color="auto"/>
              <w:bottom w:val="single" w:sz="4" w:space="0" w:color="auto"/>
              <w:right w:val="single" w:sz="4" w:space="0" w:color="auto"/>
            </w:tcBorders>
            <w:hideMark/>
          </w:tcPr>
          <w:p w:rsidR="000E17D0" w:rsidRDefault="000E17D0" w:rsidP="00725D1A">
            <w:pPr>
              <w:spacing w:line="276" w:lineRule="auto"/>
              <w:jc w:val="both"/>
              <w:rPr>
                <w:ins w:id="2316" w:author="PS" w:date="2018-11-25T17:42:00Z"/>
                <w:b/>
                <w:lang w:eastAsia="en-US"/>
              </w:rPr>
            </w:pPr>
            <w:ins w:id="2317" w:author="PS" w:date="2018-11-25T17:42:00Z">
              <w:r>
                <w:rPr>
                  <w:b/>
                  <w:lang w:eastAsia="en-US"/>
                </w:rPr>
                <w:t>Odborná praxe</w:t>
              </w:r>
            </w:ins>
          </w:p>
        </w:tc>
      </w:tr>
      <w:tr w:rsidR="000E17D0" w:rsidTr="00725D1A">
        <w:trPr>
          <w:trHeight w:val="249"/>
          <w:ins w:id="2318" w:author="PS" w:date="2018-11-25T17:42: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319" w:author="PS" w:date="2018-11-25T17:42:00Z"/>
                <w:b/>
                <w:lang w:eastAsia="en-US"/>
              </w:rPr>
            </w:pPr>
            <w:ins w:id="2320" w:author="PS" w:date="2018-11-25T17:42:00Z">
              <w:r>
                <w:rPr>
                  <w:b/>
                  <w:lang w:eastAsia="en-US"/>
                </w:rPr>
                <w:t>Typ předmětu</w:t>
              </w:r>
            </w:ins>
          </w:p>
        </w:tc>
        <w:tc>
          <w:tcPr>
            <w:tcW w:w="3406" w:type="dxa"/>
            <w:gridSpan w:val="4"/>
            <w:tcBorders>
              <w:top w:val="single" w:sz="4" w:space="0" w:color="auto"/>
              <w:left w:val="single" w:sz="4" w:space="0" w:color="auto"/>
              <w:bottom w:val="single" w:sz="4" w:space="0" w:color="auto"/>
              <w:right w:val="single" w:sz="4" w:space="0" w:color="auto"/>
            </w:tcBorders>
            <w:hideMark/>
          </w:tcPr>
          <w:p w:rsidR="000E17D0" w:rsidRDefault="000E17D0" w:rsidP="00725D1A">
            <w:pPr>
              <w:spacing w:line="276" w:lineRule="auto"/>
              <w:jc w:val="both"/>
              <w:rPr>
                <w:ins w:id="2321" w:author="PS" w:date="2018-11-25T17:42:00Z"/>
                <w:lang w:eastAsia="en-US"/>
              </w:rPr>
            </w:pPr>
            <w:ins w:id="2322" w:author="PS" w:date="2018-11-25T17:42:00Z">
              <w:r>
                <w:rPr>
                  <w:lang w:eastAsia="en-US"/>
                </w:rPr>
                <w:t xml:space="preserve">povinný </w:t>
              </w:r>
            </w:ins>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323" w:author="PS" w:date="2018-11-25T17:42:00Z"/>
                <w:lang w:eastAsia="en-US"/>
              </w:rPr>
            </w:pPr>
            <w:ins w:id="2324" w:author="PS" w:date="2018-11-25T17:42:00Z">
              <w:r>
                <w:rPr>
                  <w:b/>
                  <w:lang w:eastAsia="en-US"/>
                </w:rPr>
                <w:t>doporučený ročník / semestr</w:t>
              </w:r>
            </w:ins>
          </w:p>
        </w:tc>
        <w:tc>
          <w:tcPr>
            <w:tcW w:w="668" w:type="dxa"/>
            <w:tcBorders>
              <w:top w:val="single" w:sz="4" w:space="0" w:color="auto"/>
              <w:left w:val="single" w:sz="4" w:space="0" w:color="auto"/>
              <w:bottom w:val="single" w:sz="4" w:space="0" w:color="auto"/>
              <w:right w:val="single" w:sz="4" w:space="0" w:color="auto"/>
            </w:tcBorders>
            <w:hideMark/>
          </w:tcPr>
          <w:p w:rsidR="000E17D0" w:rsidRDefault="000E17D0" w:rsidP="00725D1A">
            <w:pPr>
              <w:spacing w:line="276" w:lineRule="auto"/>
              <w:jc w:val="both"/>
              <w:rPr>
                <w:ins w:id="2325" w:author="PS" w:date="2018-11-25T17:42:00Z"/>
                <w:lang w:eastAsia="en-US"/>
              </w:rPr>
            </w:pPr>
            <w:ins w:id="2326" w:author="PS" w:date="2018-11-25T17:42:00Z">
              <w:r>
                <w:rPr>
                  <w:lang w:eastAsia="en-US"/>
                </w:rPr>
                <w:t>2/L</w:t>
              </w:r>
            </w:ins>
          </w:p>
        </w:tc>
      </w:tr>
      <w:tr w:rsidR="000E17D0" w:rsidTr="00725D1A">
        <w:trPr>
          <w:ins w:id="2327" w:author="PS" w:date="2018-11-25T17:42: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328" w:author="PS" w:date="2018-11-25T17:42:00Z"/>
                <w:b/>
                <w:lang w:eastAsia="en-US"/>
              </w:rPr>
            </w:pPr>
            <w:ins w:id="2329" w:author="PS" w:date="2018-11-25T17:42:00Z">
              <w:r>
                <w:rPr>
                  <w:b/>
                  <w:lang w:eastAsia="en-US"/>
                </w:rPr>
                <w:t>Rozsah studijního předmětu</w:t>
              </w:r>
            </w:ins>
          </w:p>
        </w:tc>
        <w:tc>
          <w:tcPr>
            <w:tcW w:w="1701" w:type="dxa"/>
            <w:gridSpan w:val="2"/>
            <w:tcBorders>
              <w:top w:val="single" w:sz="4" w:space="0" w:color="auto"/>
              <w:left w:val="single" w:sz="4" w:space="0" w:color="auto"/>
              <w:bottom w:val="single" w:sz="4" w:space="0" w:color="auto"/>
              <w:right w:val="single" w:sz="4" w:space="0" w:color="auto"/>
            </w:tcBorders>
            <w:hideMark/>
          </w:tcPr>
          <w:p w:rsidR="000E17D0" w:rsidRDefault="000E17D0" w:rsidP="00725D1A">
            <w:pPr>
              <w:spacing w:line="276" w:lineRule="auto"/>
              <w:jc w:val="both"/>
              <w:rPr>
                <w:ins w:id="2330" w:author="PS" w:date="2018-11-25T17:42:00Z"/>
                <w:lang w:eastAsia="en-US"/>
              </w:rPr>
            </w:pPr>
            <w:ins w:id="2331" w:author="PS" w:date="2018-11-25T17:42:00Z">
              <w:r>
                <w:rPr>
                  <w:lang w:eastAsia="en-US"/>
                </w:rPr>
                <w:t>2 týdny/semestr</w:t>
              </w:r>
            </w:ins>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332" w:author="PS" w:date="2018-11-25T17:42:00Z"/>
                <w:b/>
                <w:lang w:eastAsia="en-US"/>
              </w:rPr>
            </w:pPr>
            <w:ins w:id="2333" w:author="PS" w:date="2018-11-25T17:42:00Z">
              <w:r>
                <w:rPr>
                  <w:b/>
                  <w:lang w:eastAsia="en-US"/>
                </w:rPr>
                <w:t xml:space="preserve">hod. </w:t>
              </w:r>
            </w:ins>
          </w:p>
        </w:tc>
        <w:tc>
          <w:tcPr>
            <w:tcW w:w="816" w:type="dxa"/>
            <w:tcBorders>
              <w:top w:val="single" w:sz="4" w:space="0" w:color="auto"/>
              <w:left w:val="single" w:sz="4" w:space="0" w:color="auto"/>
              <w:bottom w:val="single" w:sz="4" w:space="0" w:color="auto"/>
              <w:right w:val="single" w:sz="4" w:space="0" w:color="auto"/>
            </w:tcBorders>
            <w:hideMark/>
          </w:tcPr>
          <w:p w:rsidR="000E17D0" w:rsidRDefault="000E17D0" w:rsidP="00725D1A">
            <w:pPr>
              <w:spacing w:line="276" w:lineRule="auto"/>
              <w:jc w:val="both"/>
              <w:rPr>
                <w:ins w:id="2334" w:author="PS" w:date="2018-11-25T17:42:00Z"/>
                <w:lang w:eastAsia="en-US"/>
              </w:rPr>
            </w:pPr>
            <w:ins w:id="2335" w:author="PS" w:date="2018-11-25T17:42:00Z">
              <w:r>
                <w:rPr>
                  <w:lang w:eastAsia="en-US"/>
                </w:rPr>
                <w:t>80</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336" w:author="PS" w:date="2018-11-25T17:42:00Z"/>
                <w:b/>
                <w:lang w:eastAsia="en-US"/>
              </w:rPr>
            </w:pPr>
            <w:ins w:id="2337" w:author="PS" w:date="2018-11-25T17:42:00Z">
              <w:r>
                <w:rPr>
                  <w:b/>
                  <w:lang w:eastAsia="en-US"/>
                </w:rPr>
                <w:t>kreditů</w:t>
              </w:r>
            </w:ins>
          </w:p>
        </w:tc>
        <w:tc>
          <w:tcPr>
            <w:tcW w:w="1207" w:type="dxa"/>
            <w:gridSpan w:val="2"/>
            <w:tcBorders>
              <w:top w:val="single" w:sz="4" w:space="0" w:color="auto"/>
              <w:left w:val="single" w:sz="4" w:space="0" w:color="auto"/>
              <w:bottom w:val="single" w:sz="4" w:space="0" w:color="auto"/>
              <w:right w:val="single" w:sz="4" w:space="0" w:color="auto"/>
            </w:tcBorders>
            <w:hideMark/>
          </w:tcPr>
          <w:p w:rsidR="000E17D0" w:rsidRDefault="000E17D0" w:rsidP="00725D1A">
            <w:pPr>
              <w:spacing w:line="276" w:lineRule="auto"/>
              <w:jc w:val="both"/>
              <w:rPr>
                <w:ins w:id="2338" w:author="PS" w:date="2018-11-25T17:42:00Z"/>
                <w:lang w:eastAsia="en-US"/>
              </w:rPr>
            </w:pPr>
            <w:ins w:id="2339" w:author="PS" w:date="2018-11-25T17:42:00Z">
              <w:r>
                <w:rPr>
                  <w:lang w:eastAsia="en-US"/>
                </w:rPr>
                <w:t>4</w:t>
              </w:r>
            </w:ins>
          </w:p>
        </w:tc>
      </w:tr>
      <w:tr w:rsidR="000E17D0" w:rsidTr="00725D1A">
        <w:trPr>
          <w:ins w:id="2340" w:author="PS" w:date="2018-11-25T17:42: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341" w:author="PS" w:date="2018-11-25T17:42:00Z"/>
                <w:b/>
                <w:lang w:eastAsia="en-US"/>
              </w:rPr>
            </w:pPr>
            <w:ins w:id="2342" w:author="PS" w:date="2018-11-25T17:42:00Z">
              <w:r>
                <w:rPr>
                  <w:b/>
                  <w:lang w:eastAsia="en-US"/>
                </w:rPr>
                <w:t>Prerekvizity, korekvizity, ekvivalence</w:t>
              </w:r>
            </w:ins>
          </w:p>
        </w:tc>
        <w:tc>
          <w:tcPr>
            <w:tcW w:w="6769" w:type="dxa"/>
            <w:gridSpan w:val="7"/>
            <w:tcBorders>
              <w:top w:val="single" w:sz="4" w:space="0" w:color="auto"/>
              <w:left w:val="single" w:sz="4" w:space="0" w:color="auto"/>
              <w:bottom w:val="single" w:sz="4" w:space="0" w:color="auto"/>
              <w:right w:val="single" w:sz="4" w:space="0" w:color="auto"/>
            </w:tcBorders>
          </w:tcPr>
          <w:p w:rsidR="000E17D0" w:rsidRDefault="000E17D0" w:rsidP="00725D1A">
            <w:pPr>
              <w:spacing w:line="276" w:lineRule="auto"/>
              <w:jc w:val="both"/>
              <w:rPr>
                <w:ins w:id="2343" w:author="PS" w:date="2018-11-25T17:42:00Z"/>
                <w:lang w:eastAsia="en-US"/>
              </w:rPr>
            </w:pPr>
          </w:p>
        </w:tc>
      </w:tr>
      <w:tr w:rsidR="000E17D0" w:rsidTr="00725D1A">
        <w:trPr>
          <w:ins w:id="2344" w:author="PS" w:date="2018-11-25T17:42: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345" w:author="PS" w:date="2018-11-25T17:42:00Z"/>
                <w:b/>
                <w:lang w:eastAsia="en-US"/>
              </w:rPr>
            </w:pPr>
            <w:ins w:id="2346" w:author="PS" w:date="2018-11-25T17:42:00Z">
              <w:r>
                <w:rPr>
                  <w:b/>
                  <w:lang w:eastAsia="en-US"/>
                </w:rPr>
                <w:t>Způsob ověření studijních výsledků</w:t>
              </w:r>
            </w:ins>
          </w:p>
        </w:tc>
        <w:tc>
          <w:tcPr>
            <w:tcW w:w="3406" w:type="dxa"/>
            <w:gridSpan w:val="4"/>
            <w:tcBorders>
              <w:top w:val="single" w:sz="4" w:space="0" w:color="auto"/>
              <w:left w:val="single" w:sz="4" w:space="0" w:color="auto"/>
              <w:bottom w:val="single" w:sz="4" w:space="0" w:color="auto"/>
              <w:right w:val="single" w:sz="4" w:space="0" w:color="auto"/>
            </w:tcBorders>
            <w:hideMark/>
          </w:tcPr>
          <w:p w:rsidR="000E17D0" w:rsidRDefault="000E17D0" w:rsidP="00725D1A">
            <w:pPr>
              <w:spacing w:line="276" w:lineRule="auto"/>
              <w:jc w:val="both"/>
              <w:rPr>
                <w:ins w:id="2347" w:author="PS" w:date="2018-11-25T17:42:00Z"/>
                <w:lang w:eastAsia="en-US"/>
              </w:rPr>
            </w:pPr>
            <w:ins w:id="2348" w:author="PS" w:date="2018-11-25T17:42:00Z">
              <w:r>
                <w:rPr>
                  <w:lang w:eastAsia="en-US"/>
                </w:rPr>
                <w:t>Zápočet.</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349" w:author="PS" w:date="2018-11-25T17:42:00Z"/>
                <w:b/>
                <w:lang w:eastAsia="en-US"/>
              </w:rPr>
            </w:pPr>
            <w:ins w:id="2350" w:author="PS" w:date="2018-11-25T17:42:00Z">
              <w:r>
                <w:rPr>
                  <w:b/>
                  <w:lang w:eastAsia="en-US"/>
                </w:rPr>
                <w:t>Forma výuky</w:t>
              </w:r>
            </w:ins>
          </w:p>
        </w:tc>
        <w:tc>
          <w:tcPr>
            <w:tcW w:w="1207" w:type="dxa"/>
            <w:gridSpan w:val="2"/>
            <w:tcBorders>
              <w:top w:val="single" w:sz="4" w:space="0" w:color="auto"/>
              <w:left w:val="single" w:sz="4" w:space="0" w:color="auto"/>
              <w:bottom w:val="single" w:sz="4" w:space="0" w:color="auto"/>
              <w:right w:val="single" w:sz="4" w:space="0" w:color="auto"/>
            </w:tcBorders>
            <w:hideMark/>
          </w:tcPr>
          <w:p w:rsidR="000E17D0" w:rsidRDefault="000E17D0" w:rsidP="00725D1A">
            <w:pPr>
              <w:spacing w:line="276" w:lineRule="auto"/>
              <w:jc w:val="both"/>
              <w:rPr>
                <w:ins w:id="2351" w:author="PS" w:date="2018-11-25T17:42:00Z"/>
                <w:lang w:eastAsia="en-US"/>
              </w:rPr>
            </w:pPr>
            <w:ins w:id="2352" w:author="PS" w:date="2018-11-25T17:42:00Z">
              <w:r>
                <w:rPr>
                  <w:lang w:eastAsia="en-US"/>
                </w:rPr>
                <w:t>odborná praxe</w:t>
              </w:r>
            </w:ins>
          </w:p>
        </w:tc>
      </w:tr>
      <w:tr w:rsidR="000E17D0" w:rsidTr="00725D1A">
        <w:trPr>
          <w:ins w:id="2353" w:author="PS" w:date="2018-11-25T17:42: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354" w:author="PS" w:date="2018-11-25T17:42:00Z"/>
                <w:b/>
                <w:lang w:eastAsia="en-US"/>
              </w:rPr>
            </w:pPr>
            <w:ins w:id="2355" w:author="PS" w:date="2018-11-25T17:42:00Z">
              <w:r>
                <w:rPr>
                  <w:b/>
                  <w:lang w:eastAsia="en-US"/>
                </w:rPr>
                <w:t>Forma způsobu ověření studijních výsledků a další požadavky na studenta</w:t>
              </w:r>
            </w:ins>
          </w:p>
        </w:tc>
        <w:tc>
          <w:tcPr>
            <w:tcW w:w="6769" w:type="dxa"/>
            <w:gridSpan w:val="7"/>
            <w:tcBorders>
              <w:top w:val="single" w:sz="4" w:space="0" w:color="auto"/>
              <w:left w:val="single" w:sz="4" w:space="0" w:color="auto"/>
              <w:bottom w:val="nil"/>
              <w:right w:val="single" w:sz="4" w:space="0" w:color="auto"/>
            </w:tcBorders>
          </w:tcPr>
          <w:p w:rsidR="000E17D0" w:rsidRDefault="000E17D0" w:rsidP="00725D1A">
            <w:pPr>
              <w:spacing w:line="276" w:lineRule="auto"/>
              <w:rPr>
                <w:ins w:id="2356" w:author="PS" w:date="2018-11-25T17:42:00Z"/>
                <w:lang w:eastAsia="en-US"/>
              </w:rPr>
            </w:pPr>
            <w:ins w:id="2357" w:author="PS" w:date="2018-11-25T17:42:00Z">
              <w:r>
                <w:rPr>
                  <w:lang w:eastAsia="en-US"/>
                </w:rPr>
                <w:t>Pro získání zápočtu je nutné:</w:t>
              </w:r>
              <w:r>
                <w:rPr>
                  <w:lang w:eastAsia="en-US"/>
                </w:rPr>
                <w:br/>
                <w:t xml:space="preserve">1. Akceptovat pokyny k praxím uvedené v sylabu předmětu. </w:t>
              </w:r>
              <w:r>
                <w:rPr>
                  <w:lang w:eastAsia="en-US"/>
                </w:rPr>
                <w:br/>
                <w:t>2. Splnit úkoly zadané ze strany organizace.</w:t>
              </w:r>
              <w:r>
                <w:rPr>
                  <w:lang w:eastAsia="en-US"/>
                </w:rPr>
                <w:br/>
                <w:t>3. Vypracování závěrečné zprávy, po absolvování odborné praxe.</w:t>
              </w:r>
              <w:r>
                <w:rPr>
                  <w:lang w:eastAsia="en-US"/>
                </w:rPr>
                <w:br/>
                <w:t>4. Vyplnění a odevzdání dotazníků Hodnocení praxe praktikantem/stážistou a Hodnocení praktikanta stážisty/firmou.</w:t>
              </w:r>
              <w:r>
                <w:rPr>
                  <w:lang w:eastAsia="en-US"/>
                </w:rPr>
                <w:br/>
              </w:r>
              <w:r>
                <w:rPr>
                  <w:lang w:eastAsia="en-US"/>
                </w:rPr>
                <w:br/>
                <w:t>Zpracování a odevzdání "Závěrečné zprávy z odborné praxe" se stanoveným obsahem a potvrzením zaměstnavatele o absolvování praxe.</w:t>
              </w:r>
            </w:ins>
          </w:p>
          <w:p w:rsidR="000E17D0" w:rsidRDefault="000E17D0" w:rsidP="00725D1A">
            <w:pPr>
              <w:spacing w:line="276" w:lineRule="auto"/>
              <w:jc w:val="both"/>
              <w:rPr>
                <w:ins w:id="2358" w:author="PS" w:date="2018-11-25T17:42:00Z"/>
                <w:lang w:eastAsia="en-US"/>
              </w:rPr>
            </w:pPr>
          </w:p>
        </w:tc>
      </w:tr>
      <w:tr w:rsidR="000E17D0" w:rsidTr="00725D1A">
        <w:trPr>
          <w:trHeight w:val="554"/>
          <w:ins w:id="2359" w:author="PS" w:date="2018-11-25T17:42:00Z"/>
        </w:trPr>
        <w:tc>
          <w:tcPr>
            <w:tcW w:w="9855" w:type="dxa"/>
            <w:gridSpan w:val="8"/>
            <w:tcBorders>
              <w:top w:val="nil"/>
              <w:left w:val="single" w:sz="4" w:space="0" w:color="auto"/>
              <w:bottom w:val="single" w:sz="4" w:space="0" w:color="auto"/>
              <w:right w:val="single" w:sz="4" w:space="0" w:color="auto"/>
            </w:tcBorders>
          </w:tcPr>
          <w:p w:rsidR="000E17D0" w:rsidRDefault="000E17D0" w:rsidP="00725D1A">
            <w:pPr>
              <w:spacing w:line="276" w:lineRule="auto"/>
              <w:jc w:val="both"/>
              <w:rPr>
                <w:ins w:id="2360" w:author="PS" w:date="2018-11-25T17:42:00Z"/>
                <w:lang w:eastAsia="en-US"/>
              </w:rPr>
            </w:pPr>
          </w:p>
        </w:tc>
      </w:tr>
      <w:tr w:rsidR="000E17D0" w:rsidTr="00725D1A">
        <w:trPr>
          <w:trHeight w:val="197"/>
          <w:ins w:id="2361" w:author="PS" w:date="2018-11-25T17:42:00Z"/>
        </w:trPr>
        <w:tc>
          <w:tcPr>
            <w:tcW w:w="3086" w:type="dxa"/>
            <w:tcBorders>
              <w:top w:val="nil"/>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362" w:author="PS" w:date="2018-11-25T17:42:00Z"/>
                <w:b/>
                <w:lang w:eastAsia="en-US"/>
              </w:rPr>
            </w:pPr>
            <w:ins w:id="2363" w:author="PS" w:date="2018-11-25T17:42:00Z">
              <w:r>
                <w:rPr>
                  <w:b/>
                  <w:lang w:eastAsia="en-US"/>
                </w:rPr>
                <w:t>Garant předmětu</w:t>
              </w:r>
            </w:ins>
          </w:p>
        </w:tc>
        <w:tc>
          <w:tcPr>
            <w:tcW w:w="6769" w:type="dxa"/>
            <w:gridSpan w:val="7"/>
            <w:tcBorders>
              <w:top w:val="nil"/>
              <w:left w:val="single" w:sz="4" w:space="0" w:color="auto"/>
              <w:bottom w:val="single" w:sz="4" w:space="0" w:color="auto"/>
              <w:right w:val="single" w:sz="4" w:space="0" w:color="auto"/>
            </w:tcBorders>
            <w:hideMark/>
          </w:tcPr>
          <w:p w:rsidR="000E17D0" w:rsidRDefault="000E17D0" w:rsidP="00725D1A">
            <w:pPr>
              <w:spacing w:line="276" w:lineRule="auto"/>
              <w:jc w:val="both"/>
              <w:rPr>
                <w:ins w:id="2364" w:author="PS" w:date="2018-11-25T17:42:00Z"/>
                <w:lang w:eastAsia="en-US"/>
              </w:rPr>
            </w:pPr>
            <w:ins w:id="2365" w:author="PS" w:date="2018-11-25T17:42:00Z">
              <w:r>
                <w:rPr>
                  <w:lang w:eastAsia="en-US"/>
                </w:rPr>
                <w:t>Ing. Jan Strohmandl, Ph.D.</w:t>
              </w:r>
            </w:ins>
          </w:p>
        </w:tc>
      </w:tr>
      <w:tr w:rsidR="000E17D0" w:rsidTr="00725D1A">
        <w:trPr>
          <w:trHeight w:val="243"/>
          <w:ins w:id="2366" w:author="PS" w:date="2018-11-25T17:42:00Z"/>
        </w:trPr>
        <w:tc>
          <w:tcPr>
            <w:tcW w:w="3086" w:type="dxa"/>
            <w:tcBorders>
              <w:top w:val="nil"/>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367" w:author="PS" w:date="2018-11-25T17:42:00Z"/>
                <w:b/>
                <w:lang w:eastAsia="en-US"/>
              </w:rPr>
            </w:pPr>
            <w:ins w:id="2368" w:author="PS" w:date="2018-11-25T17:42:00Z">
              <w:r>
                <w:rPr>
                  <w:b/>
                  <w:lang w:eastAsia="en-US"/>
                </w:rPr>
                <w:t>Zapojení garanta do výuky předmětu</w:t>
              </w:r>
            </w:ins>
          </w:p>
        </w:tc>
        <w:tc>
          <w:tcPr>
            <w:tcW w:w="6769" w:type="dxa"/>
            <w:gridSpan w:val="7"/>
            <w:tcBorders>
              <w:top w:val="nil"/>
              <w:left w:val="single" w:sz="4" w:space="0" w:color="auto"/>
              <w:bottom w:val="single" w:sz="4" w:space="0" w:color="auto"/>
              <w:right w:val="single" w:sz="4" w:space="0" w:color="auto"/>
            </w:tcBorders>
            <w:hideMark/>
          </w:tcPr>
          <w:p w:rsidR="000E17D0" w:rsidRDefault="000E17D0" w:rsidP="00725D1A">
            <w:pPr>
              <w:spacing w:line="276" w:lineRule="auto"/>
              <w:jc w:val="both"/>
              <w:rPr>
                <w:ins w:id="2369" w:author="PS" w:date="2018-11-25T17:42:00Z"/>
                <w:lang w:eastAsia="en-US"/>
              </w:rPr>
            </w:pPr>
            <w:ins w:id="2370" w:author="PS" w:date="2018-11-25T17:42:00Z">
              <w:r>
                <w:rPr>
                  <w:lang w:eastAsia="en-US"/>
                </w:rPr>
                <w:t xml:space="preserve">Garant se podílí na řízení systému nabídky odborných prací, dále dohlíží na kvalitu a vyhodnocení zpracovaných esejí. </w:t>
              </w:r>
            </w:ins>
          </w:p>
        </w:tc>
      </w:tr>
      <w:tr w:rsidR="000E17D0" w:rsidTr="00725D1A">
        <w:trPr>
          <w:ins w:id="2371" w:author="PS" w:date="2018-11-25T17:42: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372" w:author="PS" w:date="2018-11-25T17:42:00Z"/>
                <w:b/>
                <w:lang w:eastAsia="en-US"/>
              </w:rPr>
            </w:pPr>
            <w:ins w:id="2373" w:author="PS" w:date="2018-11-25T17:42:00Z">
              <w:r>
                <w:rPr>
                  <w:b/>
                  <w:lang w:eastAsia="en-US"/>
                </w:rPr>
                <w:t>Vyučující</w:t>
              </w:r>
            </w:ins>
          </w:p>
        </w:tc>
        <w:tc>
          <w:tcPr>
            <w:tcW w:w="6769" w:type="dxa"/>
            <w:gridSpan w:val="7"/>
            <w:tcBorders>
              <w:top w:val="single" w:sz="4" w:space="0" w:color="auto"/>
              <w:left w:val="single" w:sz="4" w:space="0" w:color="auto"/>
              <w:bottom w:val="nil"/>
              <w:right w:val="single" w:sz="4" w:space="0" w:color="auto"/>
            </w:tcBorders>
          </w:tcPr>
          <w:p w:rsidR="000E17D0" w:rsidRDefault="000E17D0" w:rsidP="00725D1A">
            <w:pPr>
              <w:spacing w:line="276" w:lineRule="auto"/>
              <w:jc w:val="both"/>
              <w:rPr>
                <w:ins w:id="2374" w:author="PS" w:date="2018-11-25T17:42:00Z"/>
                <w:lang w:eastAsia="en-US"/>
              </w:rPr>
            </w:pPr>
          </w:p>
        </w:tc>
      </w:tr>
      <w:tr w:rsidR="000E17D0" w:rsidTr="00725D1A">
        <w:trPr>
          <w:trHeight w:val="554"/>
          <w:ins w:id="2375" w:author="PS" w:date="2018-11-25T17:42:00Z"/>
        </w:trPr>
        <w:tc>
          <w:tcPr>
            <w:tcW w:w="9855" w:type="dxa"/>
            <w:gridSpan w:val="8"/>
            <w:tcBorders>
              <w:top w:val="nil"/>
              <w:left w:val="single" w:sz="4" w:space="0" w:color="auto"/>
              <w:bottom w:val="single" w:sz="4" w:space="0" w:color="auto"/>
              <w:right w:val="single" w:sz="4" w:space="0" w:color="auto"/>
            </w:tcBorders>
          </w:tcPr>
          <w:p w:rsidR="000E17D0" w:rsidRDefault="000E17D0" w:rsidP="00725D1A">
            <w:pPr>
              <w:spacing w:line="276" w:lineRule="auto"/>
              <w:jc w:val="both"/>
              <w:rPr>
                <w:ins w:id="2376" w:author="PS" w:date="2018-11-25T17:42:00Z"/>
                <w:lang w:eastAsia="en-US"/>
              </w:rPr>
            </w:pPr>
          </w:p>
        </w:tc>
      </w:tr>
      <w:tr w:rsidR="000E17D0" w:rsidTr="00725D1A">
        <w:trPr>
          <w:ins w:id="2377" w:author="PS" w:date="2018-11-25T17:42: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378" w:author="PS" w:date="2018-11-25T17:42:00Z"/>
                <w:b/>
                <w:lang w:eastAsia="en-US"/>
              </w:rPr>
            </w:pPr>
            <w:ins w:id="2379" w:author="PS" w:date="2018-11-25T17:42:00Z">
              <w:r>
                <w:rPr>
                  <w:b/>
                  <w:lang w:eastAsia="en-US"/>
                </w:rPr>
                <w:t>Stručná anotace předmětu</w:t>
              </w:r>
            </w:ins>
          </w:p>
        </w:tc>
        <w:tc>
          <w:tcPr>
            <w:tcW w:w="6769" w:type="dxa"/>
            <w:gridSpan w:val="7"/>
            <w:tcBorders>
              <w:top w:val="single" w:sz="4" w:space="0" w:color="auto"/>
              <w:left w:val="single" w:sz="4" w:space="0" w:color="auto"/>
              <w:bottom w:val="nil"/>
              <w:right w:val="single" w:sz="4" w:space="0" w:color="auto"/>
            </w:tcBorders>
          </w:tcPr>
          <w:p w:rsidR="000E17D0" w:rsidRDefault="000E17D0" w:rsidP="00725D1A">
            <w:pPr>
              <w:spacing w:line="276" w:lineRule="auto"/>
              <w:jc w:val="both"/>
              <w:rPr>
                <w:ins w:id="2380" w:author="PS" w:date="2018-11-25T17:42:00Z"/>
                <w:lang w:eastAsia="en-US"/>
              </w:rPr>
            </w:pPr>
          </w:p>
        </w:tc>
      </w:tr>
      <w:tr w:rsidR="000E17D0" w:rsidTr="00725D1A">
        <w:trPr>
          <w:trHeight w:val="1691"/>
          <w:ins w:id="2381" w:author="PS" w:date="2018-11-25T17:42:00Z"/>
        </w:trPr>
        <w:tc>
          <w:tcPr>
            <w:tcW w:w="9855" w:type="dxa"/>
            <w:gridSpan w:val="8"/>
            <w:tcBorders>
              <w:top w:val="nil"/>
              <w:left w:val="single" w:sz="4" w:space="0" w:color="auto"/>
              <w:bottom w:val="single" w:sz="12" w:space="0" w:color="auto"/>
              <w:right w:val="single" w:sz="4" w:space="0" w:color="auto"/>
            </w:tcBorders>
          </w:tcPr>
          <w:p w:rsidR="000E17D0" w:rsidRDefault="000E17D0" w:rsidP="00725D1A">
            <w:pPr>
              <w:autoSpaceDE w:val="0"/>
              <w:autoSpaceDN w:val="0"/>
              <w:adjustRightInd w:val="0"/>
              <w:spacing w:line="276" w:lineRule="auto"/>
              <w:jc w:val="both"/>
              <w:rPr>
                <w:ins w:id="2382" w:author="PS" w:date="2018-11-25T17:42:00Z"/>
                <w:lang w:eastAsia="en-US"/>
              </w:rPr>
            </w:pPr>
            <w:ins w:id="2383" w:author="PS" w:date="2018-11-25T17:42:00Z">
              <w:r>
                <w:rPr>
                  <w:color w:val="000000"/>
                  <w:spacing w:val="-4"/>
                  <w:lang w:eastAsia="en-US"/>
                </w:rPr>
                <w:t xml:space="preserve">Cílem předmětu je umožnit absolvování odborné praxe studentům prezenční formy studia programu Ochrana obyvatelstva. Odborná praxe vede ke </w:t>
              </w:r>
              <w:r>
                <w:rPr>
                  <w:lang w:eastAsia="en-US"/>
                </w:rPr>
                <w:t xml:space="preserve">zdokonalení studentů prezenční formy studia v praktických, odborných (popř. </w:t>
              </w:r>
              <w:r>
                <w:rPr>
                  <w:lang w:eastAsia="en-US"/>
                </w:rPr>
                <w:br/>
                <w:t xml:space="preserve">i jazykových) dovednostech. Práce se studentem v rámci odborné praxe je vedena v duchu zájmu podniků (organizací) na cílenější a dlouhodobější (během studia potenciálního uchazeče o práci) spolupráci podniku s konkrétními studenty programu Ochrany obyvatelstva na FLKŘ.  V rámci Odborné praxe jsou rozvíjeny zvláště odbornosti v oblasti ochrany obyvatelstva. Jednotlivé odborné praxe dle svého podrobnějšího zaměření umožňují studentům poznat ekonomické </w:t>
              </w:r>
              <w:r>
                <w:rPr>
                  <w:lang w:eastAsia="en-US"/>
                </w:rPr>
                <w:br/>
                <w:t xml:space="preserve">i technologické fungování firem a institucí, institucí, organizací a zařízení, včetně orgánů státní správy a samosprávy, prohloubení odborných teoretických znalostí a vědomostí a především pak získání nových praktických dovedností </w:t>
              </w:r>
              <w:r>
                <w:rPr>
                  <w:lang w:eastAsia="en-US"/>
                </w:rPr>
                <w:br/>
                <w:t>a rozšíření přehledu ve vybraných oblastech. Absolvování odborné praxe vybaví studenty neocenitelnou pracovní zkušeností a příznivě napomůže při uplatňování na trhu práce.</w:t>
              </w:r>
            </w:ins>
          </w:p>
          <w:p w:rsidR="000E17D0" w:rsidRDefault="000E17D0" w:rsidP="00725D1A">
            <w:pPr>
              <w:spacing w:after="120" w:line="276" w:lineRule="auto"/>
              <w:jc w:val="both"/>
              <w:rPr>
                <w:ins w:id="2384" w:author="PS" w:date="2018-11-25T17:42:00Z"/>
                <w:lang w:eastAsia="en-US"/>
              </w:rPr>
            </w:pPr>
            <w:ins w:id="2385" w:author="PS" w:date="2018-11-25T17:42:00Z">
              <w:r>
                <w:rPr>
                  <w:lang w:eastAsia="en-US"/>
                </w:rPr>
                <w:t xml:space="preserve">Odborná praxe propojuje studium teorie s praktickými činnostmi studenta </w:t>
              </w:r>
              <w:proofErr w:type="gramStart"/>
              <w:r>
                <w:rPr>
                  <w:lang w:eastAsia="en-US"/>
                </w:rPr>
                <w:t>ve</w:t>
              </w:r>
              <w:proofErr w:type="gramEnd"/>
              <w:r>
                <w:rPr>
                  <w:lang w:eastAsia="en-US"/>
                </w:rPr>
                <w:t xml:space="preserve"> daném prostředí. Po absolvování předmětu studenti budou schopni:</w:t>
              </w:r>
            </w:ins>
          </w:p>
          <w:p w:rsidR="000E17D0" w:rsidRDefault="000E17D0" w:rsidP="000E17D0">
            <w:pPr>
              <w:numPr>
                <w:ilvl w:val="0"/>
                <w:numId w:val="45"/>
              </w:numPr>
              <w:spacing w:line="276" w:lineRule="auto"/>
              <w:ind w:left="714" w:hanging="357"/>
              <w:jc w:val="both"/>
              <w:rPr>
                <w:ins w:id="2386" w:author="PS" w:date="2018-11-25T17:42:00Z"/>
                <w:lang w:eastAsia="en-US"/>
              </w:rPr>
            </w:pPr>
            <w:ins w:id="2387" w:author="PS" w:date="2018-11-25T17:42:00Z">
              <w:r>
                <w:rPr>
                  <w:lang w:eastAsia="en-US"/>
                </w:rPr>
                <w:t>lépe se orientovat v reálném prostředí, prezentovat své zkušenosti, dovednosti a poznatky,</w:t>
              </w:r>
            </w:ins>
          </w:p>
          <w:p w:rsidR="000E17D0" w:rsidRDefault="000E17D0" w:rsidP="000E17D0">
            <w:pPr>
              <w:numPr>
                <w:ilvl w:val="0"/>
                <w:numId w:val="45"/>
              </w:numPr>
              <w:spacing w:line="276" w:lineRule="auto"/>
              <w:ind w:left="714" w:hanging="357"/>
              <w:jc w:val="both"/>
              <w:rPr>
                <w:ins w:id="2388" w:author="PS" w:date="2018-11-25T17:42:00Z"/>
                <w:lang w:eastAsia="en-US"/>
              </w:rPr>
            </w:pPr>
            <w:ins w:id="2389" w:author="PS" w:date="2018-11-25T17:42:00Z">
              <w:r>
                <w:rPr>
                  <w:lang w:eastAsia="en-US"/>
                </w:rPr>
                <w:t>kriticky zhodnotit fungování dané firmy na základě relevantních údajů a získají znalosti o nárocích dané profese,</w:t>
              </w:r>
            </w:ins>
          </w:p>
          <w:p w:rsidR="000E17D0" w:rsidRDefault="000E17D0" w:rsidP="000E17D0">
            <w:pPr>
              <w:numPr>
                <w:ilvl w:val="0"/>
                <w:numId w:val="45"/>
              </w:numPr>
              <w:spacing w:line="276" w:lineRule="auto"/>
              <w:ind w:left="714" w:hanging="357"/>
              <w:jc w:val="both"/>
              <w:rPr>
                <w:ins w:id="2390" w:author="PS" w:date="2018-11-25T17:42:00Z"/>
                <w:lang w:eastAsia="en-US"/>
              </w:rPr>
            </w:pPr>
            <w:ins w:id="2391" w:author="PS" w:date="2018-11-25T17:42:00Z">
              <w:r>
                <w:rPr>
                  <w:lang w:eastAsia="en-US"/>
                </w:rPr>
                <w:t>na základě seznámení se s praxí identifikovat oblasti pro osobní (profesní) rozvoj,</w:t>
              </w:r>
            </w:ins>
          </w:p>
          <w:p w:rsidR="000E17D0" w:rsidRDefault="000E17D0" w:rsidP="000E17D0">
            <w:pPr>
              <w:numPr>
                <w:ilvl w:val="0"/>
                <w:numId w:val="45"/>
              </w:numPr>
              <w:spacing w:line="276" w:lineRule="auto"/>
              <w:ind w:left="714" w:hanging="357"/>
              <w:jc w:val="both"/>
              <w:rPr>
                <w:ins w:id="2392" w:author="PS" w:date="2018-11-25T17:42:00Z"/>
                <w:lang w:eastAsia="en-US"/>
              </w:rPr>
            </w:pPr>
            <w:ins w:id="2393" w:author="PS" w:date="2018-11-25T17:42:00Z">
              <w:r>
                <w:rPr>
                  <w:lang w:eastAsia="en-US"/>
                </w:rPr>
                <w:t>formulovat a obhajovat své názory a prezentovat výsledky vlastní práce,</w:t>
              </w:r>
            </w:ins>
          </w:p>
          <w:p w:rsidR="000E17D0" w:rsidRDefault="000E17D0" w:rsidP="000E17D0">
            <w:pPr>
              <w:numPr>
                <w:ilvl w:val="0"/>
                <w:numId w:val="45"/>
              </w:numPr>
              <w:spacing w:line="276" w:lineRule="auto"/>
              <w:ind w:left="714" w:hanging="357"/>
              <w:jc w:val="both"/>
              <w:rPr>
                <w:ins w:id="2394" w:author="PS" w:date="2018-11-25T17:42:00Z"/>
                <w:lang w:eastAsia="en-US"/>
              </w:rPr>
            </w:pPr>
            <w:ins w:id="2395" w:author="PS" w:date="2018-11-25T17:42:00Z">
              <w:r>
                <w:rPr>
                  <w:lang w:eastAsia="en-US"/>
                </w:rPr>
                <w:t>ukotvit v praxi studiem nabyté vědomosti,</w:t>
              </w:r>
            </w:ins>
          </w:p>
          <w:p w:rsidR="000E17D0" w:rsidRDefault="000E17D0" w:rsidP="000E17D0">
            <w:pPr>
              <w:numPr>
                <w:ilvl w:val="0"/>
                <w:numId w:val="45"/>
              </w:numPr>
              <w:spacing w:line="276" w:lineRule="auto"/>
              <w:ind w:left="714" w:hanging="357"/>
              <w:jc w:val="both"/>
              <w:rPr>
                <w:ins w:id="2396" w:author="PS" w:date="2018-11-25T17:42:00Z"/>
                <w:lang w:eastAsia="en-US"/>
              </w:rPr>
            </w:pPr>
            <w:ins w:id="2397" w:author="PS" w:date="2018-11-25T17:42:00Z">
              <w:r>
                <w:rPr>
                  <w:lang w:eastAsia="en-US"/>
                </w:rPr>
                <w:t>identifikovat svou roli v týmu.</w:t>
              </w:r>
            </w:ins>
          </w:p>
          <w:p w:rsidR="000E17D0" w:rsidRDefault="000E17D0" w:rsidP="00725D1A">
            <w:pPr>
              <w:spacing w:after="120" w:line="276" w:lineRule="auto"/>
              <w:jc w:val="both"/>
              <w:rPr>
                <w:ins w:id="2398" w:author="PS" w:date="2018-11-25T17:42:00Z"/>
                <w:lang w:eastAsia="en-US"/>
              </w:rPr>
            </w:pPr>
            <w:ins w:id="2399" w:author="PS" w:date="2018-11-25T17:42:00Z">
              <w:r>
                <w:rPr>
                  <w:lang w:eastAsia="en-US"/>
                </w:rPr>
                <w:t>Pobyt studenta v daném podniku (organizaci) je omezen pouze minimální vyžadovanou délkou (tj. 80hod/semestr)</w:t>
              </w:r>
              <w:r>
                <w:rPr>
                  <w:color w:val="FF0000"/>
                  <w:lang w:eastAsia="en-US"/>
                </w:rPr>
                <w:t xml:space="preserve"> </w:t>
              </w:r>
              <w:r>
                <w:rPr>
                  <w:color w:val="FF0000"/>
                  <w:lang w:eastAsia="en-US"/>
                </w:rPr>
                <w:br/>
              </w:r>
              <w:r>
                <w:rPr>
                  <w:lang w:eastAsia="en-US"/>
                </w:rPr>
                <w:t xml:space="preserve">a může probíhat blokově i po dobu celého semestru. </w:t>
              </w:r>
            </w:ins>
          </w:p>
          <w:p w:rsidR="000E17D0" w:rsidRDefault="000E17D0" w:rsidP="00725D1A">
            <w:pPr>
              <w:spacing w:line="276" w:lineRule="auto"/>
              <w:jc w:val="both"/>
              <w:rPr>
                <w:ins w:id="2400" w:author="PS" w:date="2018-11-25T17:42:00Z"/>
                <w:lang w:eastAsia="en-US"/>
              </w:rPr>
            </w:pPr>
          </w:p>
          <w:p w:rsidR="000E17D0" w:rsidRDefault="000E17D0" w:rsidP="00725D1A">
            <w:pPr>
              <w:spacing w:line="276" w:lineRule="auto"/>
              <w:jc w:val="both"/>
              <w:rPr>
                <w:ins w:id="2401" w:author="PS" w:date="2018-11-25T17:42:00Z"/>
                <w:lang w:eastAsia="en-US"/>
              </w:rPr>
            </w:pPr>
          </w:p>
        </w:tc>
      </w:tr>
      <w:tr w:rsidR="000E17D0" w:rsidTr="00725D1A">
        <w:trPr>
          <w:trHeight w:val="265"/>
          <w:ins w:id="2402" w:author="PS" w:date="2018-11-25T17:42:00Z"/>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403" w:author="PS" w:date="2018-11-25T17:42:00Z"/>
                <w:lang w:eastAsia="en-US"/>
              </w:rPr>
            </w:pPr>
            <w:ins w:id="2404" w:author="PS" w:date="2018-11-25T17:42:00Z">
              <w:r>
                <w:rPr>
                  <w:b/>
                  <w:lang w:eastAsia="en-US"/>
                </w:rPr>
                <w:lastRenderedPageBreak/>
                <w:t>Studijní literatura a studijní pomůcky</w:t>
              </w:r>
            </w:ins>
          </w:p>
        </w:tc>
        <w:tc>
          <w:tcPr>
            <w:tcW w:w="6202" w:type="dxa"/>
            <w:gridSpan w:val="6"/>
            <w:tcBorders>
              <w:top w:val="nil"/>
              <w:left w:val="single" w:sz="4" w:space="0" w:color="auto"/>
              <w:bottom w:val="nil"/>
              <w:right w:val="single" w:sz="4" w:space="0" w:color="auto"/>
            </w:tcBorders>
          </w:tcPr>
          <w:p w:rsidR="000E17D0" w:rsidRDefault="000E17D0" w:rsidP="00725D1A">
            <w:pPr>
              <w:spacing w:line="276" w:lineRule="auto"/>
              <w:jc w:val="both"/>
              <w:rPr>
                <w:ins w:id="2405" w:author="PS" w:date="2018-11-25T17:42:00Z"/>
                <w:lang w:eastAsia="en-US"/>
              </w:rPr>
            </w:pPr>
          </w:p>
        </w:tc>
      </w:tr>
      <w:tr w:rsidR="000E17D0" w:rsidTr="00725D1A">
        <w:trPr>
          <w:trHeight w:val="1137"/>
          <w:ins w:id="2406" w:author="PS" w:date="2018-11-25T17:42:00Z"/>
        </w:trPr>
        <w:tc>
          <w:tcPr>
            <w:tcW w:w="9855" w:type="dxa"/>
            <w:gridSpan w:val="8"/>
            <w:tcBorders>
              <w:top w:val="nil"/>
              <w:left w:val="single" w:sz="4" w:space="0" w:color="auto"/>
              <w:bottom w:val="single" w:sz="4" w:space="0" w:color="auto"/>
              <w:right w:val="single" w:sz="4" w:space="0" w:color="auto"/>
            </w:tcBorders>
            <w:hideMark/>
          </w:tcPr>
          <w:p w:rsidR="000E17D0" w:rsidRDefault="000E17D0" w:rsidP="00725D1A">
            <w:pPr>
              <w:spacing w:line="276" w:lineRule="auto"/>
              <w:jc w:val="both"/>
              <w:rPr>
                <w:ins w:id="2407" w:author="PS" w:date="2018-11-25T17:42:00Z"/>
                <w:b/>
                <w:lang w:eastAsia="en-US"/>
              </w:rPr>
            </w:pPr>
            <w:ins w:id="2408" w:author="PS" w:date="2018-11-25T17:42:00Z">
              <w:r>
                <w:rPr>
                  <w:b/>
                  <w:lang w:eastAsia="en-US"/>
                </w:rPr>
                <w:t>Povinná literatura:</w:t>
              </w:r>
            </w:ins>
          </w:p>
          <w:p w:rsidR="000E17D0" w:rsidRDefault="000E17D0" w:rsidP="00725D1A">
            <w:pPr>
              <w:spacing w:line="276" w:lineRule="auto"/>
              <w:jc w:val="both"/>
              <w:rPr>
                <w:ins w:id="2409" w:author="PS" w:date="2018-11-25T17:42:00Z"/>
                <w:lang w:eastAsia="en-US"/>
              </w:rPr>
            </w:pPr>
            <w:ins w:id="2410" w:author="PS" w:date="2018-11-25T17:42:00Z">
              <w:r>
                <w:rPr>
                  <w:lang w:eastAsia="en-US"/>
                </w:rPr>
                <w:t xml:space="preserve">HOFFER, Jeffrey A., </w:t>
              </w:r>
              <w:r>
                <w:rPr>
                  <w:i/>
                  <w:iCs/>
                  <w:lang w:eastAsia="en-US"/>
                </w:rPr>
                <w:t>Modern Systems Analysis And Design</w:t>
              </w:r>
              <w:r>
                <w:rPr>
                  <w:lang w:eastAsia="en-US"/>
                </w:rPr>
                <w:t xml:space="preserve">. </w:t>
              </w:r>
              <w:r>
                <w:fldChar w:fldCharType="begin"/>
              </w:r>
              <w:r>
                <w:instrText xml:space="preserve"> HYPERLINK "http://www.enbook.cz/catalogsearch/result/?q=Pearson%20Education%20-%20Business" </w:instrText>
              </w:r>
              <w:r>
                <w:fldChar w:fldCharType="separate"/>
              </w:r>
              <w:r>
                <w:rPr>
                  <w:rStyle w:val="Hypertextovodkaz"/>
                  <w:lang w:eastAsia="en-US"/>
                </w:rPr>
                <w:t>Pearson Education - Business</w:t>
              </w:r>
              <w:r>
                <w:rPr>
                  <w:rStyle w:val="Hypertextovodkaz"/>
                  <w:lang w:eastAsia="en-US"/>
                </w:rPr>
                <w:fldChar w:fldCharType="end"/>
              </w:r>
              <w:r>
                <w:rPr>
                  <w:lang w:eastAsia="en-US"/>
                </w:rPr>
                <w:t>, 2013. ISBN 9780273787099</w:t>
              </w:r>
            </w:ins>
          </w:p>
          <w:p w:rsidR="000E17D0" w:rsidRDefault="000E17D0" w:rsidP="00725D1A">
            <w:pPr>
              <w:spacing w:line="276" w:lineRule="auto"/>
              <w:jc w:val="both"/>
              <w:rPr>
                <w:ins w:id="2411" w:author="PS" w:date="2018-11-25T17:42:00Z"/>
                <w:lang w:eastAsia="en-US"/>
              </w:rPr>
            </w:pPr>
            <w:ins w:id="2412" w:author="PS" w:date="2018-11-25T17:42:00Z">
              <w:r>
                <w:rPr>
                  <w:lang w:eastAsia="en-US"/>
                </w:rPr>
                <w:t xml:space="preserve">PODESWA, Howard., </w:t>
              </w:r>
              <w:r>
                <w:rPr>
                  <w:i/>
                  <w:iCs/>
                  <w:lang w:eastAsia="en-US"/>
                </w:rPr>
                <w:t xml:space="preserve">The Business Analyst's Handbook, </w:t>
              </w:r>
              <w:r>
                <w:fldChar w:fldCharType="begin"/>
              </w:r>
              <w:r>
                <w:instrText xml:space="preserve"> HYPERLINK "https://www.bookdepository.com/publishers/Cengage-Learning-Inc" </w:instrText>
              </w:r>
              <w:r>
                <w:fldChar w:fldCharType="separate"/>
              </w:r>
              <w:r>
                <w:rPr>
                  <w:rStyle w:val="Hypertextovodkaz"/>
                  <w:lang w:eastAsia="en-US"/>
                </w:rPr>
                <w:t>Cengage Learning, Inc</w:t>
              </w:r>
              <w:r>
                <w:rPr>
                  <w:rStyle w:val="Hypertextovodkaz"/>
                  <w:lang w:eastAsia="en-US"/>
                </w:rPr>
                <w:fldChar w:fldCharType="end"/>
              </w:r>
              <w:r>
                <w:rPr>
                  <w:lang w:eastAsia="en-US"/>
                </w:rPr>
                <w:t>, 2008, ISBN 9781598635652</w:t>
              </w:r>
            </w:ins>
          </w:p>
          <w:p w:rsidR="000E17D0" w:rsidRDefault="000E17D0" w:rsidP="00725D1A">
            <w:pPr>
              <w:spacing w:line="276" w:lineRule="auto"/>
              <w:jc w:val="both"/>
              <w:rPr>
                <w:ins w:id="2413" w:author="PS" w:date="2018-11-25T17:42:00Z"/>
                <w:color w:val="FF0000"/>
                <w:lang w:eastAsia="en-US"/>
              </w:rPr>
            </w:pPr>
            <w:ins w:id="2414" w:author="PS" w:date="2018-11-25T17:42:00Z">
              <w:r>
                <w:rPr>
                  <w:color w:val="FF0000"/>
                  <w:lang w:eastAsia="en-US"/>
                </w:rPr>
                <w:t>Zákoník práce</w:t>
              </w:r>
            </w:ins>
          </w:p>
          <w:p w:rsidR="000E17D0" w:rsidRDefault="000E17D0" w:rsidP="00725D1A">
            <w:pPr>
              <w:spacing w:line="276" w:lineRule="auto"/>
              <w:jc w:val="both"/>
              <w:rPr>
                <w:ins w:id="2415" w:author="PS" w:date="2018-11-25T17:42:00Z"/>
                <w:color w:val="FF0000"/>
                <w:lang w:eastAsia="en-US"/>
              </w:rPr>
            </w:pPr>
            <w:ins w:id="2416" w:author="PS" w:date="2018-11-25T17:42:00Z">
              <w:r>
                <w:rPr>
                  <w:color w:val="FF0000"/>
                  <w:lang w:eastAsia="en-US"/>
                </w:rPr>
                <w:t>BOZP</w:t>
              </w:r>
            </w:ins>
          </w:p>
          <w:p w:rsidR="000E17D0" w:rsidRDefault="000E17D0" w:rsidP="00725D1A">
            <w:pPr>
              <w:spacing w:line="276" w:lineRule="auto"/>
              <w:jc w:val="both"/>
              <w:rPr>
                <w:ins w:id="2417" w:author="PS" w:date="2018-11-25T17:42:00Z"/>
                <w:color w:val="FF0000"/>
                <w:lang w:eastAsia="en-US"/>
              </w:rPr>
            </w:pPr>
            <w:ins w:id="2418" w:author="PS" w:date="2018-11-25T17:42:00Z">
              <w:r>
                <w:rPr>
                  <w:color w:val="FF0000"/>
                  <w:lang w:eastAsia="en-US"/>
                </w:rPr>
                <w:t>Vyhláška 50/78 Sb.</w:t>
              </w:r>
            </w:ins>
          </w:p>
          <w:p w:rsidR="000E17D0" w:rsidRDefault="000E17D0" w:rsidP="00725D1A">
            <w:pPr>
              <w:spacing w:line="276" w:lineRule="auto"/>
              <w:jc w:val="both"/>
              <w:rPr>
                <w:ins w:id="2419" w:author="PS" w:date="2018-11-25T17:42:00Z"/>
                <w:color w:val="FF0000"/>
                <w:lang w:eastAsia="en-US"/>
              </w:rPr>
            </w:pPr>
            <w:ins w:id="2420" w:author="PS" w:date="2018-11-25T17:42:00Z">
              <w:r>
                <w:rPr>
                  <w:color w:val="FF0000"/>
                  <w:lang w:eastAsia="en-US"/>
                </w:rPr>
                <w:t>Požární ochrana¨, zákon 133/1985 Sb.</w:t>
              </w:r>
            </w:ins>
          </w:p>
          <w:p w:rsidR="000E17D0" w:rsidRDefault="000E17D0" w:rsidP="00725D1A">
            <w:pPr>
              <w:spacing w:line="276" w:lineRule="auto"/>
              <w:jc w:val="both"/>
              <w:rPr>
                <w:ins w:id="2421" w:author="PS" w:date="2018-11-25T17:42:00Z"/>
                <w:lang w:eastAsia="en-US"/>
              </w:rPr>
            </w:pPr>
            <w:ins w:id="2422" w:author="PS" w:date="2018-11-25T17:42:00Z">
              <w:r>
                <w:rPr>
                  <w:color w:val="FF0000"/>
                  <w:lang w:eastAsia="en-US"/>
                </w:rPr>
                <w:t>Ochrana životního prostředí</w:t>
              </w:r>
            </w:ins>
          </w:p>
        </w:tc>
      </w:tr>
      <w:tr w:rsidR="000E17D0" w:rsidTr="00725D1A">
        <w:trPr>
          <w:ins w:id="2423" w:author="PS" w:date="2018-11-25T17:42: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E17D0" w:rsidRDefault="000E17D0" w:rsidP="00725D1A">
            <w:pPr>
              <w:spacing w:line="276" w:lineRule="auto"/>
              <w:jc w:val="center"/>
              <w:rPr>
                <w:ins w:id="2424" w:author="PS" w:date="2018-11-25T17:42:00Z"/>
                <w:b/>
                <w:lang w:eastAsia="en-US"/>
              </w:rPr>
            </w:pPr>
            <w:ins w:id="2425" w:author="PS" w:date="2018-11-25T17:42:00Z">
              <w:r>
                <w:rPr>
                  <w:b/>
                  <w:lang w:eastAsia="en-US"/>
                </w:rPr>
                <w:t>Informace ke kombinované nebo distanční formě</w:t>
              </w:r>
            </w:ins>
          </w:p>
        </w:tc>
      </w:tr>
      <w:tr w:rsidR="000E17D0" w:rsidTr="00725D1A">
        <w:trPr>
          <w:ins w:id="2426" w:author="PS" w:date="2018-11-25T17:42:00Z"/>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427" w:author="PS" w:date="2018-11-25T17:42:00Z"/>
                <w:lang w:eastAsia="en-US"/>
              </w:rPr>
            </w:pPr>
            <w:ins w:id="2428" w:author="PS" w:date="2018-11-25T17:42:00Z">
              <w:r>
                <w:rPr>
                  <w:b/>
                  <w:lang w:eastAsia="en-US"/>
                </w:rPr>
                <w:t>Rozsah konzultací (soustředění)</w:t>
              </w:r>
            </w:ins>
          </w:p>
        </w:tc>
        <w:tc>
          <w:tcPr>
            <w:tcW w:w="889" w:type="dxa"/>
            <w:tcBorders>
              <w:top w:val="single" w:sz="2" w:space="0" w:color="auto"/>
              <w:left w:val="single" w:sz="4" w:space="0" w:color="auto"/>
              <w:bottom w:val="single" w:sz="4" w:space="0" w:color="auto"/>
              <w:right w:val="single" w:sz="4" w:space="0" w:color="auto"/>
            </w:tcBorders>
          </w:tcPr>
          <w:p w:rsidR="000E17D0" w:rsidRDefault="000E17D0" w:rsidP="00725D1A">
            <w:pPr>
              <w:spacing w:line="276" w:lineRule="auto"/>
              <w:jc w:val="both"/>
              <w:rPr>
                <w:ins w:id="2429" w:author="PS" w:date="2018-11-25T17:42:00Z"/>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430" w:author="PS" w:date="2018-11-25T17:42:00Z"/>
                <w:b/>
                <w:lang w:eastAsia="en-US"/>
              </w:rPr>
            </w:pPr>
            <w:ins w:id="2431" w:author="PS" w:date="2018-11-25T17:42:00Z">
              <w:r>
                <w:rPr>
                  <w:b/>
                  <w:lang w:eastAsia="en-US"/>
                </w:rPr>
                <w:t xml:space="preserve">hodin </w:t>
              </w:r>
            </w:ins>
          </w:p>
        </w:tc>
      </w:tr>
      <w:tr w:rsidR="000E17D0" w:rsidTr="00725D1A">
        <w:trPr>
          <w:ins w:id="2432" w:author="PS" w:date="2018-11-25T17:42:00Z"/>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E17D0" w:rsidRDefault="000E17D0" w:rsidP="00725D1A">
            <w:pPr>
              <w:spacing w:line="276" w:lineRule="auto"/>
              <w:jc w:val="both"/>
              <w:rPr>
                <w:ins w:id="2433" w:author="PS" w:date="2018-11-25T17:42:00Z"/>
                <w:b/>
                <w:lang w:eastAsia="en-US"/>
              </w:rPr>
            </w:pPr>
            <w:ins w:id="2434" w:author="PS" w:date="2018-11-25T17:42:00Z">
              <w:r>
                <w:rPr>
                  <w:b/>
                  <w:lang w:eastAsia="en-US"/>
                </w:rPr>
                <w:t>Informace o způsobu kontaktu s vyučujícím</w:t>
              </w:r>
            </w:ins>
          </w:p>
        </w:tc>
      </w:tr>
      <w:tr w:rsidR="000E17D0" w:rsidTr="00725D1A">
        <w:trPr>
          <w:trHeight w:val="1373"/>
          <w:ins w:id="2435" w:author="PS" w:date="2018-11-25T17:42:00Z"/>
        </w:trPr>
        <w:tc>
          <w:tcPr>
            <w:tcW w:w="9855" w:type="dxa"/>
            <w:gridSpan w:val="8"/>
            <w:tcBorders>
              <w:top w:val="single" w:sz="4" w:space="0" w:color="auto"/>
              <w:left w:val="single" w:sz="4" w:space="0" w:color="auto"/>
              <w:bottom w:val="single" w:sz="4" w:space="0" w:color="auto"/>
              <w:right w:val="single" w:sz="4" w:space="0" w:color="auto"/>
            </w:tcBorders>
          </w:tcPr>
          <w:p w:rsidR="000E17D0" w:rsidRDefault="000E17D0" w:rsidP="00725D1A">
            <w:pPr>
              <w:spacing w:line="276" w:lineRule="auto"/>
              <w:jc w:val="both"/>
              <w:rPr>
                <w:ins w:id="2436" w:author="PS" w:date="2018-11-25T17:42:00Z"/>
                <w:lang w:eastAsia="en-US"/>
              </w:rPr>
            </w:pPr>
          </w:p>
        </w:tc>
      </w:tr>
    </w:tbl>
    <w:p w:rsidR="000E17D0" w:rsidRDefault="000E17D0" w:rsidP="000E17D0">
      <w:pPr>
        <w:rPr>
          <w:ins w:id="2437" w:author="PS" w:date="2018-11-25T17:42:00Z"/>
        </w:rPr>
      </w:pPr>
    </w:p>
    <w:p w:rsidR="000E17D0" w:rsidRDefault="000E17D0" w:rsidP="000E17D0">
      <w:pPr>
        <w:rPr>
          <w:ins w:id="2438" w:author="PS" w:date="2018-11-25T17:42:00Z"/>
        </w:rPr>
      </w:pPr>
    </w:p>
    <w:p w:rsidR="000E17D0" w:rsidRDefault="000E17D0">
      <w:pPr>
        <w:rPr>
          <w:ins w:id="2439" w:author="PS" w:date="2018-11-25T17:43:00Z"/>
        </w:rPr>
      </w:pPr>
      <w:ins w:id="2440" w:author="PS" w:date="2018-11-25T17:43:00Z">
        <w:r>
          <w:br w:type="page"/>
        </w:r>
      </w:ins>
    </w:p>
    <w:p w:rsidR="000D6DB9" w:rsidDel="000E17D0" w:rsidRDefault="000D6DB9" w:rsidP="000D6DB9">
      <w:pPr>
        <w:spacing w:after="160" w:line="256" w:lineRule="auto"/>
        <w:rPr>
          <w:del w:id="2441" w:author="PS" w:date="2018-11-25T17:43:00Z"/>
        </w:rPr>
      </w:pPr>
    </w:p>
    <w:p w:rsidR="000D6DB9" w:rsidDel="000E17D0" w:rsidRDefault="000D6DB9" w:rsidP="000D6DB9">
      <w:pPr>
        <w:spacing w:after="160" w:line="256" w:lineRule="auto"/>
        <w:rPr>
          <w:del w:id="2442" w:author="PS" w:date="2018-11-25T17:43:00Z"/>
        </w:rPr>
      </w:pPr>
    </w:p>
    <w:p w:rsidR="000D6DB9" w:rsidDel="000E17D0" w:rsidRDefault="000D6DB9" w:rsidP="000D6DB9">
      <w:pPr>
        <w:spacing w:after="160" w:line="256" w:lineRule="auto"/>
        <w:rPr>
          <w:del w:id="2443" w:author="PS" w:date="2018-11-25T17:43:00Z"/>
        </w:rPr>
      </w:pPr>
    </w:p>
    <w:p w:rsidR="000D6DB9" w:rsidRDefault="000D6DB9" w:rsidP="000D6DB9">
      <w:pPr>
        <w:spacing w:after="160" w:line="256"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86542D" w:rsidRDefault="000D6DB9" w:rsidP="00420BD2">
            <w:pPr>
              <w:jc w:val="both"/>
              <w:rPr>
                <w:b/>
              </w:rPr>
            </w:pPr>
            <w:r w:rsidRPr="0086542D">
              <w:rPr>
                <w:b/>
              </w:rPr>
              <w:t>Odborně technický dozor a vyhrazená technická zařízení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8449C0">
            <w:pPr>
              <w:jc w:val="both"/>
            </w:pPr>
            <w: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přednášky, semináře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rsidRPr="00526CB5">
              <w:t>Způsob zakončení předmětu - kombinovaná zkouška</w:t>
            </w:r>
          </w:p>
          <w:p w:rsidR="000D6DB9" w:rsidRDefault="000D6DB9" w:rsidP="00420BD2">
            <w:pPr>
              <w:jc w:val="both"/>
            </w:pPr>
            <w:r w:rsidRPr="00526CB5">
              <w:t xml:space="preserve">Pro udělení zápočtu je aktivní účast na seminářích (účast minimálně 80 procent), průběžné plnění zadaných úkolů do seminářů, obhájení zpracované prezentace </w:t>
            </w:r>
            <w:r>
              <w:br/>
            </w:r>
            <w:r w:rsidRPr="00526CB5">
              <w:t xml:space="preserve">a napsání zápočtového testu (minimálně se správností odpovědí 70 procent). </w:t>
            </w:r>
            <w:r>
              <w:br/>
            </w:r>
            <w:r w:rsidRPr="00526CB5">
              <w:t>Ke zkoušce postupují pouze studenti, kteří mají udělený zápočet.</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RPr="00526CB5"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Pr="00526CB5" w:rsidRDefault="000D6DB9" w:rsidP="00420BD2">
            <w:pPr>
              <w:jc w:val="both"/>
            </w:pPr>
            <w:r w:rsidRPr="00526CB5">
              <w:rPr>
                <w:bCs/>
              </w:rPr>
              <w:t>In</w:t>
            </w:r>
            <w:r>
              <w:rPr>
                <w:bCs/>
              </w:rPr>
              <w:t>g. Miroslav Musil,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Vedení přednášek a seminářů</w:t>
            </w:r>
          </w:p>
        </w:tc>
      </w:tr>
      <w:tr w:rsidR="000D6DB9" w:rsidRPr="00526CB5"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Pr="00526CB5" w:rsidRDefault="000D6DB9" w:rsidP="00420BD2">
            <w:pPr>
              <w:jc w:val="both"/>
            </w:pPr>
            <w:r w:rsidRPr="00526CB5">
              <w:rPr>
                <w:bCs/>
              </w:rPr>
              <w:t xml:space="preserve">Ing. Miroslav Musil, Ph.D. </w:t>
            </w:r>
            <w:r>
              <w:rPr>
                <w:bCs/>
              </w:rPr>
              <w:t>– přednášky a semináře</w:t>
            </w:r>
            <w:r w:rsidRPr="00526CB5">
              <w:rPr>
                <w:bCs/>
              </w:rPr>
              <w:t xml:space="preserve">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 xml:space="preserve">Náplní předmětu je </w:t>
            </w:r>
            <w:r w:rsidRPr="00526CB5">
              <w:t xml:space="preserve">znát </w:t>
            </w:r>
            <w:r>
              <w:t xml:space="preserve">význam a poslání odborně technického dozoru společně s rozsahem vybraných technických zařízení. V oblasti činnosti elektrických, tlakových, plynových a zdvihacích zařízení získat přehled o jejich rozdělení, požadavcích na kontroly a revize. Budou objasněny přístupy k prevenci </w:t>
            </w:r>
            <w:r w:rsidRPr="00526CB5">
              <w:t>snižování rizik</w:t>
            </w:r>
            <w:r>
              <w:t xml:space="preserve"> v oblasti vyhrazených technických zařízení. Dojde k seznámení s posláním Technické inspekce ČR a oblastí metrologie. K všeobecnému přehledu se představí oblast opatření zabudovaných v konstrukci vybraných strojů a zařízení. Prezentován bude způsob ochrany před nadměrným hlukem, zářením a vibracemi způsobenými činnosti strojů a zařízení. Rozšíří se znalosti </w:t>
            </w:r>
            <w:r>
              <w:br/>
              <w:t>o problematice</w:t>
            </w:r>
            <w:r w:rsidRPr="00526CB5">
              <w:t xml:space="preserve"> </w:t>
            </w:r>
            <w:r>
              <w:t>ergonomických požadavků na uspořádání pracoviště</w:t>
            </w:r>
            <w:r w:rsidRPr="00526CB5">
              <w:t xml:space="preserve">. </w:t>
            </w:r>
            <w:r>
              <w:t>Představena bude problematika BOZP v oblasti strojů a zařízení.</w:t>
            </w:r>
          </w:p>
          <w:p w:rsidR="000D6DB9" w:rsidRPr="00572807" w:rsidRDefault="000D6DB9" w:rsidP="00420BD2">
            <w:pPr>
              <w:jc w:val="both"/>
              <w:rPr>
                <w:color w:val="000000"/>
              </w:rPr>
            </w:pPr>
            <w:r w:rsidRPr="0030497E">
              <w:rPr>
                <w:u w:val="single"/>
              </w:rPr>
              <w:t>Hlavní témata:</w:t>
            </w:r>
          </w:p>
          <w:p w:rsidR="000D6DB9" w:rsidRDefault="000D6DB9" w:rsidP="00D81E97">
            <w:pPr>
              <w:numPr>
                <w:ilvl w:val="0"/>
                <w:numId w:val="6"/>
              </w:numPr>
              <w:jc w:val="both"/>
            </w:pPr>
            <w:r>
              <w:t>Cíl, místo, význam a poslání odborně technického dozoru a vyhrazených technických zařízení, základní pojmy.</w:t>
            </w:r>
          </w:p>
          <w:p w:rsidR="000D6DB9" w:rsidRDefault="000D6DB9" w:rsidP="00D81E97">
            <w:pPr>
              <w:numPr>
                <w:ilvl w:val="0"/>
                <w:numId w:val="6"/>
              </w:numPr>
              <w:jc w:val="both"/>
            </w:pPr>
            <w:r>
              <w:t>Právní nomy v oblasti OTD a VTZ.</w:t>
            </w:r>
          </w:p>
          <w:p w:rsidR="000D6DB9" w:rsidRDefault="000D6DB9" w:rsidP="00D81E97">
            <w:pPr>
              <w:numPr>
                <w:ilvl w:val="0"/>
                <w:numId w:val="6"/>
              </w:numPr>
              <w:jc w:val="both"/>
            </w:pPr>
            <w:r>
              <w:t>Činnost elektrických zařízení, obsluha, bezpečnostní pokyny, kontrola.</w:t>
            </w:r>
          </w:p>
          <w:p w:rsidR="000D6DB9" w:rsidRDefault="000D6DB9" w:rsidP="00D81E97">
            <w:pPr>
              <w:numPr>
                <w:ilvl w:val="0"/>
                <w:numId w:val="6"/>
              </w:numPr>
              <w:jc w:val="both"/>
            </w:pPr>
            <w:r>
              <w:t xml:space="preserve">Bezpečnost v elektrotechnice. </w:t>
            </w:r>
            <w:r w:rsidRPr="00C11112">
              <w:t>Ochrany před úrazem el</w:t>
            </w:r>
            <w:r>
              <w:t xml:space="preserve">ektrickým </w:t>
            </w:r>
            <w:r w:rsidRPr="00C11112">
              <w:t>proudem</w:t>
            </w:r>
            <w:r>
              <w:t>, první pomoc při úrazu elektrickou</w:t>
            </w:r>
            <w:r w:rsidRPr="00C11112">
              <w:t xml:space="preserve"> energií</w:t>
            </w:r>
            <w:r>
              <w:t>.</w:t>
            </w:r>
          </w:p>
          <w:p w:rsidR="000D6DB9" w:rsidRDefault="000D6DB9" w:rsidP="00D81E97">
            <w:pPr>
              <w:numPr>
                <w:ilvl w:val="0"/>
                <w:numId w:val="6"/>
              </w:numPr>
              <w:jc w:val="both"/>
            </w:pPr>
            <w:r>
              <w:t xml:space="preserve">Vliv </w:t>
            </w:r>
            <w:r w:rsidRPr="00E52AD2">
              <w:t>vnější</w:t>
            </w:r>
            <w:r>
              <w:t>ho</w:t>
            </w:r>
            <w:r w:rsidRPr="00E52AD2">
              <w:t xml:space="preserve"> prostředí </w:t>
            </w:r>
            <w:r>
              <w:t>na</w:t>
            </w:r>
            <w:r w:rsidRPr="00E52AD2">
              <w:t xml:space="preserve"> elektrická zařízení</w:t>
            </w:r>
            <w:r>
              <w:t>, určení vnějších vlivů.</w:t>
            </w:r>
          </w:p>
          <w:p w:rsidR="000D6DB9" w:rsidRDefault="000D6DB9" w:rsidP="00D81E97">
            <w:pPr>
              <w:numPr>
                <w:ilvl w:val="0"/>
                <w:numId w:val="6"/>
              </w:numPr>
              <w:jc w:val="both"/>
            </w:pPr>
            <w:r>
              <w:t>Činnost tlakových zařízení, obsluha, b</w:t>
            </w:r>
            <w:r w:rsidRPr="00E52AD2">
              <w:t>ezpečnostní výstroj</w:t>
            </w:r>
            <w:r>
              <w:t>, bezpečnostní pokyny, kontrola.</w:t>
            </w:r>
          </w:p>
          <w:p w:rsidR="000D6DB9" w:rsidRDefault="000D6DB9" w:rsidP="00D81E97">
            <w:pPr>
              <w:numPr>
                <w:ilvl w:val="0"/>
                <w:numId w:val="6"/>
              </w:numPr>
              <w:jc w:val="both"/>
            </w:pPr>
            <w:r>
              <w:t>Činnost zdvihacích zařízení, obsluha, bezpečnostní pokyny, kontrola.</w:t>
            </w:r>
          </w:p>
          <w:p w:rsidR="000D6DB9" w:rsidRDefault="000D6DB9" w:rsidP="00D81E97">
            <w:pPr>
              <w:numPr>
                <w:ilvl w:val="0"/>
                <w:numId w:val="6"/>
              </w:numPr>
              <w:jc w:val="both"/>
            </w:pPr>
            <w:r>
              <w:t>Činnost plynových zařízení, obsluha, bezpečnostní pokyny, kontrola.</w:t>
            </w:r>
          </w:p>
          <w:p w:rsidR="000D6DB9" w:rsidRPr="00E52AD2" w:rsidRDefault="000D6DB9" w:rsidP="00D81E97">
            <w:pPr>
              <w:numPr>
                <w:ilvl w:val="0"/>
                <w:numId w:val="6"/>
              </w:numPr>
              <w:jc w:val="both"/>
            </w:pPr>
            <w:r>
              <w:t>Prevence rizik v oblasti VTZ.</w:t>
            </w:r>
          </w:p>
          <w:p w:rsidR="000D6DB9" w:rsidRDefault="000D6DB9" w:rsidP="00D81E97">
            <w:pPr>
              <w:numPr>
                <w:ilvl w:val="0"/>
                <w:numId w:val="6"/>
              </w:numPr>
              <w:jc w:val="both"/>
            </w:pPr>
            <w:r>
              <w:t>Technická inspekce.</w:t>
            </w:r>
          </w:p>
          <w:p w:rsidR="000D6DB9" w:rsidRDefault="000D6DB9" w:rsidP="00D81E97">
            <w:pPr>
              <w:numPr>
                <w:ilvl w:val="0"/>
                <w:numId w:val="6"/>
              </w:numPr>
              <w:jc w:val="both"/>
            </w:pPr>
            <w:r>
              <w:t>Metrologie.</w:t>
            </w:r>
          </w:p>
          <w:p w:rsidR="000D6DB9" w:rsidRDefault="000D6DB9" w:rsidP="00D81E97">
            <w:pPr>
              <w:numPr>
                <w:ilvl w:val="0"/>
                <w:numId w:val="6"/>
              </w:numPr>
              <w:jc w:val="both"/>
            </w:pPr>
            <w:r w:rsidRPr="00526CB5">
              <w:t>Opatření zabudovaná v konstrukci vybraných strojů a zřízení před možností úrazu.</w:t>
            </w:r>
            <w:r>
              <w:t xml:space="preserve"> </w:t>
            </w:r>
            <w:r w:rsidRPr="00526CB5">
              <w:t>Ochrana strojů před n</w:t>
            </w:r>
            <w:r>
              <w:t>ebezpečím</w:t>
            </w:r>
            <w:r w:rsidRPr="00526CB5">
              <w:t xml:space="preserve"> úrazu elektrickými</w:t>
            </w:r>
            <w:r>
              <w:t xml:space="preserve">, </w:t>
            </w:r>
            <w:r w:rsidRPr="00526CB5">
              <w:t>pneumatický</w:t>
            </w:r>
            <w:r>
              <w:t>mi</w:t>
            </w:r>
            <w:r w:rsidRPr="00526CB5">
              <w:t xml:space="preserve"> a hydraulický</w:t>
            </w:r>
            <w:r>
              <w:t>mi</w:t>
            </w:r>
            <w:r w:rsidRPr="00526CB5">
              <w:t xml:space="preserve"> prvk</w:t>
            </w:r>
            <w:r>
              <w:t>y</w:t>
            </w:r>
            <w:r w:rsidRPr="00526CB5">
              <w:t>.</w:t>
            </w:r>
          </w:p>
          <w:p w:rsidR="000D6DB9" w:rsidRDefault="000D6DB9" w:rsidP="00D81E97">
            <w:pPr>
              <w:numPr>
                <w:ilvl w:val="0"/>
                <w:numId w:val="6"/>
              </w:numPr>
              <w:jc w:val="both"/>
            </w:pPr>
            <w:r w:rsidRPr="00526CB5">
              <w:t>Způsoby ochrany strojů a zařízení před nadměrným hlukem, zářením, vibracemi a zanedbáním ergonomických zásad. Uspořádání pracoviště v souladu s požadavky ergonomie</w:t>
            </w:r>
            <w:r>
              <w:t>.</w:t>
            </w:r>
          </w:p>
          <w:p w:rsidR="000D6DB9" w:rsidRDefault="000D6DB9" w:rsidP="00D81E97">
            <w:pPr>
              <w:numPr>
                <w:ilvl w:val="0"/>
                <w:numId w:val="6"/>
              </w:numPr>
              <w:jc w:val="both"/>
            </w:pPr>
            <w:r>
              <w:t>BOZP v oblasti strojů a zařízení.</w:t>
            </w:r>
          </w:p>
          <w:p w:rsidR="000D6DB9" w:rsidRPr="00D02573" w:rsidRDefault="000D6DB9" w:rsidP="00420BD2">
            <w:pPr>
              <w:jc w:val="both"/>
              <w:rPr>
                <w:b/>
              </w:rPr>
            </w:pPr>
            <w:r w:rsidRPr="00D02573">
              <w:rPr>
                <w:b/>
              </w:rPr>
              <w:t>Výstupní kompetence:</w:t>
            </w:r>
          </w:p>
          <w:p w:rsidR="000D6DB9" w:rsidDel="000E17D0" w:rsidRDefault="000D6DB9">
            <w:pPr>
              <w:jc w:val="both"/>
              <w:rPr>
                <w:del w:id="2444" w:author="PS" w:date="2018-11-25T17:43:00Z"/>
              </w:rPr>
            </w:pPr>
            <w:r w:rsidRPr="00526CB5">
              <w:t xml:space="preserve">Studenti budou znát </w:t>
            </w:r>
            <w:r>
              <w:t xml:space="preserve">význam a poslání odborně technického dozoru společně s rozsahem vybraných technických zařízení. </w:t>
            </w:r>
            <w:r w:rsidRPr="00526CB5">
              <w:lastRenderedPageBreak/>
              <w:t xml:space="preserve">Budou schopni </w:t>
            </w:r>
            <w:r>
              <w:t>orientovat se v oblasti činnosti elektrických, tlakových, plynových a zdvihacích zařízení, dále s prevencí</w:t>
            </w:r>
            <w:r w:rsidRPr="00526CB5">
              <w:t xml:space="preserve"> snižování rizik</w:t>
            </w:r>
            <w:r>
              <w:t xml:space="preserve"> v oblasti vyhrazených technických zařízení. Studenti budou seznámeni s posláním Technické inspekce ČR a metrologií. Seznámí se s oblastí opatření zabudovaných v konstrukci vybraných strojů a zařízení. Dále se způsobem ochrany před nadměrným hlukem, zářením a vibracemi způsobenými činnosti strojů a zařízení. </w:t>
            </w:r>
            <w:r w:rsidRPr="00526CB5">
              <w:t xml:space="preserve">Studenti budou umět aplikovat </w:t>
            </w:r>
            <w:r>
              <w:t>ergonomické požadavky na uspořádání pracoviště</w:t>
            </w:r>
            <w:r w:rsidRPr="00526CB5">
              <w:t xml:space="preserve">. </w:t>
            </w:r>
            <w:r>
              <w:t xml:space="preserve">Budou seznámeni s BOZP v oblasti strojů </w:t>
            </w:r>
            <w:r>
              <w:br/>
              <w:t>a zařízení.</w:t>
            </w:r>
          </w:p>
          <w:p w:rsidR="000D6DB9" w:rsidRDefault="000D6DB9" w:rsidP="000E17D0">
            <w:pPr>
              <w:jc w:val="both"/>
            </w:pP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lastRenderedPageBreak/>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567B91" w:rsidRDefault="000D6DB9" w:rsidP="00420BD2">
            <w:pPr>
              <w:rPr>
                <w:b/>
                <w:color w:val="000000"/>
              </w:rPr>
            </w:pPr>
            <w:r w:rsidRPr="00567B91">
              <w:rPr>
                <w:b/>
                <w:color w:val="000000"/>
              </w:rPr>
              <w:t>Povinná literatura:</w:t>
            </w:r>
          </w:p>
          <w:p w:rsidR="000D6DB9" w:rsidRPr="00A24B5E" w:rsidRDefault="00FA71E1" w:rsidP="00420BD2">
            <w:pPr>
              <w:jc w:val="both"/>
            </w:pPr>
            <w:r w:rsidRPr="00A24B5E">
              <w:rPr>
                <w:bCs/>
              </w:rPr>
              <w:t>ŠTURMA</w:t>
            </w:r>
            <w:r w:rsidR="000D6DB9" w:rsidRPr="00A24B5E">
              <w:rPr>
                <w:bCs/>
              </w:rPr>
              <w:t>, Martin</w:t>
            </w:r>
            <w:del w:id="2445" w:author="Eva Batůšková" w:date="2018-11-19T11:44:00Z">
              <w:r w:rsidR="000D6DB9" w:rsidRPr="00A24B5E" w:rsidDel="008F2CCC">
                <w:rPr>
                  <w:bCs/>
                </w:rPr>
                <w:delText>.</w:delText>
              </w:r>
            </w:del>
            <w:r w:rsidR="000D6DB9" w:rsidRPr="00A24B5E">
              <w:rPr>
                <w:bCs/>
              </w:rPr>
              <w:t xml:space="preserve"> </w:t>
            </w:r>
            <w:ins w:id="2446" w:author="Eva Batůšková" w:date="2018-11-19T11:44:00Z">
              <w:r w:rsidR="008F2CCC">
                <w:rPr>
                  <w:bCs/>
                </w:rPr>
                <w:t>(</w:t>
              </w:r>
            </w:ins>
            <w:ins w:id="2447" w:author="Jan Strohmandl" w:date="2018-11-17T19:55:00Z">
              <w:r w:rsidRPr="00A24B5E">
                <w:rPr>
                  <w:bCs/>
                </w:rPr>
                <w:t>2015</w:t>
              </w:r>
            </w:ins>
            <w:ins w:id="2448" w:author="Eva Batůšková" w:date="2018-11-19T11:44:00Z">
              <w:r w:rsidR="008F2CCC">
                <w:rPr>
                  <w:bCs/>
                </w:rPr>
                <w:t>)</w:t>
              </w:r>
            </w:ins>
            <w:ins w:id="2449" w:author="Jan Strohmandl" w:date="2018-11-17T19:55:00Z">
              <w:r>
                <w:rPr>
                  <w:bCs/>
                </w:rPr>
                <w:t>.</w:t>
              </w:r>
              <w:r w:rsidRPr="00A24B5E">
                <w:rPr>
                  <w:bCs/>
                </w:rPr>
                <w:t xml:space="preserve"> </w:t>
              </w:r>
            </w:ins>
            <w:r w:rsidR="00F139B8" w:rsidRPr="00F139B8">
              <w:rPr>
                <w:bCs/>
                <w:i/>
                <w:rPrChange w:id="2450" w:author="Jan Strohmandl" w:date="2018-11-17T19:55:00Z">
                  <w:rPr>
                    <w:bCs/>
                    <w:color w:val="0000FF"/>
                    <w:u w:val="single"/>
                  </w:rPr>
                </w:rPrChange>
              </w:rPr>
              <w:t>Provoz, revize a údržba technických zařízení</w:t>
            </w:r>
            <w:r w:rsidR="000D6DB9" w:rsidRPr="00A24B5E">
              <w:rPr>
                <w:bCs/>
              </w:rPr>
              <w:t xml:space="preserve">. Praha: Grada, </w:t>
            </w:r>
            <w:del w:id="2451" w:author="Jan Strohmandl" w:date="2018-11-17T19:55:00Z">
              <w:r w:rsidR="000D6DB9" w:rsidRPr="00A24B5E" w:rsidDel="00FA71E1">
                <w:rPr>
                  <w:bCs/>
                </w:rPr>
                <w:delText xml:space="preserve">2015, </w:delText>
              </w:r>
            </w:del>
            <w:r w:rsidR="000D6DB9" w:rsidRPr="00A24B5E">
              <w:rPr>
                <w:bCs/>
              </w:rPr>
              <w:t>144 stran. ISBN 978-80-247-5121-4.</w:t>
            </w:r>
          </w:p>
          <w:p w:rsidR="000D6DB9" w:rsidRPr="00A24B5E" w:rsidRDefault="000D6DB9" w:rsidP="00420BD2">
            <w:pPr>
              <w:jc w:val="both"/>
            </w:pPr>
            <w:r w:rsidRPr="00A24B5E">
              <w:t xml:space="preserve">Soubor právních předpisů k zajištění bezpečnosti práce a technických zařízení. </w:t>
            </w:r>
            <w:ins w:id="2452" w:author="Eva Batůšková" w:date="2018-11-19T11:45:00Z">
              <w:r w:rsidR="008F2CCC">
                <w:t>(</w:t>
              </w:r>
            </w:ins>
            <w:ins w:id="2453" w:author="Jan Strohmandl" w:date="2018-11-17T19:56:00Z">
              <w:r w:rsidR="00FA71E1" w:rsidRPr="00A24B5E">
                <w:t>2013</w:t>
              </w:r>
            </w:ins>
            <w:ins w:id="2454" w:author="Eva Batůšková" w:date="2018-11-19T11:45:00Z">
              <w:r w:rsidR="008F2CCC">
                <w:t>)</w:t>
              </w:r>
            </w:ins>
            <w:ins w:id="2455" w:author="Jan Strohmandl" w:date="2018-11-17T19:56:00Z">
              <w:r w:rsidR="00FA71E1">
                <w:t>.</w:t>
              </w:r>
              <w:r w:rsidR="00FA71E1" w:rsidRPr="00A24B5E">
                <w:t xml:space="preserve"> </w:t>
              </w:r>
            </w:ins>
            <w:r w:rsidRPr="00A24B5E">
              <w:t xml:space="preserve">Praha: SEVT, Wolters Kluwer ČR, a.s., </w:t>
            </w:r>
            <w:del w:id="2456" w:author="Jan Strohmandl" w:date="2018-11-17T19:56:00Z">
              <w:r w:rsidRPr="00A24B5E" w:rsidDel="00FA71E1">
                <w:delText>2013</w:delText>
              </w:r>
            </w:del>
            <w:del w:id="2457" w:author="Jan Strohmandl" w:date="2018-11-17T19:55:00Z">
              <w:r w:rsidRPr="00A24B5E" w:rsidDel="00FA71E1">
                <w:delText>,</w:delText>
              </w:r>
            </w:del>
            <w:del w:id="2458" w:author="Jan Strohmandl" w:date="2018-11-17T19:56:00Z">
              <w:r w:rsidRPr="00A24B5E" w:rsidDel="00FA71E1">
                <w:delText xml:space="preserve"> </w:delText>
              </w:r>
            </w:del>
            <w:r w:rsidRPr="00A24B5E">
              <w:t>244 stran. ISBN 978-80-747-8007-3.</w:t>
            </w:r>
          </w:p>
          <w:p w:rsidR="000D6DB9" w:rsidRPr="00A24B5E" w:rsidRDefault="00FA71E1" w:rsidP="00420BD2">
            <w:pPr>
              <w:jc w:val="both"/>
            </w:pPr>
            <w:r w:rsidRPr="00A24B5E">
              <w:t xml:space="preserve">NEUGEBAUER, </w:t>
            </w:r>
            <w:r w:rsidR="000D6DB9" w:rsidRPr="00A24B5E">
              <w:t>Tomáš</w:t>
            </w:r>
            <w:ins w:id="2459" w:author="Jan Strohmandl" w:date="2018-11-17T19:56:00Z">
              <w:del w:id="2460" w:author="Eva Batůšková" w:date="2018-11-19T11:44:00Z">
                <w:r w:rsidDel="008F2CCC">
                  <w:delText>.</w:delText>
                </w:r>
              </w:del>
            </w:ins>
            <w:del w:id="2461" w:author="Jan Strohmandl" w:date="2018-11-17T19:56:00Z">
              <w:r w:rsidR="000D6DB9" w:rsidRPr="00A24B5E" w:rsidDel="00FA71E1">
                <w:delText>,</w:delText>
              </w:r>
            </w:del>
            <w:r w:rsidR="000D6DB9" w:rsidRPr="00A24B5E">
              <w:t xml:space="preserve"> </w:t>
            </w:r>
            <w:ins w:id="2462" w:author="Eva Batůšková" w:date="2018-11-19T11:44:00Z">
              <w:r w:rsidR="008F2CCC">
                <w:t>(</w:t>
              </w:r>
            </w:ins>
            <w:ins w:id="2463" w:author="Jan Strohmandl" w:date="2018-11-17T19:56:00Z">
              <w:r w:rsidRPr="00A24B5E">
                <w:t>2016</w:t>
              </w:r>
            </w:ins>
            <w:ins w:id="2464" w:author="Eva Batůšková" w:date="2018-11-19T11:44:00Z">
              <w:r w:rsidR="008F2CCC">
                <w:t>)</w:t>
              </w:r>
            </w:ins>
            <w:ins w:id="2465" w:author="Jan Strohmandl" w:date="2018-11-17T19:56:00Z">
              <w:r>
                <w:t>.</w:t>
              </w:r>
              <w:r w:rsidRPr="00A24B5E">
                <w:t xml:space="preserve"> </w:t>
              </w:r>
            </w:ins>
            <w:r w:rsidR="000D6DB9" w:rsidRPr="00A24B5E">
              <w:t xml:space="preserve">2. </w:t>
            </w:r>
            <w:del w:id="2466" w:author="Jan Strohmandl" w:date="2018-11-17T19:56:00Z">
              <w:r w:rsidR="000D6DB9" w:rsidRPr="00A24B5E" w:rsidDel="00FA71E1">
                <w:delText>Vydání</w:delText>
              </w:r>
            </w:del>
            <w:ins w:id="2467" w:author="Jan Strohmandl" w:date="2018-11-17T19:56:00Z">
              <w:r>
                <w:t>v</w:t>
              </w:r>
              <w:r w:rsidRPr="00A24B5E">
                <w:t>ydání</w:t>
              </w:r>
            </w:ins>
            <w:r w:rsidR="000D6DB9" w:rsidRPr="00A24B5E">
              <w:t xml:space="preserve">. </w:t>
            </w:r>
            <w:r w:rsidR="00F139B8" w:rsidRPr="00F139B8">
              <w:rPr>
                <w:i/>
                <w:rPrChange w:id="2468" w:author="Jan Strohmandl" w:date="2018-11-17T19:55:00Z">
                  <w:rPr>
                    <w:color w:val="0000FF"/>
                    <w:u w:val="single"/>
                  </w:rPr>
                </w:rPrChange>
              </w:rPr>
              <w:t>Bezpečnost a ochrana zdraví při práci v kostce</w:t>
            </w:r>
            <w:r w:rsidR="000D6DB9" w:rsidRPr="00A24B5E">
              <w:t>. Praha: SEVT, Wolters Kluwer ČR, a.s., 380</w:t>
            </w:r>
            <w:r w:rsidR="000D6DB9">
              <w:t xml:space="preserve"> </w:t>
            </w:r>
            <w:r w:rsidR="000D6DB9" w:rsidRPr="00A24B5E">
              <w:t xml:space="preserve">stran, </w:t>
            </w:r>
            <w:del w:id="2469" w:author="Jan Strohmandl" w:date="2018-11-17T19:56:00Z">
              <w:r w:rsidR="000D6DB9" w:rsidRPr="00A24B5E" w:rsidDel="00FA71E1">
                <w:delText xml:space="preserve">2016, </w:delText>
              </w:r>
            </w:del>
            <w:r w:rsidR="000D6DB9" w:rsidRPr="00A24B5E">
              <w:t>ISBN 978-80-755-2106-4.</w:t>
            </w:r>
          </w:p>
          <w:p w:rsidR="000D6DB9" w:rsidRPr="00A24B5E" w:rsidRDefault="000D6DB9" w:rsidP="00420BD2">
            <w:pPr>
              <w:jc w:val="both"/>
            </w:pPr>
            <w:r w:rsidRPr="00A24B5E">
              <w:t xml:space="preserve">Zákon č. 262/2006 Sb., </w:t>
            </w:r>
            <w:r w:rsidR="00F139B8" w:rsidRPr="00F139B8">
              <w:rPr>
                <w:i/>
                <w:rPrChange w:id="2470" w:author="Jan Strohmandl" w:date="2018-11-17T19:55:00Z">
                  <w:rPr>
                    <w:color w:val="0000FF"/>
                    <w:u w:val="single"/>
                  </w:rPr>
                </w:rPrChange>
              </w:rPr>
              <w:t>zákoník práce.</w:t>
            </w:r>
          </w:p>
          <w:p w:rsidR="000D6DB9" w:rsidRPr="00A24B5E" w:rsidRDefault="000D6DB9" w:rsidP="00420BD2">
            <w:pPr>
              <w:jc w:val="both"/>
            </w:pPr>
            <w:r w:rsidRPr="00A24B5E">
              <w:t xml:space="preserve">Zákon č. 338/2005 Sb., </w:t>
            </w:r>
            <w:r w:rsidR="00F139B8" w:rsidRPr="00F139B8">
              <w:rPr>
                <w:i/>
                <w:rPrChange w:id="2471" w:author="Jan Strohmandl" w:date="2018-11-17T19:55:00Z">
                  <w:rPr>
                    <w:color w:val="0000FF"/>
                    <w:u w:val="single"/>
                  </w:rPr>
                </w:rPrChange>
              </w:rPr>
              <w:t>o elektrických, plynových, tlakových a zdvihacích zařízeních</w:t>
            </w:r>
            <w:r w:rsidRPr="00A24B5E">
              <w:t>.</w:t>
            </w:r>
          </w:p>
          <w:p w:rsidR="000D6DB9" w:rsidRPr="00FA71E1" w:rsidRDefault="000D6DB9" w:rsidP="00420BD2">
            <w:pPr>
              <w:jc w:val="both"/>
              <w:rPr>
                <w:i/>
                <w:rPrChange w:id="2472" w:author="Jan Strohmandl" w:date="2018-11-17T19:56:00Z">
                  <w:rPr/>
                </w:rPrChange>
              </w:rPr>
            </w:pPr>
            <w:r>
              <w:t xml:space="preserve">Zákon č. 90/2016 Sb., </w:t>
            </w:r>
            <w:r w:rsidR="00F139B8" w:rsidRPr="00F139B8">
              <w:rPr>
                <w:i/>
                <w:rPrChange w:id="2473" w:author="Jan Strohmandl" w:date="2018-11-17T19:56:00Z">
                  <w:rPr>
                    <w:color w:val="0000FF"/>
                    <w:u w:val="single"/>
                  </w:rPr>
                </w:rPrChange>
              </w:rPr>
              <w:t>o posuzování shody stanovených výrobků při jejich dodávání na trh.</w:t>
            </w:r>
          </w:p>
          <w:p w:rsidR="000D6DB9" w:rsidRDefault="000D6DB9" w:rsidP="00420BD2">
            <w:pPr>
              <w:jc w:val="both"/>
            </w:pPr>
            <w:r>
              <w:t xml:space="preserve">Zákon č. 91/2016 Sb., </w:t>
            </w:r>
            <w:r w:rsidR="00F139B8" w:rsidRPr="00F139B8">
              <w:rPr>
                <w:i/>
                <w:rPrChange w:id="2474" w:author="Jan Strohmandl" w:date="2018-11-17T19:57:00Z">
                  <w:rPr>
                    <w:color w:val="0000FF"/>
                    <w:u w:val="single"/>
                  </w:rPr>
                </w:rPrChange>
              </w:rPr>
              <w:t>kterým se mění zák. č. 22/1997 Sb., o technických požadavcích na výrobky a o změně a doplnění některých zákonů</w:t>
            </w:r>
            <w:r>
              <w:t>, ve znění pozdějších předpisů a některé další zákony.</w:t>
            </w:r>
          </w:p>
          <w:p w:rsidR="000D6DB9" w:rsidRDefault="000D6DB9" w:rsidP="00420BD2">
            <w:pPr>
              <w:jc w:val="both"/>
            </w:pPr>
            <w:r w:rsidRPr="009C148B">
              <w:t>Zákon č. 309/2006 Sb.</w:t>
            </w:r>
            <w:r>
              <w:t xml:space="preserve">, </w:t>
            </w:r>
            <w:r w:rsidR="00F139B8" w:rsidRPr="00F139B8">
              <w:rPr>
                <w:i/>
                <w:rPrChange w:id="2475" w:author="Jan Strohmandl" w:date="2018-11-17T19:57:00Z">
                  <w:rPr>
                    <w:color w:val="0000FF"/>
                    <w:u w:val="single"/>
                  </w:rPr>
                </w:rPrChange>
              </w:rPr>
              <w:t>o zajištění dalších podmínek bezpečnosti a ochrany zdraví při práci</w:t>
            </w:r>
            <w:r>
              <w:t>.</w:t>
            </w:r>
          </w:p>
          <w:p w:rsidR="000D6DB9" w:rsidRDefault="000D6DB9" w:rsidP="00420BD2">
            <w:pPr>
              <w:jc w:val="both"/>
            </w:pPr>
            <w:r w:rsidRPr="007646F0">
              <w:t xml:space="preserve">Zákon č. 22/1997 </w:t>
            </w:r>
            <w:r w:rsidR="00F139B8" w:rsidRPr="00F139B8">
              <w:rPr>
                <w:i/>
                <w:rPrChange w:id="2476" w:author="Jan Strohmandl" w:date="2018-11-17T19:57:00Z">
                  <w:rPr>
                    <w:color w:val="0000FF"/>
                    <w:u w:val="single"/>
                  </w:rPr>
                </w:rPrChange>
              </w:rPr>
              <w:t>o technických požadavcích na výrobky</w:t>
            </w:r>
            <w:r>
              <w:t>.</w:t>
            </w:r>
          </w:p>
          <w:p w:rsidR="000D6DB9" w:rsidRPr="00FA71E1" w:rsidRDefault="000D6DB9" w:rsidP="00420BD2">
            <w:pPr>
              <w:jc w:val="both"/>
              <w:rPr>
                <w:i/>
                <w:rPrChange w:id="2477" w:author="Jan Strohmandl" w:date="2018-11-17T19:57:00Z">
                  <w:rPr/>
                </w:rPrChange>
              </w:rPr>
            </w:pPr>
            <w:r>
              <w:t xml:space="preserve">Nařízení vlády č. 378/2001 Sb., </w:t>
            </w:r>
            <w:r w:rsidR="00F139B8" w:rsidRPr="00F139B8">
              <w:rPr>
                <w:i/>
                <w:rPrChange w:id="2478" w:author="Jan Strohmandl" w:date="2018-11-17T19:57:00Z">
                  <w:rPr>
                    <w:color w:val="0000FF"/>
                    <w:u w:val="single"/>
                  </w:rPr>
                </w:rPrChange>
              </w:rPr>
              <w:t>kterým se stanoví bližší požadavky na bezpečný provoz a používání strojů, technických zařízení, přístrojů a nářadí.</w:t>
            </w:r>
          </w:p>
          <w:p w:rsidR="000D6DB9" w:rsidRPr="00FA71E1" w:rsidRDefault="000D6DB9" w:rsidP="00420BD2">
            <w:pPr>
              <w:jc w:val="both"/>
              <w:rPr>
                <w:i/>
                <w:rPrChange w:id="2479" w:author="Jan Strohmandl" w:date="2018-11-17T19:57:00Z">
                  <w:rPr/>
                </w:rPrChange>
              </w:rPr>
            </w:pPr>
            <w:r>
              <w:t>Nařízení vlády č. 117/2016 Sb., (2014/30/EU</w:t>
            </w:r>
            <w:r w:rsidR="00F139B8" w:rsidRPr="00F139B8">
              <w:rPr>
                <w:i/>
                <w:rPrChange w:id="2480" w:author="Jan Strohmandl" w:date="2018-11-17T19:57:00Z">
                  <w:rPr>
                    <w:color w:val="0000FF"/>
                    <w:u w:val="single"/>
                  </w:rPr>
                </w:rPrChange>
              </w:rPr>
              <w:t>), o posuzování shody výrobků z hlediska elektromagnetické kompatibility při jejich dodávání na trh.</w:t>
            </w:r>
          </w:p>
          <w:p w:rsidR="000D6DB9" w:rsidRDefault="000D6DB9" w:rsidP="00420BD2">
            <w:pPr>
              <w:jc w:val="both"/>
            </w:pPr>
            <w:r>
              <w:t xml:space="preserve">Nařízení vlády č. 118/2016 Sb., (2014/35/EU), </w:t>
            </w:r>
            <w:r w:rsidR="00F139B8" w:rsidRPr="00F139B8">
              <w:rPr>
                <w:i/>
                <w:rPrChange w:id="2481" w:author="Jan Strohmandl" w:date="2018-11-17T19:57:00Z">
                  <w:rPr>
                    <w:color w:val="0000FF"/>
                    <w:u w:val="single"/>
                  </w:rPr>
                </w:rPrChange>
              </w:rPr>
              <w:t>o posuzování shody elektrických zařízení určených pro používání v určitých mezích napětí při jejich dodávání na trh.</w:t>
            </w:r>
          </w:p>
          <w:p w:rsidR="000D6DB9" w:rsidRPr="00A24B5E" w:rsidRDefault="000D6DB9" w:rsidP="00420BD2">
            <w:pPr>
              <w:jc w:val="both"/>
            </w:pPr>
            <w:r w:rsidRPr="00A24B5E">
              <w:t xml:space="preserve">Vyhláška č. 273/1999 Sb., </w:t>
            </w:r>
            <w:r w:rsidR="00F139B8" w:rsidRPr="00F139B8">
              <w:rPr>
                <w:i/>
                <w:rPrChange w:id="2482" w:author="Jan Strohmandl" w:date="2018-11-17T19:57:00Z">
                  <w:rPr>
                    <w:color w:val="0000FF"/>
                    <w:u w:val="single"/>
                  </w:rPr>
                </w:rPrChange>
              </w:rPr>
              <w:t>vojenská technická zařízení</w:t>
            </w:r>
            <w:r w:rsidRPr="00A24B5E">
              <w:t>.</w:t>
            </w:r>
          </w:p>
          <w:p w:rsidR="000D6DB9" w:rsidRDefault="000D6DB9" w:rsidP="00420BD2">
            <w:pPr>
              <w:jc w:val="both"/>
            </w:pPr>
            <w:r w:rsidRPr="00A24B5E">
              <w:t>Směrnice Evropského parlamentu a Rady 2010/35/EU,</w:t>
            </w:r>
            <w:ins w:id="2483" w:author="Jan Strohmandl" w:date="2018-11-17T19:57:00Z">
              <w:r w:rsidR="00FA71E1">
                <w:t xml:space="preserve"> </w:t>
              </w:r>
            </w:ins>
            <w:r w:rsidR="00F139B8" w:rsidRPr="00F139B8">
              <w:rPr>
                <w:i/>
                <w:rPrChange w:id="2484" w:author="Jan Strohmandl" w:date="2018-11-17T19:57:00Z">
                  <w:rPr>
                    <w:color w:val="0000FF"/>
                    <w:u w:val="single"/>
                  </w:rPr>
                </w:rPrChange>
              </w:rPr>
              <w:t>o přepravitelných tlakových zařízeních.</w:t>
            </w:r>
          </w:p>
          <w:p w:rsidR="000D6DB9" w:rsidRDefault="000D6DB9" w:rsidP="00420BD2">
            <w:pPr>
              <w:jc w:val="both"/>
            </w:pPr>
            <w:r>
              <w:t xml:space="preserve">ČSN EN 62061 – </w:t>
            </w:r>
            <w:r w:rsidR="00F139B8" w:rsidRPr="00F139B8">
              <w:rPr>
                <w:i/>
                <w:rPrChange w:id="2485" w:author="Jan Strohmandl" w:date="2018-11-17T19:57:00Z">
                  <w:rPr>
                    <w:color w:val="0000FF"/>
                    <w:u w:val="single"/>
                  </w:rPr>
                </w:rPrChange>
              </w:rPr>
              <w:t>Bezpečnost strojních zařízení. Funkční bezpečnost elektrických, elektronických a programovatelných elektronických, řídicích systémů souvisejících s bezpečností</w:t>
            </w:r>
            <w:r>
              <w:t>.</w:t>
            </w:r>
          </w:p>
          <w:p w:rsidR="000D6DB9" w:rsidRDefault="000D6DB9" w:rsidP="00420BD2">
            <w:pPr>
              <w:jc w:val="both"/>
            </w:pPr>
            <w:r w:rsidRPr="007646F0">
              <w:t xml:space="preserve">ČSN EN 60204-1 </w:t>
            </w:r>
            <w:r w:rsidR="00F139B8" w:rsidRPr="00F139B8">
              <w:rPr>
                <w:i/>
                <w:rPrChange w:id="2486" w:author="Jan Strohmandl" w:date="2018-11-17T19:57:00Z">
                  <w:rPr>
                    <w:color w:val="0000FF"/>
                    <w:u w:val="single"/>
                  </w:rPr>
                </w:rPrChange>
              </w:rPr>
              <w:t>Bezpečnost strojních zařízení – Elektrická zařízení strojů</w:t>
            </w:r>
            <w:r w:rsidRPr="007646F0">
              <w:t xml:space="preserve"> Část 1: Všeobecné požadavky včetně norem souvisejících.</w:t>
            </w:r>
          </w:p>
          <w:p w:rsidR="000D6DB9" w:rsidRDefault="000D6DB9" w:rsidP="00420BD2">
            <w:pPr>
              <w:jc w:val="both"/>
            </w:pPr>
            <w:r w:rsidRPr="009C148B">
              <w:t xml:space="preserve">ISO/TR 14121-2:2012 </w:t>
            </w:r>
            <w:r w:rsidR="00F139B8" w:rsidRPr="00F139B8">
              <w:rPr>
                <w:i/>
                <w:rPrChange w:id="2487" w:author="Jan Strohmandl" w:date="2018-11-17T19:58:00Z">
                  <w:rPr>
                    <w:color w:val="0000FF"/>
                    <w:u w:val="single"/>
                  </w:rPr>
                </w:rPrChange>
              </w:rPr>
              <w:t>Bezpečnost strojních zařízení – Vyhodnocení rizik</w:t>
            </w:r>
            <w:r w:rsidRPr="009C148B">
              <w:t xml:space="preserve"> – Část 2: Praktický průvodce a s příklady jednotlivých metod.</w:t>
            </w:r>
          </w:p>
          <w:p w:rsidR="000D6DB9" w:rsidRDefault="000D6DB9" w:rsidP="00420BD2">
            <w:pPr>
              <w:jc w:val="both"/>
            </w:pPr>
            <w:r>
              <w:t xml:space="preserve">Encyklopedie - </w:t>
            </w:r>
            <w:r w:rsidR="00F139B8" w:rsidRPr="00F139B8">
              <w:rPr>
                <w:i/>
                <w:rPrChange w:id="2488" w:author="Jan Strohmandl" w:date="2018-11-17T19:58:00Z">
                  <w:rPr>
                    <w:color w:val="0000FF"/>
                    <w:u w:val="single"/>
                  </w:rPr>
                </w:rPrChange>
              </w:rPr>
              <w:t>Bezpečnost strojů a zařízení</w:t>
            </w:r>
            <w:r>
              <w:t>. [online]</w:t>
            </w:r>
            <w:r w:rsidRPr="009C148B">
              <w:t xml:space="preserve"> 201</w:t>
            </w:r>
            <w:r>
              <w:t>8</w:t>
            </w:r>
            <w:r w:rsidRPr="009C148B">
              <w:t xml:space="preserve"> [cit. 2018-04-</w:t>
            </w:r>
            <w:r>
              <w:t>30</w:t>
            </w:r>
            <w:r w:rsidRPr="009C148B">
              <w:t xml:space="preserve">]. </w:t>
            </w:r>
            <w:r>
              <w:t xml:space="preserve"> Dostupné na: h</w:t>
            </w:r>
            <w:r w:rsidRPr="009C148B">
              <w:t>ttp://ebozp.vubp.cz/wiki/index.php/Kategorie:Bezpe%C4%8Dnost_stroj%C5%AF_a_za%C5%99%C3%ADzen%C3%AD</w:t>
            </w:r>
            <w:r>
              <w:t>.</w:t>
            </w:r>
          </w:p>
          <w:p w:rsidR="000D6DB9" w:rsidRDefault="000D6DB9" w:rsidP="00420BD2">
            <w:pPr>
              <w:jc w:val="both"/>
            </w:pPr>
            <w:r>
              <w:t xml:space="preserve">Technické normy. </w:t>
            </w:r>
            <w:r w:rsidRPr="004D5A87">
              <w:t>[online] 2018 [cit. 2018-04-30].  Dostupné na</w:t>
            </w:r>
            <w:r>
              <w:t xml:space="preserve">: </w:t>
            </w:r>
            <w:r w:rsidRPr="00C31124">
              <w:t>https://www.technickenormy.cz/tridy-norem-csn/83-ochrana-zivotniho-prostredi-pracovni-a-osobni-ochrana-bezpecnost-strojnich-zarizeni-a-ergonomie/8330-bezpecnost-strojnich-zarizeni/</w:t>
            </w:r>
            <w:r>
              <w:t>.</w:t>
            </w:r>
          </w:p>
          <w:p w:rsidR="000D6DB9" w:rsidRDefault="000D6DB9" w:rsidP="00420BD2">
            <w:pPr>
              <w:spacing w:before="60"/>
              <w:jc w:val="both"/>
            </w:pPr>
            <w:r w:rsidRPr="0056138F">
              <w:rPr>
                <w:b/>
                <w:color w:val="000000"/>
              </w:rPr>
              <w:t>Doporučená</w:t>
            </w:r>
            <w:r>
              <w:rPr>
                <w:b/>
                <w:bCs/>
              </w:rPr>
              <w:t xml:space="preserve"> literatura</w:t>
            </w:r>
            <w:r w:rsidRPr="00C31124">
              <w:rPr>
                <w:b/>
                <w:bCs/>
              </w:rPr>
              <w:t>:</w:t>
            </w:r>
          </w:p>
          <w:p w:rsidR="000D6DB9" w:rsidRPr="00FA71E1" w:rsidRDefault="000D6DB9" w:rsidP="00420BD2">
            <w:pPr>
              <w:jc w:val="both"/>
              <w:rPr>
                <w:bCs/>
                <w:i/>
                <w:rPrChange w:id="2489" w:author="Jan Strohmandl" w:date="2018-11-17T19:58:00Z">
                  <w:rPr>
                    <w:bCs/>
                  </w:rPr>
                </w:rPrChange>
              </w:rPr>
            </w:pPr>
            <w:r w:rsidRPr="0086542D">
              <w:rPr>
                <w:bCs/>
              </w:rPr>
              <w:t xml:space="preserve">Vyhláška č. 100/1995 Sb., </w:t>
            </w:r>
            <w:r w:rsidR="00F139B8" w:rsidRPr="00F139B8">
              <w:rPr>
                <w:bCs/>
                <w:i/>
                <w:rPrChange w:id="2490" w:author="Jan Strohmandl" w:date="2018-11-17T19:58:00Z">
                  <w:rPr>
                    <w:bCs/>
                    <w:color w:val="0000FF"/>
                    <w:u w:val="single"/>
                  </w:rPr>
                </w:rPrChange>
              </w:rPr>
              <w:t>kterou se stanoví podmínky pro provoz, konstrukci a výrobu určených technických zařízení a jejich konkretizace.</w:t>
            </w:r>
          </w:p>
          <w:p w:rsidR="000D6DB9" w:rsidRPr="0086542D" w:rsidRDefault="000D6DB9" w:rsidP="00420BD2">
            <w:pPr>
              <w:jc w:val="both"/>
              <w:rPr>
                <w:bCs/>
              </w:rPr>
            </w:pPr>
            <w:r w:rsidRPr="0086542D">
              <w:rPr>
                <w:bCs/>
              </w:rPr>
              <w:t xml:space="preserve">Vyhláška č. 210/2006 Sb., </w:t>
            </w:r>
            <w:r w:rsidR="00F139B8" w:rsidRPr="00F139B8">
              <w:rPr>
                <w:bCs/>
                <w:i/>
                <w:rPrChange w:id="2491" w:author="Jan Strohmandl" w:date="2018-11-17T19:58:00Z">
                  <w:rPr>
                    <w:bCs/>
                    <w:color w:val="0000FF"/>
                    <w:u w:val="single"/>
                  </w:rPr>
                </w:rPrChange>
              </w:rPr>
              <w:t>kterou se mění vyhláška č. 100/1995 Sb., kterou se stanoví podmínky pro provoz, konstrukci a výrobu určených technických zařízení a jejich konkretizace</w:t>
            </w:r>
            <w:r w:rsidRPr="0086542D">
              <w:rPr>
                <w:bCs/>
              </w:rPr>
              <w:t xml:space="preserve"> (Řád určených technických zařízení).</w:t>
            </w:r>
          </w:p>
          <w:p w:rsidR="000D6DB9" w:rsidRPr="00FA71E1" w:rsidRDefault="000D6DB9" w:rsidP="00420BD2">
            <w:pPr>
              <w:jc w:val="both"/>
              <w:rPr>
                <w:bCs/>
                <w:i/>
                <w:rPrChange w:id="2492" w:author="Jan Strohmandl" w:date="2018-11-17T19:58:00Z">
                  <w:rPr>
                    <w:bCs/>
                  </w:rPr>
                </w:rPrChange>
              </w:rPr>
            </w:pPr>
            <w:r w:rsidRPr="0086542D">
              <w:rPr>
                <w:bCs/>
              </w:rPr>
              <w:t xml:space="preserve">ČSN 274007. </w:t>
            </w:r>
            <w:r w:rsidR="00F139B8" w:rsidRPr="00F139B8">
              <w:rPr>
                <w:bCs/>
                <w:i/>
                <w:rPrChange w:id="2493" w:author="Jan Strohmandl" w:date="2018-11-17T19:58:00Z">
                  <w:rPr>
                    <w:bCs/>
                    <w:color w:val="0000FF"/>
                    <w:u w:val="single"/>
                  </w:rPr>
                </w:rPrChange>
              </w:rPr>
              <w:t>Bezpečnostní předpisy pro výtahy - Prohlídky a zkoušky výtahů v provozu.</w:t>
            </w:r>
          </w:p>
          <w:p w:rsidR="000D6DB9" w:rsidRPr="0086542D" w:rsidRDefault="000D6DB9" w:rsidP="00420BD2">
            <w:pPr>
              <w:jc w:val="both"/>
              <w:rPr>
                <w:bCs/>
              </w:rPr>
            </w:pPr>
            <w:r w:rsidRPr="0086542D">
              <w:rPr>
                <w:bCs/>
              </w:rPr>
              <w:t xml:space="preserve">ČSN 270142. </w:t>
            </w:r>
            <w:r w:rsidR="00F139B8" w:rsidRPr="00F139B8">
              <w:rPr>
                <w:bCs/>
                <w:i/>
                <w:rPrChange w:id="2494" w:author="Jan Strohmandl" w:date="2018-11-17T19:58:00Z">
                  <w:rPr>
                    <w:bCs/>
                    <w:color w:val="0000FF"/>
                    <w:u w:val="single"/>
                  </w:rPr>
                </w:rPrChange>
              </w:rPr>
              <w:t>Jeřáby a zdvihadla - Zkoušení provozovaných jeřábů a zdvihadel.</w:t>
            </w:r>
          </w:p>
          <w:p w:rsidR="000D6DB9" w:rsidRPr="0086542D" w:rsidRDefault="000D6DB9" w:rsidP="00420BD2">
            <w:pPr>
              <w:jc w:val="both"/>
              <w:rPr>
                <w:bCs/>
              </w:rPr>
            </w:pPr>
            <w:r w:rsidRPr="00DC68AF">
              <w:rPr>
                <w:bCs/>
              </w:rPr>
              <w:t xml:space="preserve">Normy ČSN EN ISO 14122-1 až 4 (83 3280) </w:t>
            </w:r>
            <w:r w:rsidR="00F139B8" w:rsidRPr="00F139B8">
              <w:rPr>
                <w:bCs/>
                <w:i/>
                <w:rPrChange w:id="2495" w:author="Jan Strohmandl" w:date="2018-11-17T19:58:00Z">
                  <w:rPr>
                    <w:bCs/>
                    <w:color w:val="0000FF"/>
                    <w:u w:val="single"/>
                  </w:rPr>
                </w:rPrChange>
              </w:rPr>
              <w:t>Bezpečnost strojních zařízení</w:t>
            </w:r>
            <w:r w:rsidRPr="00DC68AF">
              <w:rPr>
                <w:bCs/>
              </w:rPr>
              <w:t>.</w:t>
            </w:r>
          </w:p>
          <w:p w:rsidR="000D6DB9" w:rsidRPr="00FA71E1" w:rsidRDefault="000D6DB9" w:rsidP="00420BD2">
            <w:pPr>
              <w:jc w:val="both"/>
              <w:rPr>
                <w:bCs/>
                <w:i/>
                <w:rPrChange w:id="2496" w:author="Jan Strohmandl" w:date="2018-11-17T19:58:00Z">
                  <w:rPr>
                    <w:bCs/>
                  </w:rPr>
                </w:rPrChange>
              </w:rPr>
            </w:pPr>
            <w:r w:rsidRPr="0086542D">
              <w:rPr>
                <w:bCs/>
              </w:rPr>
              <w:lastRenderedPageBreak/>
              <w:t xml:space="preserve">ČSN EN ISO 12100 – </w:t>
            </w:r>
            <w:r w:rsidR="00F139B8" w:rsidRPr="00F139B8">
              <w:rPr>
                <w:bCs/>
                <w:i/>
                <w:rPrChange w:id="2497" w:author="Jan Strohmandl" w:date="2018-11-17T19:58:00Z">
                  <w:rPr>
                    <w:bCs/>
                    <w:color w:val="0000FF"/>
                    <w:u w:val="single"/>
                  </w:rPr>
                </w:rPrChange>
              </w:rPr>
              <w:t>Bezpečnost strojních zařízení. Všeobecné zásady pro konstrukci. Posouzení rizika a snižování rizika.</w:t>
            </w:r>
          </w:p>
          <w:p w:rsidR="000D6DB9" w:rsidRPr="0086542D" w:rsidRDefault="000D6DB9" w:rsidP="00420BD2">
            <w:pPr>
              <w:jc w:val="both"/>
              <w:rPr>
                <w:bCs/>
              </w:rPr>
            </w:pPr>
            <w:r w:rsidRPr="0086542D">
              <w:rPr>
                <w:bCs/>
              </w:rPr>
              <w:t xml:space="preserve">ČSN EN 60204-1 – </w:t>
            </w:r>
            <w:r w:rsidR="00F139B8" w:rsidRPr="00F139B8">
              <w:rPr>
                <w:bCs/>
                <w:i/>
                <w:rPrChange w:id="2498" w:author="Jan Strohmandl" w:date="2018-11-17T19:58:00Z">
                  <w:rPr>
                    <w:bCs/>
                    <w:color w:val="0000FF"/>
                    <w:u w:val="single"/>
                  </w:rPr>
                </w:rPrChange>
              </w:rPr>
              <w:t>Bezpečnost strojních zařízení. Elektrická zařízení strojů.</w:t>
            </w:r>
            <w:r w:rsidRPr="0086542D">
              <w:rPr>
                <w:bCs/>
              </w:rPr>
              <w:t xml:space="preserve"> Část 1: Všeobecné požadavky.</w:t>
            </w:r>
          </w:p>
          <w:p w:rsidR="000D6DB9" w:rsidRPr="0086542D" w:rsidRDefault="000D6DB9" w:rsidP="00420BD2">
            <w:pPr>
              <w:jc w:val="both"/>
              <w:rPr>
                <w:bCs/>
              </w:rPr>
            </w:pPr>
            <w:r w:rsidRPr="0086542D">
              <w:rPr>
                <w:bCs/>
              </w:rPr>
              <w:t xml:space="preserve">ČSN EN 692 – </w:t>
            </w:r>
            <w:r w:rsidR="00F139B8" w:rsidRPr="00F139B8">
              <w:rPr>
                <w:bCs/>
                <w:i/>
                <w:rPrChange w:id="2499" w:author="Jan Strohmandl" w:date="2018-11-17T19:59:00Z">
                  <w:rPr>
                    <w:bCs/>
                    <w:color w:val="0000FF"/>
                    <w:u w:val="single"/>
                  </w:rPr>
                </w:rPrChange>
              </w:rPr>
              <w:t>Obráběcí a tvářecí stroje. Mechanické lisy. Bezpečnost</w:t>
            </w:r>
            <w:r w:rsidRPr="0086542D">
              <w:rPr>
                <w:bCs/>
              </w:rPr>
              <w:t>.</w:t>
            </w:r>
          </w:p>
          <w:p w:rsidR="000D6DB9" w:rsidRPr="0086542D" w:rsidRDefault="000D6DB9" w:rsidP="00420BD2">
            <w:pPr>
              <w:jc w:val="both"/>
              <w:rPr>
                <w:bCs/>
              </w:rPr>
            </w:pPr>
            <w:r w:rsidRPr="0086542D">
              <w:rPr>
                <w:bCs/>
              </w:rPr>
              <w:t xml:space="preserve">ČSN EN 12100 – </w:t>
            </w:r>
            <w:r w:rsidR="00F139B8" w:rsidRPr="00F139B8">
              <w:rPr>
                <w:bCs/>
                <w:i/>
                <w:rPrChange w:id="2500" w:author="Jan Strohmandl" w:date="2018-11-17T19:59:00Z">
                  <w:rPr>
                    <w:bCs/>
                    <w:color w:val="0000FF"/>
                    <w:u w:val="single"/>
                  </w:rPr>
                </w:rPrChange>
              </w:rPr>
              <w:t>Bezpečnost strojních zařízení – Všeobecné zásady pro konstrukci.</w:t>
            </w:r>
            <w:r w:rsidRPr="0086542D">
              <w:rPr>
                <w:bCs/>
              </w:rPr>
              <w:t xml:space="preserve"> Posouzení rizika a snižování rizika.</w:t>
            </w:r>
          </w:p>
          <w:p w:rsidR="000D6DB9" w:rsidRPr="00FA71E1" w:rsidRDefault="000D6DB9" w:rsidP="00420BD2">
            <w:pPr>
              <w:jc w:val="both"/>
              <w:rPr>
                <w:bCs/>
                <w:i/>
                <w:rPrChange w:id="2501" w:author="Jan Strohmandl" w:date="2018-11-17T19:59:00Z">
                  <w:rPr>
                    <w:bCs/>
                  </w:rPr>
                </w:rPrChange>
              </w:rPr>
            </w:pPr>
            <w:r w:rsidRPr="0086542D">
              <w:rPr>
                <w:bCs/>
              </w:rPr>
              <w:t xml:space="preserve">ČSN EN ISO 19353 – </w:t>
            </w:r>
            <w:r w:rsidR="00F139B8" w:rsidRPr="00F139B8">
              <w:rPr>
                <w:bCs/>
                <w:i/>
                <w:rPrChange w:id="2502" w:author="Jan Strohmandl" w:date="2018-11-17T19:59:00Z">
                  <w:rPr>
                    <w:bCs/>
                    <w:color w:val="0000FF"/>
                    <w:u w:val="single"/>
                  </w:rPr>
                </w:rPrChange>
              </w:rPr>
              <w:t>Bezpečnost strojních zařízení.</w:t>
            </w:r>
            <w:r w:rsidRPr="0086542D">
              <w:rPr>
                <w:bCs/>
              </w:rPr>
              <w:t xml:space="preserve"> </w:t>
            </w:r>
            <w:ins w:id="2503" w:author="Jan Strohmandl" w:date="2018-11-17T19:59:00Z">
              <w:r w:rsidR="00F139B8" w:rsidRPr="00F139B8">
                <w:rPr>
                  <w:bCs/>
                  <w:i/>
                  <w:rPrChange w:id="2504" w:author="Jan Strohmandl" w:date="2018-11-17T19:59:00Z">
                    <w:rPr>
                      <w:bCs/>
                      <w:color w:val="0000FF"/>
                      <w:u w:val="single"/>
                    </w:rPr>
                  </w:rPrChange>
                </w:rPr>
                <w:t>P</w:t>
              </w:r>
            </w:ins>
            <w:del w:id="2505" w:author="Jan Strohmandl" w:date="2018-11-17T19:59:00Z">
              <w:r w:rsidR="00F139B8" w:rsidRPr="00F139B8">
                <w:rPr>
                  <w:bCs/>
                  <w:i/>
                  <w:rPrChange w:id="2506" w:author="Jan Strohmandl" w:date="2018-11-17T19:59:00Z">
                    <w:rPr>
                      <w:bCs/>
                      <w:color w:val="0000FF"/>
                      <w:u w:val="single"/>
                    </w:rPr>
                  </w:rPrChange>
                </w:rPr>
                <w:delText>p</w:delText>
              </w:r>
            </w:del>
            <w:r w:rsidR="00F139B8" w:rsidRPr="00F139B8">
              <w:rPr>
                <w:bCs/>
                <w:i/>
                <w:rPrChange w:id="2507" w:author="Jan Strohmandl" w:date="2018-11-17T19:59:00Z">
                  <w:rPr>
                    <w:bCs/>
                    <w:color w:val="0000FF"/>
                    <w:u w:val="single"/>
                  </w:rPr>
                </w:rPrChange>
              </w:rPr>
              <w:t>ožární prevence a požární ochrana.</w:t>
            </w:r>
          </w:p>
          <w:p w:rsidR="000D6DB9" w:rsidRPr="0086542D" w:rsidDel="000E17D0" w:rsidRDefault="000D6DB9">
            <w:pPr>
              <w:jc w:val="both"/>
              <w:rPr>
                <w:del w:id="2508" w:author="PS" w:date="2018-11-25T17:43:00Z"/>
                <w:bCs/>
              </w:rPr>
            </w:pPr>
            <w:r w:rsidRPr="0086542D">
              <w:rPr>
                <w:bCs/>
              </w:rPr>
              <w:t xml:space="preserve">ČSN EN 614-1+A1 – </w:t>
            </w:r>
            <w:r w:rsidR="00F139B8" w:rsidRPr="00F139B8">
              <w:rPr>
                <w:bCs/>
                <w:i/>
                <w:rPrChange w:id="2509" w:author="Jan Strohmandl" w:date="2018-11-17T19:59:00Z">
                  <w:rPr>
                    <w:bCs/>
                    <w:color w:val="0000FF"/>
                    <w:u w:val="single"/>
                  </w:rPr>
                </w:rPrChange>
              </w:rPr>
              <w:t>Bezpečnost strojních zařízení. Ergonomické zásady navrhování</w:t>
            </w:r>
            <w:r w:rsidRPr="0086542D">
              <w:rPr>
                <w:bCs/>
              </w:rPr>
              <w:t>.</w:t>
            </w:r>
            <w:del w:id="2510" w:author="Jan Strohmandl" w:date="2018-11-17T19:59:00Z">
              <w:r w:rsidRPr="0086542D" w:rsidDel="00FA71E1">
                <w:rPr>
                  <w:bCs/>
                </w:rPr>
                <w:delText>.</w:delText>
              </w:r>
            </w:del>
            <w:r w:rsidRPr="0086542D">
              <w:rPr>
                <w:bCs/>
              </w:rPr>
              <w:t xml:space="preserve"> Část 1: terminologie a všeobecné zásady.</w:t>
            </w:r>
          </w:p>
          <w:p w:rsidR="000D6DB9" w:rsidRPr="0086542D" w:rsidRDefault="000D6DB9" w:rsidP="000E17D0">
            <w:pPr>
              <w:jc w:val="both"/>
              <w:rPr>
                <w:bCs/>
              </w:rPr>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8</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276"/>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2511" w:author="Strohmandl Jan" w:date="2018-11-13T09:24: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ins w:id="2512" w:author="Strohmandl Jan" w:date="2018-11-13T09:24: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57" w:history="1">
              <w:r w:rsidRPr="00CE4D65">
                <w:rPr>
                  <w:rStyle w:val="Hypertextovodkaz"/>
                </w:rPr>
                <w:t>musil@utb.cz</w:t>
              </w:r>
            </w:hyperlink>
          </w:p>
        </w:tc>
      </w:tr>
    </w:tbl>
    <w:p w:rsidR="000D6DB9" w:rsidRDefault="000D6DB9" w:rsidP="000D6DB9">
      <w:pPr>
        <w:spacing w:after="160" w:line="256" w:lineRule="auto"/>
      </w:pPr>
      <w:del w:id="2513" w:author="PS" w:date="2018-11-25T17:43:00Z">
        <w:r w:rsidDel="000E17D0">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rPr>
                <w:b/>
                <w:sz w:val="28"/>
              </w:rPr>
              <w:lastRenderedPageBreak/>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597049" w:rsidRDefault="000D6DB9" w:rsidP="00420BD2">
            <w:pPr>
              <w:jc w:val="both"/>
              <w:rPr>
                <w:b/>
              </w:rPr>
            </w:pPr>
            <w:r w:rsidRPr="00597049">
              <w:rPr>
                <w:b/>
              </w:rPr>
              <w:t>Ochrana obyvatelstva I</w:t>
            </w:r>
            <w:r>
              <w:rPr>
                <w:b/>
              </w:rPr>
              <w:t>.</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2/ZS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28s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4</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 zkouška (písemná)</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Podmínky pro splnění zápočtu: Aktivní účast na seminářích (80 %) s prokázáním odpovídajících znalostí z probrané tématiky, průběžným plněním zadaných úkolů na jednotlivé semináře, zpracováním a obhájením zápočtové práce na zadané téma.</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prof. Ing. Dušan Vičar,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50 % </w:t>
            </w:r>
            <w:r>
              <w:br/>
              <w:t>a 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prof. Ing. Dušan Vičar, CSc. – přednášky (50 %)</w:t>
            </w:r>
          </w:p>
          <w:p w:rsidR="000D6DB9" w:rsidRDefault="000D6DB9" w:rsidP="00F62E02">
            <w:pPr>
              <w:jc w:val="both"/>
            </w:pPr>
            <w:r>
              <w:t>Ing. Jan Kyselák, Ph.D. – přednášky</w:t>
            </w:r>
            <w:ins w:id="2514" w:author="Strohmandl Jan" w:date="2018-11-13T10:18:00Z">
              <w:r w:rsidR="00F62E02">
                <w:t xml:space="preserve">, </w:t>
              </w:r>
            </w:ins>
            <w:del w:id="2515" w:author="Strohmandl Jan" w:date="2018-11-13T10:18:00Z">
              <w:r w:rsidDel="00F62E02">
                <w:delText xml:space="preserve"> </w:delText>
              </w:r>
            </w:del>
            <w:r>
              <w:t>(50 %)</w:t>
            </w:r>
            <w:ins w:id="2516" w:author="Strohmandl Jan" w:date="2018-11-13T10:18:00Z">
              <w:r w:rsidR="00F62E02">
                <w:t>, seminář (100 %)</w:t>
              </w:r>
            </w:ins>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 xml:space="preserve">Obsahem </w:t>
            </w:r>
            <w:r w:rsidRPr="00263B8E">
              <w:t>p</w:t>
            </w:r>
            <w:r>
              <w:t>ředmětu je studenty v úvodu seznámit se základy mezinárodního humanitárního práva a historií ochrany obyvatelstva. Dále pak zejména s teorií ochrany obyvatelstva, kterou tvoří právní rámec této oblasti vč. koncepčních materiálů, podporujících tuto oblast a s problematikou mimořádných událostí. Předmět rovněž nabízí studentům pohled na řešení problematiky nouzového přežití za vzniku mimořádných událostí a krizových situací a na možnost zapojení Armády České republiky do řešení následků těchto událostí a situací. Svým obsahem rovněž reaguje na vybrané hrozby a problematiku ochrany objektů s větším počtem osob.</w:t>
            </w:r>
          </w:p>
          <w:p w:rsidR="000D6DB9" w:rsidRPr="00597049" w:rsidRDefault="000D6DB9" w:rsidP="00420BD2">
            <w:pPr>
              <w:jc w:val="both"/>
              <w:rPr>
                <w:u w:val="single"/>
              </w:rPr>
            </w:pPr>
            <w:r>
              <w:rPr>
                <w:u w:val="single"/>
              </w:rPr>
              <w:t>Hlavní témata:</w:t>
            </w:r>
          </w:p>
          <w:p w:rsidR="000D6DB9" w:rsidRPr="00700E75" w:rsidRDefault="000D6DB9" w:rsidP="00D81E97">
            <w:pPr>
              <w:numPr>
                <w:ilvl w:val="0"/>
                <w:numId w:val="6"/>
              </w:numPr>
            </w:pPr>
            <w:r w:rsidRPr="00700E75">
              <w:t xml:space="preserve">Úvod do studia předmětu. Základní dokumenty MHP. Geneze a vývoj pojmu ochrana obyvatelstva. </w:t>
            </w:r>
          </w:p>
          <w:p w:rsidR="000D6DB9" w:rsidRPr="00700E75" w:rsidRDefault="000D6DB9" w:rsidP="00D81E97">
            <w:pPr>
              <w:numPr>
                <w:ilvl w:val="0"/>
                <w:numId w:val="6"/>
              </w:numPr>
            </w:pPr>
            <w:r w:rsidRPr="00700E75">
              <w:t>MHP a jeho šíření. Identifikace a označování v kontextu dokumentů MHP.</w:t>
            </w:r>
          </w:p>
          <w:p w:rsidR="000D6DB9" w:rsidRPr="00700E75" w:rsidRDefault="000D6DB9" w:rsidP="00D81E97">
            <w:pPr>
              <w:numPr>
                <w:ilvl w:val="0"/>
                <w:numId w:val="6"/>
              </w:numPr>
            </w:pPr>
            <w:r w:rsidRPr="00700E75">
              <w:t>Historie ochrany obyvatelstva.</w:t>
            </w:r>
          </w:p>
          <w:p w:rsidR="000D6DB9" w:rsidRPr="00700E75" w:rsidRDefault="000D6DB9" w:rsidP="00D81E97">
            <w:pPr>
              <w:numPr>
                <w:ilvl w:val="0"/>
                <w:numId w:val="6"/>
              </w:numPr>
            </w:pPr>
            <w:r w:rsidRPr="00700E75">
              <w:t>Aktuální právní rámec ochrany obyvatelstva České republiky a základní pojmy z oblasti ochrany obyvatelstva.</w:t>
            </w:r>
          </w:p>
          <w:p w:rsidR="000D6DB9" w:rsidRPr="00700E75" w:rsidRDefault="000D6DB9" w:rsidP="00D81E97">
            <w:pPr>
              <w:numPr>
                <w:ilvl w:val="0"/>
                <w:numId w:val="6"/>
              </w:numPr>
            </w:pPr>
            <w:r w:rsidRPr="00700E75">
              <w:t>Pojetí ochrany obyvatelstva v</w:t>
            </w:r>
            <w:r>
              <w:t> EU a NATO</w:t>
            </w:r>
            <w:r w:rsidRPr="00700E75">
              <w:t>.</w:t>
            </w:r>
          </w:p>
          <w:p w:rsidR="000D6DB9" w:rsidRPr="00700E75" w:rsidRDefault="000D6DB9" w:rsidP="00D81E97">
            <w:pPr>
              <w:numPr>
                <w:ilvl w:val="0"/>
                <w:numId w:val="6"/>
              </w:numPr>
            </w:pPr>
            <w:r w:rsidRPr="00700E75">
              <w:t>Preventivně výchovná činnost. Příprava a vzdělávání v oblasti ochrany obyvatelstva.</w:t>
            </w:r>
          </w:p>
          <w:p w:rsidR="000D6DB9" w:rsidRPr="00700E75" w:rsidRDefault="000D6DB9" w:rsidP="00D81E97">
            <w:pPr>
              <w:numPr>
                <w:ilvl w:val="0"/>
                <w:numId w:val="6"/>
              </w:numPr>
            </w:pPr>
            <w:r w:rsidRPr="00700E75">
              <w:t>Koncepce ochrany obyvatelstva. Koncepce vzdělávání v oblasti ochrany obyvatelstva a krizového řízení. Koncepce přípravy občanů k obraně státu. Ochrana obyvatelstva za SOS a za VS.</w:t>
            </w:r>
          </w:p>
          <w:p w:rsidR="000D6DB9" w:rsidRPr="00700E75" w:rsidRDefault="000D6DB9" w:rsidP="00D81E97">
            <w:pPr>
              <w:numPr>
                <w:ilvl w:val="0"/>
                <w:numId w:val="6"/>
              </w:numPr>
            </w:pPr>
            <w:r w:rsidRPr="00700E75">
              <w:t>Instituce ochrany obyvatelstva a krizového řízení v České republice.</w:t>
            </w:r>
          </w:p>
          <w:p w:rsidR="000D6DB9" w:rsidRPr="00700E75" w:rsidRDefault="000D6DB9" w:rsidP="00D81E97">
            <w:pPr>
              <w:numPr>
                <w:ilvl w:val="0"/>
                <w:numId w:val="6"/>
              </w:numPr>
            </w:pPr>
            <w:r w:rsidRPr="00700E75">
              <w:t>Mimořádné události a jejich klasifikace.</w:t>
            </w:r>
          </w:p>
          <w:p w:rsidR="000D6DB9" w:rsidRPr="00700E75" w:rsidRDefault="000D6DB9" w:rsidP="00D81E97">
            <w:pPr>
              <w:numPr>
                <w:ilvl w:val="0"/>
                <w:numId w:val="6"/>
              </w:numPr>
            </w:pPr>
            <w:r w:rsidRPr="00700E75">
              <w:t>Nouzové přežití obyvatelstva.</w:t>
            </w:r>
          </w:p>
          <w:p w:rsidR="000D6DB9" w:rsidRPr="00700E75" w:rsidRDefault="000D6DB9" w:rsidP="00D81E97">
            <w:pPr>
              <w:numPr>
                <w:ilvl w:val="0"/>
                <w:numId w:val="6"/>
              </w:numPr>
            </w:pPr>
            <w:r w:rsidRPr="00700E75">
              <w:t>Humanitární pomoc. Dobrovolnictví.</w:t>
            </w:r>
          </w:p>
          <w:p w:rsidR="000D6DB9" w:rsidRPr="00700E75" w:rsidRDefault="000D6DB9" w:rsidP="00D81E97">
            <w:pPr>
              <w:numPr>
                <w:ilvl w:val="0"/>
                <w:numId w:val="6"/>
              </w:numPr>
            </w:pPr>
            <w:r w:rsidRPr="00700E75">
              <w:t>Možnosti využití AČR při řešení nevojenských ohrožení.</w:t>
            </w:r>
          </w:p>
          <w:p w:rsidR="000D6DB9" w:rsidRDefault="000D6DB9" w:rsidP="00D81E97">
            <w:pPr>
              <w:numPr>
                <w:ilvl w:val="0"/>
                <w:numId w:val="6"/>
              </w:numPr>
            </w:pPr>
            <w:r w:rsidRPr="00700E75">
              <w:t>Terorismus, superterorismus.</w:t>
            </w:r>
          </w:p>
          <w:p w:rsidR="000D6DB9" w:rsidRDefault="000D6DB9" w:rsidP="00D81E97">
            <w:pPr>
              <w:numPr>
                <w:ilvl w:val="0"/>
                <w:numId w:val="6"/>
              </w:numPr>
            </w:pPr>
            <w:r w:rsidRPr="00700E75">
              <w:t>Objekty s větším počtem osob (měkké cíle).</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597049" w:rsidRDefault="000D6DB9" w:rsidP="00420BD2">
            <w:pPr>
              <w:rPr>
                <w:b/>
                <w:color w:val="000000"/>
              </w:rPr>
            </w:pPr>
            <w:r>
              <w:rPr>
                <w:b/>
                <w:color w:val="000000"/>
              </w:rPr>
              <w:t>Povinná literatura:</w:t>
            </w:r>
          </w:p>
          <w:p w:rsidR="000D6DB9" w:rsidRPr="00202D48" w:rsidRDefault="000D6DB9" w:rsidP="00420BD2">
            <w:pPr>
              <w:jc w:val="both"/>
            </w:pPr>
            <w:r w:rsidRPr="00202D48">
              <w:rPr>
                <w:i/>
                <w:iCs/>
              </w:rPr>
              <w:t>Ochrana obyvatelstva a krizové řízení: skripta</w:t>
            </w:r>
            <w:del w:id="2517" w:author="Eva Batůšková" w:date="2018-11-19T11:45:00Z">
              <w:r w:rsidRPr="00202D48" w:rsidDel="008F2CCC">
                <w:delText>.</w:delText>
              </w:r>
            </w:del>
            <w:r w:rsidRPr="00202D48">
              <w:t xml:space="preserve"> </w:t>
            </w:r>
            <w:ins w:id="2518" w:author="Eva Batůšková" w:date="2018-11-19T11:45:00Z">
              <w:r w:rsidR="008F2CCC">
                <w:t>(</w:t>
              </w:r>
            </w:ins>
            <w:ins w:id="2519" w:author="Jan Strohmandl" w:date="2018-11-17T19:59:00Z">
              <w:r w:rsidR="00FA71E1" w:rsidRPr="00202D48">
                <w:t>2015</w:t>
              </w:r>
            </w:ins>
            <w:ins w:id="2520" w:author="Eva Batůšková" w:date="2018-11-19T11:45:00Z">
              <w:r w:rsidR="008F2CCC">
                <w:t>)</w:t>
              </w:r>
            </w:ins>
            <w:ins w:id="2521" w:author="Jan Strohmandl" w:date="2018-11-17T19:59:00Z">
              <w:r w:rsidR="00FA71E1" w:rsidRPr="00202D48">
                <w:t xml:space="preserve">. </w:t>
              </w:r>
            </w:ins>
            <w:r w:rsidRPr="00202D48">
              <w:t xml:space="preserve">Praha: </w:t>
            </w:r>
            <w:r>
              <w:t>MV – GŘ HZS ČR</w:t>
            </w:r>
            <w:r w:rsidRPr="00202D48">
              <w:t xml:space="preserve">, </w:t>
            </w:r>
            <w:del w:id="2522" w:author="Jan Strohmandl" w:date="2018-11-17T19:59:00Z">
              <w:r w:rsidRPr="00202D48" w:rsidDel="00FA71E1">
                <w:delText xml:space="preserve">2015. </w:delText>
              </w:r>
            </w:del>
            <w:r w:rsidRPr="00202D48">
              <w:t>ISBN 978-80-86466-62-0.</w:t>
            </w:r>
          </w:p>
          <w:p w:rsidR="000D6DB9" w:rsidRPr="00202D48" w:rsidRDefault="000D6DB9" w:rsidP="00420BD2">
            <w:pPr>
              <w:jc w:val="both"/>
            </w:pPr>
            <w:r w:rsidRPr="00202D48">
              <w:t>DOLEŽEL Martin, Jan KYSELÁK, Otakar J. MIKA a Jaromír NOVÁK</w:t>
            </w:r>
            <w:del w:id="2523" w:author="Eva Batůšková" w:date="2018-11-19T11:45:00Z">
              <w:r w:rsidRPr="00202D48" w:rsidDel="008F2CCC">
                <w:delText>.</w:delText>
              </w:r>
            </w:del>
            <w:r w:rsidRPr="00202D48">
              <w:t xml:space="preserve"> </w:t>
            </w:r>
            <w:ins w:id="2524" w:author="Eva Batůšková" w:date="2018-11-19T11:45:00Z">
              <w:r w:rsidR="008F2CCC">
                <w:t>(</w:t>
              </w:r>
            </w:ins>
            <w:ins w:id="2525" w:author="Jan Strohmandl" w:date="2018-11-17T20:00:00Z">
              <w:r w:rsidR="00FA71E1" w:rsidRPr="00202D48">
                <w:t>2014</w:t>
              </w:r>
            </w:ins>
            <w:ins w:id="2526" w:author="Eva Batůšková" w:date="2018-11-19T11:45:00Z">
              <w:r w:rsidR="008F2CCC">
                <w:t>)</w:t>
              </w:r>
            </w:ins>
            <w:ins w:id="2527" w:author="Jan Strohmandl" w:date="2018-11-17T20:00:00Z">
              <w:r w:rsidR="00FA71E1" w:rsidRPr="00202D48">
                <w:t>.</w:t>
              </w:r>
              <w:r w:rsidR="00FA71E1">
                <w:t xml:space="preserve"> </w:t>
              </w:r>
            </w:ins>
            <w:r w:rsidRPr="00202D48">
              <w:t xml:space="preserve">Základy ochrany obyvatelstva. Olomouc: Univerzita Palackého v Olomouci, </w:t>
            </w:r>
            <w:del w:id="2528" w:author="Jan Strohmandl" w:date="2018-11-17T20:00:00Z">
              <w:r w:rsidRPr="00202D48" w:rsidDel="00FA71E1">
                <w:delText xml:space="preserve">2014. </w:delText>
              </w:r>
            </w:del>
            <w:r w:rsidRPr="00202D48">
              <w:t>207 s. ISBN 978-80-244-4268-6.</w:t>
            </w:r>
          </w:p>
          <w:p w:rsidR="000D6DB9" w:rsidRPr="00250A07" w:rsidRDefault="000D6DB9" w:rsidP="00420BD2">
            <w:pPr>
              <w:pStyle w:val="Zkladntextodsazen2"/>
              <w:tabs>
                <w:tab w:val="num" w:pos="426"/>
              </w:tabs>
              <w:ind w:firstLine="0"/>
              <w:rPr>
                <w:rFonts w:ascii="Times New Roman" w:hAnsi="Times New Roman"/>
                <w:sz w:val="20"/>
              </w:rPr>
            </w:pPr>
            <w:r w:rsidRPr="00250A07">
              <w:rPr>
                <w:rFonts w:ascii="Times New Roman" w:hAnsi="Times New Roman"/>
                <w:i/>
                <w:iCs/>
                <w:sz w:val="20"/>
              </w:rPr>
              <w:t>Ochrana obyvatelstva v případě krizových situací a mimořádných událostí nevojenského charakteru</w:t>
            </w:r>
            <w:r w:rsidRPr="00250A07">
              <w:rPr>
                <w:rFonts w:ascii="Times New Roman" w:hAnsi="Times New Roman"/>
                <w:sz w:val="20"/>
              </w:rPr>
              <w:t xml:space="preserve">. </w:t>
            </w:r>
            <w:ins w:id="2529" w:author="Jan Strohmandl" w:date="2018-11-17T20:00:00Z">
              <w:r w:rsidR="00FA71E1" w:rsidRPr="00250A07">
                <w:rPr>
                  <w:rFonts w:ascii="Times New Roman" w:hAnsi="Times New Roman"/>
                  <w:sz w:val="20"/>
                </w:rPr>
                <w:t xml:space="preserve">2014. </w:t>
              </w:r>
            </w:ins>
            <w:r w:rsidRPr="00250A07">
              <w:rPr>
                <w:rFonts w:ascii="Times New Roman" w:hAnsi="Times New Roman"/>
                <w:sz w:val="20"/>
              </w:rPr>
              <w:t xml:space="preserve">Brno: Tribun EU, </w:t>
            </w:r>
            <w:del w:id="2530" w:author="Jan Strohmandl" w:date="2018-11-17T20:00:00Z">
              <w:r w:rsidRPr="00250A07" w:rsidDel="00FA71E1">
                <w:rPr>
                  <w:rFonts w:ascii="Times New Roman" w:hAnsi="Times New Roman"/>
                  <w:sz w:val="20"/>
                </w:rPr>
                <w:delText xml:space="preserve">2014. </w:delText>
              </w:r>
            </w:del>
            <w:r w:rsidRPr="00250A07">
              <w:rPr>
                <w:rFonts w:ascii="Times New Roman" w:hAnsi="Times New Roman"/>
                <w:sz w:val="20"/>
              </w:rPr>
              <w:t>ISBN 978-80-263-0721-1.</w:t>
            </w:r>
          </w:p>
          <w:p w:rsidR="000D6DB9" w:rsidRPr="00202D48" w:rsidRDefault="000D6DB9" w:rsidP="00420BD2">
            <w:pPr>
              <w:jc w:val="both"/>
            </w:pPr>
            <w:r w:rsidRPr="00202D48">
              <w:t>FUCHS, Jiří</w:t>
            </w:r>
            <w:del w:id="2531" w:author="Eva Batůšková" w:date="2018-11-19T11:45:00Z">
              <w:r w:rsidRPr="00202D48" w:rsidDel="008F2CCC">
                <w:delText>.</w:delText>
              </w:r>
            </w:del>
            <w:r w:rsidRPr="00202D48">
              <w:t xml:space="preserve"> </w:t>
            </w:r>
            <w:ins w:id="2532" w:author="Eva Batůšková" w:date="2018-11-19T11:45:00Z">
              <w:r w:rsidR="008F2CCC">
                <w:t>(</w:t>
              </w:r>
            </w:ins>
            <w:ins w:id="2533" w:author="Jan Strohmandl" w:date="2018-11-17T20:00:00Z">
              <w:r w:rsidR="00FA71E1" w:rsidRPr="00202D48">
                <w:t>2007</w:t>
              </w:r>
            </w:ins>
            <w:ins w:id="2534" w:author="Eva Batůšková" w:date="2018-11-19T11:46:00Z">
              <w:r w:rsidR="008F2CCC">
                <w:t>)</w:t>
              </w:r>
            </w:ins>
            <w:ins w:id="2535" w:author="Jan Strohmandl" w:date="2018-11-17T20:00:00Z">
              <w:r w:rsidR="00FA71E1">
                <w:t>.</w:t>
              </w:r>
              <w:r w:rsidR="00FA71E1" w:rsidRPr="00202D48">
                <w:t xml:space="preserve"> </w:t>
              </w:r>
            </w:ins>
            <w:r w:rsidRPr="00202D48">
              <w:rPr>
                <w:i/>
                <w:iCs/>
              </w:rPr>
              <w:t>Mezinárodní humanitární právo</w:t>
            </w:r>
            <w:r w:rsidRPr="00202D48">
              <w:t xml:space="preserve">. Praha: Ministerstvo obrany – Agentura vojenských informačních služeb, </w:t>
            </w:r>
            <w:del w:id="2536" w:author="Jan Strohmandl" w:date="2018-11-17T20:00:00Z">
              <w:r w:rsidRPr="00202D48" w:rsidDel="00FA71E1">
                <w:delText xml:space="preserve">2007, </w:delText>
              </w:r>
            </w:del>
            <w:r w:rsidRPr="00202D48">
              <w:t xml:space="preserve">230 s. ISBN 978-80-7278-424-0. </w:t>
            </w:r>
          </w:p>
          <w:p w:rsidR="000D6DB9" w:rsidRPr="00250A07" w:rsidRDefault="000D6DB9" w:rsidP="00420BD2">
            <w:pPr>
              <w:pStyle w:val="Zkladntextodsazen2"/>
              <w:tabs>
                <w:tab w:val="num" w:pos="426"/>
              </w:tabs>
              <w:ind w:firstLine="0"/>
              <w:rPr>
                <w:rFonts w:ascii="Times New Roman" w:hAnsi="Times New Roman"/>
                <w:sz w:val="20"/>
              </w:rPr>
            </w:pPr>
            <w:r w:rsidRPr="00250A07">
              <w:rPr>
                <w:rFonts w:ascii="Times New Roman" w:hAnsi="Times New Roman"/>
                <w:sz w:val="20"/>
              </w:rPr>
              <w:t>ŠILHÁNEK, Bohumil a Josef DVOŘÁK</w:t>
            </w:r>
            <w:del w:id="2537" w:author="Eva Batůšková" w:date="2018-11-19T11:46:00Z">
              <w:r w:rsidRPr="00250A07" w:rsidDel="008F2CCC">
                <w:rPr>
                  <w:rFonts w:ascii="Times New Roman" w:hAnsi="Times New Roman"/>
                  <w:sz w:val="20"/>
                </w:rPr>
                <w:delText>.</w:delText>
              </w:r>
            </w:del>
            <w:r w:rsidRPr="00250A07">
              <w:rPr>
                <w:rFonts w:ascii="Times New Roman" w:hAnsi="Times New Roman"/>
                <w:sz w:val="20"/>
              </w:rPr>
              <w:t xml:space="preserve"> </w:t>
            </w:r>
            <w:ins w:id="2538" w:author="Eva Batůšková" w:date="2018-11-19T11:46:00Z">
              <w:r w:rsidR="008F2CCC">
                <w:rPr>
                  <w:rFonts w:ascii="Times New Roman" w:hAnsi="Times New Roman"/>
                  <w:sz w:val="20"/>
                </w:rPr>
                <w:t>(</w:t>
              </w:r>
            </w:ins>
            <w:ins w:id="2539" w:author="Jan Strohmandl" w:date="2018-11-17T20:00:00Z">
              <w:r w:rsidR="00FA71E1" w:rsidRPr="00250A07">
                <w:rPr>
                  <w:rFonts w:ascii="Times New Roman" w:hAnsi="Times New Roman"/>
                  <w:sz w:val="20"/>
                </w:rPr>
                <w:t>2003</w:t>
              </w:r>
            </w:ins>
            <w:ins w:id="2540" w:author="Eva Batůšková" w:date="2018-11-19T11:46:00Z">
              <w:r w:rsidR="008F2CCC">
                <w:rPr>
                  <w:rFonts w:ascii="Times New Roman" w:hAnsi="Times New Roman"/>
                  <w:sz w:val="20"/>
                </w:rPr>
                <w:t>)</w:t>
              </w:r>
            </w:ins>
            <w:ins w:id="2541" w:author="Jan Strohmandl" w:date="2018-11-17T20:00:00Z">
              <w:r w:rsidR="00FA71E1" w:rsidRPr="00250A07">
                <w:rPr>
                  <w:rFonts w:ascii="Times New Roman" w:hAnsi="Times New Roman"/>
                  <w:sz w:val="20"/>
                </w:rPr>
                <w:t xml:space="preserve">. </w:t>
              </w:r>
            </w:ins>
            <w:r w:rsidRPr="00250A07">
              <w:rPr>
                <w:rFonts w:ascii="Times New Roman" w:hAnsi="Times New Roman"/>
                <w:i/>
                <w:iCs/>
                <w:sz w:val="20"/>
              </w:rPr>
              <w:t>Stručná historie ochrany obyvatelstva v našich podmínkách</w:t>
            </w:r>
            <w:r w:rsidRPr="00250A07">
              <w:rPr>
                <w:rFonts w:ascii="Times New Roman" w:hAnsi="Times New Roman"/>
                <w:sz w:val="20"/>
              </w:rPr>
              <w:t xml:space="preserve">. Praha: Ministerstvo vnitra - generální ředitelství Hasičského záchranného sboru ČR, </w:t>
            </w:r>
            <w:del w:id="2542" w:author="Jan Strohmandl" w:date="2018-11-17T20:00:00Z">
              <w:r w:rsidRPr="00250A07" w:rsidDel="00FA71E1">
                <w:rPr>
                  <w:rFonts w:ascii="Times New Roman" w:hAnsi="Times New Roman"/>
                  <w:sz w:val="20"/>
                </w:rPr>
                <w:delText xml:space="preserve">2003. </w:delText>
              </w:r>
            </w:del>
            <w:r w:rsidRPr="00250A07">
              <w:rPr>
                <w:rFonts w:ascii="Times New Roman" w:hAnsi="Times New Roman"/>
                <w:sz w:val="20"/>
              </w:rPr>
              <w:t xml:space="preserve">ISBN 80-86640-12-4. Dostupné také z: </w:t>
            </w:r>
          </w:p>
          <w:p w:rsidR="000D6DB9" w:rsidRPr="00567B91" w:rsidRDefault="000D6DB9" w:rsidP="00420BD2">
            <w:pPr>
              <w:spacing w:before="60"/>
              <w:jc w:val="both"/>
              <w:rPr>
                <w:b/>
                <w:color w:val="000000"/>
              </w:rPr>
            </w:pPr>
            <w:r w:rsidRPr="00567B91">
              <w:rPr>
                <w:b/>
                <w:color w:val="000000"/>
              </w:rPr>
              <w:t>Doporučená literatura:</w:t>
            </w:r>
          </w:p>
          <w:p w:rsidR="000D6DB9" w:rsidRPr="00250A07" w:rsidRDefault="000D6DB9" w:rsidP="00420BD2">
            <w:pPr>
              <w:pStyle w:val="Zkladntextodsazen2"/>
              <w:tabs>
                <w:tab w:val="num" w:pos="426"/>
              </w:tabs>
              <w:ind w:firstLine="0"/>
              <w:rPr>
                <w:rStyle w:val="Siln"/>
                <w:rFonts w:ascii="Times New Roman" w:eastAsia="Calibri" w:hAnsi="Times New Roman"/>
                <w:b w:val="0"/>
                <w:sz w:val="20"/>
              </w:rPr>
            </w:pPr>
            <w:r w:rsidRPr="00250A07">
              <w:rPr>
                <w:rStyle w:val="Siln"/>
                <w:rFonts w:ascii="Times New Roman" w:eastAsia="Calibri" w:hAnsi="Times New Roman"/>
                <w:b w:val="0"/>
                <w:sz w:val="20"/>
              </w:rPr>
              <w:t>KYSELÁK, Jan</w:t>
            </w:r>
            <w:del w:id="2543" w:author="Eva Batůšková" w:date="2018-11-19T11:46:00Z">
              <w:r w:rsidRPr="00250A07" w:rsidDel="008F2CCC">
                <w:rPr>
                  <w:rStyle w:val="Siln"/>
                  <w:rFonts w:ascii="Times New Roman" w:eastAsia="Calibri" w:hAnsi="Times New Roman"/>
                  <w:b w:val="0"/>
                  <w:sz w:val="20"/>
                </w:rPr>
                <w:delText>.</w:delText>
              </w:r>
            </w:del>
            <w:r w:rsidRPr="00250A07">
              <w:rPr>
                <w:rStyle w:val="Siln"/>
                <w:rFonts w:ascii="Times New Roman" w:eastAsia="Calibri" w:hAnsi="Times New Roman"/>
                <w:b w:val="0"/>
                <w:sz w:val="20"/>
              </w:rPr>
              <w:t xml:space="preserve"> </w:t>
            </w:r>
            <w:ins w:id="2544" w:author="Eva Batůšková" w:date="2018-11-19T11:46:00Z">
              <w:r w:rsidR="008F2CCC">
                <w:rPr>
                  <w:rStyle w:val="Siln"/>
                  <w:rFonts w:ascii="Times New Roman" w:eastAsia="Calibri" w:hAnsi="Times New Roman"/>
                  <w:b w:val="0"/>
                  <w:sz w:val="20"/>
                </w:rPr>
                <w:t>(</w:t>
              </w:r>
            </w:ins>
            <w:ins w:id="2545" w:author="Jan Strohmandl" w:date="2018-11-17T20:00:00Z">
              <w:r w:rsidR="00FA71E1" w:rsidRPr="00250A07">
                <w:rPr>
                  <w:rStyle w:val="Siln"/>
                  <w:rFonts w:ascii="Times New Roman" w:eastAsia="Calibri" w:hAnsi="Times New Roman"/>
                  <w:b w:val="0"/>
                  <w:sz w:val="20"/>
                </w:rPr>
                <w:t>2013</w:t>
              </w:r>
            </w:ins>
            <w:ins w:id="2546" w:author="Eva Batůšková" w:date="2018-11-19T11:46:00Z">
              <w:r w:rsidR="008F2CCC">
                <w:rPr>
                  <w:rStyle w:val="Siln"/>
                  <w:rFonts w:ascii="Times New Roman" w:eastAsia="Calibri" w:hAnsi="Times New Roman"/>
                  <w:b w:val="0"/>
                  <w:sz w:val="20"/>
                </w:rPr>
                <w:t>)</w:t>
              </w:r>
            </w:ins>
            <w:ins w:id="2547" w:author="Jan Strohmandl" w:date="2018-11-17T20:00:00Z">
              <w:r w:rsidR="00FA71E1">
                <w:rPr>
                  <w:rStyle w:val="Siln"/>
                  <w:rFonts w:ascii="Times New Roman" w:eastAsia="Calibri" w:hAnsi="Times New Roman"/>
                  <w:b w:val="0"/>
                  <w:sz w:val="20"/>
                </w:rPr>
                <w:t>.</w:t>
              </w:r>
              <w:r w:rsidR="00FA71E1" w:rsidRPr="00250A07">
                <w:rPr>
                  <w:rStyle w:val="Siln"/>
                  <w:rFonts w:ascii="Times New Roman" w:eastAsia="Calibri" w:hAnsi="Times New Roman"/>
                  <w:b w:val="0"/>
                  <w:sz w:val="20"/>
                </w:rPr>
                <w:t xml:space="preserve"> </w:t>
              </w:r>
            </w:ins>
            <w:r w:rsidRPr="00250A07">
              <w:rPr>
                <w:rStyle w:val="Zdraznn"/>
                <w:rFonts w:ascii="Times New Roman" w:eastAsiaTheme="majorEastAsia" w:hAnsi="Times New Roman"/>
                <w:sz w:val="20"/>
              </w:rPr>
              <w:t xml:space="preserve">Humanitární pomoc. </w:t>
            </w:r>
            <w:r w:rsidRPr="00250A07">
              <w:rPr>
                <w:rStyle w:val="Siln"/>
                <w:rFonts w:ascii="Times New Roman" w:eastAsia="Calibri" w:hAnsi="Times New Roman"/>
                <w:b w:val="0"/>
                <w:sz w:val="20"/>
              </w:rPr>
              <w:t xml:space="preserve">Brno: Univerzita obrany, </w:t>
            </w:r>
            <w:del w:id="2548" w:author="Jan Strohmandl" w:date="2018-11-17T20:00:00Z">
              <w:r w:rsidRPr="00250A07" w:rsidDel="00FA71E1">
                <w:rPr>
                  <w:rStyle w:val="Siln"/>
                  <w:rFonts w:ascii="Times New Roman" w:eastAsia="Calibri" w:hAnsi="Times New Roman"/>
                  <w:b w:val="0"/>
                  <w:sz w:val="20"/>
                </w:rPr>
                <w:delText xml:space="preserve">2013, </w:delText>
              </w:r>
            </w:del>
            <w:r w:rsidRPr="00250A07">
              <w:rPr>
                <w:rStyle w:val="Siln"/>
                <w:rFonts w:ascii="Times New Roman" w:eastAsia="Calibri" w:hAnsi="Times New Roman"/>
                <w:b w:val="0"/>
                <w:sz w:val="20"/>
              </w:rPr>
              <w:t>110 s. ISBN 978-80-7231-937-4.</w:t>
            </w:r>
          </w:p>
          <w:p w:rsidR="000D6DB9" w:rsidRPr="00E6600D" w:rsidRDefault="000D6DB9" w:rsidP="00420BD2">
            <w:pPr>
              <w:pStyle w:val="Zkladntextodsazen2"/>
              <w:ind w:firstLine="0"/>
              <w:rPr>
                <w:rFonts w:ascii="Times New Roman" w:hAnsi="Times New Roman"/>
                <w:sz w:val="20"/>
              </w:rPr>
            </w:pPr>
            <w:r w:rsidRPr="00E6600D">
              <w:rPr>
                <w:rFonts w:ascii="Times New Roman" w:hAnsi="Times New Roman"/>
                <w:sz w:val="20"/>
              </w:rPr>
              <w:lastRenderedPageBreak/>
              <w:t>HORÁK, Rudolf a Otakar J. MIKA</w:t>
            </w:r>
            <w:del w:id="2549" w:author="Eva Batůšková" w:date="2018-11-19T11:46:00Z">
              <w:r w:rsidRPr="00E6600D" w:rsidDel="008F2CCC">
                <w:rPr>
                  <w:rFonts w:ascii="Times New Roman" w:hAnsi="Times New Roman"/>
                  <w:sz w:val="20"/>
                </w:rPr>
                <w:delText>.</w:delText>
              </w:r>
            </w:del>
            <w:r w:rsidRPr="00E6600D">
              <w:rPr>
                <w:rFonts w:ascii="Times New Roman" w:hAnsi="Times New Roman"/>
                <w:sz w:val="20"/>
              </w:rPr>
              <w:t xml:space="preserve"> </w:t>
            </w:r>
            <w:ins w:id="2550" w:author="Eva Batůšková" w:date="2018-11-19T11:46:00Z">
              <w:r w:rsidR="008F2CCC">
                <w:rPr>
                  <w:rFonts w:ascii="Times New Roman" w:hAnsi="Times New Roman"/>
                  <w:sz w:val="20"/>
                </w:rPr>
                <w:t>(</w:t>
              </w:r>
            </w:ins>
            <w:ins w:id="2551" w:author="Jan Strohmandl" w:date="2018-11-17T20:00:00Z">
              <w:r w:rsidR="00FA71E1" w:rsidRPr="00E6600D">
                <w:rPr>
                  <w:rFonts w:ascii="Times New Roman" w:hAnsi="Times New Roman"/>
                  <w:sz w:val="20"/>
                </w:rPr>
                <w:t>2007</w:t>
              </w:r>
            </w:ins>
            <w:ins w:id="2552" w:author="Eva Batůšková" w:date="2018-11-19T11:46:00Z">
              <w:r w:rsidR="008F2CCC">
                <w:rPr>
                  <w:rFonts w:ascii="Times New Roman" w:hAnsi="Times New Roman"/>
                  <w:sz w:val="20"/>
                </w:rPr>
                <w:t>)</w:t>
              </w:r>
            </w:ins>
            <w:ins w:id="2553" w:author="Jan Strohmandl" w:date="2018-11-17T20:00:00Z">
              <w:r w:rsidR="00FA71E1" w:rsidRPr="00E6600D">
                <w:rPr>
                  <w:rFonts w:ascii="Times New Roman" w:hAnsi="Times New Roman"/>
                  <w:sz w:val="20"/>
                </w:rPr>
                <w:t xml:space="preserve">. </w:t>
              </w:r>
            </w:ins>
            <w:r w:rsidRPr="00E6600D">
              <w:rPr>
                <w:rFonts w:ascii="Times New Roman" w:hAnsi="Times New Roman"/>
                <w:i/>
                <w:iCs/>
                <w:sz w:val="20"/>
              </w:rPr>
              <w:t>Ochrana obyvatelstva před terorismem</w:t>
            </w:r>
            <w:r w:rsidRPr="00E6600D">
              <w:rPr>
                <w:rFonts w:ascii="Times New Roman" w:hAnsi="Times New Roman"/>
                <w:sz w:val="20"/>
              </w:rPr>
              <w:t xml:space="preserve">. Brno: Univerzita obrany, </w:t>
            </w:r>
            <w:del w:id="2554" w:author="Jan Strohmandl" w:date="2018-11-17T20:00:00Z">
              <w:r w:rsidRPr="00E6600D" w:rsidDel="00FA71E1">
                <w:rPr>
                  <w:rFonts w:ascii="Times New Roman" w:hAnsi="Times New Roman"/>
                  <w:sz w:val="20"/>
                </w:rPr>
                <w:delText xml:space="preserve">2007. </w:delText>
              </w:r>
            </w:del>
            <w:r w:rsidRPr="00E6600D">
              <w:rPr>
                <w:rFonts w:ascii="Times New Roman" w:hAnsi="Times New Roman"/>
                <w:sz w:val="20"/>
              </w:rPr>
              <w:t>ISBN 978-80-7231-295-5.</w:t>
            </w:r>
          </w:p>
          <w:p w:rsidR="000D6DB9" w:rsidRDefault="000D6DB9" w:rsidP="00420BD2">
            <w:pPr>
              <w:jc w:val="both"/>
            </w:pPr>
            <w:r w:rsidRPr="00202D48">
              <w:t>Vybrané právní normy zákonné a podzákonné povahy.</w:t>
            </w:r>
          </w:p>
          <w:p w:rsidR="000D6DB9" w:rsidRDefault="000D6DB9" w:rsidP="00420BD2">
            <w:pPr>
              <w:jc w:val="both"/>
            </w:pPr>
            <w:r>
              <w:t>Vybrané koncepční a strategické materiály.</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2555" w:author="Strohmandl Jan" w:date="2018-11-13T09:24: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ins w:id="2556" w:author="Strohmandl Jan" w:date="2018-11-13T09:24: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58" w:history="1">
              <w:r w:rsidRPr="00EB1132">
                <w:rPr>
                  <w:rStyle w:val="Hypertextovodkaz"/>
                </w:rPr>
                <w:t>vicar@utb.cz</w:t>
              </w:r>
            </w:hyperlink>
            <w:r>
              <w:t xml:space="preserve">; </w:t>
            </w:r>
            <w:hyperlink r:id="rId59" w:history="1">
              <w:r w:rsidRPr="00EB1132">
                <w:rPr>
                  <w:rStyle w:val="Hypertextovodkaz"/>
                </w:rPr>
                <w:t>kyselak@utb.cz</w:t>
              </w:r>
            </w:hyperlink>
            <w:r>
              <w:t xml:space="preserve"> </w:t>
            </w:r>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597049" w:rsidRDefault="000D6DB9" w:rsidP="00420BD2">
            <w:pPr>
              <w:jc w:val="both"/>
              <w:rPr>
                <w:b/>
              </w:rPr>
            </w:pPr>
            <w:r w:rsidRPr="00597049">
              <w:rPr>
                <w:b/>
              </w:rPr>
              <w:t>Ochrana obyvatelstva II</w:t>
            </w:r>
            <w:r>
              <w:rPr>
                <w:b/>
              </w:rPr>
              <w:t>.</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2/LS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28p –</w:t>
            </w:r>
            <w:r w:rsidR="002C3F72">
              <w:t xml:space="preserve">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4</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 zkouška (písemná)</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přednáška, </w:t>
            </w:r>
            <w:r w:rsidR="002C3F72">
              <w:t>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8449C0">
            <w:pPr>
              <w:jc w:val="both"/>
            </w:pPr>
            <w:r>
              <w:t>Podmínky pro splnění zápočtu: Aktivní účast na cvičeních (80 %) s prokázáním odpovídajících znalostí z probrané tématiky, průběžným plněním zadaných úkolů na jednotliv</w:t>
            </w:r>
            <w:r w:rsidR="002C3F72">
              <w:t>é</w:t>
            </w:r>
            <w:r>
              <w:t xml:space="preserve"> </w:t>
            </w:r>
            <w:r w:rsidR="002C3F72">
              <w:t>semináře</w:t>
            </w:r>
            <w:r>
              <w:t>, zpracováním a obhájením zápočtové práce na zadané téma.</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FA71E1" w:rsidP="00420BD2">
            <w:pPr>
              <w:jc w:val="both"/>
            </w:pPr>
            <w:ins w:id="2557" w:author="Jan Strohmandl" w:date="2018-11-17T20:01:00Z">
              <w:r>
                <w:t>p</w:t>
              </w:r>
            </w:ins>
            <w:del w:id="2558" w:author="Jan Strohmandl" w:date="2018-11-17T20:01:00Z">
              <w:r w:rsidR="000D6DB9" w:rsidDel="00FA71E1">
                <w:delText>P</w:delText>
              </w:r>
            </w:del>
            <w:r w:rsidR="000D6DB9">
              <w:t>rof. Ing. Dušan Vičar,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8449C0">
            <w:pPr>
              <w:jc w:val="both"/>
            </w:pPr>
            <w:r>
              <w:t xml:space="preserve">Garant stanovuje koncepci předmětu, podílí se na přednáškách v rozsahu 50 % </w:t>
            </w:r>
            <w:r>
              <w:br/>
              <w:t xml:space="preserve">a dále stanovuje koncepci </w:t>
            </w:r>
            <w:r w:rsidR="002C3F72">
              <w:t xml:space="preserve">seminářů </w:t>
            </w:r>
            <w:r>
              <w:t>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FA71E1" w:rsidP="00420BD2">
            <w:pPr>
              <w:jc w:val="both"/>
            </w:pPr>
            <w:ins w:id="2559" w:author="Jan Strohmandl" w:date="2018-11-17T20:01:00Z">
              <w:r>
                <w:t>p</w:t>
              </w:r>
            </w:ins>
            <w:del w:id="2560" w:author="Jan Strohmandl" w:date="2018-11-17T20:01:00Z">
              <w:r w:rsidR="000D6DB9" w:rsidDel="00FA71E1">
                <w:delText>P</w:delText>
              </w:r>
            </w:del>
            <w:r w:rsidR="000D6DB9">
              <w:t>rof. Ing. Dušan Vičar, CSc. – přednášky (50 %)</w:t>
            </w:r>
          </w:p>
          <w:p w:rsidR="000D6DB9" w:rsidRDefault="000D6DB9" w:rsidP="00420BD2">
            <w:pPr>
              <w:jc w:val="both"/>
            </w:pPr>
            <w:r>
              <w:t>Ing. Jan Kyselák, Ph.D. – přednášky (50 %)</w:t>
            </w:r>
            <w:ins w:id="2561" w:author="Strohmandl Jan" w:date="2018-11-13T10:19:00Z">
              <w:r w:rsidR="00F62E02">
                <w:t>, seminář (100 %)</w:t>
              </w:r>
            </w:ins>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 xml:space="preserve">Obsahem předmětu je studenty seznámit s praktickým uplatňováním vybraných nástrojů ochrany obyvatelstva jako je varování a vyrozumění, evakuace nebo ukrytí. Dále pak s ochranou obyvatelstva v okolí vodních toků a pod vodními díly a v okolí jaderně energetických zařízení. Rovněž tak budou studenti seznámeni s problematikou neodkladných pohřebních služeb za vzniku mimořádných událostí či krizových situací, s preventivními, záchrannými, likvidačními </w:t>
            </w:r>
            <w:r>
              <w:br/>
              <w:t>a obnovovacími pracemi. Závěr předmětu tvoří teorie případových studií a jejich praktické zpracování.</w:t>
            </w:r>
          </w:p>
          <w:p w:rsidR="000D6DB9" w:rsidRPr="00597049" w:rsidRDefault="000D6DB9" w:rsidP="00420BD2">
            <w:pPr>
              <w:jc w:val="both"/>
              <w:rPr>
                <w:u w:val="single"/>
              </w:rPr>
            </w:pPr>
            <w:r>
              <w:rPr>
                <w:u w:val="single"/>
              </w:rPr>
              <w:t>Hlavní témata:</w:t>
            </w:r>
          </w:p>
          <w:p w:rsidR="000D6DB9" w:rsidRPr="00693A8C" w:rsidRDefault="000D6DB9" w:rsidP="00D81E97">
            <w:pPr>
              <w:numPr>
                <w:ilvl w:val="0"/>
                <w:numId w:val="6"/>
              </w:numPr>
            </w:pPr>
            <w:r w:rsidRPr="00693A8C">
              <w:t>Varování, vyrozumění a způsob poskytování tísňových informací.</w:t>
            </w:r>
          </w:p>
          <w:p w:rsidR="000D6DB9" w:rsidRPr="00693A8C" w:rsidRDefault="000D6DB9" w:rsidP="00D81E97">
            <w:pPr>
              <w:numPr>
                <w:ilvl w:val="0"/>
                <w:numId w:val="6"/>
              </w:numPr>
            </w:pPr>
            <w:r w:rsidRPr="00693A8C">
              <w:t>Evakuace obyvatelstva.</w:t>
            </w:r>
          </w:p>
          <w:p w:rsidR="000D6DB9" w:rsidRPr="00693A8C" w:rsidRDefault="000D6DB9" w:rsidP="00D81E97">
            <w:pPr>
              <w:numPr>
                <w:ilvl w:val="0"/>
                <w:numId w:val="6"/>
              </w:numPr>
            </w:pPr>
            <w:r w:rsidRPr="00693A8C">
              <w:t>Podpora evakuace obyvatelstva.</w:t>
            </w:r>
          </w:p>
          <w:p w:rsidR="000D6DB9" w:rsidRPr="00693A8C" w:rsidRDefault="000D6DB9" w:rsidP="00D81E97">
            <w:pPr>
              <w:numPr>
                <w:ilvl w:val="0"/>
                <w:numId w:val="6"/>
              </w:numPr>
            </w:pPr>
            <w:r w:rsidRPr="00693A8C">
              <w:t>Využití terénu a OSM pro ochranu (ukrytí) obyvatelstva.</w:t>
            </w:r>
          </w:p>
          <w:p w:rsidR="000D6DB9" w:rsidRPr="00693A8C" w:rsidRDefault="000D6DB9" w:rsidP="00D81E97">
            <w:pPr>
              <w:numPr>
                <w:ilvl w:val="0"/>
                <w:numId w:val="6"/>
              </w:numPr>
            </w:pPr>
            <w:r w:rsidRPr="00693A8C">
              <w:t>Ukrytí obyvatelstva v IÚ.</w:t>
            </w:r>
          </w:p>
          <w:p w:rsidR="000D6DB9" w:rsidRPr="00693A8C" w:rsidRDefault="000D6DB9" w:rsidP="00D81E97">
            <w:pPr>
              <w:numPr>
                <w:ilvl w:val="0"/>
                <w:numId w:val="6"/>
              </w:numPr>
            </w:pPr>
            <w:r w:rsidRPr="00693A8C">
              <w:t>Ukrytí obyvatelstva v STOÚ.</w:t>
            </w:r>
          </w:p>
          <w:p w:rsidR="000D6DB9" w:rsidRPr="00693A8C" w:rsidRDefault="000D6DB9" w:rsidP="00D81E97">
            <w:pPr>
              <w:numPr>
                <w:ilvl w:val="0"/>
                <w:numId w:val="6"/>
              </w:numPr>
            </w:pPr>
            <w:r w:rsidRPr="00693A8C">
              <w:t xml:space="preserve">Plánování ukrytí. </w:t>
            </w:r>
          </w:p>
          <w:p w:rsidR="000D6DB9" w:rsidRPr="00693A8C" w:rsidRDefault="000D6DB9" w:rsidP="00D81E97">
            <w:pPr>
              <w:numPr>
                <w:ilvl w:val="0"/>
                <w:numId w:val="6"/>
              </w:numPr>
            </w:pPr>
            <w:r w:rsidRPr="00693A8C">
              <w:t>Ochrana obyvatelstva v okolí vodních toků a pod vodními díly.</w:t>
            </w:r>
          </w:p>
          <w:p w:rsidR="000D6DB9" w:rsidRPr="00693A8C" w:rsidRDefault="000D6DB9" w:rsidP="00D81E97">
            <w:pPr>
              <w:numPr>
                <w:ilvl w:val="0"/>
                <w:numId w:val="6"/>
              </w:numPr>
            </w:pPr>
            <w:r w:rsidRPr="00693A8C">
              <w:t>Ochrana obyvatelstva v okolí jaderně energetických  zařízení.</w:t>
            </w:r>
          </w:p>
          <w:p w:rsidR="000D6DB9" w:rsidRPr="00693A8C" w:rsidRDefault="000D6DB9" w:rsidP="00D81E97">
            <w:pPr>
              <w:numPr>
                <w:ilvl w:val="0"/>
                <w:numId w:val="6"/>
              </w:numPr>
            </w:pPr>
            <w:r w:rsidRPr="00693A8C">
              <w:t>Neodkladné pohřební služby.</w:t>
            </w:r>
          </w:p>
          <w:p w:rsidR="000D6DB9" w:rsidRPr="00693A8C" w:rsidRDefault="000D6DB9" w:rsidP="00D81E97">
            <w:pPr>
              <w:numPr>
                <w:ilvl w:val="0"/>
                <w:numId w:val="6"/>
              </w:numPr>
            </w:pPr>
            <w:r w:rsidRPr="00693A8C">
              <w:t>Nesoftwarové vyhodnocování úniku nebezpečných látek, zákresy v mapách.</w:t>
            </w:r>
          </w:p>
          <w:p w:rsidR="000D6DB9" w:rsidRPr="00693A8C" w:rsidRDefault="000D6DB9" w:rsidP="00D81E97">
            <w:pPr>
              <w:numPr>
                <w:ilvl w:val="0"/>
                <w:numId w:val="6"/>
              </w:numPr>
            </w:pPr>
            <w:r w:rsidRPr="00597049">
              <w:t>Preventivní, záchranné, likvidační a obnovovací (asanační) práce spojené s předcházením, řešením a odstraněním následků MU.</w:t>
            </w:r>
          </w:p>
          <w:p w:rsidR="000D6DB9" w:rsidRDefault="000D6DB9" w:rsidP="00D81E97">
            <w:pPr>
              <w:numPr>
                <w:ilvl w:val="0"/>
                <w:numId w:val="6"/>
              </w:numPr>
            </w:pPr>
            <w:r w:rsidRPr="00693A8C">
              <w:t>Případové studie I.</w:t>
            </w:r>
          </w:p>
          <w:p w:rsidR="000D6DB9" w:rsidRDefault="000D6DB9" w:rsidP="00D81E97">
            <w:pPr>
              <w:numPr>
                <w:ilvl w:val="0"/>
                <w:numId w:val="6"/>
              </w:numPr>
            </w:pPr>
            <w:r w:rsidRPr="00693A8C">
              <w:t>Případové studie II.</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597049" w:rsidRDefault="000D6DB9" w:rsidP="00420BD2">
            <w:pPr>
              <w:rPr>
                <w:b/>
                <w:color w:val="000000"/>
              </w:rPr>
            </w:pPr>
            <w:r>
              <w:rPr>
                <w:b/>
                <w:color w:val="000000"/>
              </w:rPr>
              <w:t>Povinná literatura:</w:t>
            </w:r>
          </w:p>
          <w:p w:rsidR="000D6DB9" w:rsidRPr="00DB05F4" w:rsidRDefault="000D6DB9" w:rsidP="00420BD2">
            <w:pPr>
              <w:jc w:val="both"/>
              <w:rPr>
                <w:i/>
                <w:iCs/>
                <w:color w:val="000000"/>
              </w:rPr>
            </w:pPr>
            <w:r w:rsidRPr="00DB05F4">
              <w:t>HYLÁK, Čestmír a Ján PIVOVARNÍK</w:t>
            </w:r>
            <w:del w:id="2562" w:author="Eva Batůšková" w:date="2018-11-19T11:46:00Z">
              <w:r w:rsidRPr="00DB05F4" w:rsidDel="008F2CCC">
                <w:delText>.</w:delText>
              </w:r>
            </w:del>
            <w:r w:rsidRPr="00DB05F4">
              <w:t xml:space="preserve"> </w:t>
            </w:r>
            <w:ins w:id="2563" w:author="Eva Batůšková" w:date="2018-11-19T11:46:00Z">
              <w:r w:rsidR="008F2CCC">
                <w:t>(</w:t>
              </w:r>
            </w:ins>
            <w:ins w:id="2564" w:author="Jan Strohmandl" w:date="2018-11-17T20:01:00Z">
              <w:r w:rsidR="00FA71E1" w:rsidRPr="00DB05F4">
                <w:t>2016</w:t>
              </w:r>
            </w:ins>
            <w:ins w:id="2565" w:author="Eva Batůšková" w:date="2018-11-19T11:46:00Z">
              <w:r w:rsidR="008F2CCC">
                <w:t>)</w:t>
              </w:r>
            </w:ins>
            <w:ins w:id="2566" w:author="Jan Strohmandl" w:date="2018-11-17T20:01:00Z">
              <w:r w:rsidR="00FA71E1" w:rsidRPr="00DB05F4">
                <w:t xml:space="preserve">. </w:t>
              </w:r>
            </w:ins>
            <w:r w:rsidRPr="00DB05F4">
              <w:rPr>
                <w:i/>
                <w:iCs/>
              </w:rPr>
              <w:t>Individuální a kolektivní ochrana obyvatelstva ČR</w:t>
            </w:r>
            <w:r w:rsidRPr="00DB05F4">
              <w:t xml:space="preserve">. Praha: </w:t>
            </w:r>
            <w:r>
              <w:t>MV – GŘ HZS ČR</w:t>
            </w:r>
            <w:r w:rsidRPr="00DB05F4">
              <w:t xml:space="preserve">, </w:t>
            </w:r>
            <w:del w:id="2567" w:author="Jan Strohmandl" w:date="2018-11-17T20:01:00Z">
              <w:r w:rsidRPr="00DB05F4" w:rsidDel="00FA71E1">
                <w:delText xml:space="preserve">2016. </w:delText>
              </w:r>
            </w:del>
            <w:r w:rsidRPr="00DB05F4">
              <w:t>ISBN 978-80-87544-18-1.</w:t>
            </w:r>
          </w:p>
          <w:p w:rsidR="000D6DB9" w:rsidRPr="00DB05F4" w:rsidRDefault="000D6DB9" w:rsidP="00420BD2">
            <w:pPr>
              <w:jc w:val="both"/>
              <w:rPr>
                <w:color w:val="000000"/>
              </w:rPr>
            </w:pPr>
            <w:r w:rsidRPr="00DB05F4">
              <w:rPr>
                <w:i/>
                <w:iCs/>
                <w:color w:val="000000"/>
              </w:rPr>
              <w:t>Ochrana obyvatelstva a krizové řízení: skripta</w:t>
            </w:r>
            <w:r w:rsidRPr="00DB05F4">
              <w:rPr>
                <w:color w:val="000000"/>
              </w:rPr>
              <w:t xml:space="preserve">. </w:t>
            </w:r>
            <w:ins w:id="2568" w:author="Eva Batůšková" w:date="2018-11-19T11:46:00Z">
              <w:r w:rsidR="008F2CCC">
                <w:rPr>
                  <w:color w:val="000000"/>
                </w:rPr>
                <w:t>(</w:t>
              </w:r>
            </w:ins>
            <w:ins w:id="2569" w:author="Jan Strohmandl" w:date="2018-11-17T20:01:00Z">
              <w:r w:rsidR="00FA71E1" w:rsidRPr="00DB05F4">
                <w:rPr>
                  <w:color w:val="000000"/>
                </w:rPr>
                <w:t>2015</w:t>
              </w:r>
            </w:ins>
            <w:ins w:id="2570" w:author="Eva Batůšková" w:date="2018-11-19T11:46:00Z">
              <w:r w:rsidR="008F2CCC">
                <w:rPr>
                  <w:color w:val="000000"/>
                </w:rPr>
                <w:t>)</w:t>
              </w:r>
            </w:ins>
            <w:ins w:id="2571" w:author="Jan Strohmandl" w:date="2018-11-17T20:01:00Z">
              <w:r w:rsidR="00FA71E1" w:rsidRPr="00DB05F4">
                <w:rPr>
                  <w:color w:val="000000"/>
                </w:rPr>
                <w:t xml:space="preserve">. </w:t>
              </w:r>
            </w:ins>
            <w:r w:rsidRPr="00DB05F4">
              <w:rPr>
                <w:color w:val="000000"/>
              </w:rPr>
              <w:t xml:space="preserve">Praha: </w:t>
            </w:r>
            <w:r>
              <w:rPr>
                <w:color w:val="000000"/>
              </w:rPr>
              <w:t>MV – GŘ HZS</w:t>
            </w:r>
            <w:r w:rsidRPr="00DB05F4">
              <w:rPr>
                <w:color w:val="000000"/>
              </w:rPr>
              <w:t xml:space="preserve"> ČR, </w:t>
            </w:r>
            <w:del w:id="2572" w:author="Jan Strohmandl" w:date="2018-11-17T20:01:00Z">
              <w:r w:rsidRPr="00DB05F4" w:rsidDel="00FA71E1">
                <w:rPr>
                  <w:color w:val="000000"/>
                </w:rPr>
                <w:delText xml:space="preserve">2015. </w:delText>
              </w:r>
            </w:del>
            <w:r w:rsidRPr="00DB05F4">
              <w:rPr>
                <w:color w:val="000000"/>
              </w:rPr>
              <w:t>ISBN 978-80-86466-62-0.</w:t>
            </w:r>
          </w:p>
          <w:p w:rsidR="000D6DB9" w:rsidRPr="00A34EBE" w:rsidRDefault="000D6DB9" w:rsidP="00420BD2">
            <w:pPr>
              <w:jc w:val="both"/>
              <w:rPr>
                <w:color w:val="000000"/>
              </w:rPr>
            </w:pPr>
            <w:r w:rsidRPr="00DB05F4">
              <w:rPr>
                <w:color w:val="000000"/>
              </w:rPr>
              <w:t>DOLEŽEL Martin, Jan KYSELÁK, Otakar J. MIKA a Jaromír NOVÁK</w:t>
            </w:r>
            <w:del w:id="2573" w:author="Eva Batůšková" w:date="2018-11-19T11:46:00Z">
              <w:r w:rsidRPr="00DB05F4" w:rsidDel="008F2CCC">
                <w:rPr>
                  <w:color w:val="000000"/>
                </w:rPr>
                <w:delText>.</w:delText>
              </w:r>
            </w:del>
            <w:r w:rsidRPr="00DB05F4">
              <w:rPr>
                <w:color w:val="000000"/>
              </w:rPr>
              <w:t xml:space="preserve"> </w:t>
            </w:r>
            <w:ins w:id="2574" w:author="Eva Batůšková" w:date="2018-11-19T11:46:00Z">
              <w:r w:rsidR="008F2CCC">
                <w:rPr>
                  <w:color w:val="000000"/>
                </w:rPr>
                <w:t>(</w:t>
              </w:r>
            </w:ins>
            <w:ins w:id="2575" w:author="Jan Strohmandl" w:date="2018-11-17T20:01:00Z">
              <w:r w:rsidR="00FA71E1" w:rsidRPr="00A34EBE">
                <w:rPr>
                  <w:color w:val="000000"/>
                </w:rPr>
                <w:t>2014</w:t>
              </w:r>
            </w:ins>
            <w:ins w:id="2576" w:author="Eva Batůšková" w:date="2018-11-19T11:46:00Z">
              <w:r w:rsidR="008F2CCC">
                <w:rPr>
                  <w:color w:val="000000"/>
                </w:rPr>
                <w:t>)</w:t>
              </w:r>
            </w:ins>
            <w:ins w:id="2577" w:author="Jan Strohmandl" w:date="2018-11-17T20:01:00Z">
              <w:r w:rsidR="00FA71E1" w:rsidRPr="00A34EBE">
                <w:rPr>
                  <w:color w:val="000000"/>
                </w:rPr>
                <w:t xml:space="preserve">. </w:t>
              </w:r>
            </w:ins>
            <w:r w:rsidRPr="00DB05F4">
              <w:rPr>
                <w:color w:val="000000"/>
              </w:rPr>
              <w:t>Základy ochrany obyvatelstva. Olomouc: Univerzita Palackého</w:t>
            </w:r>
            <w:r w:rsidRPr="00A34EBE">
              <w:rPr>
                <w:color w:val="000000"/>
              </w:rPr>
              <w:t xml:space="preserve"> v Olomouci, </w:t>
            </w:r>
            <w:del w:id="2578" w:author="Jan Strohmandl" w:date="2018-11-17T20:01:00Z">
              <w:r w:rsidRPr="00A34EBE" w:rsidDel="00FA71E1">
                <w:rPr>
                  <w:color w:val="000000"/>
                </w:rPr>
                <w:delText xml:space="preserve">2014. </w:delText>
              </w:r>
            </w:del>
            <w:r w:rsidRPr="00A34EBE">
              <w:rPr>
                <w:color w:val="000000"/>
              </w:rPr>
              <w:t>207 s. ISBN 978-80-244-4268-6.</w:t>
            </w:r>
          </w:p>
          <w:p w:rsidR="000D6DB9" w:rsidRPr="00A34EBE" w:rsidRDefault="000D6DB9" w:rsidP="00420BD2">
            <w:pPr>
              <w:pStyle w:val="Zkladntextodsazen2"/>
              <w:tabs>
                <w:tab w:val="num" w:pos="426"/>
              </w:tabs>
              <w:ind w:firstLine="0"/>
              <w:rPr>
                <w:rFonts w:ascii="Times New Roman" w:hAnsi="Times New Roman"/>
                <w:color w:val="000000"/>
                <w:sz w:val="20"/>
              </w:rPr>
            </w:pPr>
            <w:r w:rsidRPr="00A34EBE">
              <w:rPr>
                <w:rFonts w:ascii="Times New Roman" w:hAnsi="Times New Roman"/>
                <w:i/>
                <w:iCs/>
                <w:color w:val="000000"/>
                <w:sz w:val="20"/>
              </w:rPr>
              <w:t>Ochrana obyvatelstva v případě krizových situací a mimořádných událostí nevojenského charakteru</w:t>
            </w:r>
            <w:r w:rsidRPr="00A34EBE">
              <w:rPr>
                <w:rFonts w:ascii="Times New Roman" w:hAnsi="Times New Roman"/>
                <w:color w:val="000000"/>
                <w:sz w:val="20"/>
              </w:rPr>
              <w:t xml:space="preserve">. </w:t>
            </w:r>
            <w:ins w:id="2579" w:author="Eva Batůšková" w:date="2018-11-19T11:46:00Z">
              <w:r w:rsidR="008F2CCC">
                <w:rPr>
                  <w:rFonts w:ascii="Times New Roman" w:hAnsi="Times New Roman"/>
                  <w:color w:val="000000"/>
                  <w:sz w:val="20"/>
                </w:rPr>
                <w:t>(</w:t>
              </w:r>
            </w:ins>
            <w:ins w:id="2580" w:author="Jan Strohmandl" w:date="2018-11-17T20:01:00Z">
              <w:r w:rsidR="00FA71E1" w:rsidRPr="00A34EBE">
                <w:rPr>
                  <w:rFonts w:ascii="Times New Roman" w:hAnsi="Times New Roman"/>
                  <w:color w:val="000000"/>
                  <w:sz w:val="20"/>
                </w:rPr>
                <w:t>2014</w:t>
              </w:r>
            </w:ins>
            <w:ins w:id="2581" w:author="Eva Batůšková" w:date="2018-11-19T11:47:00Z">
              <w:r w:rsidR="008F2CCC">
                <w:rPr>
                  <w:rFonts w:ascii="Times New Roman" w:hAnsi="Times New Roman"/>
                  <w:color w:val="000000"/>
                  <w:sz w:val="20"/>
                </w:rPr>
                <w:t>)</w:t>
              </w:r>
            </w:ins>
            <w:ins w:id="2582" w:author="Jan Strohmandl" w:date="2018-11-17T20:01:00Z">
              <w:r w:rsidR="00FA71E1" w:rsidRPr="00A34EBE">
                <w:rPr>
                  <w:rFonts w:ascii="Times New Roman" w:hAnsi="Times New Roman"/>
                  <w:color w:val="000000"/>
                  <w:sz w:val="20"/>
                </w:rPr>
                <w:t xml:space="preserve">. </w:t>
              </w:r>
            </w:ins>
            <w:r w:rsidRPr="00A34EBE">
              <w:rPr>
                <w:rFonts w:ascii="Times New Roman" w:hAnsi="Times New Roman"/>
                <w:color w:val="000000"/>
                <w:sz w:val="20"/>
              </w:rPr>
              <w:t xml:space="preserve">Brno: Tribun EU, </w:t>
            </w:r>
            <w:del w:id="2583" w:author="Jan Strohmandl" w:date="2018-11-17T20:01:00Z">
              <w:r w:rsidRPr="00A34EBE" w:rsidDel="00FA71E1">
                <w:rPr>
                  <w:rFonts w:ascii="Times New Roman" w:hAnsi="Times New Roman"/>
                  <w:color w:val="000000"/>
                  <w:sz w:val="20"/>
                </w:rPr>
                <w:delText xml:space="preserve">2014. </w:delText>
              </w:r>
            </w:del>
            <w:r w:rsidRPr="00A34EBE">
              <w:rPr>
                <w:rFonts w:ascii="Times New Roman" w:hAnsi="Times New Roman"/>
                <w:color w:val="000000"/>
                <w:sz w:val="20"/>
              </w:rPr>
              <w:t>ISBN 978-80-263-0721-1.</w:t>
            </w:r>
          </w:p>
          <w:p w:rsidR="000D6DB9" w:rsidRPr="0074352A" w:rsidRDefault="000D6DB9" w:rsidP="00420BD2">
            <w:pPr>
              <w:pStyle w:val="Zkladntextodsazen2"/>
              <w:tabs>
                <w:tab w:val="num" w:pos="426"/>
              </w:tabs>
              <w:ind w:firstLine="0"/>
              <w:rPr>
                <w:rFonts w:ascii="Times New Roman" w:hAnsi="Times New Roman"/>
                <w:color w:val="000000"/>
                <w:sz w:val="20"/>
              </w:rPr>
            </w:pPr>
            <w:r w:rsidRPr="0074352A">
              <w:rPr>
                <w:rFonts w:ascii="Times New Roman" w:hAnsi="Times New Roman"/>
                <w:color w:val="000000"/>
                <w:sz w:val="20"/>
              </w:rPr>
              <w:t>PROCHÁZKOVÁ, Dana</w:t>
            </w:r>
            <w:del w:id="2584" w:author="Eva Batůšková" w:date="2018-11-19T11:47:00Z">
              <w:r w:rsidRPr="0074352A" w:rsidDel="008F2CCC">
                <w:rPr>
                  <w:rFonts w:ascii="Times New Roman" w:hAnsi="Times New Roman"/>
                  <w:color w:val="000000"/>
                  <w:sz w:val="20"/>
                </w:rPr>
                <w:delText>.</w:delText>
              </w:r>
            </w:del>
            <w:r w:rsidRPr="0074352A">
              <w:rPr>
                <w:rFonts w:ascii="Times New Roman" w:hAnsi="Times New Roman"/>
                <w:color w:val="000000"/>
                <w:sz w:val="20"/>
              </w:rPr>
              <w:t xml:space="preserve"> </w:t>
            </w:r>
            <w:ins w:id="2585" w:author="Eva Batůšková" w:date="2018-11-19T11:47:00Z">
              <w:r w:rsidR="008F2CCC">
                <w:rPr>
                  <w:rFonts w:ascii="Times New Roman" w:hAnsi="Times New Roman"/>
                  <w:color w:val="000000"/>
                  <w:sz w:val="20"/>
                </w:rPr>
                <w:t>(</w:t>
              </w:r>
            </w:ins>
            <w:ins w:id="2586" w:author="Jan Strohmandl" w:date="2018-11-17T20:02:00Z">
              <w:r w:rsidR="00FA71E1" w:rsidRPr="0074352A">
                <w:rPr>
                  <w:rFonts w:ascii="Times New Roman" w:hAnsi="Times New Roman"/>
                  <w:color w:val="000000"/>
                  <w:sz w:val="20"/>
                </w:rPr>
                <w:t>2014</w:t>
              </w:r>
            </w:ins>
            <w:ins w:id="2587" w:author="Eva Batůšková" w:date="2018-11-19T11:47:00Z">
              <w:r w:rsidR="008F2CCC">
                <w:rPr>
                  <w:rFonts w:ascii="Times New Roman" w:hAnsi="Times New Roman"/>
                  <w:color w:val="000000"/>
                  <w:sz w:val="20"/>
                </w:rPr>
                <w:t>)</w:t>
              </w:r>
            </w:ins>
            <w:ins w:id="2588" w:author="Jan Strohmandl" w:date="2018-11-17T20:02:00Z">
              <w:r w:rsidR="00FA71E1" w:rsidRPr="0074352A">
                <w:rPr>
                  <w:rFonts w:ascii="Times New Roman" w:hAnsi="Times New Roman"/>
                  <w:color w:val="000000"/>
                  <w:sz w:val="20"/>
                </w:rPr>
                <w:t xml:space="preserve">. </w:t>
              </w:r>
            </w:ins>
            <w:r w:rsidRPr="0074352A">
              <w:rPr>
                <w:rFonts w:ascii="Times New Roman" w:hAnsi="Times New Roman"/>
                <w:i/>
                <w:iCs/>
                <w:color w:val="000000"/>
                <w:sz w:val="20"/>
              </w:rPr>
              <w:t>Ochrana obyvatelstva</w:t>
            </w:r>
            <w:r w:rsidRPr="0074352A">
              <w:rPr>
                <w:rFonts w:ascii="Times New Roman" w:hAnsi="Times New Roman"/>
                <w:color w:val="000000"/>
                <w:sz w:val="20"/>
              </w:rPr>
              <w:t xml:space="preserve">. Praha: Vysoká škola regionálního rozvoje Praha, </w:t>
            </w:r>
            <w:del w:id="2589" w:author="Jan Strohmandl" w:date="2018-11-17T20:02:00Z">
              <w:r w:rsidRPr="0074352A" w:rsidDel="00FA71E1">
                <w:rPr>
                  <w:rFonts w:ascii="Times New Roman" w:hAnsi="Times New Roman"/>
                  <w:color w:val="000000"/>
                  <w:sz w:val="20"/>
                </w:rPr>
                <w:delText xml:space="preserve">2014. </w:delText>
              </w:r>
            </w:del>
            <w:r w:rsidRPr="0074352A">
              <w:rPr>
                <w:rFonts w:ascii="Times New Roman" w:hAnsi="Times New Roman"/>
                <w:color w:val="000000"/>
                <w:sz w:val="20"/>
              </w:rPr>
              <w:t>ISBN 978-80-87174-29-6.</w:t>
            </w:r>
          </w:p>
          <w:p w:rsidR="000D6DB9" w:rsidRPr="00567B91" w:rsidRDefault="000D6DB9" w:rsidP="00420BD2">
            <w:pPr>
              <w:spacing w:before="60"/>
              <w:jc w:val="both"/>
              <w:rPr>
                <w:b/>
                <w:color w:val="000000"/>
              </w:rPr>
            </w:pPr>
            <w:r w:rsidRPr="00567B91">
              <w:rPr>
                <w:b/>
                <w:color w:val="000000"/>
              </w:rPr>
              <w:t>Doporučená literatura:</w:t>
            </w:r>
          </w:p>
          <w:p w:rsidR="000D6DB9" w:rsidRPr="00A34EBE" w:rsidRDefault="000D6DB9" w:rsidP="00420BD2">
            <w:pPr>
              <w:pStyle w:val="Zkladntextodsazen2"/>
              <w:tabs>
                <w:tab w:val="num" w:pos="426"/>
              </w:tabs>
              <w:ind w:firstLine="0"/>
              <w:rPr>
                <w:rFonts w:ascii="Times New Roman" w:hAnsi="Times New Roman"/>
                <w:color w:val="000000"/>
                <w:sz w:val="20"/>
              </w:rPr>
            </w:pPr>
            <w:r w:rsidRPr="00A34EBE">
              <w:rPr>
                <w:rFonts w:ascii="Times New Roman" w:hAnsi="Times New Roman"/>
                <w:color w:val="000000"/>
                <w:sz w:val="20"/>
              </w:rPr>
              <w:t>KRATOCHVÍLOVÁ, Danuše a Libor FOLWARCZNY</w:t>
            </w:r>
            <w:del w:id="2590" w:author="Eva Batůšková" w:date="2018-11-19T11:47:00Z">
              <w:r w:rsidRPr="00A34EBE" w:rsidDel="008F2CCC">
                <w:rPr>
                  <w:rFonts w:ascii="Times New Roman" w:hAnsi="Times New Roman"/>
                  <w:color w:val="000000"/>
                  <w:sz w:val="20"/>
                </w:rPr>
                <w:delText>.</w:delText>
              </w:r>
            </w:del>
            <w:r w:rsidRPr="00A34EBE">
              <w:rPr>
                <w:rFonts w:ascii="Times New Roman" w:hAnsi="Times New Roman"/>
                <w:color w:val="000000"/>
                <w:sz w:val="20"/>
              </w:rPr>
              <w:t xml:space="preserve"> </w:t>
            </w:r>
            <w:ins w:id="2591" w:author="Eva Batůšková" w:date="2018-11-19T11:47:00Z">
              <w:r w:rsidR="008F2CCC">
                <w:rPr>
                  <w:rFonts w:ascii="Times New Roman" w:hAnsi="Times New Roman"/>
                  <w:color w:val="000000"/>
                  <w:sz w:val="20"/>
                </w:rPr>
                <w:t>(</w:t>
              </w:r>
            </w:ins>
            <w:ins w:id="2592" w:author="Jan Strohmandl" w:date="2018-11-17T20:02:00Z">
              <w:r w:rsidR="00FA71E1" w:rsidRPr="00A34EBE">
                <w:rPr>
                  <w:rFonts w:ascii="Times New Roman" w:hAnsi="Times New Roman"/>
                  <w:color w:val="000000"/>
                  <w:sz w:val="20"/>
                </w:rPr>
                <w:t>2013</w:t>
              </w:r>
            </w:ins>
            <w:ins w:id="2593" w:author="Eva Batůšková" w:date="2018-11-19T11:47:00Z">
              <w:r w:rsidR="008F2CCC">
                <w:rPr>
                  <w:rFonts w:ascii="Times New Roman" w:hAnsi="Times New Roman"/>
                  <w:color w:val="000000"/>
                  <w:sz w:val="20"/>
                </w:rPr>
                <w:t>)</w:t>
              </w:r>
            </w:ins>
            <w:ins w:id="2594" w:author="Jan Strohmandl" w:date="2018-11-17T20:02:00Z">
              <w:r w:rsidR="00FA71E1" w:rsidRPr="00A34EBE">
                <w:rPr>
                  <w:rFonts w:ascii="Times New Roman" w:hAnsi="Times New Roman"/>
                  <w:color w:val="000000"/>
                  <w:sz w:val="20"/>
                </w:rPr>
                <w:t xml:space="preserve">. </w:t>
              </w:r>
            </w:ins>
            <w:r w:rsidRPr="00A34EBE">
              <w:rPr>
                <w:rFonts w:ascii="Times New Roman" w:hAnsi="Times New Roman"/>
                <w:i/>
                <w:iCs/>
                <w:color w:val="000000"/>
                <w:sz w:val="20"/>
              </w:rPr>
              <w:t>Ochrana obyvatelstva</w:t>
            </w:r>
            <w:r w:rsidRPr="00A34EBE">
              <w:rPr>
                <w:rFonts w:ascii="Times New Roman" w:hAnsi="Times New Roman"/>
                <w:color w:val="000000"/>
                <w:sz w:val="20"/>
              </w:rPr>
              <w:t xml:space="preserve">. 2., aktualiz. vyd. </w:t>
            </w:r>
            <w:r>
              <w:rPr>
                <w:rFonts w:ascii="Times New Roman" w:hAnsi="Times New Roman"/>
                <w:color w:val="000000"/>
                <w:sz w:val="20"/>
              </w:rPr>
              <w:t>Ostrava</w:t>
            </w:r>
            <w:r w:rsidRPr="00A34EBE">
              <w:rPr>
                <w:rFonts w:ascii="Times New Roman" w:hAnsi="Times New Roman"/>
                <w:color w:val="000000"/>
                <w:sz w:val="20"/>
              </w:rPr>
              <w:t xml:space="preserve">: Sdružení požárního a bezpečnostního inženýrství, </w:t>
            </w:r>
            <w:del w:id="2595" w:author="Jan Strohmandl" w:date="2018-11-17T20:02:00Z">
              <w:r w:rsidRPr="00A34EBE" w:rsidDel="00FA71E1">
                <w:rPr>
                  <w:rFonts w:ascii="Times New Roman" w:hAnsi="Times New Roman"/>
                  <w:color w:val="000000"/>
                  <w:sz w:val="20"/>
                </w:rPr>
                <w:delText xml:space="preserve">2013. </w:delText>
              </w:r>
            </w:del>
            <w:r w:rsidRPr="00A34EBE">
              <w:rPr>
                <w:rFonts w:ascii="Times New Roman" w:hAnsi="Times New Roman"/>
                <w:color w:val="000000"/>
                <w:sz w:val="20"/>
              </w:rPr>
              <w:t>SPBI Spektrum. Červená řada. ISBN 978-80-7385-134-7.</w:t>
            </w:r>
          </w:p>
          <w:p w:rsidR="000D6DB9" w:rsidRPr="00A34EBE" w:rsidRDefault="000D6DB9" w:rsidP="00420BD2">
            <w:pPr>
              <w:pStyle w:val="Zkladntextodsazen2"/>
              <w:tabs>
                <w:tab w:val="num" w:pos="426"/>
              </w:tabs>
              <w:ind w:firstLine="0"/>
              <w:rPr>
                <w:rFonts w:ascii="Times New Roman" w:hAnsi="Times New Roman"/>
                <w:bCs/>
                <w:color w:val="000000"/>
                <w:sz w:val="20"/>
              </w:rPr>
            </w:pPr>
            <w:r w:rsidRPr="00A34EBE">
              <w:rPr>
                <w:rFonts w:ascii="Times New Roman" w:hAnsi="Times New Roman"/>
                <w:bCs/>
                <w:color w:val="000000"/>
                <w:sz w:val="20"/>
              </w:rPr>
              <w:lastRenderedPageBreak/>
              <w:t>KYSELÁK, Jan</w:t>
            </w:r>
            <w:del w:id="2596" w:author="Eva Batůšková" w:date="2018-11-19T11:47:00Z">
              <w:r w:rsidRPr="00A34EBE" w:rsidDel="008F2CCC">
                <w:rPr>
                  <w:rFonts w:ascii="Times New Roman" w:hAnsi="Times New Roman"/>
                  <w:bCs/>
                  <w:color w:val="000000"/>
                  <w:sz w:val="20"/>
                </w:rPr>
                <w:delText>.</w:delText>
              </w:r>
            </w:del>
            <w:r w:rsidRPr="00A34EBE">
              <w:rPr>
                <w:rFonts w:ascii="Times New Roman" w:hAnsi="Times New Roman"/>
                <w:bCs/>
                <w:color w:val="000000"/>
                <w:sz w:val="20"/>
              </w:rPr>
              <w:t xml:space="preserve"> </w:t>
            </w:r>
            <w:ins w:id="2597" w:author="Eva Batůšková" w:date="2018-11-19T11:47:00Z">
              <w:r w:rsidR="008F2CCC">
                <w:rPr>
                  <w:rFonts w:ascii="Times New Roman" w:hAnsi="Times New Roman"/>
                  <w:bCs/>
                  <w:color w:val="000000"/>
                  <w:sz w:val="20"/>
                </w:rPr>
                <w:t>(</w:t>
              </w:r>
            </w:ins>
            <w:ins w:id="2598" w:author="Jan Strohmandl" w:date="2018-11-17T20:02:00Z">
              <w:r w:rsidR="00FA71E1" w:rsidRPr="00A34EBE">
                <w:rPr>
                  <w:rFonts w:ascii="Times New Roman" w:hAnsi="Times New Roman"/>
                  <w:bCs/>
                  <w:color w:val="000000"/>
                  <w:sz w:val="20"/>
                </w:rPr>
                <w:t>2012</w:t>
              </w:r>
            </w:ins>
            <w:ins w:id="2599" w:author="Eva Batůšková" w:date="2018-11-19T11:47:00Z">
              <w:r w:rsidR="008F2CCC">
                <w:rPr>
                  <w:rFonts w:ascii="Times New Roman" w:hAnsi="Times New Roman"/>
                  <w:bCs/>
                  <w:color w:val="000000"/>
                  <w:sz w:val="20"/>
                </w:rPr>
                <w:t>)</w:t>
              </w:r>
            </w:ins>
            <w:ins w:id="2600" w:author="Jan Strohmandl" w:date="2018-11-17T20:02:00Z">
              <w:r w:rsidR="00FA71E1">
                <w:rPr>
                  <w:rFonts w:ascii="Times New Roman" w:hAnsi="Times New Roman"/>
                  <w:bCs/>
                  <w:color w:val="000000"/>
                  <w:sz w:val="20"/>
                </w:rPr>
                <w:t>.</w:t>
              </w:r>
              <w:r w:rsidR="00FA71E1" w:rsidRPr="00A34EBE">
                <w:rPr>
                  <w:rFonts w:ascii="Times New Roman" w:hAnsi="Times New Roman"/>
                  <w:bCs/>
                  <w:color w:val="000000"/>
                  <w:sz w:val="20"/>
                </w:rPr>
                <w:t xml:space="preserve"> </w:t>
              </w:r>
            </w:ins>
            <w:r w:rsidRPr="00A34EBE">
              <w:rPr>
                <w:rFonts w:ascii="Times New Roman" w:hAnsi="Times New Roman"/>
                <w:bCs/>
                <w:i/>
                <w:color w:val="000000"/>
                <w:sz w:val="20"/>
              </w:rPr>
              <w:t>Kolektivní ochrana obyvatelstva – evakuace</w:t>
            </w:r>
            <w:r w:rsidRPr="00A34EBE">
              <w:rPr>
                <w:rFonts w:ascii="Times New Roman" w:hAnsi="Times New Roman"/>
                <w:bCs/>
                <w:color w:val="000000"/>
                <w:sz w:val="20"/>
              </w:rPr>
              <w:t xml:space="preserve">. Brno: Univerzita obrany, </w:t>
            </w:r>
            <w:del w:id="2601" w:author="Jan Strohmandl" w:date="2018-11-17T20:02:00Z">
              <w:r w:rsidRPr="00A34EBE" w:rsidDel="00FA71E1">
                <w:rPr>
                  <w:rFonts w:ascii="Times New Roman" w:hAnsi="Times New Roman"/>
                  <w:bCs/>
                  <w:color w:val="000000"/>
                  <w:sz w:val="20"/>
                </w:rPr>
                <w:delText xml:space="preserve">2012, </w:delText>
              </w:r>
            </w:del>
            <w:r w:rsidRPr="00A34EBE">
              <w:rPr>
                <w:rFonts w:ascii="Times New Roman" w:hAnsi="Times New Roman"/>
                <w:bCs/>
                <w:color w:val="000000"/>
                <w:sz w:val="20"/>
              </w:rPr>
              <w:t>73 s. ISBN 978-80-7231-898-8.</w:t>
            </w:r>
          </w:p>
          <w:p w:rsidR="000D6DB9" w:rsidRDefault="000D6DB9" w:rsidP="00420BD2">
            <w:pPr>
              <w:jc w:val="both"/>
              <w:rPr>
                <w:color w:val="000000"/>
              </w:rPr>
            </w:pPr>
            <w:r w:rsidRPr="00A34EBE">
              <w:rPr>
                <w:color w:val="000000"/>
              </w:rPr>
              <w:t>Vybrané právní normy zákonné a podzákonné povahy.</w:t>
            </w:r>
          </w:p>
          <w:p w:rsidR="000D6DB9" w:rsidRDefault="000D6DB9" w:rsidP="00420BD2">
            <w:pPr>
              <w:jc w:val="both"/>
            </w:pPr>
            <w:r>
              <w:t>Vybrané koncepční a strategické materiály.</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2602" w:author="Strohmandl Jan" w:date="2018-11-13T09:24: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ins w:id="2603" w:author="Strohmandl Jan" w:date="2018-11-13T09:24: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60" w:history="1">
              <w:r w:rsidRPr="00EB1132">
                <w:rPr>
                  <w:rStyle w:val="Hypertextovodkaz"/>
                </w:rPr>
                <w:t>vicar@utb.cz</w:t>
              </w:r>
            </w:hyperlink>
            <w:r>
              <w:t xml:space="preserve">; </w:t>
            </w:r>
            <w:hyperlink r:id="rId61" w:history="1">
              <w:r w:rsidRPr="00EB1132">
                <w:rPr>
                  <w:rStyle w:val="Hypertextovodkaz"/>
                </w:rPr>
                <w:t>kyselak@utb.cz</w:t>
              </w:r>
            </w:hyperlink>
          </w:p>
        </w:tc>
      </w:tr>
    </w:tbl>
    <w:p w:rsidR="000D6DB9" w:rsidRDefault="000D6DB9" w:rsidP="000D6DB9"/>
    <w:p w:rsidR="000D6DB9" w:rsidRDefault="000D6DB9" w:rsidP="000D6DB9">
      <w:pPr>
        <w:spacing w:after="160" w:line="256" w:lineRule="auto"/>
      </w:pPr>
    </w:p>
    <w:p w:rsidR="000D6DB9" w:rsidRDefault="000D6DB9" w:rsidP="000D6DB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192767" w:rsidRDefault="000D6DB9" w:rsidP="00420BD2">
            <w:pPr>
              <w:jc w:val="both"/>
              <w:rPr>
                <w:b/>
              </w:rPr>
            </w:pPr>
            <w:r w:rsidRPr="00192767">
              <w:rPr>
                <w:b/>
              </w:rPr>
              <w:t>Ochrana proti ZHN</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 – PZ</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2/ZS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 xml:space="preserve">28p – 28s </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přednáška,</w:t>
            </w:r>
          </w:p>
          <w:p w:rsidR="000D6DB9" w:rsidRDefault="000D6DB9" w:rsidP="00420BD2">
            <w:pPr>
              <w:jc w:val="both"/>
            </w:pPr>
            <w:r>
              <w:t>seminář</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Požadavkem pro úspěšné ukončení předmětu</w:t>
            </w:r>
            <w:r w:rsidRPr="00B82667">
              <w:t xml:space="preserve"> je aktivní účast a vystoupení na sem</w:t>
            </w:r>
            <w:r>
              <w:t>inářích (přítomnost minimálně 8</w:t>
            </w:r>
            <w:r w:rsidRPr="00B82667">
              <w:t>0</w:t>
            </w:r>
            <w:ins w:id="2604" w:author="Jan Strohmandl" w:date="2018-11-17T20:02:00Z">
              <w:r w:rsidR="00FA71E1">
                <w:t xml:space="preserve"> </w:t>
              </w:r>
            </w:ins>
            <w:r w:rsidRPr="00B82667">
              <w:t>%</w:t>
            </w:r>
            <w:r>
              <w:t>, 2 – 3 prezentace</w:t>
            </w:r>
            <w:r w:rsidRPr="00B82667">
              <w:t>), průběžné plnění za</w:t>
            </w:r>
            <w:r>
              <w:t>daných úkolů (2x absolvování písemného testu s minimálně 60% úspěšností), odevzdání písemné zápočtové práce. Po splnění zápočtu se může student přihlásit k ústní zkoušce.</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prof. Ing. Dušan Vičar, CSc.</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100 % </w:t>
            </w:r>
            <w:r>
              <w:br/>
              <w:t>a dále stanovuje koncepci seminářů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t>prof</w:t>
            </w:r>
            <w:r w:rsidRPr="00F9450B">
              <w:t xml:space="preserve">. Ing. </w:t>
            </w:r>
            <w:r>
              <w:t>Dušan Vičar</w:t>
            </w:r>
            <w:r w:rsidRPr="00F9450B">
              <w:t xml:space="preserve">, </w:t>
            </w:r>
            <w:r>
              <w:t>CSc</w:t>
            </w:r>
            <w:r w:rsidRPr="00F9450B">
              <w:t>.</w:t>
            </w:r>
            <w:r>
              <w:t xml:space="preserve"> – přednáška 100 %</w:t>
            </w:r>
          </w:p>
          <w:p w:rsidR="000D6DB9" w:rsidRDefault="000D6DB9" w:rsidP="00420BD2">
            <w:pPr>
              <w:jc w:val="both"/>
            </w:pPr>
            <w:r>
              <w:t>Ing. Ivan Princ – semináře 100 %</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rsidRPr="00B82667">
              <w:t>Cílem předmětu je seznámit studenty s historií vzniku zbraní hromadného ničení, s principy jaderných zbraní, jejich ničivými účinky, rozdělením otravných látek podle jejich účinku na živý organismus, charakteristikou bakteriologických (biologických) zbraní a vlastnostmi nebezpečných průmyslových škodlivin a zápalných látek. Obsahem předmětu je dále analýza rizik plynoucí</w:t>
            </w:r>
            <w:r>
              <w:t>ch</w:t>
            </w:r>
            <w:r w:rsidRPr="00B82667">
              <w:t xml:space="preserve"> pro osoby a kritickou infrastrukturu ze CBRN terorismu.</w:t>
            </w:r>
          </w:p>
          <w:p w:rsidR="000D6DB9" w:rsidRPr="008F3BA6" w:rsidRDefault="000D6DB9" w:rsidP="00420BD2">
            <w:pPr>
              <w:autoSpaceDE w:val="0"/>
              <w:autoSpaceDN w:val="0"/>
              <w:adjustRightInd w:val="0"/>
              <w:jc w:val="both"/>
              <w:rPr>
                <w:u w:val="single"/>
              </w:rPr>
            </w:pPr>
            <w:r>
              <w:rPr>
                <w:u w:val="single"/>
              </w:rPr>
              <w:t>Hlavní témata:</w:t>
            </w:r>
          </w:p>
          <w:p w:rsidR="000D6DB9" w:rsidRDefault="000D6DB9" w:rsidP="00D81E97">
            <w:pPr>
              <w:pStyle w:val="Odstavecseseznamem1"/>
              <w:numPr>
                <w:ilvl w:val="0"/>
                <w:numId w:val="18"/>
              </w:numPr>
              <w:jc w:val="both"/>
            </w:pPr>
            <w:r w:rsidRPr="005C1B0F">
              <w:t>Úvod do předmětu, charakteristika zbraní hromadného ničení, jejich rozděl</w:t>
            </w:r>
            <w:r>
              <w:t>ení, definice, základní pojmy.</w:t>
            </w:r>
          </w:p>
          <w:p w:rsidR="000D6DB9" w:rsidRDefault="000D6DB9" w:rsidP="00D81E97">
            <w:pPr>
              <w:pStyle w:val="Odstavecseseznamem1"/>
              <w:numPr>
                <w:ilvl w:val="0"/>
                <w:numId w:val="18"/>
              </w:numPr>
              <w:jc w:val="both"/>
            </w:pPr>
            <w:r w:rsidRPr="005C1B0F">
              <w:t>Jaderné zbraně, principy jaderných zbraní, jaderná re</w:t>
            </w:r>
            <w:r>
              <w:t>akce, druhy jaderných výbuchů.</w:t>
            </w:r>
          </w:p>
          <w:p w:rsidR="000D6DB9" w:rsidRDefault="000D6DB9" w:rsidP="00D81E97">
            <w:pPr>
              <w:pStyle w:val="Odstavecseseznamem1"/>
              <w:numPr>
                <w:ilvl w:val="0"/>
                <w:numId w:val="18"/>
              </w:numPr>
              <w:jc w:val="both"/>
            </w:pPr>
            <w:r w:rsidRPr="005C1B0F">
              <w:t>Charakteristika ničivých faktorů jaderných zbraní: světelné záření, tlaková vlna jaderného výbuchu, pronikavá radiace, radioaktivní kontamina</w:t>
            </w:r>
            <w:r>
              <w:t>ce, elektromagnetický impuls.</w:t>
            </w:r>
          </w:p>
          <w:p w:rsidR="000D6DB9" w:rsidRDefault="000D6DB9" w:rsidP="00D81E97">
            <w:pPr>
              <w:pStyle w:val="Odstavecseseznamem1"/>
              <w:numPr>
                <w:ilvl w:val="0"/>
                <w:numId w:val="18"/>
              </w:numPr>
              <w:jc w:val="both"/>
            </w:pPr>
            <w:r w:rsidRPr="005C1B0F">
              <w:t>Radiologické zbraně, ochrana před ničivými účinky jaderných a radiologických zbraní.</w:t>
            </w:r>
            <w:r>
              <w:t xml:space="preserve"> Jaderně energetická zařízení.</w:t>
            </w:r>
          </w:p>
          <w:p w:rsidR="000D6DB9" w:rsidRDefault="000D6DB9" w:rsidP="00D81E97">
            <w:pPr>
              <w:pStyle w:val="Odstavecseseznamem1"/>
              <w:numPr>
                <w:ilvl w:val="0"/>
                <w:numId w:val="18"/>
              </w:numPr>
              <w:jc w:val="both"/>
            </w:pPr>
            <w:r w:rsidRPr="005C1B0F">
              <w:t>Historie vzniku, vývoje a použití chemických zbraní. Klasifikace a vlastno</w:t>
            </w:r>
            <w:r>
              <w:t>sti bojových chemických látek.</w:t>
            </w:r>
          </w:p>
          <w:p w:rsidR="000D6DB9" w:rsidRDefault="000D6DB9" w:rsidP="00D81E97">
            <w:pPr>
              <w:pStyle w:val="Odstavecseseznamem1"/>
              <w:numPr>
                <w:ilvl w:val="0"/>
                <w:numId w:val="18"/>
              </w:numPr>
              <w:jc w:val="both"/>
            </w:pPr>
            <w:r w:rsidRPr="005C1B0F">
              <w:t>Základní fyzikální, chemické a toxikologické vlastno</w:t>
            </w:r>
            <w:r>
              <w:t>sti bojových chemických látek.</w:t>
            </w:r>
          </w:p>
          <w:p w:rsidR="000D6DB9" w:rsidRDefault="000D6DB9" w:rsidP="00D81E97">
            <w:pPr>
              <w:pStyle w:val="Odstavecseseznamem1"/>
              <w:numPr>
                <w:ilvl w:val="0"/>
                <w:numId w:val="18"/>
              </w:numPr>
              <w:jc w:val="both"/>
            </w:pPr>
            <w:r w:rsidRPr="005C1B0F">
              <w:t>Bojové chemické látky dusivé, všeobecně jedovaté a zpuchýřující. P</w:t>
            </w:r>
            <w:r>
              <w:t>říznaky zasažení, první pomoc.</w:t>
            </w:r>
          </w:p>
          <w:p w:rsidR="000D6DB9" w:rsidRDefault="000D6DB9" w:rsidP="00D81E97">
            <w:pPr>
              <w:pStyle w:val="Odstavecseseznamem1"/>
              <w:numPr>
                <w:ilvl w:val="0"/>
                <w:numId w:val="18"/>
              </w:numPr>
              <w:jc w:val="both"/>
            </w:pPr>
            <w:r w:rsidRPr="005C1B0F">
              <w:t>Bojové chemické látky nervově paralytické, dráždivé a psychoaktivní. P</w:t>
            </w:r>
            <w:r>
              <w:t>říznaky zasažení, první pomoc.</w:t>
            </w:r>
          </w:p>
          <w:p w:rsidR="000D6DB9" w:rsidRDefault="000D6DB9" w:rsidP="00D81E97">
            <w:pPr>
              <w:pStyle w:val="Odstavecseseznamem1"/>
              <w:numPr>
                <w:ilvl w:val="0"/>
                <w:numId w:val="18"/>
              </w:numPr>
              <w:jc w:val="both"/>
            </w:pPr>
            <w:r w:rsidRPr="005C1B0F">
              <w:t>Biologické zbraně, základní pojmy, charakteristika biologických prostředků, chara</w:t>
            </w:r>
            <w:r>
              <w:t>kteristika původců onemocnění.</w:t>
            </w:r>
          </w:p>
          <w:p w:rsidR="000D6DB9" w:rsidRDefault="000D6DB9" w:rsidP="00D81E97">
            <w:pPr>
              <w:pStyle w:val="Odstavecseseznamem1"/>
              <w:numPr>
                <w:ilvl w:val="0"/>
                <w:numId w:val="18"/>
              </w:numPr>
              <w:jc w:val="both"/>
            </w:pPr>
            <w:r w:rsidRPr="005C1B0F">
              <w:t>Způsoby a prostředky použití biologických zbraní, příznaky použití. Základní zdravotnická opatření ochrany</w:t>
            </w:r>
            <w:r>
              <w:t xml:space="preserve"> proti biologickým prostředkům.</w:t>
            </w:r>
          </w:p>
          <w:p w:rsidR="000D6DB9" w:rsidRDefault="000D6DB9" w:rsidP="00D81E97">
            <w:pPr>
              <w:pStyle w:val="Odstavecseseznamem1"/>
              <w:numPr>
                <w:ilvl w:val="0"/>
                <w:numId w:val="18"/>
              </w:numPr>
              <w:jc w:val="both"/>
            </w:pPr>
            <w:r w:rsidRPr="005C1B0F">
              <w:t>Charakteristika a vlastnosti nebezpečných škodlivin a zápa</w:t>
            </w:r>
            <w:r>
              <w:t>lných látek.</w:t>
            </w:r>
          </w:p>
          <w:p w:rsidR="000D6DB9" w:rsidRDefault="000D6DB9" w:rsidP="00D81E97">
            <w:pPr>
              <w:pStyle w:val="Odstavecseseznamem1"/>
              <w:numPr>
                <w:ilvl w:val="0"/>
                <w:numId w:val="18"/>
              </w:numPr>
              <w:jc w:val="both"/>
            </w:pPr>
            <w:r>
              <w:t>CBRN terorismus.</w:t>
            </w:r>
          </w:p>
          <w:p w:rsidR="000D6DB9" w:rsidRDefault="000D6DB9" w:rsidP="00D81E97">
            <w:pPr>
              <w:pStyle w:val="Odstavecseseznamem1"/>
              <w:numPr>
                <w:ilvl w:val="0"/>
                <w:numId w:val="18"/>
              </w:numPr>
              <w:jc w:val="both"/>
            </w:pPr>
            <w:r>
              <w:t>Te</w:t>
            </w:r>
            <w:r w:rsidRPr="005C1B0F">
              <w:t>chnické prostředky a materiál k ochraně proti zbraním hromadného niče</w:t>
            </w:r>
            <w:r>
              <w:t>ní.</w:t>
            </w:r>
          </w:p>
          <w:p w:rsidR="000D6DB9" w:rsidRDefault="000D6DB9" w:rsidP="00D81E97">
            <w:pPr>
              <w:pStyle w:val="Odstavecseseznamem1"/>
              <w:numPr>
                <w:ilvl w:val="0"/>
                <w:numId w:val="18"/>
              </w:numPr>
              <w:jc w:val="both"/>
            </w:pPr>
            <w:r w:rsidRPr="005C1B0F">
              <w:t>Systém opatření OPZHN</w:t>
            </w:r>
            <w:r>
              <w:t>,</w:t>
            </w:r>
            <w:r w:rsidRPr="005C1B0F">
              <w:t xml:space="preserve"> detekce a identifikace, uvědomování a varování, ochrana osob a materiálu, odstraňování následků použití ZHN.</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03247D" w:rsidRDefault="000D6DB9" w:rsidP="00420BD2">
            <w:pPr>
              <w:jc w:val="both"/>
              <w:rPr>
                <w:b/>
              </w:rPr>
            </w:pPr>
            <w:r>
              <w:rPr>
                <w:b/>
              </w:rPr>
              <w:t>Povinná literatura:</w:t>
            </w:r>
          </w:p>
          <w:p w:rsidR="000D6DB9" w:rsidRDefault="000D6DB9" w:rsidP="00420BD2">
            <w:pPr>
              <w:jc w:val="both"/>
              <w:rPr>
                <w:sz w:val="19"/>
                <w:szCs w:val="19"/>
              </w:rPr>
            </w:pPr>
            <w:r w:rsidRPr="0003247D">
              <w:t>MATOUŠEK, Jiří a Petr LINHART</w:t>
            </w:r>
            <w:del w:id="2605" w:author="Eva Batůšková" w:date="2018-11-19T11:47:00Z">
              <w:r w:rsidRPr="0003247D" w:rsidDel="008F2CCC">
                <w:delText>.</w:delText>
              </w:r>
            </w:del>
            <w:r w:rsidRPr="0003247D">
              <w:t xml:space="preserve"> </w:t>
            </w:r>
            <w:ins w:id="2606" w:author="Eva Batůšková" w:date="2018-11-19T11:47:00Z">
              <w:r w:rsidR="008F2CCC">
                <w:t>(</w:t>
              </w:r>
            </w:ins>
            <w:ins w:id="2607" w:author="Jan Strohmandl" w:date="2018-11-17T20:02:00Z">
              <w:r w:rsidR="00FA71E1" w:rsidRPr="0003247D">
                <w:t>2006</w:t>
              </w:r>
            </w:ins>
            <w:ins w:id="2608" w:author="Eva Batůšková" w:date="2018-11-19T11:47:00Z">
              <w:r w:rsidR="008F2CCC">
                <w:t>)</w:t>
              </w:r>
            </w:ins>
            <w:ins w:id="2609" w:author="Jan Strohmandl" w:date="2018-11-17T20:02:00Z">
              <w:r w:rsidR="00FA71E1" w:rsidRPr="0003247D">
                <w:t xml:space="preserve">. </w:t>
              </w:r>
            </w:ins>
            <w:r w:rsidRPr="0003247D">
              <w:rPr>
                <w:i/>
              </w:rPr>
              <w:t>CBRN Chemické zbraně</w:t>
            </w:r>
            <w:r w:rsidRPr="0003247D">
              <w:t xml:space="preserve">. Ostrava: SPBI Spektrum, </w:t>
            </w:r>
            <w:del w:id="2610" w:author="Jan Strohmandl" w:date="2018-11-17T20:02:00Z">
              <w:r w:rsidRPr="0003247D" w:rsidDel="00FA71E1">
                <w:delText xml:space="preserve">2006. </w:delText>
              </w:r>
            </w:del>
            <w:r w:rsidRPr="00CC456F">
              <w:rPr>
                <w:sz w:val="19"/>
                <w:szCs w:val="19"/>
              </w:rPr>
              <w:t xml:space="preserve">ISBN 80 - 86634 - 71 </w:t>
            </w:r>
            <w:r>
              <w:rPr>
                <w:sz w:val="19"/>
                <w:szCs w:val="19"/>
              </w:rPr>
              <w:t>–</w:t>
            </w:r>
            <w:r w:rsidRPr="00CC456F">
              <w:rPr>
                <w:sz w:val="19"/>
                <w:szCs w:val="19"/>
              </w:rPr>
              <w:t xml:space="preserve"> X</w:t>
            </w:r>
            <w:r>
              <w:rPr>
                <w:sz w:val="19"/>
                <w:szCs w:val="19"/>
              </w:rPr>
              <w:t>.</w:t>
            </w:r>
          </w:p>
          <w:p w:rsidR="000D6DB9" w:rsidRDefault="000D6DB9" w:rsidP="00420BD2">
            <w:pPr>
              <w:rPr>
                <w:sz w:val="19"/>
                <w:szCs w:val="19"/>
              </w:rPr>
            </w:pPr>
            <w:r w:rsidRPr="0003247D">
              <w:t>MATOUŠEK, Jiří</w:t>
            </w:r>
            <w:r>
              <w:t>, Jan Österreicher</w:t>
            </w:r>
            <w:r w:rsidRPr="0003247D">
              <w:t xml:space="preserve"> a Petr LINHART</w:t>
            </w:r>
            <w:del w:id="2611" w:author="Eva Batůšková" w:date="2018-11-19T11:47:00Z">
              <w:r w:rsidRPr="0003247D" w:rsidDel="008F2CCC">
                <w:delText>.</w:delText>
              </w:r>
            </w:del>
            <w:ins w:id="2612" w:author="Eva Batůšková" w:date="2018-11-19T11:47:00Z">
              <w:r w:rsidR="008F2CCC">
                <w:t xml:space="preserve"> (</w:t>
              </w:r>
            </w:ins>
            <w:del w:id="2613" w:author="Eva Batůšková" w:date="2018-11-19T11:47:00Z">
              <w:r w:rsidRPr="0003247D" w:rsidDel="008F2CCC">
                <w:delText xml:space="preserve"> </w:delText>
              </w:r>
            </w:del>
            <w:ins w:id="2614" w:author="Jan Strohmandl" w:date="2018-11-17T20:02:00Z">
              <w:r w:rsidR="00FA71E1">
                <w:t>2007</w:t>
              </w:r>
            </w:ins>
            <w:ins w:id="2615" w:author="Eva Batůšková" w:date="2018-11-19T11:47:00Z">
              <w:r w:rsidR="008F2CCC">
                <w:t>)</w:t>
              </w:r>
            </w:ins>
            <w:ins w:id="2616" w:author="Jan Strohmandl" w:date="2018-11-17T20:02:00Z">
              <w:r w:rsidR="00FA71E1" w:rsidRPr="0003247D">
                <w:t xml:space="preserve">. </w:t>
              </w:r>
            </w:ins>
            <w:r>
              <w:rPr>
                <w:i/>
              </w:rPr>
              <w:t>CBRN Jaderné</w:t>
            </w:r>
            <w:r w:rsidRPr="0003247D">
              <w:rPr>
                <w:i/>
              </w:rPr>
              <w:t xml:space="preserve"> zbraně</w:t>
            </w:r>
            <w:r>
              <w:rPr>
                <w:i/>
              </w:rPr>
              <w:t xml:space="preserve"> a radiologické materiály</w:t>
            </w:r>
            <w:r>
              <w:t xml:space="preserve">. Ostrava: SPBI Spektrum, </w:t>
            </w:r>
            <w:del w:id="2617" w:author="Jan Strohmandl" w:date="2018-11-17T20:02:00Z">
              <w:r w:rsidDel="00FA71E1">
                <w:delText>2007</w:delText>
              </w:r>
              <w:r w:rsidRPr="0003247D" w:rsidDel="00FA71E1">
                <w:delText xml:space="preserve">. </w:delText>
              </w:r>
            </w:del>
            <w:r w:rsidRPr="00CC456F">
              <w:rPr>
                <w:sz w:val="19"/>
                <w:szCs w:val="19"/>
              </w:rPr>
              <w:t>ISBN</w:t>
            </w:r>
            <w:r>
              <w:rPr>
                <w:sz w:val="19"/>
                <w:szCs w:val="19"/>
              </w:rPr>
              <w:t>:</w:t>
            </w:r>
            <w:r w:rsidRPr="00CC456F">
              <w:rPr>
                <w:sz w:val="19"/>
                <w:szCs w:val="19"/>
              </w:rPr>
              <w:t xml:space="preserve"> </w:t>
            </w:r>
            <w:r>
              <w:rPr>
                <w:sz w:val="19"/>
                <w:szCs w:val="19"/>
              </w:rPr>
              <w:t>978- 80 - 7385 - 029 - 6</w:t>
            </w:r>
            <w:r w:rsidRPr="00CC456F">
              <w:rPr>
                <w:sz w:val="19"/>
                <w:szCs w:val="19"/>
              </w:rPr>
              <w:t>.</w:t>
            </w:r>
          </w:p>
          <w:p w:rsidR="000D6DB9" w:rsidRPr="00603094" w:rsidRDefault="000D6DB9" w:rsidP="00420BD2">
            <w:pPr>
              <w:rPr>
                <w:sz w:val="19"/>
                <w:szCs w:val="19"/>
              </w:rPr>
            </w:pPr>
            <w:r w:rsidRPr="0003247D">
              <w:t>MATOUŠEK, Jiří</w:t>
            </w:r>
            <w:r>
              <w:t>, Jaroslav Benedík</w:t>
            </w:r>
            <w:r w:rsidRPr="0003247D">
              <w:t xml:space="preserve"> a Petr LINHART</w:t>
            </w:r>
            <w:del w:id="2618" w:author="Eva Batůšková" w:date="2018-11-19T11:47:00Z">
              <w:r w:rsidRPr="0003247D" w:rsidDel="008F2CCC">
                <w:delText>.</w:delText>
              </w:r>
            </w:del>
            <w:ins w:id="2619" w:author="Eva Batůšková" w:date="2018-11-19T11:47:00Z">
              <w:r w:rsidR="008F2CCC">
                <w:t xml:space="preserve"> (</w:t>
              </w:r>
            </w:ins>
            <w:del w:id="2620" w:author="Eva Batůšková" w:date="2018-11-19T11:47:00Z">
              <w:r w:rsidRPr="0003247D" w:rsidDel="008F2CCC">
                <w:delText xml:space="preserve"> </w:delText>
              </w:r>
            </w:del>
            <w:ins w:id="2621" w:author="Jan Strohmandl" w:date="2018-11-17T20:03:00Z">
              <w:r w:rsidR="00FA71E1">
                <w:t>2007</w:t>
              </w:r>
            </w:ins>
            <w:ins w:id="2622" w:author="Eva Batůšková" w:date="2018-11-19T11:47:00Z">
              <w:r w:rsidR="008F2CCC">
                <w:t>)</w:t>
              </w:r>
            </w:ins>
            <w:ins w:id="2623" w:author="Jan Strohmandl" w:date="2018-11-17T20:03:00Z">
              <w:r w:rsidR="00FA71E1" w:rsidRPr="0003247D">
                <w:t xml:space="preserve">. </w:t>
              </w:r>
            </w:ins>
            <w:r>
              <w:rPr>
                <w:i/>
              </w:rPr>
              <w:t>Biologické zbraně</w:t>
            </w:r>
            <w:r>
              <w:t xml:space="preserve">. Ostrava: SPBI Spektrum, </w:t>
            </w:r>
            <w:del w:id="2624" w:author="Jan Strohmandl" w:date="2018-11-17T20:03:00Z">
              <w:r w:rsidDel="00FA71E1">
                <w:delText>2007</w:delText>
              </w:r>
              <w:r w:rsidRPr="0003247D" w:rsidDel="00FA71E1">
                <w:delText xml:space="preserve">. </w:delText>
              </w:r>
            </w:del>
            <w:r w:rsidRPr="00CC456F">
              <w:rPr>
                <w:sz w:val="19"/>
                <w:szCs w:val="19"/>
              </w:rPr>
              <w:t>ISBN</w:t>
            </w:r>
            <w:r>
              <w:rPr>
                <w:sz w:val="19"/>
                <w:szCs w:val="19"/>
              </w:rPr>
              <w:t>:</w:t>
            </w:r>
            <w:r w:rsidRPr="00CC456F">
              <w:rPr>
                <w:sz w:val="19"/>
                <w:szCs w:val="19"/>
              </w:rPr>
              <w:t xml:space="preserve"> </w:t>
            </w:r>
            <w:r>
              <w:rPr>
                <w:sz w:val="19"/>
                <w:szCs w:val="19"/>
              </w:rPr>
              <w:t>978- 80 - 7385 - 003 - 6</w:t>
            </w:r>
            <w:r w:rsidRPr="00CC456F">
              <w:rPr>
                <w:sz w:val="19"/>
                <w:szCs w:val="19"/>
              </w:rPr>
              <w:t>.</w:t>
            </w:r>
            <w:r w:rsidRPr="00CC456F">
              <w:rPr>
                <w:color w:val="FF0000"/>
                <w:sz w:val="19"/>
                <w:szCs w:val="19"/>
              </w:rPr>
              <w:br/>
            </w:r>
            <w:r w:rsidRPr="00982A90">
              <w:t>KOHOUTEK Jaroslav</w:t>
            </w:r>
            <w:del w:id="2625" w:author="Eva Batůšková" w:date="2018-11-19T11:47:00Z">
              <w:r w:rsidRPr="00982A90" w:rsidDel="008F2CCC">
                <w:delText>.</w:delText>
              </w:r>
            </w:del>
            <w:ins w:id="2626" w:author="Eva Batůšková" w:date="2018-11-19T11:47:00Z">
              <w:r w:rsidR="008F2CCC">
                <w:t xml:space="preserve"> (</w:t>
              </w:r>
            </w:ins>
            <w:del w:id="2627" w:author="Eva Batůšková" w:date="2018-11-19T11:47:00Z">
              <w:r w:rsidRPr="00982A90" w:rsidDel="008F2CCC">
                <w:delText xml:space="preserve"> </w:delText>
              </w:r>
            </w:del>
            <w:ins w:id="2628" w:author="Jan Strohmandl" w:date="2018-11-17T20:03:00Z">
              <w:r w:rsidR="00FA71E1">
                <w:t>2005</w:t>
              </w:r>
            </w:ins>
            <w:ins w:id="2629" w:author="Eva Batůšková" w:date="2018-11-19T11:47:00Z">
              <w:r w:rsidR="008F2CCC">
                <w:t>)</w:t>
              </w:r>
            </w:ins>
            <w:ins w:id="2630" w:author="Jan Strohmandl" w:date="2018-11-17T20:03:00Z">
              <w:r w:rsidR="00FA71E1">
                <w:t>.</w:t>
              </w:r>
              <w:r w:rsidR="00FA71E1" w:rsidRPr="00982A90">
                <w:t xml:space="preserve"> </w:t>
              </w:r>
            </w:ins>
            <w:r w:rsidRPr="00982A90">
              <w:rPr>
                <w:i/>
              </w:rPr>
              <w:t>Prostředky pro ochranu proti zbraním hromadného ničení a chemickému nebezpečí.</w:t>
            </w:r>
            <w:r>
              <w:t xml:space="preserve"> Praha: AVIS, </w:t>
            </w:r>
            <w:del w:id="2631" w:author="Jan Strohmandl" w:date="2018-11-17T20:03:00Z">
              <w:r w:rsidDel="00FA71E1">
                <w:delText>2005.</w:delText>
              </w:r>
              <w:r w:rsidRPr="00982A90" w:rsidDel="00FA71E1">
                <w:delText xml:space="preserve"> </w:delText>
              </w:r>
            </w:del>
            <w:r w:rsidRPr="00982A90">
              <w:t>ISBN 80</w:t>
            </w:r>
            <w:r>
              <w:t xml:space="preserve"> - </w:t>
            </w:r>
            <w:r w:rsidRPr="00982A90">
              <w:t>7278</w:t>
            </w:r>
            <w:r>
              <w:t xml:space="preserve"> - </w:t>
            </w:r>
            <w:r w:rsidRPr="00982A90">
              <w:t>249</w:t>
            </w:r>
            <w:r>
              <w:t xml:space="preserve"> - </w:t>
            </w:r>
            <w:r w:rsidRPr="00982A90">
              <w:t>5.</w:t>
            </w:r>
          </w:p>
          <w:p w:rsidR="000D6DB9" w:rsidRPr="00CD0B52" w:rsidRDefault="000D6DB9" w:rsidP="00420BD2">
            <w:pPr>
              <w:jc w:val="both"/>
            </w:pPr>
            <w:r w:rsidRPr="00982A90">
              <w:lastRenderedPageBreak/>
              <w:t>ROTH</w:t>
            </w:r>
            <w:r>
              <w:t>,</w:t>
            </w:r>
            <w:r w:rsidRPr="00982A90">
              <w:t xml:space="preserve"> Ronald a Otakar Jiří MIKA</w:t>
            </w:r>
            <w:del w:id="2632" w:author="Eva Batůšková" w:date="2018-11-19T11:48:00Z">
              <w:r w:rsidRPr="00982A90" w:rsidDel="008F2CCC">
                <w:delText>.</w:delText>
              </w:r>
            </w:del>
            <w:r w:rsidRPr="00982A90">
              <w:t xml:space="preserve"> </w:t>
            </w:r>
            <w:ins w:id="2633" w:author="Eva Batůšková" w:date="2018-11-19T11:48:00Z">
              <w:r w:rsidR="008F2CCC">
                <w:t>(</w:t>
              </w:r>
            </w:ins>
            <w:ins w:id="2634" w:author="Jan Strohmandl" w:date="2018-11-17T20:03:00Z">
              <w:r w:rsidR="00FA71E1">
                <w:t>2006</w:t>
              </w:r>
            </w:ins>
            <w:ins w:id="2635" w:author="Eva Batůšková" w:date="2018-11-19T11:48:00Z">
              <w:r w:rsidR="008F2CCC">
                <w:t>)</w:t>
              </w:r>
            </w:ins>
            <w:ins w:id="2636" w:author="Jan Strohmandl" w:date="2018-11-17T20:03:00Z">
              <w:r w:rsidR="00FA71E1">
                <w:t>.</w:t>
              </w:r>
              <w:r w:rsidR="00FA71E1" w:rsidRPr="00982A90">
                <w:t xml:space="preserve"> </w:t>
              </w:r>
            </w:ins>
            <w:r w:rsidRPr="00982A90">
              <w:rPr>
                <w:i/>
              </w:rPr>
              <w:t>Ochrana proti chemickému a biologickému ohrozeniu.</w:t>
            </w:r>
            <w:r>
              <w:t xml:space="preserve"> Bratislava: APZ, </w:t>
            </w:r>
            <w:del w:id="2637" w:author="Jan Strohmandl" w:date="2018-11-17T20:03:00Z">
              <w:r w:rsidDel="00FA71E1">
                <w:delText>2006.</w:delText>
              </w:r>
              <w:r w:rsidRPr="00982A90" w:rsidDel="00FA71E1">
                <w:delText xml:space="preserve"> </w:delText>
              </w:r>
            </w:del>
            <w:r w:rsidRPr="00982A90">
              <w:t>ISBN 80</w:t>
            </w:r>
            <w:r>
              <w:t xml:space="preserve"> - </w:t>
            </w:r>
            <w:r w:rsidRPr="00982A90">
              <w:t>8054</w:t>
            </w:r>
            <w:r>
              <w:t xml:space="preserve"> - </w:t>
            </w:r>
            <w:r w:rsidRPr="00982A90">
              <w:t>378</w:t>
            </w:r>
            <w:r>
              <w:t xml:space="preserve"> - </w:t>
            </w:r>
            <w:r w:rsidRPr="00982A90">
              <w:t>X.</w:t>
            </w:r>
          </w:p>
          <w:p w:rsidR="000D6DB9" w:rsidRPr="00CD0B52" w:rsidRDefault="000D6DB9" w:rsidP="00420BD2">
            <w:pPr>
              <w:jc w:val="both"/>
            </w:pPr>
            <w:r w:rsidRPr="0003247D">
              <w:t>PRYMULA</w:t>
            </w:r>
            <w:r>
              <w:t>,</w:t>
            </w:r>
            <w:r w:rsidRPr="0003247D">
              <w:t xml:space="preserve"> Roman a kol. </w:t>
            </w:r>
            <w:ins w:id="2638" w:author="Eva Batůšková" w:date="2018-11-19T11:48:00Z">
              <w:r w:rsidR="008F2CCC">
                <w:t>(</w:t>
              </w:r>
            </w:ins>
            <w:ins w:id="2639" w:author="Jan Strohmandl" w:date="2018-11-17T20:03:00Z">
              <w:r w:rsidR="00FA71E1">
                <w:t>2002</w:t>
              </w:r>
            </w:ins>
            <w:ins w:id="2640" w:author="Eva Batůšková" w:date="2018-11-19T11:48:00Z">
              <w:r w:rsidR="008F2CCC">
                <w:t>)</w:t>
              </w:r>
            </w:ins>
            <w:ins w:id="2641" w:author="Jan Strohmandl" w:date="2018-11-17T20:03:00Z">
              <w:r w:rsidR="00FA71E1">
                <w:t xml:space="preserve">. </w:t>
              </w:r>
            </w:ins>
            <w:r w:rsidRPr="0003247D">
              <w:rPr>
                <w:i/>
              </w:rPr>
              <w:t>Biologický a chemický terorismus</w:t>
            </w:r>
            <w:r w:rsidRPr="0003247D">
              <w:t>. Prah</w:t>
            </w:r>
            <w:r>
              <w:t xml:space="preserve">a: Grada Publishing, a.s., </w:t>
            </w:r>
            <w:del w:id="2642" w:author="Jan Strohmandl" w:date="2018-11-17T20:03:00Z">
              <w:r w:rsidDel="00FA71E1">
                <w:delText xml:space="preserve">2002. </w:delText>
              </w:r>
            </w:del>
            <w:r w:rsidRPr="0003247D">
              <w:t>ISBN 80</w:t>
            </w:r>
            <w:r>
              <w:t>-</w:t>
            </w:r>
            <w:r w:rsidRPr="0003247D">
              <w:t>247</w:t>
            </w:r>
            <w:r>
              <w:t>-</w:t>
            </w:r>
            <w:r w:rsidRPr="0003247D">
              <w:t>0288</w:t>
            </w:r>
            <w:r>
              <w:t>-</w:t>
            </w:r>
            <w:r w:rsidRPr="0003247D">
              <w:t>6.</w:t>
            </w:r>
          </w:p>
          <w:p w:rsidR="000D6DB9" w:rsidRDefault="000D6DB9" w:rsidP="00420BD2">
            <w:pPr>
              <w:spacing w:before="60"/>
              <w:jc w:val="both"/>
              <w:rPr>
                <w:b/>
              </w:rPr>
            </w:pPr>
            <w:r w:rsidRPr="0056138F">
              <w:rPr>
                <w:b/>
                <w:color w:val="000000"/>
              </w:rPr>
              <w:t>Doporučená</w:t>
            </w:r>
            <w:r>
              <w:rPr>
                <w:b/>
              </w:rPr>
              <w:t xml:space="preserve"> literatura</w:t>
            </w:r>
            <w:r w:rsidRPr="0003247D">
              <w:rPr>
                <w:b/>
              </w:rPr>
              <w:t>:</w:t>
            </w:r>
          </w:p>
          <w:p w:rsidR="000D6DB9" w:rsidRPr="00982A90" w:rsidRDefault="000D6DB9" w:rsidP="00420BD2">
            <w:pPr>
              <w:jc w:val="both"/>
            </w:pPr>
            <w:r w:rsidRPr="00982A90">
              <w:t>HÁLA</w:t>
            </w:r>
            <w:r>
              <w:t>,</w:t>
            </w:r>
            <w:r w:rsidRPr="00982A90">
              <w:t xml:space="preserve"> Jiří</w:t>
            </w:r>
            <w:del w:id="2643" w:author="Eva Batůšková" w:date="2018-11-19T11:48:00Z">
              <w:r w:rsidRPr="00982A90" w:rsidDel="008F2CCC">
                <w:delText>.</w:delText>
              </w:r>
            </w:del>
            <w:r w:rsidRPr="00982A90">
              <w:t xml:space="preserve"> </w:t>
            </w:r>
            <w:ins w:id="2644" w:author="Eva Batůšková" w:date="2018-11-19T11:48:00Z">
              <w:r w:rsidR="008F2CCC">
                <w:t>(</w:t>
              </w:r>
            </w:ins>
            <w:ins w:id="2645" w:author="Jan Strohmandl" w:date="2018-11-17T20:03:00Z">
              <w:r w:rsidR="00FA71E1">
                <w:t>1998</w:t>
              </w:r>
            </w:ins>
            <w:ins w:id="2646" w:author="Eva Batůšková" w:date="2018-11-19T11:48:00Z">
              <w:r w:rsidR="008F2CCC">
                <w:t>)</w:t>
              </w:r>
            </w:ins>
            <w:ins w:id="2647" w:author="Jan Strohmandl" w:date="2018-11-17T20:03:00Z">
              <w:r w:rsidR="00FA71E1">
                <w:t>.</w:t>
              </w:r>
              <w:r w:rsidR="00FA71E1" w:rsidRPr="00982A90">
                <w:t xml:space="preserve"> </w:t>
              </w:r>
            </w:ins>
            <w:r w:rsidRPr="00982A90">
              <w:rPr>
                <w:i/>
              </w:rPr>
              <w:t>Radioaktivita, Ionizující záření, Jaderná energie</w:t>
            </w:r>
            <w:r>
              <w:t xml:space="preserve">. Brno: Konvoj, </w:t>
            </w:r>
            <w:del w:id="2648" w:author="Jan Strohmandl" w:date="2018-11-17T20:03:00Z">
              <w:r w:rsidDel="00FA71E1">
                <w:delText>1998.</w:delText>
              </w:r>
              <w:r w:rsidRPr="00982A90" w:rsidDel="00FA71E1">
                <w:delText xml:space="preserve"> </w:delText>
              </w:r>
            </w:del>
            <w:r w:rsidRPr="00982A90">
              <w:t>ISBN 80</w:t>
            </w:r>
            <w:r>
              <w:t xml:space="preserve"> - </w:t>
            </w:r>
            <w:r w:rsidRPr="00982A90">
              <w:t>85615</w:t>
            </w:r>
            <w:r>
              <w:t xml:space="preserve"> - </w:t>
            </w:r>
            <w:r w:rsidRPr="00982A90">
              <w:t>56</w:t>
            </w:r>
            <w:r>
              <w:t xml:space="preserve"> - </w:t>
            </w:r>
            <w:r w:rsidRPr="00982A90">
              <w:t>8.</w:t>
            </w:r>
            <w:r w:rsidRPr="00293A35">
              <w:rPr>
                <w:color w:val="FF0000"/>
              </w:rPr>
              <w:br/>
            </w:r>
            <w:r w:rsidRPr="00982A90">
              <w:t>ANDE</w:t>
            </w:r>
            <w:r>
              <w:t xml:space="preserve">, </w:t>
            </w:r>
            <w:r w:rsidRPr="00982A90">
              <w:t>B.</w:t>
            </w:r>
            <w:r>
              <w:t xml:space="preserve"> </w:t>
            </w:r>
            <w:r w:rsidRPr="00982A90">
              <w:t xml:space="preserve">Micael, </w:t>
            </w:r>
            <w:r>
              <w:t>a</w:t>
            </w:r>
            <w:r w:rsidRPr="00293A35">
              <w:rPr>
                <w:color w:val="FF0000"/>
              </w:rPr>
              <w:t xml:space="preserve"> </w:t>
            </w:r>
            <w:r w:rsidRPr="004F28C5">
              <w:t>John</w:t>
            </w:r>
            <w:r>
              <w:rPr>
                <w:color w:val="FF0000"/>
              </w:rPr>
              <w:t xml:space="preserve"> </w:t>
            </w:r>
            <w:r w:rsidRPr="00982A90">
              <w:t xml:space="preserve">MATHIASON. </w:t>
            </w:r>
            <w:ins w:id="2649" w:author="Jan Strohmandl" w:date="2018-11-17T20:03:00Z">
              <w:r w:rsidR="00FA71E1" w:rsidRPr="00982A90">
                <w:t xml:space="preserve">2005. </w:t>
              </w:r>
            </w:ins>
            <w:r w:rsidRPr="00982A90">
              <w:rPr>
                <w:i/>
              </w:rPr>
              <w:t>Eliminating weapons of mass destruction.</w:t>
            </w:r>
            <w:r w:rsidRPr="00982A90">
              <w:t xml:space="preserve"> New York, </w:t>
            </w:r>
            <w:del w:id="2650" w:author="Jan Strohmandl" w:date="2018-11-17T20:03:00Z">
              <w:r w:rsidRPr="00982A90" w:rsidDel="00FA71E1">
                <w:delText xml:space="preserve">2005. </w:delText>
              </w:r>
            </w:del>
            <w:r w:rsidRPr="00982A90">
              <w:t>ISBN 0</w:t>
            </w:r>
            <w:r>
              <w:t xml:space="preserve"> - </w:t>
            </w:r>
            <w:r w:rsidRPr="00982A90">
              <w:t>333</w:t>
            </w:r>
            <w:r>
              <w:t xml:space="preserve"> - </w:t>
            </w:r>
            <w:r w:rsidRPr="00982A90">
              <w:t>79483</w:t>
            </w:r>
            <w:r>
              <w:t xml:space="preserve"> - </w:t>
            </w:r>
            <w:r w:rsidRPr="00982A90">
              <w:t>4.</w:t>
            </w:r>
          </w:p>
          <w:p w:rsidR="000D6DB9" w:rsidRPr="00982A90" w:rsidRDefault="000D6DB9" w:rsidP="00420BD2">
            <w:pPr>
              <w:jc w:val="both"/>
            </w:pPr>
            <w:r w:rsidRPr="00982A90">
              <w:t>VIČAR</w:t>
            </w:r>
            <w:r>
              <w:t>,</w:t>
            </w:r>
            <w:r w:rsidRPr="00982A90">
              <w:t xml:space="preserve"> Dušan</w:t>
            </w:r>
            <w:del w:id="2651" w:author="Eva Batůšková" w:date="2018-11-19T11:48:00Z">
              <w:r w:rsidRPr="00982A90" w:rsidDel="008F2CCC">
                <w:delText>.</w:delText>
              </w:r>
            </w:del>
            <w:r>
              <w:t xml:space="preserve"> </w:t>
            </w:r>
            <w:ins w:id="2652" w:author="Eva Batůšková" w:date="2018-11-19T11:48:00Z">
              <w:r w:rsidR="008F2CCC">
                <w:t>(</w:t>
              </w:r>
            </w:ins>
            <w:ins w:id="2653" w:author="Jan Strohmandl" w:date="2018-11-17T20:04:00Z">
              <w:r w:rsidR="00FA71E1" w:rsidRPr="00982A90">
                <w:t>2007</w:t>
              </w:r>
            </w:ins>
            <w:ins w:id="2654" w:author="Eva Batůšková" w:date="2018-11-19T11:48:00Z">
              <w:r w:rsidR="008F2CCC">
                <w:t>)</w:t>
              </w:r>
            </w:ins>
            <w:ins w:id="2655" w:author="Jan Strohmandl" w:date="2018-11-17T20:04:00Z">
              <w:r w:rsidR="00FA71E1" w:rsidRPr="00982A90">
                <w:t xml:space="preserve">. </w:t>
              </w:r>
            </w:ins>
            <w:r w:rsidRPr="00982A90">
              <w:rPr>
                <w:i/>
                <w:iCs/>
              </w:rPr>
              <w:t>Chemické a biologické napadení obyvatelstva teroristickým útokem</w:t>
            </w:r>
            <w:r>
              <w:rPr>
                <w:i/>
                <w:iCs/>
              </w:rPr>
              <w:t xml:space="preserve"> </w:t>
            </w:r>
            <w:r w:rsidRPr="00982A90">
              <w:rPr>
                <w:i/>
                <w:iCs/>
              </w:rPr>
              <w:t xml:space="preserve">- zkušenosti a poučení. In Sborník </w:t>
            </w:r>
            <w:del w:id="2656" w:author="Jan Strohmandl" w:date="2018-11-17T20:04:00Z">
              <w:r w:rsidDel="00FA71E1">
                <w:rPr>
                  <w:i/>
                  <w:iCs/>
                </w:rPr>
                <w:br/>
              </w:r>
            </w:del>
            <w:r w:rsidRPr="00982A90">
              <w:rPr>
                <w:i/>
                <w:iCs/>
              </w:rPr>
              <w:t>z konference s mezinárodní účastí - Možnosti odstraňovania následkov chemického a biologického napadnutia obyvatelstva</w:t>
            </w:r>
            <w:r w:rsidRPr="00982A90">
              <w:t xml:space="preserve">. Ružomberok: Pedagogická fakulta Katolické univerzity, </w:t>
            </w:r>
            <w:del w:id="2657" w:author="Jan Strohmandl" w:date="2018-11-17T20:04:00Z">
              <w:r w:rsidRPr="00982A90" w:rsidDel="00FA71E1">
                <w:delText xml:space="preserve">2007. </w:delText>
              </w:r>
            </w:del>
            <w:r w:rsidRPr="00982A90">
              <w:t>ISBN 978</w:t>
            </w:r>
            <w:r>
              <w:t xml:space="preserve"> - </w:t>
            </w:r>
            <w:r w:rsidRPr="00982A90">
              <w:t>80</w:t>
            </w:r>
            <w:r>
              <w:t xml:space="preserve"> - </w:t>
            </w:r>
            <w:r w:rsidRPr="00982A90">
              <w:t>8084</w:t>
            </w:r>
            <w:r>
              <w:t xml:space="preserve"> - </w:t>
            </w:r>
            <w:r w:rsidRPr="00982A90">
              <w:t>255</w:t>
            </w:r>
            <w:r>
              <w:t xml:space="preserve"> - </w:t>
            </w:r>
            <w:r w:rsidRPr="00982A90">
              <w:t xml:space="preserve">0. </w:t>
            </w:r>
          </w:p>
          <w:p w:rsidR="000D6DB9" w:rsidRPr="00982A90" w:rsidRDefault="000D6DB9">
            <w:pPr>
              <w:jc w:val="both"/>
            </w:pPr>
            <w:r w:rsidRPr="00982A90">
              <w:t>MATOUŠEK, Jiří, Jiří Otakar MIKA a Dušan VIČAR</w:t>
            </w:r>
            <w:del w:id="2658" w:author="Eva Batůšková" w:date="2018-11-19T11:48:00Z">
              <w:r w:rsidRPr="00982A90" w:rsidDel="008F2CCC">
                <w:delText>.</w:delText>
              </w:r>
            </w:del>
            <w:r w:rsidRPr="00982A90">
              <w:t xml:space="preserve"> </w:t>
            </w:r>
            <w:ins w:id="2659" w:author="Eva Batůšková" w:date="2018-11-19T11:48:00Z">
              <w:r w:rsidR="008F2CCC">
                <w:t>(</w:t>
              </w:r>
            </w:ins>
            <w:proofErr w:type="gramStart"/>
            <w:ins w:id="2660" w:author="Jan Strohmandl" w:date="2018-11-17T20:04:00Z">
              <w:r w:rsidR="00FA71E1" w:rsidRPr="00444796">
                <w:t>2005</w:t>
              </w:r>
            </w:ins>
            <w:ins w:id="2661" w:author="Eva Batůšková" w:date="2018-11-19T11:48:00Z">
              <w:r w:rsidR="008F2CCC">
                <w:t xml:space="preserve">) </w:t>
              </w:r>
            </w:ins>
            <w:ins w:id="2662" w:author="Jan Strohmandl" w:date="2018-11-17T20:04:00Z">
              <w:r w:rsidR="00FA71E1">
                <w:t xml:space="preserve">. </w:t>
              </w:r>
            </w:ins>
            <w:r w:rsidRPr="00982A90">
              <w:rPr>
                <w:i/>
                <w:iCs/>
              </w:rPr>
              <w:t>Nové</w:t>
            </w:r>
            <w:proofErr w:type="gramEnd"/>
            <w:r w:rsidRPr="00982A90">
              <w:rPr>
                <w:i/>
                <w:iCs/>
              </w:rPr>
              <w:t xml:space="preserve"> hrozby terorismu: Chemický, biologický, radiologický </w:t>
            </w:r>
            <w:ins w:id="2663" w:author="Jan Strohmandl" w:date="2018-11-17T20:04:00Z">
              <w:r w:rsidR="00FA71E1">
                <w:rPr>
                  <w:i/>
                  <w:iCs/>
                </w:rPr>
                <w:t xml:space="preserve">a </w:t>
              </w:r>
            </w:ins>
            <w:del w:id="2664" w:author="Jan Strohmandl" w:date="2018-11-17T20:04:00Z">
              <w:r w:rsidDel="00FA71E1">
                <w:rPr>
                  <w:i/>
                  <w:iCs/>
                </w:rPr>
                <w:br/>
              </w:r>
              <w:r w:rsidRPr="00982A90" w:rsidDel="00FA71E1">
                <w:rPr>
                  <w:i/>
                  <w:iCs/>
                </w:rPr>
                <w:delText xml:space="preserve">a </w:delText>
              </w:r>
            </w:del>
            <w:r w:rsidRPr="00982A90">
              <w:rPr>
                <w:i/>
                <w:iCs/>
              </w:rPr>
              <w:t>jaderný terorismus (Skriptum)</w:t>
            </w:r>
            <w:r w:rsidRPr="00982A90">
              <w:t>. Brno: Univerzita obrany</w:t>
            </w:r>
            <w:r>
              <w:t xml:space="preserve">, </w:t>
            </w:r>
            <w:del w:id="2665" w:author="Jan Strohmandl" w:date="2018-11-17T20:04:00Z">
              <w:r w:rsidRPr="00444796" w:rsidDel="00FA71E1">
                <w:delText>2005</w:delText>
              </w:r>
              <w:r w:rsidDel="00FA71E1">
                <w:delText xml:space="preserve">. </w:delText>
              </w:r>
            </w:del>
            <w:r w:rsidRPr="00444796">
              <w:t>ISBN 80</w:t>
            </w:r>
            <w:r>
              <w:t xml:space="preserve"> - </w:t>
            </w:r>
            <w:r w:rsidRPr="00444796">
              <w:t>7231</w:t>
            </w:r>
            <w:r>
              <w:t xml:space="preserve"> - </w:t>
            </w:r>
            <w:r w:rsidRPr="00444796">
              <w:t>037</w:t>
            </w:r>
            <w:r>
              <w:t xml:space="preserve"> - </w:t>
            </w:r>
            <w:r w:rsidRPr="00444796">
              <w:t>2.</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rPr>
                <w:ins w:id="2666" w:author="Strohmandl Jan" w:date="2018-11-13T09:24: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ins w:id="2667" w:author="Strohmandl Jan" w:date="2018-11-13T09:24: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62" w:history="1">
              <w:r w:rsidRPr="00654F8E">
                <w:rPr>
                  <w:rStyle w:val="Hypertextovodkaz"/>
                </w:rPr>
                <w:t>vicar@utb.cz</w:t>
              </w:r>
            </w:hyperlink>
          </w:p>
        </w:tc>
      </w:tr>
    </w:tbl>
    <w:p w:rsidR="000D6DB9" w:rsidRDefault="000D6DB9" w:rsidP="000D6DB9"/>
    <w:p w:rsidR="000D6DB9" w:rsidRDefault="000D6DB9" w:rsidP="000D6DB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RPr="0098674E"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2A2FED" w:rsidRDefault="000D6DB9" w:rsidP="00420BD2">
            <w:pPr>
              <w:rPr>
                <w:b/>
              </w:rPr>
            </w:pPr>
            <w:r w:rsidRPr="002A2FED">
              <w:rPr>
                <w:b/>
              </w:rPr>
              <w:t>Podnikání I.</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3/LS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 xml:space="preserve">10p – </w:t>
            </w:r>
            <w:r w:rsidR="002C3F72">
              <w:t xml:space="preserve">10s </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30</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3</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klasifikovaný zápočet.</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přednáška,  seminář</w:t>
            </w:r>
          </w:p>
        </w:tc>
      </w:tr>
      <w:tr w:rsidR="000D6DB9" w:rsidRPr="00C07873"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Klasifikovaný zápočet:</w:t>
            </w:r>
          </w:p>
          <w:p w:rsidR="000D6DB9" w:rsidRDefault="000D6DB9" w:rsidP="00420BD2">
            <w:pPr>
              <w:jc w:val="both"/>
            </w:pPr>
            <w:r w:rsidRPr="001F560B">
              <w:t>Zpracování podnikate</w:t>
            </w:r>
            <w:r>
              <w:t xml:space="preserve">lského plánu, ve kterém studenti ve skupině </w:t>
            </w:r>
            <w:r w:rsidRPr="001F560B">
              <w:t>rozpracuj</w:t>
            </w:r>
            <w:r>
              <w:t>í</w:t>
            </w:r>
            <w:r w:rsidRPr="001F560B">
              <w:t xml:space="preserve"> vlastní podnikatelský nápad v aspektech nezbytných pro jeho úspěšné obhájení</w:t>
            </w:r>
            <w:r>
              <w:t xml:space="preserve"> na konci semestru.</w:t>
            </w:r>
          </w:p>
          <w:p w:rsidR="000D6DB9" w:rsidRPr="00C07873" w:rsidRDefault="000D6DB9" w:rsidP="00420BD2">
            <w:pPr>
              <w:jc w:val="both"/>
              <w:rPr>
                <w:b/>
              </w:rPr>
            </w:pPr>
            <w:r>
              <w:t>Písemný test.</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 xml:space="preserve">doc. Ing. </w:t>
            </w:r>
            <w:smartTag w:uri="urn:schemas-microsoft-com:office:smarttags" w:element="PersonName">
              <w:smartTagPr>
                <w:attr w:name="ProductID" w:val="Zuzana Tučková"/>
              </w:smartTagPr>
              <w:r>
                <w:t>Zuzana Tučková</w:t>
              </w:r>
            </w:smartTag>
            <w:r>
              <w:t>,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60 % </w:t>
            </w:r>
            <w:r>
              <w:br/>
              <w:t>a dále stanovuje koncepci seminářů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rsidRPr="00F50A8F">
              <w:t xml:space="preserve">doc. Ing. </w:t>
            </w:r>
            <w:smartTag w:uri="urn:schemas-microsoft-com:office:smarttags" w:element="PersonName">
              <w:smartTagPr>
                <w:attr w:name="ProductID" w:val="Zuzana Tučková"/>
              </w:smartTagPr>
              <w:r w:rsidRPr="00F50A8F">
                <w:t>Zuzana Tučková</w:t>
              </w:r>
            </w:smartTag>
            <w:r w:rsidRPr="00F50A8F">
              <w:t>, Ph.D.</w:t>
            </w:r>
            <w:r>
              <w:t xml:space="preserve"> – přednášky (60 %)</w:t>
            </w:r>
          </w:p>
          <w:p w:rsidR="000D6DB9" w:rsidRDefault="000D6DB9" w:rsidP="00420BD2">
            <w:pPr>
              <w:jc w:val="both"/>
            </w:pPr>
            <w:r>
              <w:t xml:space="preserve">Ing. </w:t>
            </w:r>
            <w:smartTag w:uri="urn:schemas-microsoft-com:office:smarttags" w:element="PersonName">
              <w:smartTagPr>
                <w:attr w:name="ProductID" w:val="Jiří Konečný"/>
              </w:smartTagPr>
              <w:r>
                <w:t>Jiří Konečný</w:t>
              </w:r>
            </w:smartTag>
            <w:r>
              <w:t>, Ph.D. - přednášky (40%)</w:t>
            </w:r>
            <w:ins w:id="2668" w:author="Strohmandl Jan" w:date="2018-11-13T10:19:00Z">
              <w:r w:rsidR="000111CE">
                <w:t>, seminář (100 %)</w:t>
              </w:r>
            </w:ins>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0D6DB9" w:rsidRPr="009C4E5C" w:rsidRDefault="000D6DB9" w:rsidP="00420BD2">
            <w:pPr>
              <w:jc w:val="both"/>
              <w:rPr>
                <w:u w:val="single"/>
              </w:rPr>
            </w:pPr>
            <w:r w:rsidRPr="009C4E5C">
              <w:rPr>
                <w:u w:val="single"/>
              </w:rPr>
              <w:t>Hlavní témata:</w:t>
            </w:r>
          </w:p>
          <w:p w:rsidR="000D6DB9" w:rsidRDefault="000D6DB9" w:rsidP="00D81E97">
            <w:pPr>
              <w:pStyle w:val="Odstavecseseznamem1"/>
              <w:numPr>
                <w:ilvl w:val="0"/>
                <w:numId w:val="18"/>
              </w:numPr>
              <w:jc w:val="both"/>
            </w:pPr>
            <w:r>
              <w:t>Úvod do podnikání, podnikatelské prostředí.</w:t>
            </w:r>
          </w:p>
          <w:p w:rsidR="000D6DB9" w:rsidRDefault="000D6DB9" w:rsidP="00D81E97">
            <w:pPr>
              <w:pStyle w:val="Odstavecseseznamem1"/>
              <w:numPr>
                <w:ilvl w:val="0"/>
                <w:numId w:val="18"/>
              </w:numPr>
              <w:jc w:val="both"/>
            </w:pPr>
            <w:r>
              <w:t>Tržní a veřejné organizace.</w:t>
            </w:r>
          </w:p>
          <w:p w:rsidR="000D6DB9" w:rsidRDefault="000D6DB9" w:rsidP="00D81E97">
            <w:pPr>
              <w:pStyle w:val="Odstavecseseznamem1"/>
              <w:numPr>
                <w:ilvl w:val="0"/>
                <w:numId w:val="18"/>
              </w:numPr>
              <w:jc w:val="both"/>
            </w:pPr>
            <w:r>
              <w:t>Právní aspekty a právní formy podnikání v ČR.</w:t>
            </w:r>
          </w:p>
          <w:p w:rsidR="000D6DB9" w:rsidRDefault="000D6DB9" w:rsidP="00D81E97">
            <w:pPr>
              <w:pStyle w:val="Odstavecseseznamem1"/>
              <w:numPr>
                <w:ilvl w:val="0"/>
                <w:numId w:val="18"/>
              </w:numPr>
              <w:jc w:val="both"/>
            </w:pPr>
            <w:r>
              <w:t>Živnostenské právo.</w:t>
            </w:r>
          </w:p>
          <w:p w:rsidR="000D6DB9" w:rsidRDefault="000D6DB9" w:rsidP="00D81E97">
            <w:pPr>
              <w:pStyle w:val="Odstavecseseznamem1"/>
              <w:numPr>
                <w:ilvl w:val="0"/>
                <w:numId w:val="18"/>
              </w:numPr>
              <w:jc w:val="both"/>
            </w:pPr>
            <w:r>
              <w:t>Životní cyklus podniku, vznik a zánik podniku.</w:t>
            </w:r>
          </w:p>
          <w:p w:rsidR="000D6DB9" w:rsidRDefault="000D6DB9" w:rsidP="00D81E97">
            <w:pPr>
              <w:pStyle w:val="Odstavecseseznamem1"/>
              <w:numPr>
                <w:ilvl w:val="0"/>
                <w:numId w:val="18"/>
              </w:numPr>
              <w:jc w:val="both"/>
            </w:pPr>
            <w:r>
              <w:t>Založení fyzické a právnické osoby.</w:t>
            </w:r>
          </w:p>
          <w:p w:rsidR="000D6DB9" w:rsidRDefault="000D6DB9" w:rsidP="00D81E97">
            <w:pPr>
              <w:pStyle w:val="Odstavecseseznamem1"/>
              <w:numPr>
                <w:ilvl w:val="0"/>
                <w:numId w:val="18"/>
              </w:numPr>
              <w:jc w:val="both"/>
            </w:pPr>
            <w:r>
              <w:t>Podpora podnikání.</w:t>
            </w:r>
          </w:p>
          <w:p w:rsidR="000D6DB9" w:rsidRDefault="000D6DB9" w:rsidP="00D81E97">
            <w:pPr>
              <w:pStyle w:val="Odstavecseseznamem1"/>
              <w:numPr>
                <w:ilvl w:val="0"/>
                <w:numId w:val="18"/>
              </w:numPr>
              <w:jc w:val="both"/>
            </w:pPr>
            <w:r>
              <w:t>Základy ekonomiky podniku (náklady, výnosy, výsledek hospodaření, majetek a kapitál).</w:t>
            </w:r>
          </w:p>
          <w:p w:rsidR="000D6DB9" w:rsidRDefault="000D6DB9" w:rsidP="00D81E97">
            <w:pPr>
              <w:pStyle w:val="Odstavecseseznamem1"/>
              <w:numPr>
                <w:ilvl w:val="0"/>
                <w:numId w:val="18"/>
              </w:numPr>
              <w:jc w:val="both"/>
            </w:pPr>
            <w:r>
              <w:t>Základy financí a finančního řízení v podniku.</w:t>
            </w:r>
          </w:p>
          <w:p w:rsidR="000D6DB9" w:rsidRDefault="000D6DB9" w:rsidP="00D81E97">
            <w:pPr>
              <w:pStyle w:val="Odstavecseseznamem1"/>
              <w:numPr>
                <w:ilvl w:val="0"/>
                <w:numId w:val="18"/>
              </w:numPr>
              <w:jc w:val="both"/>
            </w:pPr>
            <w:r>
              <w:t>Daňové aspekty v podnikání, podnikatelský plán.</w:t>
            </w:r>
          </w:p>
          <w:p w:rsidR="000D6DB9" w:rsidRPr="00D82981" w:rsidRDefault="000D6DB9" w:rsidP="00420BD2">
            <w:pPr>
              <w:jc w:val="both"/>
            </w:pPr>
          </w:p>
          <w:p w:rsidR="000D6DB9" w:rsidRPr="00AB0288" w:rsidRDefault="000D6DB9" w:rsidP="00420BD2">
            <w:pPr>
              <w:jc w:val="both"/>
              <w:rPr>
                <w:b/>
              </w:rPr>
            </w:pPr>
            <w:r w:rsidRPr="00AB0288">
              <w:rPr>
                <w:b/>
              </w:rPr>
              <w:t>Výstupní kompetence</w:t>
            </w:r>
          </w:p>
          <w:p w:rsidR="000D6DB9" w:rsidRPr="00D82981" w:rsidRDefault="000D6DB9" w:rsidP="00420BD2">
            <w:pPr>
              <w:jc w:val="both"/>
            </w:pPr>
            <w:r w:rsidRPr="00EE2E11">
              <w:t>Student kriticky hodnotí informace v souvislosti s</w:t>
            </w:r>
            <w:r>
              <w:t> podnikáním, tvorbou vlastního Startupu,</w:t>
            </w:r>
            <w:r w:rsidRPr="00EE2E11">
              <w:t xml:space="preserve"> zná základní </w:t>
            </w:r>
            <w:r>
              <w:t xml:space="preserve">údaje </w:t>
            </w:r>
            <w:r>
              <w:br/>
              <w:t>o podnikatelském prostředí, právních aspektech podnikání, právních formách podnikání. Dále zná základní ekonomické a finanční aspekty podnikání, umí vypočítat efekt podnikání v podobě výsledku hospodaření</w:t>
            </w:r>
            <w:r w:rsidRPr="00EE2E11">
              <w:t xml:space="preserve">, kriticky hodnotí </w:t>
            </w:r>
            <w:r>
              <w:t>podnikatelské možnosti a příležitosti</w:t>
            </w:r>
            <w:r w:rsidRPr="00EE2E11">
              <w:t>.</w:t>
            </w:r>
          </w:p>
          <w:p w:rsidR="000D6DB9" w:rsidRDefault="000D6DB9" w:rsidP="00420BD2">
            <w:pPr>
              <w:jc w:val="both"/>
            </w:pP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2D7684" w:rsidRDefault="000D6DB9" w:rsidP="00420BD2">
            <w:pPr>
              <w:jc w:val="both"/>
              <w:rPr>
                <w:b/>
              </w:rPr>
            </w:pPr>
            <w:r w:rsidRPr="002D7684">
              <w:rPr>
                <w:b/>
              </w:rPr>
              <w:t>Povinná literatura</w:t>
            </w:r>
            <w:r>
              <w:rPr>
                <w:b/>
              </w:rPr>
              <w:t>:</w:t>
            </w:r>
          </w:p>
          <w:p w:rsidR="000D6DB9" w:rsidRDefault="00645B1D" w:rsidP="00420BD2">
            <w:pPr>
              <w:jc w:val="both"/>
            </w:pPr>
            <w:hyperlink r:id="rId63" w:history="1">
              <w:r w:rsidR="000D6DB9" w:rsidRPr="004328FC">
                <w:t xml:space="preserve"> KONEČNÝ</w:t>
              </w:r>
              <w:r w:rsidR="000D6DB9" w:rsidRPr="004E27B7">
                <w:t xml:space="preserve"> </w:t>
              </w:r>
              <w:r w:rsidR="000D6DB9" w:rsidRPr="004328FC">
                <w:t>M.,</w:t>
              </w:r>
            </w:hyperlink>
            <w:r w:rsidR="000D6DB9" w:rsidRPr="004328FC">
              <w:t> </w:t>
            </w:r>
            <w:hyperlink r:id="rId64" w:history="1">
              <w:r w:rsidR="000D6DB9" w:rsidRPr="004328FC">
                <w:t>MARTINOVIČOVÁ</w:t>
              </w:r>
              <w:r w:rsidR="000D6DB9" w:rsidRPr="00BA4191">
                <w:t xml:space="preserve"> </w:t>
              </w:r>
              <w:r w:rsidR="000D6DB9" w:rsidRPr="004328FC">
                <w:t>D.,</w:t>
              </w:r>
            </w:hyperlink>
            <w:r w:rsidR="000D6DB9" w:rsidRPr="004328FC">
              <w:t> </w:t>
            </w:r>
            <w:hyperlink r:id="rId65" w:history="1">
              <w:r w:rsidR="000D6DB9" w:rsidRPr="004328FC">
                <w:t xml:space="preserve"> VAVŘINA</w:t>
              </w:r>
            </w:hyperlink>
            <w:r w:rsidR="000D6DB9" w:rsidRPr="00085AA0">
              <w:t xml:space="preserve"> </w:t>
            </w:r>
            <w:r w:rsidR="000D6DB9" w:rsidRPr="004328FC">
              <w:t>J</w:t>
            </w:r>
            <w:r w:rsidR="000D6DB9">
              <w:t>.</w:t>
            </w:r>
            <w:r w:rsidR="000D6DB9" w:rsidRPr="004328FC">
              <w:t xml:space="preserve"> </w:t>
            </w:r>
            <w:ins w:id="2669" w:author="Eva Batůšková" w:date="2018-11-19T11:48:00Z">
              <w:r w:rsidR="008F2CCC">
                <w:t>(</w:t>
              </w:r>
            </w:ins>
            <w:ins w:id="2670" w:author="Jan Strohmandl" w:date="2018-11-17T20:04:00Z">
              <w:r w:rsidR="00FA71E1">
                <w:t>2014</w:t>
              </w:r>
            </w:ins>
            <w:ins w:id="2671" w:author="Eva Batůšková" w:date="2018-11-19T11:48:00Z">
              <w:r w:rsidR="008F2CCC">
                <w:t>)</w:t>
              </w:r>
            </w:ins>
            <w:ins w:id="2672" w:author="Jan Strohmandl" w:date="2018-11-17T20:04:00Z">
              <w:r w:rsidR="00FA71E1">
                <w:t xml:space="preserve">. </w:t>
              </w:r>
            </w:ins>
            <w:r w:rsidR="000D6DB9">
              <w:rPr>
                <w:i/>
                <w:iCs/>
              </w:rPr>
              <w:t>Úvod do podnikové ekonomiky</w:t>
            </w:r>
            <w:r w:rsidR="000D6DB9">
              <w:t xml:space="preserve">. Praha: Grada, </w:t>
            </w:r>
            <w:del w:id="2673" w:author="Jan Strohmandl" w:date="2018-11-17T20:04:00Z">
              <w:r w:rsidR="000D6DB9" w:rsidDel="00FA71E1">
                <w:delText xml:space="preserve">2014, </w:delText>
              </w:r>
            </w:del>
            <w:r w:rsidR="000D6DB9">
              <w:t xml:space="preserve">208 s. Expert. ISBN </w:t>
            </w:r>
            <w:r w:rsidR="000D6DB9" w:rsidRPr="004328FC">
              <w:t>978-80-247-5316-4</w:t>
            </w:r>
            <w:r w:rsidR="000D6DB9">
              <w:t>.</w:t>
            </w:r>
          </w:p>
          <w:p w:rsidR="000D6DB9" w:rsidRDefault="000D6DB9" w:rsidP="00420BD2">
            <w:pPr>
              <w:jc w:val="both"/>
            </w:pPr>
            <w:r>
              <w:t>SYNEK, M., E. KISLINGEROVÁ, a kolektiv</w:t>
            </w:r>
            <w:ins w:id="2674" w:author="Eva Batůšková" w:date="2018-11-19T11:48:00Z">
              <w:r w:rsidR="008F2CCC">
                <w:t xml:space="preserve"> (</w:t>
              </w:r>
            </w:ins>
            <w:del w:id="2675" w:author="Eva Batůšková" w:date="2018-11-19T11:48:00Z">
              <w:r w:rsidDel="008F2CCC">
                <w:delText xml:space="preserve">. </w:delText>
              </w:r>
            </w:del>
            <w:ins w:id="2676" w:author="Jan Strohmandl" w:date="2018-11-17T20:04:00Z">
              <w:r w:rsidR="00FA71E1">
                <w:t>2015</w:t>
              </w:r>
            </w:ins>
            <w:ins w:id="2677" w:author="Eva Batůšková" w:date="2018-11-19T11:48:00Z">
              <w:r w:rsidR="008F2CCC">
                <w:t>)</w:t>
              </w:r>
            </w:ins>
            <w:ins w:id="2678" w:author="Jan Strohmandl" w:date="2018-11-17T20:04:00Z">
              <w:r w:rsidR="00FA71E1">
                <w:t xml:space="preserve">. </w:t>
              </w:r>
            </w:ins>
            <w:r>
              <w:rPr>
                <w:i/>
              </w:rPr>
              <w:t xml:space="preserve">Podniková ekonomika. </w:t>
            </w:r>
            <w:r>
              <w:t xml:space="preserve">6. přepracované a doplněné vydání. Praha: C. H. Beck, </w:t>
            </w:r>
            <w:del w:id="2679" w:author="Jan Strohmandl" w:date="2018-11-17T20:04:00Z">
              <w:r w:rsidDel="00FA71E1">
                <w:delText xml:space="preserve">2015. </w:delText>
              </w:r>
            </w:del>
            <w:r>
              <w:t xml:space="preserve">ISBN </w:t>
            </w:r>
            <w:r w:rsidRPr="004328FC">
              <w:t>978-80-7400-274-8.</w:t>
            </w:r>
          </w:p>
          <w:p w:rsidR="000D6DB9" w:rsidRDefault="000D6DB9" w:rsidP="00420BD2">
            <w:pPr>
              <w:jc w:val="both"/>
            </w:pPr>
            <w:r>
              <w:t>SYNEK, M. a kolektiv</w:t>
            </w:r>
            <w:del w:id="2680" w:author="Eva Batůšková" w:date="2018-11-19T11:48:00Z">
              <w:r w:rsidDel="008F2CCC">
                <w:delText>.</w:delText>
              </w:r>
            </w:del>
            <w:r>
              <w:t xml:space="preserve"> </w:t>
            </w:r>
            <w:ins w:id="2681" w:author="Eva Batůšková" w:date="2018-11-19T11:49:00Z">
              <w:r w:rsidR="008F2CCC">
                <w:t>(</w:t>
              </w:r>
            </w:ins>
            <w:ins w:id="2682" w:author="Jan Strohmandl" w:date="2018-11-17T20:05:00Z">
              <w:r w:rsidR="00FA71E1">
                <w:t>2011</w:t>
              </w:r>
            </w:ins>
            <w:ins w:id="2683" w:author="Eva Batůšková" w:date="2018-11-19T11:49:00Z">
              <w:r w:rsidR="008F2CCC">
                <w:t>)</w:t>
              </w:r>
            </w:ins>
            <w:ins w:id="2684" w:author="Jan Strohmandl" w:date="2018-11-17T20:05:00Z">
              <w:r w:rsidR="00FA71E1">
                <w:t xml:space="preserve">. </w:t>
              </w:r>
            </w:ins>
            <w:r>
              <w:rPr>
                <w:i/>
              </w:rPr>
              <w:t xml:space="preserve">Manažerská ekonomika. </w:t>
            </w:r>
            <w:r>
              <w:t xml:space="preserve">5. aktualizované a doplněné vydání. Praha: Grada, </w:t>
            </w:r>
            <w:del w:id="2685" w:author="Jan Strohmandl" w:date="2018-11-17T20:05:00Z">
              <w:r w:rsidDel="00FA71E1">
                <w:delText xml:space="preserve">2011. </w:delText>
              </w:r>
            </w:del>
            <w:r w:rsidRPr="004328FC">
              <w:t>ISBN: 978-80-247-3494-1</w:t>
            </w:r>
            <w:r>
              <w:t>.</w:t>
            </w:r>
          </w:p>
          <w:p w:rsidR="000D6DB9" w:rsidRDefault="000D6DB9" w:rsidP="00420BD2">
            <w:pPr>
              <w:jc w:val="both"/>
            </w:pPr>
            <w:r>
              <w:t>VEBER, J., J. SRPOVÁ, a kolektiv</w:t>
            </w:r>
            <w:del w:id="2686" w:author="Eva Batůšková" w:date="2018-11-19T11:49:00Z">
              <w:r w:rsidDel="008F2CCC">
                <w:delText>.</w:delText>
              </w:r>
            </w:del>
            <w:r>
              <w:t xml:space="preserve"> </w:t>
            </w:r>
            <w:ins w:id="2687" w:author="Eva Batůšková" w:date="2018-11-19T11:49:00Z">
              <w:r w:rsidR="008F2CCC">
                <w:t>(</w:t>
              </w:r>
            </w:ins>
            <w:ins w:id="2688" w:author="Jan Strohmandl" w:date="2018-11-17T20:05:00Z">
              <w:r w:rsidR="00FA71E1">
                <w:t>2012</w:t>
              </w:r>
            </w:ins>
            <w:ins w:id="2689" w:author="Eva Batůšková" w:date="2018-11-19T11:49:00Z">
              <w:r w:rsidR="008F2CCC">
                <w:t>)</w:t>
              </w:r>
            </w:ins>
            <w:ins w:id="2690" w:author="Jan Strohmandl" w:date="2018-11-17T20:05:00Z">
              <w:r w:rsidR="00FA71E1">
                <w:t xml:space="preserve">. </w:t>
              </w:r>
            </w:ins>
            <w:r>
              <w:rPr>
                <w:i/>
              </w:rPr>
              <w:t xml:space="preserve">Podnikání malé a střední firmy. </w:t>
            </w:r>
            <w:r>
              <w:t xml:space="preserve">3. aktualizované a doplněné vydání. Praha: Grada, </w:t>
            </w:r>
            <w:del w:id="2691" w:author="Jan Strohmandl" w:date="2018-11-17T20:05:00Z">
              <w:r w:rsidDel="00FA71E1">
                <w:delText xml:space="preserve">2012. </w:delText>
              </w:r>
            </w:del>
            <w:r w:rsidRPr="004D6283">
              <w:t>ISBN: 978-80-247-4520-6.</w:t>
            </w:r>
          </w:p>
          <w:p w:rsidR="000D6DB9" w:rsidRDefault="000D6DB9" w:rsidP="00420BD2">
            <w:pPr>
              <w:jc w:val="both"/>
            </w:pPr>
            <w:r>
              <w:t>VOCHOZKA, Marek a Petr MULA</w:t>
            </w:r>
            <w:del w:id="2692" w:author="Eva Batůšková" w:date="2018-11-19T11:49:00Z">
              <w:r w:rsidDel="008F2CCC">
                <w:delText>Č</w:delText>
              </w:r>
            </w:del>
            <w:ins w:id="2693" w:author="Eva Batůšková" w:date="2018-11-19T11:49:00Z">
              <w:r w:rsidR="00C7006B">
                <w:t xml:space="preserve"> (</w:t>
              </w:r>
            </w:ins>
            <w:del w:id="2694" w:author="Eva Batůšková" w:date="2018-11-19T11:49:00Z">
              <w:r w:rsidDel="00C7006B">
                <w:delText xml:space="preserve">. </w:delText>
              </w:r>
            </w:del>
            <w:ins w:id="2695" w:author="Jan Strohmandl" w:date="2018-11-17T20:05:00Z">
              <w:r w:rsidR="00FA71E1">
                <w:t>2012</w:t>
              </w:r>
            </w:ins>
            <w:ins w:id="2696" w:author="Eva Batůšková" w:date="2018-11-19T11:49:00Z">
              <w:r w:rsidR="00C7006B">
                <w:t>)</w:t>
              </w:r>
            </w:ins>
            <w:ins w:id="2697" w:author="Jan Strohmandl" w:date="2018-11-17T20:05:00Z">
              <w:r w:rsidR="00FA71E1">
                <w:t xml:space="preserve">. </w:t>
              </w:r>
            </w:ins>
            <w:r>
              <w:rPr>
                <w:i/>
                <w:iCs/>
              </w:rPr>
              <w:t xml:space="preserve">Podniková ekonomika. </w:t>
            </w:r>
            <w:r>
              <w:t xml:space="preserve">1. vyd. Praha: Grada, </w:t>
            </w:r>
            <w:del w:id="2698" w:author="Jan Strohmandl" w:date="2018-11-17T20:05:00Z">
              <w:r w:rsidDel="00FA71E1">
                <w:delText xml:space="preserve">2012, </w:delText>
              </w:r>
            </w:del>
            <w:r>
              <w:t xml:space="preserve">570 s. </w:t>
            </w:r>
            <w:r w:rsidRPr="004D6283">
              <w:t>ISBN: 978-80-</w:t>
            </w:r>
            <w:r w:rsidRPr="004D6283">
              <w:lastRenderedPageBreak/>
              <w:t>247-4372-1</w:t>
            </w:r>
            <w:r>
              <w:t>.</w:t>
            </w:r>
          </w:p>
          <w:p w:rsidR="000D6DB9" w:rsidRPr="00FF3F83" w:rsidRDefault="000D6DB9" w:rsidP="00420BD2">
            <w:pPr>
              <w:jc w:val="both"/>
              <w:rPr>
                <w:sz w:val="19"/>
                <w:szCs w:val="19"/>
              </w:rPr>
            </w:pPr>
            <w:r>
              <w:t xml:space="preserve">Zákon č. 455/1991 Sb., </w:t>
            </w:r>
            <w:r w:rsidRPr="004D6283">
              <w:rPr>
                <w:i/>
              </w:rPr>
              <w:t>o živnostenském podnikání</w:t>
            </w:r>
            <w:r>
              <w:t xml:space="preserve"> v platném znění.</w:t>
            </w:r>
          </w:p>
          <w:p w:rsidR="000D6DB9" w:rsidRPr="002D7684" w:rsidRDefault="000D6DB9" w:rsidP="00420BD2">
            <w:pPr>
              <w:spacing w:before="60"/>
              <w:jc w:val="both"/>
              <w:rPr>
                <w:b/>
              </w:rPr>
            </w:pPr>
            <w:r w:rsidRPr="0056138F">
              <w:rPr>
                <w:b/>
                <w:color w:val="000000"/>
              </w:rPr>
              <w:t>Doporučená</w:t>
            </w:r>
            <w:r w:rsidRPr="002D7684">
              <w:rPr>
                <w:b/>
              </w:rPr>
              <w:t xml:space="preserve"> literatura:</w:t>
            </w:r>
          </w:p>
          <w:p w:rsidR="000D6DB9" w:rsidRDefault="000D6DB9" w:rsidP="00420BD2">
            <w:pPr>
              <w:jc w:val="both"/>
            </w:pPr>
            <w:r>
              <w:t xml:space="preserve">JANATKA, F. </w:t>
            </w:r>
            <w:ins w:id="2699" w:author="Eva Batůšková" w:date="2018-11-19T11:49:00Z">
              <w:r w:rsidR="00C7006B">
                <w:t>(</w:t>
              </w:r>
            </w:ins>
            <w:ins w:id="2700" w:author="Jan Strohmandl" w:date="2018-11-17T20:05:00Z">
              <w:r w:rsidR="00F41C35">
                <w:t>2017</w:t>
              </w:r>
            </w:ins>
            <w:ins w:id="2701" w:author="Eva Batůšková" w:date="2018-11-19T11:49:00Z">
              <w:r w:rsidR="00C7006B">
                <w:t>)</w:t>
              </w:r>
            </w:ins>
            <w:ins w:id="2702" w:author="Jan Strohmandl" w:date="2018-11-17T20:05:00Z">
              <w:r w:rsidR="00F41C35">
                <w:t xml:space="preserve">. </w:t>
              </w:r>
            </w:ins>
            <w:r>
              <w:rPr>
                <w:i/>
                <w:iCs/>
              </w:rPr>
              <w:t>Podnikání v globalizovaném světě</w:t>
            </w:r>
            <w:r>
              <w:t xml:space="preserve">. Praha: Wolters Kluwer, </w:t>
            </w:r>
            <w:del w:id="2703" w:author="Jan Strohmandl" w:date="2018-11-17T20:05:00Z">
              <w:r w:rsidDel="00F41C35">
                <w:delText xml:space="preserve">2017, </w:delText>
              </w:r>
            </w:del>
            <w:r>
              <w:t xml:space="preserve">340 s. ISBN </w:t>
            </w:r>
            <w:r w:rsidRPr="00CD0B52">
              <w:t>978-80-7552-754-7</w:t>
            </w:r>
            <w:r>
              <w:t>.</w:t>
            </w:r>
          </w:p>
          <w:p w:rsidR="000D6DB9" w:rsidRDefault="000D6DB9" w:rsidP="00420BD2">
            <w:pPr>
              <w:jc w:val="both"/>
            </w:pPr>
            <w:r>
              <w:t>VÁCHAL, Jan a Marek VOCHOZKA</w:t>
            </w:r>
            <w:del w:id="2704" w:author="Eva Batůšková" w:date="2018-11-19T11:49:00Z">
              <w:r w:rsidDel="00C7006B">
                <w:delText>.</w:delText>
              </w:r>
            </w:del>
            <w:ins w:id="2705" w:author="Eva Batůšková" w:date="2018-11-19T11:49:00Z">
              <w:r w:rsidR="00C7006B">
                <w:t xml:space="preserve"> (</w:t>
              </w:r>
            </w:ins>
            <w:del w:id="2706" w:author="Eva Batůšková" w:date="2018-11-19T11:49:00Z">
              <w:r w:rsidDel="00C7006B">
                <w:delText xml:space="preserve"> </w:delText>
              </w:r>
            </w:del>
            <w:ins w:id="2707" w:author="Jan Strohmandl" w:date="2018-11-17T20:05:00Z">
              <w:r w:rsidR="00F41C35">
                <w:t>2013</w:t>
              </w:r>
            </w:ins>
            <w:ins w:id="2708" w:author="Eva Batůšková" w:date="2018-11-19T11:49:00Z">
              <w:r w:rsidR="00C7006B">
                <w:t>)</w:t>
              </w:r>
            </w:ins>
            <w:ins w:id="2709" w:author="Jan Strohmandl" w:date="2018-11-17T20:05:00Z">
              <w:r w:rsidR="00F41C35">
                <w:t xml:space="preserve">. </w:t>
              </w:r>
            </w:ins>
            <w:r>
              <w:rPr>
                <w:i/>
                <w:iCs/>
              </w:rPr>
              <w:t>Podnikové řízení</w:t>
            </w:r>
            <w:r>
              <w:t xml:space="preserve">. Praha: Grada, </w:t>
            </w:r>
            <w:del w:id="2710" w:author="Jan Strohmandl" w:date="2018-11-17T20:05:00Z">
              <w:r w:rsidDel="00F41C35">
                <w:delText xml:space="preserve">2013, </w:delText>
              </w:r>
            </w:del>
            <w:r>
              <w:t xml:space="preserve">688 s. ISBN </w:t>
            </w:r>
            <w:r w:rsidRPr="004D6283">
              <w:t>978-80-247-4642-5</w:t>
            </w:r>
          </w:p>
          <w:p w:rsidR="000D6DB9" w:rsidRDefault="000D6DB9" w:rsidP="00420BD2">
            <w:pPr>
              <w:jc w:val="both"/>
            </w:pPr>
            <w:r>
              <w:t>Wöhe, G., a E. Kislingerová</w:t>
            </w:r>
            <w:del w:id="2711" w:author="Eva Batůšková" w:date="2018-11-19T11:49:00Z">
              <w:r w:rsidDel="00C7006B">
                <w:delText>.</w:delText>
              </w:r>
            </w:del>
            <w:ins w:id="2712" w:author="Eva Batůšková" w:date="2018-11-19T11:49:00Z">
              <w:r w:rsidR="00C7006B">
                <w:t xml:space="preserve"> (</w:t>
              </w:r>
            </w:ins>
            <w:del w:id="2713" w:author="Eva Batůšková" w:date="2018-11-19T11:49:00Z">
              <w:r w:rsidDel="00C7006B">
                <w:delText xml:space="preserve"> </w:delText>
              </w:r>
            </w:del>
            <w:ins w:id="2714" w:author="Jan Strohmandl" w:date="2018-11-17T20:06:00Z">
              <w:r w:rsidR="00F41C35">
                <w:t>2007</w:t>
              </w:r>
            </w:ins>
            <w:ins w:id="2715" w:author="Eva Batůšková" w:date="2018-11-19T11:49:00Z">
              <w:r w:rsidR="00C7006B">
                <w:t>)</w:t>
              </w:r>
            </w:ins>
            <w:ins w:id="2716" w:author="Jan Strohmandl" w:date="2018-11-17T20:06:00Z">
              <w:r w:rsidR="00F41C35">
                <w:t xml:space="preserve">. </w:t>
              </w:r>
            </w:ins>
            <w:r>
              <w:rPr>
                <w:i/>
              </w:rPr>
              <w:t xml:space="preserve">Úvod do podnikového hospodářství. </w:t>
            </w:r>
            <w:r>
              <w:t xml:space="preserve">2. přepracované a doplněné vydání. Praha: C. H. Beck, </w:t>
            </w:r>
            <w:del w:id="2717" w:author="Jan Strohmandl" w:date="2018-11-17T20:06:00Z">
              <w:r w:rsidDel="00F41C35">
                <w:delText xml:space="preserve">2007. </w:delText>
              </w:r>
            </w:del>
            <w:r>
              <w:t xml:space="preserve">ISBN </w:t>
            </w:r>
            <w:r w:rsidRPr="004D6283">
              <w:t>978-80-7179-897-2</w:t>
            </w:r>
            <w:r>
              <w:t>.</w:t>
            </w:r>
          </w:p>
          <w:p w:rsidR="000D6DB9" w:rsidRDefault="000D6DB9" w:rsidP="00420BD2">
            <w:pPr>
              <w:jc w:val="both"/>
            </w:pPr>
            <w:r>
              <w:t xml:space="preserve">Zákon č. 89/2012 Sb., </w:t>
            </w:r>
            <w:r w:rsidRPr="004D6283">
              <w:rPr>
                <w:i/>
              </w:rPr>
              <w:t>Občanský zákoník</w:t>
            </w:r>
            <w:r>
              <w:t xml:space="preserve"> v platném znění.</w:t>
            </w:r>
          </w:p>
          <w:p w:rsidR="000D6DB9" w:rsidRPr="00FF3F83" w:rsidRDefault="000D6DB9" w:rsidP="00420BD2">
            <w:pPr>
              <w:jc w:val="both"/>
              <w:rPr>
                <w:sz w:val="19"/>
                <w:szCs w:val="19"/>
              </w:rPr>
            </w:pPr>
            <w:r>
              <w:t xml:space="preserve">Zákon č. 90/2012 Sb., </w:t>
            </w:r>
            <w:r w:rsidRPr="004D6283">
              <w:rPr>
                <w:i/>
              </w:rPr>
              <w:t>Zákon o obchodních společnostech a družstvech</w:t>
            </w:r>
            <w:r>
              <w:t xml:space="preserve"> (zákon o obchodních korporacích) v platném znění.</w:t>
            </w:r>
          </w:p>
          <w:p w:rsidR="000D6DB9" w:rsidRDefault="000D6DB9" w:rsidP="00420BD2">
            <w:pPr>
              <w:jc w:val="both"/>
            </w:pPr>
          </w:p>
        </w:tc>
      </w:tr>
      <w:tr w:rsidR="000D6DB9" w:rsidTr="00420BD2">
        <w:trPr>
          <w:trHeight w:val="152"/>
        </w:trPr>
        <w:tc>
          <w:tcPr>
            <w:tcW w:w="9855" w:type="dxa"/>
            <w:gridSpan w:val="8"/>
            <w:tcBorders>
              <w:top w:val="nil"/>
              <w:left w:val="single" w:sz="4" w:space="0" w:color="auto"/>
              <w:bottom w:val="single" w:sz="4" w:space="0" w:color="auto"/>
              <w:right w:val="single" w:sz="4" w:space="0" w:color="auto"/>
            </w:tcBorders>
            <w:shd w:val="clear" w:color="auto" w:fill="FABF8F" w:themeFill="accent6" w:themeFillTint="99"/>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8</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467"/>
        </w:trPr>
        <w:tc>
          <w:tcPr>
            <w:tcW w:w="9855" w:type="dxa"/>
            <w:gridSpan w:val="8"/>
          </w:tcPr>
          <w:p w:rsidR="00AA484B" w:rsidRDefault="000D6DB9" w:rsidP="00AA484B">
            <w:pPr>
              <w:jc w:val="both"/>
              <w:rPr>
                <w:ins w:id="2718" w:author="Strohmandl Jan" w:date="2018-11-13T09:25: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ins w:id="2719" w:author="Strohmandl Jan" w:date="2018-11-13T09:25: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66" w:history="1">
              <w:r w:rsidRPr="00EB1132">
                <w:rPr>
                  <w:rStyle w:val="Hypertextovodkaz"/>
                </w:rPr>
                <w:t>tuckova@utb.cz</w:t>
              </w:r>
            </w:hyperlink>
            <w:r>
              <w:t xml:space="preserve">; </w:t>
            </w:r>
            <w:hyperlink r:id="rId67" w:history="1">
              <w:r w:rsidRPr="00EB1132">
                <w:rPr>
                  <w:rStyle w:val="Hypertextovodkaz"/>
                </w:rPr>
                <w:t>konecny@utb.cz</w:t>
              </w:r>
            </w:hyperlink>
            <w:r>
              <w:t xml:space="preserve"> </w:t>
            </w:r>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EC7397" w:rsidRDefault="000D6DB9" w:rsidP="00420BD2">
            <w:pPr>
              <w:jc w:val="both"/>
              <w:rPr>
                <w:b/>
              </w:rPr>
            </w:pPr>
            <w:r w:rsidRPr="00EC7397">
              <w:rPr>
                <w:b/>
              </w:rPr>
              <w:t>Potravinová bezpečnost</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povinně –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20p – 10s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2</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r>
              <w:t xml:space="preserve">Nejsou </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Minimálně 80% docházka na semináře. Vypracování seminární práce na zadané téma. Splnění písemného testu v rámci klasifikovaného zápočtu.</w:t>
            </w:r>
          </w:p>
        </w:tc>
      </w:tr>
      <w:tr w:rsidR="000D6DB9" w:rsidTr="00420BD2">
        <w:trPr>
          <w:trHeight w:val="70"/>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Ing. Eva Lukášková, Ph.D. </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Ing. Eva Lukášková, Ph.D. – přednášky</w:t>
            </w:r>
            <w:ins w:id="2720" w:author="Strohmandl Jan" w:date="2018-11-13T10:19:00Z">
              <w:r w:rsidR="000111CE">
                <w:t>, seminář</w:t>
              </w:r>
            </w:ins>
            <w:r>
              <w:t xml:space="preserve"> (100 %)</w:t>
            </w:r>
          </w:p>
        </w:tc>
      </w:tr>
      <w:tr w:rsidR="000D6DB9" w:rsidTr="00420BD2">
        <w:trPr>
          <w:trHeight w:val="70"/>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rPr>
                <w:color w:val="000000"/>
                <w:shd w:val="clear" w:color="auto" w:fill="FFFFFF"/>
              </w:rPr>
            </w:pPr>
            <w:r w:rsidRPr="00B653F7">
              <w:rPr>
                <w:color w:val="000000"/>
                <w:shd w:val="clear" w:color="auto" w:fill="FFFFFF"/>
              </w:rPr>
              <w:t>Cílem předmětu je studenty seznámit s tematickými celky, které v sobě zahrnují problematiku potravinové bezpečnosti. Potravinová bezpečnost je zajištěna, pokud všichni lidé mají fyzický, sociální a ekonomický př</w:t>
            </w:r>
            <w:r>
              <w:rPr>
                <w:color w:val="000000"/>
                <w:shd w:val="clear" w:color="auto" w:fill="FFFFFF"/>
              </w:rPr>
              <w:t xml:space="preserve">ístup ke zdravotně nezávadným – </w:t>
            </w:r>
            <w:r w:rsidRPr="00B653F7">
              <w:rPr>
                <w:color w:val="000000"/>
                <w:shd w:val="clear" w:color="auto" w:fill="FFFFFF"/>
              </w:rPr>
              <w:t>bezpečným potravinám, které uspokojují jejich výživové potřeby a preference pro aktivní a zdravý život.</w:t>
            </w:r>
          </w:p>
          <w:p w:rsidR="000D6DB9" w:rsidRPr="007D79C4" w:rsidRDefault="000D6DB9" w:rsidP="00420BD2">
            <w:pPr>
              <w:jc w:val="both"/>
              <w:rPr>
                <w:u w:val="single"/>
              </w:rPr>
            </w:pPr>
            <w:r>
              <w:rPr>
                <w:u w:val="single"/>
              </w:rPr>
              <w:t>Hlavní témata:</w:t>
            </w:r>
          </w:p>
          <w:p w:rsidR="000D6DB9" w:rsidRPr="007D79C4" w:rsidRDefault="000D6DB9" w:rsidP="00D81E97">
            <w:pPr>
              <w:pStyle w:val="Odstavecseseznamem1"/>
              <w:numPr>
                <w:ilvl w:val="0"/>
                <w:numId w:val="18"/>
              </w:numPr>
              <w:jc w:val="both"/>
            </w:pPr>
            <w:r w:rsidRPr="007D79C4">
              <w:t>Definice pojmů: potravinová bezpečnost, potravinová soběstačnost, kvalita potravin, potravina, míra zajištění potravinové bezpečnosti, mezinárodní instituce zabývající se problematikou potravinové bezpečnosti, kritická infrastruktura státu.</w:t>
            </w:r>
          </w:p>
          <w:p w:rsidR="000D6DB9" w:rsidRPr="007D79C4" w:rsidRDefault="000D6DB9" w:rsidP="00D81E97">
            <w:pPr>
              <w:pStyle w:val="Odstavecseseznamem1"/>
              <w:numPr>
                <w:ilvl w:val="0"/>
                <w:numId w:val="18"/>
              </w:numPr>
              <w:jc w:val="both"/>
            </w:pPr>
            <w:r w:rsidRPr="007D79C4">
              <w:t>Místo potravinové bezpečnosti země v bezpečnosti státu, determinanty potravinové bezpečnosti, systém zásobování obyvat</w:t>
            </w:r>
            <w:r>
              <w:t>elstva.</w:t>
            </w:r>
          </w:p>
          <w:p w:rsidR="000D6DB9" w:rsidRPr="007D79C4" w:rsidRDefault="000D6DB9" w:rsidP="00D81E97">
            <w:pPr>
              <w:pStyle w:val="Odstavecseseznamem1"/>
              <w:numPr>
                <w:ilvl w:val="0"/>
                <w:numId w:val="18"/>
              </w:numPr>
              <w:jc w:val="both"/>
            </w:pPr>
            <w:r w:rsidRPr="007D79C4">
              <w:t xml:space="preserve">Analýza míry zajištění potravinové bezpečnosti v ČR. Aktuálnost problematiky potravinové bezpečnosti </w:t>
            </w:r>
            <w:r w:rsidRPr="007D79C4">
              <w:br/>
              <w:t>a potravinové soběstačnosti v ČR (ukazatele p</w:t>
            </w:r>
            <w:r>
              <w:t>otravinové soběstačnosti v ČR).</w:t>
            </w:r>
          </w:p>
          <w:p w:rsidR="000D6DB9" w:rsidRPr="007D79C4" w:rsidRDefault="000D6DB9" w:rsidP="00D81E97">
            <w:pPr>
              <w:pStyle w:val="Odstavecseseznamem1"/>
              <w:numPr>
                <w:ilvl w:val="0"/>
                <w:numId w:val="18"/>
              </w:numPr>
              <w:jc w:val="both"/>
            </w:pPr>
            <w:r w:rsidRPr="007D79C4">
              <w:t xml:space="preserve">Vymezení problémů spjatých s potravinovou bezpečností (globalizace, rozvojové </w:t>
            </w:r>
            <w:r>
              <w:t>země, udržitelný rozvoj, apod.).</w:t>
            </w:r>
          </w:p>
          <w:p w:rsidR="000D6DB9" w:rsidRPr="007D79C4" w:rsidRDefault="000D6DB9" w:rsidP="00D81E97">
            <w:pPr>
              <w:pStyle w:val="Odstavecseseznamem1"/>
              <w:numPr>
                <w:ilvl w:val="0"/>
                <w:numId w:val="18"/>
              </w:numPr>
              <w:jc w:val="both"/>
            </w:pPr>
            <w:r w:rsidRPr="007D79C4">
              <w:t>Strategický rámec potravinové bezpečnosti z hlediska zásadních dokumentů ČR, institucionální rámec potravinové bezpečnosti.</w:t>
            </w:r>
          </w:p>
          <w:p w:rsidR="000D6DB9" w:rsidRPr="007D79C4" w:rsidRDefault="000D6DB9" w:rsidP="00D81E97">
            <w:pPr>
              <w:pStyle w:val="Odstavecseseznamem1"/>
              <w:numPr>
                <w:ilvl w:val="0"/>
                <w:numId w:val="18"/>
              </w:numPr>
              <w:jc w:val="both"/>
            </w:pPr>
            <w:r w:rsidRPr="007D79C4">
              <w:t>Trh potravin v ČR, problematika nabídky a poptávky potravin, cenová dostupnost k</w:t>
            </w:r>
            <w:r>
              <w:t xml:space="preserve">valitních potravin, souvislost </w:t>
            </w:r>
            <w:r w:rsidRPr="007D79C4">
              <w:t>s potravinovou soběstačností a bezpečností.</w:t>
            </w:r>
          </w:p>
          <w:p w:rsidR="000D6DB9" w:rsidRPr="007D79C4" w:rsidRDefault="000D6DB9" w:rsidP="00D81E97">
            <w:pPr>
              <w:pStyle w:val="Odstavecseseznamem1"/>
              <w:numPr>
                <w:ilvl w:val="0"/>
                <w:numId w:val="18"/>
              </w:numPr>
              <w:jc w:val="both"/>
            </w:pPr>
            <w:r w:rsidRPr="007D79C4">
              <w:t>Zdravotní nezávadnost potravin. Hygienické standardy v oblasti potravinářství, systém řízení kvality, HACCP (problematika analýzy rizik v potravinářství).</w:t>
            </w:r>
          </w:p>
          <w:p w:rsidR="000D6DB9" w:rsidRPr="007D79C4" w:rsidRDefault="000D6DB9" w:rsidP="00D81E97">
            <w:pPr>
              <w:pStyle w:val="Odstavecseseznamem1"/>
              <w:numPr>
                <w:ilvl w:val="0"/>
                <w:numId w:val="18"/>
              </w:numPr>
              <w:jc w:val="both"/>
            </w:pPr>
            <w:r w:rsidRPr="007D79C4">
              <w:t>Stravování obyvatelstva v krizových situacích - nutriční a ekonomické aspekty, analýza rizik.</w:t>
            </w:r>
          </w:p>
          <w:p w:rsidR="000D6DB9" w:rsidRPr="007D79C4" w:rsidRDefault="000D6DB9" w:rsidP="00D81E97">
            <w:pPr>
              <w:pStyle w:val="Odstavecseseznamem1"/>
              <w:numPr>
                <w:ilvl w:val="0"/>
                <w:numId w:val="18"/>
              </w:numPr>
              <w:jc w:val="both"/>
            </w:pPr>
            <w:r w:rsidRPr="007D79C4">
              <w:t xml:space="preserve">Globalizace a integrace a jejich důsledky v zemědělské produkci. Globální a mezinárodní trh potravin </w:t>
            </w:r>
            <w:r w:rsidRPr="007D79C4">
              <w:br/>
              <w:t>a udržitelný rozvoj.</w:t>
            </w:r>
          </w:p>
          <w:p w:rsidR="000D6DB9" w:rsidRPr="00EA61D0" w:rsidRDefault="000D6DB9" w:rsidP="00D81E97">
            <w:pPr>
              <w:pStyle w:val="Odstavecseseznamem1"/>
              <w:numPr>
                <w:ilvl w:val="0"/>
                <w:numId w:val="18"/>
              </w:numPr>
              <w:jc w:val="both"/>
              <w:rPr>
                <w:color w:val="000000"/>
                <w:shd w:val="clear" w:color="auto" w:fill="FFFFFF"/>
              </w:rPr>
            </w:pPr>
            <w:r w:rsidRPr="007D79C4">
              <w:t xml:space="preserve">Společná zemědělská politika - historický vývoj, protekcionismus v evropském zemědělství, jeho příčiny </w:t>
            </w:r>
            <w:r w:rsidRPr="007D79C4">
              <w:br/>
              <w:t>a důsledky.</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2D7684" w:rsidRDefault="000D6DB9" w:rsidP="00420BD2">
            <w:pPr>
              <w:jc w:val="both"/>
              <w:rPr>
                <w:b/>
              </w:rPr>
            </w:pPr>
            <w:r w:rsidRPr="002D7684">
              <w:rPr>
                <w:b/>
              </w:rPr>
              <w:t>Povinná literatura</w:t>
            </w:r>
            <w:r>
              <w:rPr>
                <w:b/>
              </w:rPr>
              <w:t>:</w:t>
            </w:r>
          </w:p>
          <w:p w:rsidR="000D6DB9" w:rsidRDefault="000D6DB9" w:rsidP="00420BD2">
            <w:pPr>
              <w:jc w:val="both"/>
            </w:pPr>
            <w:r w:rsidRPr="006C050D">
              <w:t>LUKÁŠKOVÁ, Eva a kol.</w:t>
            </w:r>
            <w:r w:rsidRPr="006C050D">
              <w:rPr>
                <w:b/>
              </w:rPr>
              <w:t xml:space="preserve"> </w:t>
            </w:r>
            <w:ins w:id="2721" w:author="Eva Batůšková" w:date="2018-11-19T11:49:00Z">
              <w:r w:rsidR="00C7006B">
                <w:rPr>
                  <w:b/>
                </w:rPr>
                <w:t>(</w:t>
              </w:r>
            </w:ins>
            <w:ins w:id="2722" w:author="Jan Strohmandl" w:date="2018-11-17T20:06:00Z">
              <w:r w:rsidR="00F41C35" w:rsidRPr="006C050D">
                <w:t>2014</w:t>
              </w:r>
            </w:ins>
            <w:ins w:id="2723" w:author="Eva Batůšková" w:date="2018-11-19T11:50:00Z">
              <w:r w:rsidR="00C7006B">
                <w:t>)</w:t>
              </w:r>
            </w:ins>
            <w:ins w:id="2724" w:author="Jan Strohmandl" w:date="2018-11-17T20:06:00Z">
              <w:r w:rsidR="00F41C35" w:rsidRPr="006C050D">
                <w:t xml:space="preserve">. </w:t>
              </w:r>
            </w:ins>
            <w:r w:rsidRPr="006C050D">
              <w:rPr>
                <w:i/>
              </w:rPr>
              <w:t>Potravinová (ne)bezpečnost</w:t>
            </w:r>
            <w:r w:rsidRPr="006C050D">
              <w:t xml:space="preserve">. 1. vyd. Praha: Academia, </w:t>
            </w:r>
            <w:del w:id="2725" w:author="Jan Strohmandl" w:date="2018-11-17T20:06:00Z">
              <w:r w:rsidRPr="006C050D" w:rsidDel="00F41C35">
                <w:delText xml:space="preserve">2014. </w:delText>
              </w:r>
            </w:del>
            <w:r w:rsidRPr="006C050D">
              <w:t>ISBN 978-80-7454-463-7. </w:t>
            </w:r>
          </w:p>
          <w:p w:rsidR="000D6DB9" w:rsidRDefault="000D6DB9" w:rsidP="00420BD2">
            <w:pPr>
              <w:jc w:val="both"/>
            </w:pPr>
            <w:r>
              <w:t>JENÍČEK, Vladimír a Jaroslav FOLTÝN</w:t>
            </w:r>
            <w:del w:id="2726" w:author="Eva Batůšková" w:date="2018-11-19T11:50:00Z">
              <w:r w:rsidDel="00C7006B">
                <w:delText>.</w:delText>
              </w:r>
            </w:del>
            <w:r>
              <w:t xml:space="preserve"> </w:t>
            </w:r>
            <w:ins w:id="2727" w:author="Eva Batůšková" w:date="2018-11-19T11:50:00Z">
              <w:r w:rsidR="00C7006B">
                <w:t>(</w:t>
              </w:r>
            </w:ins>
            <w:ins w:id="2728" w:author="Jan Strohmandl" w:date="2018-11-17T20:06:00Z">
              <w:r w:rsidR="00F41C35">
                <w:t>2010</w:t>
              </w:r>
            </w:ins>
            <w:ins w:id="2729" w:author="Eva Batůšková" w:date="2018-11-19T11:50:00Z">
              <w:r w:rsidR="00C7006B">
                <w:t>)</w:t>
              </w:r>
            </w:ins>
            <w:ins w:id="2730" w:author="Jan Strohmandl" w:date="2018-11-17T20:06:00Z">
              <w:r w:rsidR="00F41C35">
                <w:t xml:space="preserve">. </w:t>
              </w:r>
            </w:ins>
            <w:r w:rsidRPr="00654607">
              <w:rPr>
                <w:i/>
                <w:iCs/>
              </w:rPr>
              <w:t>Globální problémy světa v ekonomických souvislostech</w:t>
            </w:r>
            <w:r>
              <w:t xml:space="preserve">. 1. vyd. Praha: C. H. Beck, </w:t>
            </w:r>
            <w:del w:id="2731" w:author="Jan Strohmandl" w:date="2018-11-17T20:06:00Z">
              <w:r w:rsidDel="00F41C35">
                <w:delText xml:space="preserve">2010. </w:delText>
              </w:r>
            </w:del>
            <w:r>
              <w:t>ISBN 978-80-7400-326-4.</w:t>
            </w:r>
          </w:p>
          <w:p w:rsidR="000D6DB9" w:rsidRPr="006C050D" w:rsidRDefault="000D6DB9" w:rsidP="00420BD2">
            <w:pPr>
              <w:jc w:val="both"/>
            </w:pPr>
            <w:r>
              <w:t xml:space="preserve">DOLEŽEL Martin a kol. </w:t>
            </w:r>
            <w:ins w:id="2732" w:author="Eva Batůšková" w:date="2018-11-19T11:50:00Z">
              <w:r w:rsidR="00C7006B">
                <w:t>(</w:t>
              </w:r>
            </w:ins>
            <w:ins w:id="2733" w:author="Jan Strohmandl" w:date="2018-11-17T20:06:00Z">
              <w:r w:rsidR="00F41C35">
                <w:t>2014</w:t>
              </w:r>
            </w:ins>
            <w:ins w:id="2734" w:author="Eva Batůšková" w:date="2018-11-19T11:50:00Z">
              <w:r w:rsidR="00C7006B">
                <w:t>)</w:t>
              </w:r>
            </w:ins>
            <w:ins w:id="2735" w:author="Jan Strohmandl" w:date="2018-11-17T20:06:00Z">
              <w:r w:rsidR="00F41C35">
                <w:t xml:space="preserve">. </w:t>
              </w:r>
            </w:ins>
            <w:r w:rsidRPr="007F4E4F">
              <w:rPr>
                <w:i/>
                <w:iCs/>
              </w:rPr>
              <w:t>Základy ochrany obyvatelstva</w:t>
            </w:r>
            <w:r>
              <w:t xml:space="preserve">. Olomouc: Univerzita Palackého v Olomouci, </w:t>
            </w:r>
            <w:del w:id="2736" w:author="Jan Strohmandl" w:date="2018-11-17T20:06:00Z">
              <w:r w:rsidDel="00F41C35">
                <w:delText xml:space="preserve">2014. </w:delText>
              </w:r>
            </w:del>
            <w:r>
              <w:t>ISBN 978-80-244-4268-6.</w:t>
            </w:r>
          </w:p>
          <w:p w:rsidR="000D6DB9" w:rsidRPr="002D7684" w:rsidRDefault="000D6DB9" w:rsidP="00420BD2">
            <w:pPr>
              <w:spacing w:before="60"/>
              <w:jc w:val="both"/>
              <w:rPr>
                <w:b/>
              </w:rPr>
            </w:pPr>
            <w:r w:rsidRPr="0056138F">
              <w:rPr>
                <w:b/>
                <w:color w:val="000000"/>
              </w:rPr>
              <w:t>Doporučená</w:t>
            </w:r>
            <w:r w:rsidRPr="002D7684">
              <w:rPr>
                <w:b/>
              </w:rPr>
              <w:t xml:space="preserve"> literatura:</w:t>
            </w:r>
          </w:p>
          <w:p w:rsidR="000D6DB9" w:rsidRPr="006C050D" w:rsidRDefault="000D6DB9" w:rsidP="00420BD2">
            <w:pPr>
              <w:jc w:val="both"/>
              <w:rPr>
                <w:color w:val="00000A"/>
                <w:kern w:val="1"/>
                <w:szCs w:val="24"/>
              </w:rPr>
            </w:pPr>
            <w:r w:rsidRPr="006C050D">
              <w:rPr>
                <w:color w:val="00000A"/>
                <w:kern w:val="1"/>
                <w:szCs w:val="24"/>
              </w:rPr>
              <w:t>McDONALD, Bryan L.</w:t>
            </w:r>
            <w:ins w:id="2737" w:author="Eva Batůšková" w:date="2018-11-19T11:50:00Z">
              <w:r w:rsidR="00C7006B">
                <w:rPr>
                  <w:color w:val="00000A"/>
                  <w:kern w:val="1"/>
                  <w:szCs w:val="24"/>
                </w:rPr>
                <w:t xml:space="preserve"> (</w:t>
              </w:r>
            </w:ins>
            <w:del w:id="2738" w:author="Eva Batůšková" w:date="2018-11-19T11:50:00Z">
              <w:r w:rsidRPr="006C050D" w:rsidDel="00C7006B">
                <w:rPr>
                  <w:color w:val="00000A"/>
                  <w:kern w:val="1"/>
                  <w:szCs w:val="24"/>
                </w:rPr>
                <w:delText xml:space="preserve">, </w:delText>
              </w:r>
            </w:del>
            <w:r w:rsidRPr="006C050D">
              <w:rPr>
                <w:color w:val="00000A"/>
                <w:kern w:val="1"/>
                <w:szCs w:val="24"/>
              </w:rPr>
              <w:t>2010</w:t>
            </w:r>
            <w:ins w:id="2739" w:author="Eva Batůšková" w:date="2018-11-19T11:50:00Z">
              <w:r w:rsidR="00C7006B">
                <w:rPr>
                  <w:color w:val="00000A"/>
                  <w:kern w:val="1"/>
                  <w:szCs w:val="24"/>
                </w:rPr>
                <w:t>)</w:t>
              </w:r>
            </w:ins>
            <w:r w:rsidRPr="006C050D">
              <w:rPr>
                <w:color w:val="00000A"/>
                <w:kern w:val="1"/>
                <w:szCs w:val="24"/>
              </w:rPr>
              <w:t xml:space="preserve">. </w:t>
            </w:r>
            <w:r w:rsidRPr="006C050D">
              <w:rPr>
                <w:i/>
                <w:iCs/>
                <w:color w:val="00000A"/>
                <w:kern w:val="1"/>
                <w:szCs w:val="24"/>
              </w:rPr>
              <w:t>Food Security</w:t>
            </w:r>
            <w:r w:rsidRPr="006C050D">
              <w:rPr>
                <w:color w:val="00000A"/>
                <w:kern w:val="1"/>
                <w:szCs w:val="24"/>
              </w:rPr>
              <w:t>. Cambridge: Polity Press. ISBN 978-0-7456-4807-1.</w:t>
            </w:r>
          </w:p>
          <w:p w:rsidR="000D6DB9" w:rsidRDefault="000D6DB9" w:rsidP="00420BD2">
            <w:pPr>
              <w:jc w:val="both"/>
              <w:rPr>
                <w:szCs w:val="24"/>
              </w:rPr>
            </w:pPr>
            <w:r>
              <w:rPr>
                <w:szCs w:val="24"/>
              </w:rPr>
              <w:t>HESS, N. Peter</w:t>
            </w:r>
            <w:del w:id="2740" w:author="Eva Batůšková" w:date="2018-11-19T11:50:00Z">
              <w:r w:rsidDel="00C7006B">
                <w:rPr>
                  <w:szCs w:val="24"/>
                </w:rPr>
                <w:delText>.</w:delText>
              </w:r>
            </w:del>
            <w:r>
              <w:rPr>
                <w:szCs w:val="24"/>
              </w:rPr>
              <w:t xml:space="preserve"> </w:t>
            </w:r>
            <w:ins w:id="2741" w:author="Eva Batůšková" w:date="2018-11-19T11:50:00Z">
              <w:r w:rsidR="00C7006B">
                <w:rPr>
                  <w:szCs w:val="24"/>
                </w:rPr>
                <w:t>(</w:t>
              </w:r>
            </w:ins>
            <w:ins w:id="2742" w:author="Jan Strohmandl" w:date="2018-11-17T20:06:00Z">
              <w:r w:rsidR="00F41C35">
                <w:rPr>
                  <w:szCs w:val="24"/>
                </w:rPr>
                <w:t>2016</w:t>
              </w:r>
            </w:ins>
            <w:ins w:id="2743" w:author="Eva Batůšková" w:date="2018-11-19T11:50:00Z">
              <w:r w:rsidR="00C7006B">
                <w:rPr>
                  <w:szCs w:val="24"/>
                </w:rPr>
                <w:t>)</w:t>
              </w:r>
            </w:ins>
            <w:ins w:id="2744" w:author="Jan Strohmandl" w:date="2018-11-17T20:06:00Z">
              <w:r w:rsidR="00F41C35">
                <w:rPr>
                  <w:szCs w:val="24"/>
                </w:rPr>
                <w:t xml:space="preserve">. </w:t>
              </w:r>
            </w:ins>
            <w:r w:rsidRPr="00654607">
              <w:rPr>
                <w:i/>
                <w:iCs/>
                <w:szCs w:val="24"/>
              </w:rPr>
              <w:t>Economic Growth and Sustainable Development</w:t>
            </w:r>
            <w:r>
              <w:rPr>
                <w:szCs w:val="24"/>
              </w:rPr>
              <w:t xml:space="preserve">. 2nd edition. New York: Routledge, </w:t>
            </w:r>
            <w:del w:id="2745" w:author="Jan Strohmandl" w:date="2018-11-17T20:06:00Z">
              <w:r w:rsidDel="00F41C35">
                <w:rPr>
                  <w:szCs w:val="24"/>
                </w:rPr>
                <w:delText xml:space="preserve">2016. </w:delText>
              </w:r>
            </w:del>
            <w:r>
              <w:rPr>
                <w:szCs w:val="24"/>
              </w:rPr>
              <w:t>ISBN 978-1-138-85393-5.</w:t>
            </w:r>
          </w:p>
          <w:p w:rsidR="000D6DB9" w:rsidRDefault="000D6DB9" w:rsidP="00420BD2">
            <w:pPr>
              <w:jc w:val="both"/>
              <w:rPr>
                <w:szCs w:val="24"/>
              </w:rPr>
            </w:pPr>
          </w:p>
          <w:p w:rsidR="000D6DB9" w:rsidRDefault="000D6DB9" w:rsidP="00420BD2">
            <w:pPr>
              <w:jc w:val="both"/>
              <w:rPr>
                <w:szCs w:val="24"/>
              </w:rPr>
            </w:pPr>
          </w:p>
          <w:p w:rsidR="000D6DB9" w:rsidRDefault="000D6DB9" w:rsidP="00420BD2">
            <w:pPr>
              <w:jc w:val="both"/>
              <w:rPr>
                <w:szCs w:val="24"/>
              </w:rPr>
            </w:pPr>
          </w:p>
          <w:p w:rsidR="000D6DB9" w:rsidRDefault="000D6DB9" w:rsidP="00420BD2">
            <w:pPr>
              <w:jc w:val="both"/>
              <w:rPr>
                <w:szCs w:val="24"/>
              </w:rPr>
            </w:pPr>
          </w:p>
          <w:p w:rsidR="000D6DB9" w:rsidRPr="00EA61D0" w:rsidRDefault="000D6DB9" w:rsidP="00420BD2">
            <w:pPr>
              <w:jc w:val="both"/>
              <w:rPr>
                <w:szCs w:val="24"/>
              </w:rPr>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16</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708"/>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rsidRPr="00654607">
              <w:t>Základní kontakt bude realizován na tutoriálech organizovaných vysokou školou pro studenty kombinovaného studia. Další informace budou pravidelně zveřejňovány v informační platformě Moodle v kurzu předmětu. Kontakt je možný cestou internetu – kdykoliv a osobně v rámci vypsaných konzultačních hodin.</w:t>
            </w:r>
          </w:p>
          <w:p w:rsidR="000D6DB9" w:rsidRDefault="000D6DB9" w:rsidP="00420BD2">
            <w:pPr>
              <w:jc w:val="both"/>
              <w:rPr>
                <w:ins w:id="2746" w:author="Strohmandl Jan" w:date="2018-11-13T09:26: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ins w:id="2747" w:author="Strohmandl Jan" w:date="2018-11-13T09:26: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68" w:history="1">
              <w:r w:rsidRPr="00EB1132">
                <w:rPr>
                  <w:rStyle w:val="Hypertextovodkaz"/>
                </w:rPr>
                <w:t>lukaskova@utb.cz</w:t>
              </w:r>
            </w:hyperlink>
          </w:p>
        </w:tc>
      </w:tr>
    </w:tbl>
    <w:p w:rsidR="000D6DB9" w:rsidRDefault="000D6DB9" w:rsidP="000D6DB9">
      <w:pPr>
        <w:spacing w:after="160" w:line="256" w:lineRule="auto"/>
      </w:pPr>
    </w:p>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0" w:type="auto"/>
        <w:tblInd w:w="82" w:type="dxa"/>
        <w:tblLayout w:type="fixed"/>
        <w:tblCellMar>
          <w:left w:w="0" w:type="dxa"/>
          <w:right w:w="0" w:type="dxa"/>
        </w:tblCellMar>
        <w:tblLook w:val="01E0" w:firstRow="1" w:lastRow="1" w:firstColumn="1" w:lastColumn="1" w:noHBand="0" w:noVBand="0"/>
      </w:tblPr>
      <w:tblGrid>
        <w:gridCol w:w="72"/>
        <w:gridCol w:w="2984"/>
        <w:gridCol w:w="567"/>
        <w:gridCol w:w="1128"/>
        <w:gridCol w:w="71"/>
        <w:gridCol w:w="858"/>
        <w:gridCol w:w="65"/>
        <w:gridCol w:w="817"/>
        <w:gridCol w:w="70"/>
        <w:gridCol w:w="2054"/>
        <w:gridCol w:w="506"/>
        <w:gridCol w:w="701"/>
      </w:tblGrid>
      <w:tr w:rsidR="000D6DB9" w:rsidTr="00420BD2">
        <w:trPr>
          <w:trHeight w:hRule="exact" w:val="343"/>
        </w:trPr>
        <w:tc>
          <w:tcPr>
            <w:tcW w:w="72" w:type="dxa"/>
            <w:tcBorders>
              <w:top w:val="single" w:sz="5" w:space="0" w:color="000000"/>
              <w:left w:val="single" w:sz="27" w:space="0" w:color="BCD5ED"/>
              <w:bottom w:val="single" w:sz="5" w:space="0" w:color="000000"/>
              <w:right w:val="nil"/>
            </w:tcBorders>
          </w:tcPr>
          <w:p w:rsidR="000D6DB9" w:rsidRDefault="000D6DB9" w:rsidP="00420BD2"/>
        </w:tc>
        <w:tc>
          <w:tcPr>
            <w:tcW w:w="9820" w:type="dxa"/>
            <w:gridSpan w:val="11"/>
            <w:tcBorders>
              <w:top w:val="single" w:sz="5" w:space="0" w:color="000000"/>
              <w:left w:val="nil"/>
              <w:bottom w:val="nil"/>
              <w:right w:val="single" w:sz="27" w:space="0" w:color="BCD5ED"/>
            </w:tcBorders>
            <w:shd w:val="clear" w:color="auto" w:fill="BCD5ED"/>
          </w:tcPr>
          <w:p w:rsidR="000D6DB9" w:rsidRPr="00EB3FA0" w:rsidRDefault="000D6DB9" w:rsidP="00420BD2">
            <w:pPr>
              <w:spacing w:line="320" w:lineRule="exact"/>
              <w:rPr>
                <w:sz w:val="28"/>
                <w:szCs w:val="28"/>
              </w:rPr>
            </w:pPr>
            <w:r w:rsidRPr="00EB3FA0">
              <w:rPr>
                <w:b/>
                <w:sz w:val="28"/>
                <w:szCs w:val="28"/>
              </w:rPr>
              <w:t>B-</w:t>
            </w:r>
            <w:r w:rsidRPr="00EB3FA0">
              <w:rPr>
                <w:b/>
                <w:spacing w:val="-1"/>
                <w:sz w:val="28"/>
                <w:szCs w:val="28"/>
              </w:rPr>
              <w:t>I</w:t>
            </w:r>
            <w:r w:rsidRPr="00EB3FA0">
              <w:rPr>
                <w:b/>
                <w:spacing w:val="1"/>
                <w:sz w:val="28"/>
                <w:szCs w:val="28"/>
              </w:rPr>
              <w:t>I</w:t>
            </w:r>
            <w:r w:rsidRPr="00EB3FA0">
              <w:rPr>
                <w:b/>
                <w:sz w:val="28"/>
                <w:szCs w:val="28"/>
              </w:rPr>
              <w:t>I</w:t>
            </w:r>
            <w:r w:rsidRPr="00EB3FA0">
              <w:rPr>
                <w:b/>
                <w:spacing w:val="-1"/>
                <w:sz w:val="28"/>
                <w:szCs w:val="28"/>
              </w:rPr>
              <w:t xml:space="preserve"> </w:t>
            </w:r>
            <w:r w:rsidRPr="00EB3FA0">
              <w:rPr>
                <w:b/>
                <w:sz w:val="28"/>
                <w:szCs w:val="28"/>
              </w:rPr>
              <w:t>–</w:t>
            </w:r>
            <w:r w:rsidRPr="00EB3FA0">
              <w:rPr>
                <w:b/>
                <w:spacing w:val="1"/>
                <w:sz w:val="28"/>
                <w:szCs w:val="28"/>
              </w:rPr>
              <w:t xml:space="preserve"> </w:t>
            </w:r>
            <w:r w:rsidRPr="00EB3FA0">
              <w:rPr>
                <w:b/>
                <w:spacing w:val="-1"/>
                <w:sz w:val="28"/>
                <w:szCs w:val="28"/>
              </w:rPr>
              <w:t>C</w:t>
            </w:r>
            <w:r w:rsidRPr="00EB3FA0">
              <w:rPr>
                <w:b/>
                <w:sz w:val="28"/>
                <w:szCs w:val="28"/>
              </w:rPr>
              <w:t>h</w:t>
            </w:r>
            <w:r w:rsidRPr="00EB3FA0">
              <w:rPr>
                <w:b/>
                <w:spacing w:val="1"/>
                <w:sz w:val="28"/>
                <w:szCs w:val="28"/>
              </w:rPr>
              <w:t>a</w:t>
            </w:r>
            <w:r w:rsidRPr="00EB3FA0">
              <w:rPr>
                <w:b/>
                <w:spacing w:val="-2"/>
                <w:sz w:val="28"/>
                <w:szCs w:val="28"/>
              </w:rPr>
              <w:t>r</w:t>
            </w:r>
            <w:r w:rsidRPr="00EB3FA0">
              <w:rPr>
                <w:b/>
                <w:spacing w:val="1"/>
                <w:sz w:val="28"/>
                <w:szCs w:val="28"/>
              </w:rPr>
              <w:t>a</w:t>
            </w:r>
            <w:r w:rsidRPr="00EB3FA0">
              <w:rPr>
                <w:b/>
                <w:spacing w:val="-5"/>
                <w:sz w:val="28"/>
                <w:szCs w:val="28"/>
              </w:rPr>
              <w:t>k</w:t>
            </w:r>
            <w:r w:rsidRPr="00EB3FA0">
              <w:rPr>
                <w:b/>
                <w:sz w:val="28"/>
                <w:szCs w:val="28"/>
              </w:rPr>
              <w:t>ter</w:t>
            </w:r>
            <w:r w:rsidRPr="00EB3FA0">
              <w:rPr>
                <w:b/>
                <w:spacing w:val="1"/>
                <w:sz w:val="28"/>
                <w:szCs w:val="28"/>
              </w:rPr>
              <w:t>is</w:t>
            </w:r>
            <w:r w:rsidRPr="00EB3FA0">
              <w:rPr>
                <w:b/>
                <w:spacing w:val="-2"/>
                <w:sz w:val="28"/>
                <w:szCs w:val="28"/>
              </w:rPr>
              <w:t>t</w:t>
            </w:r>
            <w:r w:rsidRPr="00EB3FA0">
              <w:rPr>
                <w:b/>
                <w:spacing w:val="1"/>
                <w:sz w:val="28"/>
                <w:szCs w:val="28"/>
              </w:rPr>
              <w:t>i</w:t>
            </w:r>
            <w:r w:rsidRPr="00EB3FA0">
              <w:rPr>
                <w:b/>
                <w:spacing w:val="-5"/>
                <w:sz w:val="28"/>
                <w:szCs w:val="28"/>
              </w:rPr>
              <w:t>k</w:t>
            </w:r>
            <w:r w:rsidRPr="00EB3FA0">
              <w:rPr>
                <w:b/>
                <w:sz w:val="28"/>
                <w:szCs w:val="28"/>
              </w:rPr>
              <w:t>a</w:t>
            </w:r>
            <w:r w:rsidRPr="00EB3FA0">
              <w:rPr>
                <w:b/>
                <w:spacing w:val="1"/>
                <w:sz w:val="28"/>
                <w:szCs w:val="28"/>
              </w:rPr>
              <w:t xml:space="preserve"> </w:t>
            </w:r>
            <w:r w:rsidRPr="00EB3FA0">
              <w:rPr>
                <w:b/>
                <w:sz w:val="28"/>
                <w:szCs w:val="28"/>
              </w:rPr>
              <w:t>stud</w:t>
            </w:r>
            <w:r w:rsidRPr="00EB3FA0">
              <w:rPr>
                <w:b/>
                <w:spacing w:val="1"/>
                <w:sz w:val="28"/>
                <w:szCs w:val="28"/>
              </w:rPr>
              <w:t>i</w:t>
            </w:r>
            <w:r w:rsidRPr="00EB3FA0">
              <w:rPr>
                <w:b/>
                <w:sz w:val="28"/>
                <w:szCs w:val="28"/>
              </w:rPr>
              <w:t>j</w:t>
            </w:r>
            <w:r w:rsidRPr="00EB3FA0">
              <w:rPr>
                <w:b/>
                <w:spacing w:val="-3"/>
                <w:sz w:val="28"/>
                <w:szCs w:val="28"/>
              </w:rPr>
              <w:t>n</w:t>
            </w:r>
            <w:r w:rsidRPr="00EB3FA0">
              <w:rPr>
                <w:b/>
                <w:spacing w:val="1"/>
                <w:sz w:val="28"/>
                <w:szCs w:val="28"/>
              </w:rPr>
              <w:t>í</w:t>
            </w:r>
            <w:r w:rsidRPr="00EB3FA0">
              <w:rPr>
                <w:b/>
                <w:sz w:val="28"/>
                <w:szCs w:val="28"/>
              </w:rPr>
              <w:t>ho</w:t>
            </w:r>
            <w:r w:rsidRPr="00EB3FA0">
              <w:rPr>
                <w:b/>
                <w:spacing w:val="1"/>
                <w:sz w:val="28"/>
                <w:szCs w:val="28"/>
              </w:rPr>
              <w:t xml:space="preserve"> </w:t>
            </w:r>
            <w:r w:rsidRPr="00EB3FA0">
              <w:rPr>
                <w:b/>
                <w:spacing w:val="-3"/>
                <w:sz w:val="28"/>
                <w:szCs w:val="28"/>
              </w:rPr>
              <w:t>p</w:t>
            </w:r>
            <w:r w:rsidRPr="00EB3FA0">
              <w:rPr>
                <w:b/>
                <w:sz w:val="28"/>
                <w:szCs w:val="28"/>
              </w:rPr>
              <w:t>ře</w:t>
            </w:r>
            <w:r w:rsidRPr="00EB3FA0">
              <w:rPr>
                <w:b/>
                <w:spacing w:val="-2"/>
                <w:sz w:val="28"/>
                <w:szCs w:val="28"/>
              </w:rPr>
              <w:t>d</w:t>
            </w:r>
            <w:r w:rsidRPr="00EB3FA0">
              <w:rPr>
                <w:b/>
                <w:spacing w:val="-3"/>
                <w:sz w:val="28"/>
                <w:szCs w:val="28"/>
              </w:rPr>
              <w:t>m</w:t>
            </w:r>
            <w:r w:rsidRPr="00EB3FA0">
              <w:rPr>
                <w:b/>
                <w:sz w:val="28"/>
                <w:szCs w:val="28"/>
              </w:rPr>
              <w:t>ětu</w:t>
            </w:r>
          </w:p>
        </w:tc>
      </w:tr>
      <w:tr w:rsidR="000D6DB9" w:rsidTr="00420BD2">
        <w:trPr>
          <w:trHeight w:hRule="exact" w:val="25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before="7"/>
            </w:pPr>
            <w:r w:rsidRPr="00EB3FA0">
              <w:rPr>
                <w:b/>
              </w:rPr>
              <w:t>N</w:t>
            </w:r>
            <w:r w:rsidRPr="00EB3FA0">
              <w:rPr>
                <w:b/>
                <w:spacing w:val="1"/>
              </w:rPr>
              <w:t>á</w:t>
            </w:r>
            <w:r w:rsidRPr="00EB3FA0">
              <w:rPr>
                <w:b/>
              </w:rPr>
              <w:t>z</w:t>
            </w:r>
            <w:r w:rsidRPr="00EB3FA0">
              <w:rPr>
                <w:b/>
                <w:spacing w:val="1"/>
              </w:rPr>
              <w:t>e</w:t>
            </w:r>
            <w:r w:rsidRPr="00EB3FA0">
              <w:rPr>
                <w:b/>
              </w:rPr>
              <w:t>v</w:t>
            </w:r>
            <w:r w:rsidRPr="00EB3FA0">
              <w:rPr>
                <w:b/>
                <w:spacing w:val="-4"/>
              </w:rPr>
              <w:t xml:space="preserve">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1"/>
              </w:rPr>
              <w:t>h</w:t>
            </w:r>
            <w:r w:rsidRPr="00EB3FA0">
              <w:rPr>
                <w:b/>
              </w:rPr>
              <w:t>o</w:t>
            </w:r>
            <w:r w:rsidRPr="00EB3FA0">
              <w:rPr>
                <w:b/>
                <w:spacing w:val="-8"/>
              </w:rPr>
              <w:t xml:space="preserve"> </w:t>
            </w:r>
            <w:r w:rsidRPr="00EB3FA0">
              <w:rPr>
                <w:b/>
              </w:rPr>
              <w:t>pře</w:t>
            </w:r>
            <w:r w:rsidRPr="00EB3FA0">
              <w:rPr>
                <w:b/>
                <w:spacing w:val="5"/>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nil"/>
              <w:right w:val="single" w:sz="5" w:space="0" w:color="000000"/>
            </w:tcBorders>
          </w:tcPr>
          <w:p w:rsidR="000D6DB9" w:rsidRPr="00C004D7" w:rsidRDefault="000D6DB9" w:rsidP="00420BD2">
            <w:pPr>
              <w:spacing w:before="2"/>
              <w:ind w:left="70"/>
              <w:rPr>
                <w:b/>
              </w:rPr>
            </w:pPr>
            <w:r w:rsidRPr="00C004D7">
              <w:rPr>
                <w:b/>
              </w:rPr>
              <w:t>Požární ochrana</w:t>
            </w:r>
          </w:p>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T</w:t>
            </w:r>
            <w:r w:rsidRPr="00EB3FA0">
              <w:rPr>
                <w:b/>
                <w:spacing w:val="1"/>
              </w:rPr>
              <w:t>y</w:t>
            </w:r>
            <w:r w:rsidRPr="00EB3FA0">
              <w:rPr>
                <w:b/>
              </w:rPr>
              <w:t>p</w:t>
            </w:r>
            <w:r w:rsidRPr="00EB3FA0">
              <w:rPr>
                <w:b/>
                <w:spacing w:val="-3"/>
              </w:rPr>
              <w:t xml:space="preserve"> </w:t>
            </w:r>
            <w:r w:rsidRPr="00EB3FA0">
              <w:rPr>
                <w:b/>
              </w:rPr>
              <w:t>pře</w:t>
            </w:r>
            <w:r w:rsidRPr="00EB3FA0">
              <w:rPr>
                <w:b/>
                <w:spacing w:val="4"/>
              </w:rPr>
              <w:t>d</w:t>
            </w:r>
            <w:r w:rsidRPr="00EB3FA0">
              <w:rPr>
                <w:b/>
                <w:spacing w:val="-3"/>
              </w:rPr>
              <w:t>m</w:t>
            </w:r>
            <w:r w:rsidRPr="00EB3FA0">
              <w:rPr>
                <w:b/>
              </w:rPr>
              <w:t>ě</w:t>
            </w:r>
            <w:r w:rsidRPr="00EB3FA0">
              <w:rPr>
                <w:b/>
                <w:spacing w:val="1"/>
              </w:rPr>
              <w:t>t</w:t>
            </w:r>
            <w:r w:rsidRPr="00EB3FA0">
              <w:rPr>
                <w:b/>
              </w:rPr>
              <w:t>u</w:t>
            </w:r>
          </w:p>
        </w:tc>
        <w:tc>
          <w:tcPr>
            <w:tcW w:w="3506" w:type="dxa"/>
            <w:gridSpan w:val="6"/>
            <w:tcBorders>
              <w:top w:val="single" w:sz="5" w:space="0" w:color="000000"/>
              <w:left w:val="single" w:sz="27" w:space="0" w:color="F7C9AC"/>
              <w:bottom w:val="nil"/>
              <w:right w:val="single" w:sz="27" w:space="0" w:color="F7C9AC"/>
            </w:tcBorders>
          </w:tcPr>
          <w:p w:rsidR="000D6DB9" w:rsidRPr="00EB3FA0" w:rsidRDefault="000D6DB9" w:rsidP="00420BD2">
            <w:pPr>
              <w:spacing w:line="220" w:lineRule="exact"/>
              <w:ind w:left="70"/>
            </w:pPr>
            <w:r>
              <w:rPr>
                <w:spacing w:val="2"/>
              </w:rPr>
              <w:t>p</w:t>
            </w:r>
            <w:r w:rsidRPr="00EB3FA0">
              <w:rPr>
                <w:spacing w:val="1"/>
              </w:rPr>
              <w:t>o</w:t>
            </w:r>
            <w:r w:rsidRPr="00EB3FA0">
              <w:rPr>
                <w:spacing w:val="-1"/>
              </w:rPr>
              <w:t>v</w:t>
            </w:r>
            <w:r w:rsidRPr="00EB3FA0">
              <w:t>i</w:t>
            </w:r>
            <w:r w:rsidRPr="00EB3FA0">
              <w:rPr>
                <w:spacing w:val="-1"/>
              </w:rPr>
              <w:t>n</w:t>
            </w:r>
            <w:r w:rsidRPr="00EB3FA0">
              <w:rPr>
                <w:spacing w:val="1"/>
              </w:rPr>
              <w:t>n</w:t>
            </w:r>
            <w:r w:rsidRPr="00EB3FA0">
              <w:t>ý</w:t>
            </w:r>
          </w:p>
        </w:tc>
        <w:tc>
          <w:tcPr>
            <w:tcW w:w="2630" w:type="dxa"/>
            <w:gridSpan w:val="3"/>
            <w:tcBorders>
              <w:top w:val="single" w:sz="5"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4"/>
            </w:pPr>
            <w:r w:rsidRPr="00EB3FA0">
              <w:rPr>
                <w:b/>
              </w:rPr>
              <w:t>d</w:t>
            </w:r>
            <w:r w:rsidRPr="00EB3FA0">
              <w:rPr>
                <w:b/>
                <w:spacing w:val="1"/>
              </w:rPr>
              <w:t>o</w:t>
            </w:r>
            <w:r w:rsidRPr="00EB3FA0">
              <w:rPr>
                <w:b/>
              </w:rPr>
              <w:t>p</w:t>
            </w:r>
            <w:r w:rsidRPr="00EB3FA0">
              <w:rPr>
                <w:b/>
                <w:spacing w:val="1"/>
              </w:rPr>
              <w:t>o</w:t>
            </w:r>
            <w:r w:rsidRPr="00EB3FA0">
              <w:rPr>
                <w:b/>
              </w:rPr>
              <w:t>ruč</w:t>
            </w:r>
            <w:r w:rsidRPr="00EB3FA0">
              <w:rPr>
                <w:b/>
                <w:spacing w:val="1"/>
              </w:rPr>
              <w:t>e</w:t>
            </w:r>
            <w:r w:rsidRPr="00EB3FA0">
              <w:rPr>
                <w:b/>
              </w:rPr>
              <w:t>ný</w:t>
            </w:r>
            <w:r w:rsidRPr="00EB3FA0">
              <w:rPr>
                <w:b/>
                <w:spacing w:val="-9"/>
              </w:rPr>
              <w:t xml:space="preserve"> </w:t>
            </w:r>
            <w:r w:rsidRPr="00EB3FA0">
              <w:rPr>
                <w:b/>
              </w:rPr>
              <w:t>r</w:t>
            </w:r>
            <w:r w:rsidRPr="00EB3FA0">
              <w:rPr>
                <w:b/>
                <w:spacing w:val="1"/>
              </w:rPr>
              <w:t>o</w:t>
            </w:r>
            <w:r w:rsidRPr="00EB3FA0">
              <w:rPr>
                <w:b/>
              </w:rPr>
              <w:t>čn</w:t>
            </w:r>
            <w:r w:rsidRPr="00EB3FA0">
              <w:rPr>
                <w:b/>
                <w:spacing w:val="2"/>
              </w:rPr>
              <w:t>í</w:t>
            </w:r>
            <w:r w:rsidRPr="00EB3FA0">
              <w:rPr>
                <w:b/>
              </w:rPr>
              <w:t>k</w:t>
            </w:r>
            <w:r w:rsidRPr="00EB3FA0">
              <w:rPr>
                <w:b/>
                <w:spacing w:val="-9"/>
              </w:rPr>
              <w:t xml:space="preserve"> </w:t>
            </w:r>
            <w:r w:rsidRPr="00EB3FA0">
              <w:rPr>
                <w:b/>
              </w:rPr>
              <w:t>/</w:t>
            </w:r>
            <w:r w:rsidRPr="00EB3FA0">
              <w:rPr>
                <w:b/>
                <w:spacing w:val="-1"/>
              </w:rPr>
              <w:t xml:space="preserve"> </w:t>
            </w:r>
            <w:r w:rsidRPr="00EB3FA0">
              <w:rPr>
                <w:b/>
              </w:rPr>
              <w:t>s</w:t>
            </w:r>
            <w:r w:rsidRPr="00EB3FA0">
              <w:rPr>
                <w:b/>
                <w:spacing w:val="2"/>
              </w:rPr>
              <w:t>e</w:t>
            </w:r>
            <w:r w:rsidRPr="00EB3FA0">
              <w:rPr>
                <w:b/>
                <w:spacing w:val="-3"/>
              </w:rPr>
              <w:t>m</w:t>
            </w:r>
            <w:r w:rsidRPr="00EB3FA0">
              <w:rPr>
                <w:b/>
                <w:spacing w:val="3"/>
              </w:rPr>
              <w:t>e</w:t>
            </w:r>
            <w:r w:rsidRPr="00EB3FA0">
              <w:rPr>
                <w:b/>
                <w:spacing w:val="-1"/>
              </w:rPr>
              <w:t>s</w:t>
            </w:r>
            <w:r w:rsidRPr="00EB3FA0">
              <w:rPr>
                <w:b/>
                <w:spacing w:val="1"/>
              </w:rPr>
              <w:t>t</w:t>
            </w:r>
            <w:r w:rsidRPr="00EB3FA0">
              <w:rPr>
                <w:b/>
              </w:rPr>
              <w:t>r</w:t>
            </w:r>
          </w:p>
        </w:tc>
        <w:tc>
          <w:tcPr>
            <w:tcW w:w="701" w:type="dxa"/>
            <w:tcBorders>
              <w:top w:val="single" w:sz="5" w:space="0" w:color="000000"/>
              <w:left w:val="single" w:sz="27" w:space="0" w:color="F7C9AC"/>
              <w:bottom w:val="single" w:sz="5" w:space="0" w:color="000000"/>
              <w:right w:val="single" w:sz="5" w:space="0" w:color="000000"/>
            </w:tcBorders>
          </w:tcPr>
          <w:p w:rsidR="000D6DB9" w:rsidRPr="00EB3FA0" w:rsidRDefault="000D6DB9" w:rsidP="00420BD2">
            <w:pPr>
              <w:spacing w:line="220" w:lineRule="exact"/>
              <w:ind w:left="139"/>
            </w:pPr>
            <w:r>
              <w:rPr>
                <w:spacing w:val="1"/>
              </w:rPr>
              <w:t>2</w:t>
            </w:r>
            <w:r w:rsidRPr="00EB3FA0">
              <w:t>/</w:t>
            </w:r>
            <w:r>
              <w:rPr>
                <w:spacing w:val="-2"/>
              </w:rPr>
              <w:t>L</w:t>
            </w:r>
            <w:r w:rsidRPr="00EB3FA0">
              <w:t>S</w:t>
            </w:r>
          </w:p>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rPr>
              <w:t>studijn</w:t>
            </w:r>
            <w:r w:rsidRPr="00EB3FA0">
              <w:rPr>
                <w:b/>
                <w:spacing w:val="2"/>
              </w:rPr>
              <w:t>í</w:t>
            </w:r>
            <w:r w:rsidRPr="00EB3FA0">
              <w:rPr>
                <w:b/>
              </w:rPr>
              <w:t>ho</w:t>
            </w:r>
            <w:r w:rsidRPr="00EB3FA0">
              <w:rPr>
                <w:b/>
                <w:spacing w:val="-8"/>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1766" w:type="dxa"/>
            <w:gridSpan w:val="3"/>
            <w:tcBorders>
              <w:top w:val="single" w:sz="5" w:space="0" w:color="000000"/>
              <w:left w:val="single" w:sz="27" w:space="0" w:color="F7C9AC"/>
              <w:bottom w:val="single" w:sz="5" w:space="0" w:color="000000"/>
              <w:right w:val="single" w:sz="27" w:space="0" w:color="F7C9AC"/>
            </w:tcBorders>
          </w:tcPr>
          <w:p w:rsidR="000D6DB9" w:rsidRPr="00EB3FA0" w:rsidRDefault="000D6DB9" w:rsidP="00420BD2">
            <w:pPr>
              <w:spacing w:line="220" w:lineRule="exact"/>
              <w:ind w:left="70"/>
            </w:pPr>
            <w:r w:rsidRPr="00EB3FA0">
              <w:rPr>
                <w:spacing w:val="1"/>
              </w:rPr>
              <w:t>2</w:t>
            </w:r>
            <w:r>
              <w:rPr>
                <w:spacing w:val="1"/>
              </w:rPr>
              <w:t>8</w:t>
            </w:r>
            <w:r w:rsidRPr="00EB3FA0">
              <w:t>p</w:t>
            </w:r>
            <w:r w:rsidRPr="00EB3FA0">
              <w:rPr>
                <w:spacing w:val="-2"/>
              </w:rPr>
              <w:t xml:space="preserve"> </w:t>
            </w:r>
            <w:r>
              <w:t>–</w:t>
            </w:r>
            <w:r w:rsidRPr="00EB3FA0">
              <w:rPr>
                <w:spacing w:val="-3"/>
              </w:rPr>
              <w:t xml:space="preserve"> </w:t>
            </w:r>
            <w:r>
              <w:rPr>
                <w:spacing w:val="1"/>
              </w:rPr>
              <w:t>28</w:t>
            </w:r>
            <w:r w:rsidRPr="00EB3FA0">
              <w:t>s</w:t>
            </w:r>
            <w:r w:rsidRPr="00EB3FA0">
              <w:rPr>
                <w:spacing w:val="-3"/>
              </w:rPr>
              <w:t xml:space="preserve"> </w:t>
            </w:r>
          </w:p>
        </w:tc>
        <w:tc>
          <w:tcPr>
            <w:tcW w:w="858" w:type="dxa"/>
            <w:tcBorders>
              <w:top w:val="single" w:sz="5"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5"/>
            </w:pPr>
            <w:r w:rsidRPr="00EB3FA0">
              <w:rPr>
                <w:b/>
              </w:rPr>
              <w:t>h</w:t>
            </w:r>
            <w:r w:rsidRPr="00EB3FA0">
              <w:rPr>
                <w:b/>
                <w:spacing w:val="1"/>
              </w:rPr>
              <w:t>o</w:t>
            </w:r>
            <w:r w:rsidRPr="00EB3FA0">
              <w:rPr>
                <w:b/>
              </w:rPr>
              <w:t>d.</w:t>
            </w:r>
          </w:p>
        </w:tc>
        <w:tc>
          <w:tcPr>
            <w:tcW w:w="881" w:type="dxa"/>
            <w:gridSpan w:val="2"/>
            <w:tcBorders>
              <w:top w:val="single" w:sz="5" w:space="0" w:color="000000"/>
              <w:left w:val="single" w:sz="27" w:space="0" w:color="F7C9AC"/>
              <w:bottom w:val="single" w:sz="5" w:space="0" w:color="000000"/>
              <w:right w:val="single" w:sz="27" w:space="0" w:color="F7C9AC"/>
            </w:tcBorders>
          </w:tcPr>
          <w:p w:rsidR="000D6DB9" w:rsidRPr="00EB3FA0" w:rsidRDefault="000D6DB9" w:rsidP="00420BD2">
            <w:pPr>
              <w:spacing w:line="220" w:lineRule="exact"/>
              <w:ind w:left="69"/>
            </w:pPr>
            <w:r>
              <w:rPr>
                <w:spacing w:val="1"/>
              </w:rPr>
              <w:t>56</w:t>
            </w:r>
          </w:p>
        </w:tc>
        <w:tc>
          <w:tcPr>
            <w:tcW w:w="2123" w:type="dxa"/>
            <w:gridSpan w:val="2"/>
            <w:tcBorders>
              <w:top w:val="single" w:sz="5"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4"/>
            </w:pPr>
            <w:r w:rsidRPr="00EB3FA0">
              <w:rPr>
                <w:b/>
                <w:spacing w:val="-3"/>
              </w:rPr>
              <w:t>k</w:t>
            </w:r>
            <w:r w:rsidRPr="00EB3FA0">
              <w:rPr>
                <w:b/>
              </w:rPr>
              <w:t>r</w:t>
            </w:r>
            <w:r w:rsidRPr="00EB3FA0">
              <w:rPr>
                <w:b/>
                <w:spacing w:val="3"/>
              </w:rPr>
              <w:t>e</w:t>
            </w:r>
            <w:r w:rsidRPr="00EB3FA0">
              <w:rPr>
                <w:b/>
              </w:rPr>
              <w:t>ditů</w:t>
            </w:r>
          </w:p>
        </w:tc>
        <w:tc>
          <w:tcPr>
            <w:tcW w:w="1207" w:type="dxa"/>
            <w:gridSpan w:val="2"/>
            <w:tcBorders>
              <w:top w:val="nil"/>
              <w:left w:val="single" w:sz="27" w:space="0" w:color="F7C9AC"/>
              <w:bottom w:val="single" w:sz="5" w:space="0" w:color="000000"/>
              <w:right w:val="single" w:sz="5" w:space="0" w:color="000000"/>
            </w:tcBorders>
          </w:tcPr>
          <w:p w:rsidR="000D6DB9" w:rsidRPr="00EB3FA0" w:rsidRDefault="000D6DB9" w:rsidP="00420BD2">
            <w:pPr>
              <w:jc w:val="center"/>
            </w:pPr>
            <w:r>
              <w:t>4</w:t>
            </w:r>
          </w:p>
        </w:tc>
      </w:tr>
      <w:tr w:rsidR="000D6DB9" w:rsidTr="00420BD2">
        <w:trPr>
          <w:trHeight w:hRule="exact" w:val="47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Pr</w:t>
            </w:r>
            <w:r w:rsidRPr="00EB3FA0">
              <w:rPr>
                <w:b/>
                <w:spacing w:val="1"/>
              </w:rPr>
              <w:t>e</w:t>
            </w:r>
            <w:r w:rsidRPr="00EB3FA0">
              <w:rPr>
                <w:b/>
              </w:rPr>
              <w:t>r</w:t>
            </w:r>
            <w:r w:rsidRPr="00EB3FA0">
              <w:rPr>
                <w:b/>
                <w:spacing w:val="1"/>
              </w:rPr>
              <w:t>e</w:t>
            </w:r>
            <w:r w:rsidRPr="00EB3FA0">
              <w:rPr>
                <w:b/>
                <w:spacing w:val="-3"/>
              </w:rPr>
              <w:t>k</w:t>
            </w:r>
            <w:r w:rsidRPr="00EB3FA0">
              <w:rPr>
                <w:b/>
                <w:spacing w:val="1"/>
              </w:rPr>
              <w:t>v</w:t>
            </w:r>
            <w:r w:rsidRPr="00EB3FA0">
              <w:rPr>
                <w:b/>
              </w:rPr>
              <w:t>izi</w:t>
            </w:r>
            <w:r w:rsidRPr="00EB3FA0">
              <w:rPr>
                <w:b/>
                <w:spacing w:val="1"/>
              </w:rPr>
              <w:t>ty</w:t>
            </w:r>
            <w:r w:rsidRPr="00EB3FA0">
              <w:rPr>
                <w:b/>
              </w:rPr>
              <w:t>,</w:t>
            </w:r>
            <w:r w:rsidRPr="00EB3FA0">
              <w:rPr>
                <w:b/>
                <w:spacing w:val="-8"/>
              </w:rPr>
              <w:t xml:space="preserve"> </w:t>
            </w:r>
            <w:r w:rsidRPr="00EB3FA0">
              <w:rPr>
                <w:b/>
                <w:spacing w:val="-3"/>
              </w:rPr>
              <w:t>k</w:t>
            </w:r>
            <w:r w:rsidRPr="00EB3FA0">
              <w:rPr>
                <w:b/>
                <w:spacing w:val="1"/>
              </w:rPr>
              <w:t>o</w:t>
            </w:r>
            <w:r w:rsidRPr="00EB3FA0">
              <w:rPr>
                <w:b/>
              </w:rPr>
              <w:t>r</w:t>
            </w:r>
            <w:r w:rsidRPr="00EB3FA0">
              <w:rPr>
                <w:b/>
                <w:spacing w:val="3"/>
              </w:rPr>
              <w:t>e</w:t>
            </w:r>
            <w:r w:rsidRPr="00EB3FA0">
              <w:rPr>
                <w:b/>
                <w:spacing w:val="-3"/>
              </w:rPr>
              <w:t>k</w:t>
            </w:r>
            <w:r w:rsidRPr="00EB3FA0">
              <w:rPr>
                <w:b/>
                <w:spacing w:val="1"/>
              </w:rPr>
              <w:t>v</w:t>
            </w:r>
            <w:r w:rsidRPr="00EB3FA0">
              <w:rPr>
                <w:b/>
              </w:rPr>
              <w:t>izi</w:t>
            </w:r>
            <w:r w:rsidRPr="00EB3FA0">
              <w:rPr>
                <w:b/>
                <w:spacing w:val="1"/>
              </w:rPr>
              <w:t>ty</w:t>
            </w:r>
            <w:r w:rsidRPr="00EB3FA0">
              <w:rPr>
                <w:b/>
              </w:rPr>
              <w:t>,</w:t>
            </w:r>
          </w:p>
          <w:p w:rsidR="000D6DB9" w:rsidRPr="00EB3FA0" w:rsidRDefault="000D6DB9" w:rsidP="00420BD2">
            <w:r w:rsidRPr="00EB3FA0">
              <w:rPr>
                <w:b/>
              </w:rPr>
              <w:t>e</w:t>
            </w:r>
            <w:r w:rsidRPr="00EB3FA0">
              <w:rPr>
                <w:b/>
                <w:spacing w:val="-2"/>
              </w:rPr>
              <w:t>k</w:t>
            </w:r>
            <w:r w:rsidRPr="00EB3FA0">
              <w:rPr>
                <w:b/>
                <w:spacing w:val="1"/>
              </w:rPr>
              <w:t>v</w:t>
            </w:r>
            <w:r w:rsidRPr="00EB3FA0">
              <w:rPr>
                <w:b/>
              </w:rPr>
              <w:t>i</w:t>
            </w:r>
            <w:r w:rsidRPr="00EB3FA0">
              <w:rPr>
                <w:b/>
                <w:spacing w:val="1"/>
              </w:rPr>
              <w:t>va</w:t>
            </w:r>
            <w:r w:rsidRPr="00EB3FA0">
              <w:rPr>
                <w:b/>
              </w:rPr>
              <w:t>lence</w:t>
            </w:r>
          </w:p>
        </w:tc>
        <w:tc>
          <w:tcPr>
            <w:tcW w:w="6836" w:type="dxa"/>
            <w:gridSpan w:val="10"/>
            <w:tcBorders>
              <w:top w:val="nil"/>
              <w:left w:val="single" w:sz="27" w:space="0" w:color="F7C9AC"/>
              <w:bottom w:val="nil"/>
              <w:right w:val="single" w:sz="5" w:space="0" w:color="000000"/>
            </w:tcBorders>
          </w:tcPr>
          <w:p w:rsidR="000D6DB9" w:rsidRPr="00E63B60" w:rsidRDefault="000D6DB9" w:rsidP="00420BD2">
            <w:pPr>
              <w:spacing w:line="220" w:lineRule="exact"/>
              <w:ind w:left="70"/>
            </w:pPr>
            <w:r w:rsidRPr="00E63B60">
              <w:t>Předpokladem úspěšného zvládnutí předmětu je systematická příprava a studium předepsané a doporučené l</w:t>
            </w:r>
            <w:r>
              <w:t>iteratury.</w:t>
            </w:r>
          </w:p>
          <w:p w:rsidR="000D6DB9" w:rsidRPr="00EB3FA0" w:rsidRDefault="000D6DB9" w:rsidP="00420BD2">
            <w:pPr>
              <w:spacing w:line="220" w:lineRule="exact"/>
              <w:ind w:left="70"/>
            </w:pPr>
          </w:p>
        </w:tc>
      </w:tr>
      <w:tr w:rsidR="000D6DB9" w:rsidTr="00420BD2">
        <w:trPr>
          <w:trHeight w:hRule="exact" w:val="235"/>
        </w:trPr>
        <w:tc>
          <w:tcPr>
            <w:tcW w:w="72" w:type="dxa"/>
            <w:vMerge w:val="restart"/>
            <w:tcBorders>
              <w:top w:val="single" w:sz="5" w:space="0" w:color="000000"/>
              <w:left w:val="single" w:sz="27" w:space="0" w:color="F7C9AC"/>
              <w:right w:val="nil"/>
            </w:tcBorders>
          </w:tcPr>
          <w:p w:rsidR="000D6DB9" w:rsidRDefault="000D6DB9" w:rsidP="00420BD2"/>
        </w:tc>
        <w:tc>
          <w:tcPr>
            <w:tcW w:w="2984" w:type="dxa"/>
            <w:vMerge w:val="restart"/>
            <w:tcBorders>
              <w:top w:val="single" w:sz="5" w:space="0" w:color="000000"/>
              <w:left w:val="nil"/>
              <w:right w:val="single" w:sz="27" w:space="0" w:color="F7C9AC"/>
            </w:tcBorders>
            <w:shd w:val="clear" w:color="auto" w:fill="F7C9AC"/>
          </w:tcPr>
          <w:p w:rsidR="000D6DB9" w:rsidRPr="00EB3FA0" w:rsidRDefault="000D6DB9" w:rsidP="00420BD2">
            <w:pPr>
              <w:spacing w:line="220" w:lineRule="exact"/>
            </w:pPr>
            <w:r w:rsidRPr="00EB3FA0">
              <w:rPr>
                <w:b/>
                <w:spacing w:val="-3"/>
              </w:rPr>
              <w:t>Z</w:t>
            </w:r>
            <w:r w:rsidRPr="00EB3FA0">
              <w:rPr>
                <w:b/>
                <w:spacing w:val="2"/>
              </w:rPr>
              <w:t>pů</w:t>
            </w:r>
            <w:r w:rsidRPr="00EB3FA0">
              <w:rPr>
                <w:b/>
                <w:spacing w:val="-1"/>
              </w:rPr>
              <w:t>s</w:t>
            </w:r>
            <w:r w:rsidRPr="00EB3FA0">
              <w:rPr>
                <w:b/>
                <w:spacing w:val="1"/>
              </w:rPr>
              <w:t>o</w:t>
            </w:r>
            <w:r w:rsidRPr="00EB3FA0">
              <w:rPr>
                <w:b/>
              </w:rPr>
              <w:t>b</w:t>
            </w:r>
            <w:r w:rsidRPr="00EB3FA0">
              <w:rPr>
                <w:b/>
                <w:spacing w:val="-6"/>
              </w:rPr>
              <w:t xml:space="preserve"> </w:t>
            </w:r>
            <w:r w:rsidRPr="00EB3FA0">
              <w:rPr>
                <w:b/>
                <w:spacing w:val="1"/>
              </w:rPr>
              <w:t>ov</w:t>
            </w:r>
            <w:r w:rsidRPr="00EB3FA0">
              <w:rPr>
                <w:b/>
              </w:rPr>
              <w:t>ě</w:t>
            </w:r>
            <w:r w:rsidRPr="00EB3FA0">
              <w:rPr>
                <w:b/>
                <w:spacing w:val="1"/>
              </w:rPr>
              <w:t>ř</w:t>
            </w:r>
            <w:r w:rsidRPr="00EB3FA0">
              <w:rPr>
                <w:b/>
              </w:rPr>
              <w:t>ení</w:t>
            </w:r>
            <w:r w:rsidRPr="00EB3FA0">
              <w:rPr>
                <w:b/>
                <w:spacing w:val="-6"/>
              </w:rPr>
              <w:t xml:space="preserve"> </w:t>
            </w:r>
            <w:r w:rsidRPr="00EB3FA0">
              <w:rPr>
                <w:b/>
              </w:rPr>
              <w:t>stu</w:t>
            </w:r>
            <w:r w:rsidRPr="00EB3FA0">
              <w:rPr>
                <w:b/>
                <w:spacing w:val="-1"/>
              </w:rPr>
              <w:t>d</w:t>
            </w:r>
            <w:r w:rsidRPr="00EB3FA0">
              <w:rPr>
                <w:b/>
              </w:rPr>
              <w:t>ij</w:t>
            </w:r>
            <w:r w:rsidRPr="00EB3FA0">
              <w:rPr>
                <w:b/>
                <w:spacing w:val="2"/>
              </w:rPr>
              <w:t>n</w:t>
            </w:r>
            <w:r w:rsidRPr="00EB3FA0">
              <w:rPr>
                <w:b/>
              </w:rPr>
              <w:t>ích</w:t>
            </w:r>
          </w:p>
          <w:p w:rsidR="000D6DB9" w:rsidRPr="00EB3FA0" w:rsidRDefault="000D6DB9" w:rsidP="00420BD2">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ů</w:t>
            </w:r>
          </w:p>
        </w:tc>
        <w:tc>
          <w:tcPr>
            <w:tcW w:w="3506" w:type="dxa"/>
            <w:gridSpan w:val="6"/>
            <w:vMerge w:val="restart"/>
            <w:tcBorders>
              <w:top w:val="single" w:sz="5" w:space="0" w:color="000000"/>
              <w:left w:val="single" w:sz="27" w:space="0" w:color="F7C9AC"/>
              <w:right w:val="single" w:sz="5" w:space="0" w:color="000000"/>
            </w:tcBorders>
          </w:tcPr>
          <w:p w:rsidR="000D6DB9" w:rsidRPr="00EB3FA0" w:rsidRDefault="000D6DB9" w:rsidP="00420BD2">
            <w:pPr>
              <w:spacing w:line="220" w:lineRule="exact"/>
              <w:ind w:left="70"/>
            </w:pPr>
            <w:r>
              <w:rPr>
                <w:spacing w:val="-2"/>
              </w:rPr>
              <w:t>z</w:t>
            </w:r>
            <w:r w:rsidRPr="00EB3FA0">
              <w:t>á</w:t>
            </w:r>
            <w:r w:rsidRPr="00EB3FA0">
              <w:rPr>
                <w:spacing w:val="1"/>
              </w:rPr>
              <w:t>po</w:t>
            </w:r>
            <w:r w:rsidRPr="00EB3FA0">
              <w:t>č</w:t>
            </w:r>
            <w:r w:rsidRPr="00EB3FA0">
              <w:rPr>
                <w:spacing w:val="1"/>
              </w:rPr>
              <w:t>e</w:t>
            </w:r>
            <w:r w:rsidRPr="00EB3FA0">
              <w:t>t,</w:t>
            </w:r>
            <w:r w:rsidRPr="00EB3FA0">
              <w:rPr>
                <w:spacing w:val="-6"/>
              </w:rPr>
              <w:t xml:space="preserve"> </w:t>
            </w:r>
            <w:r w:rsidRPr="00EB3FA0">
              <w:t>z</w:t>
            </w:r>
            <w:r w:rsidRPr="00EB3FA0">
              <w:rPr>
                <w:spacing w:val="-1"/>
              </w:rPr>
              <w:t>k</w:t>
            </w:r>
            <w:r w:rsidRPr="00EB3FA0">
              <w:rPr>
                <w:spacing w:val="1"/>
              </w:rPr>
              <w:t>o</w:t>
            </w:r>
            <w:r w:rsidRPr="00EB3FA0">
              <w:rPr>
                <w:spacing w:val="-1"/>
              </w:rPr>
              <w:t>u</w:t>
            </w:r>
            <w:r w:rsidRPr="00EB3FA0">
              <w:rPr>
                <w:spacing w:val="2"/>
              </w:rPr>
              <w:t>š</w:t>
            </w:r>
            <w:r w:rsidRPr="00EB3FA0">
              <w:rPr>
                <w:spacing w:val="-1"/>
              </w:rPr>
              <w:t>k</w:t>
            </w:r>
            <w:r w:rsidRPr="00EB3FA0">
              <w:t>a</w:t>
            </w:r>
          </w:p>
        </w:tc>
        <w:tc>
          <w:tcPr>
            <w:tcW w:w="70" w:type="dxa"/>
            <w:tcBorders>
              <w:top w:val="single" w:sz="5" w:space="0" w:color="000000"/>
              <w:left w:val="single" w:sz="27" w:space="0" w:color="F7C9AC"/>
              <w:bottom w:val="nil"/>
              <w:right w:val="nil"/>
            </w:tcBorders>
          </w:tcPr>
          <w:p w:rsidR="000D6DB9" w:rsidRPr="00EB3FA0" w:rsidRDefault="000D6DB9" w:rsidP="00420BD2"/>
        </w:tc>
        <w:tc>
          <w:tcPr>
            <w:tcW w:w="2054" w:type="dxa"/>
            <w:tcBorders>
              <w:top w:val="single" w:sz="5" w:space="0" w:color="000000"/>
              <w:left w:val="nil"/>
              <w:bottom w:val="nil"/>
              <w:right w:val="single" w:sz="27" w:space="0" w:color="F7C9AC"/>
            </w:tcBorders>
            <w:shd w:val="clear" w:color="auto" w:fill="F7C9AC"/>
          </w:tcPr>
          <w:p w:rsidR="000D6DB9" w:rsidRPr="00EB3FA0" w:rsidRDefault="000D6DB9" w:rsidP="00420BD2">
            <w:pPr>
              <w:spacing w:line="220" w:lineRule="exact"/>
            </w:pPr>
            <w:r w:rsidRPr="00EB3FA0">
              <w:rPr>
                <w:b/>
              </w:rPr>
              <w:t>F</w:t>
            </w:r>
            <w:r w:rsidRPr="00EB3FA0">
              <w:rPr>
                <w:b/>
                <w:spacing w:val="1"/>
              </w:rPr>
              <w:t>o</w:t>
            </w:r>
            <w:r w:rsidRPr="00EB3FA0">
              <w:rPr>
                <w:b/>
                <w:spacing w:val="3"/>
              </w:rPr>
              <w:t>r</w:t>
            </w:r>
            <w:r w:rsidRPr="00EB3FA0">
              <w:rPr>
                <w:b/>
                <w:spacing w:val="-5"/>
              </w:rPr>
              <w:t>m</w:t>
            </w:r>
            <w:r w:rsidRPr="00EB3FA0">
              <w:rPr>
                <w:b/>
              </w:rPr>
              <w:t>a</w:t>
            </w:r>
            <w:r w:rsidRPr="00EB3FA0">
              <w:rPr>
                <w:b/>
                <w:spacing w:val="-5"/>
              </w:rPr>
              <w:t xml:space="preserve"> </w:t>
            </w:r>
            <w:r w:rsidRPr="00EB3FA0">
              <w:rPr>
                <w:b/>
                <w:spacing w:val="1"/>
              </w:rPr>
              <w:t>vý</w:t>
            </w:r>
            <w:r w:rsidRPr="00EB3FA0">
              <w:rPr>
                <w:b/>
                <w:spacing w:val="2"/>
              </w:rPr>
              <w:t>u</w:t>
            </w:r>
            <w:r w:rsidRPr="00EB3FA0">
              <w:rPr>
                <w:b/>
                <w:spacing w:val="-3"/>
              </w:rPr>
              <w:t>k</w:t>
            </w:r>
            <w:r w:rsidRPr="00EB3FA0">
              <w:rPr>
                <w:b/>
              </w:rPr>
              <w:t>y</w:t>
            </w:r>
          </w:p>
        </w:tc>
        <w:tc>
          <w:tcPr>
            <w:tcW w:w="1207" w:type="dxa"/>
            <w:gridSpan w:val="2"/>
            <w:vMerge w:val="restart"/>
            <w:tcBorders>
              <w:top w:val="single" w:sz="5" w:space="0" w:color="000000"/>
              <w:left w:val="single" w:sz="5" w:space="0" w:color="000000"/>
              <w:right w:val="single" w:sz="5" w:space="0" w:color="000000"/>
            </w:tcBorders>
          </w:tcPr>
          <w:p w:rsidR="000D6DB9" w:rsidRPr="00EB3FA0" w:rsidRDefault="000D6DB9" w:rsidP="00420BD2">
            <w:pPr>
              <w:spacing w:line="220" w:lineRule="exact"/>
              <w:ind w:left="64"/>
            </w:pPr>
            <w:r>
              <w:rPr>
                <w:spacing w:val="2"/>
              </w:rPr>
              <w:t>p</w:t>
            </w:r>
            <w:r w:rsidRPr="00EB3FA0">
              <w:rPr>
                <w:spacing w:val="1"/>
              </w:rPr>
              <w:t>ř</w:t>
            </w:r>
            <w:r w:rsidRPr="00EB3FA0">
              <w:t>e</w:t>
            </w:r>
            <w:r w:rsidRPr="00EB3FA0">
              <w:rPr>
                <w:spacing w:val="1"/>
              </w:rPr>
              <w:t>d</w:t>
            </w:r>
            <w:r w:rsidRPr="00EB3FA0">
              <w:rPr>
                <w:spacing w:val="-1"/>
              </w:rPr>
              <w:t>n</w:t>
            </w:r>
            <w:r w:rsidRPr="00EB3FA0">
              <w:t>áš</w:t>
            </w:r>
            <w:r w:rsidRPr="00EB3FA0">
              <w:rPr>
                <w:spacing w:val="-2"/>
              </w:rPr>
              <w:t>k</w:t>
            </w:r>
            <w:r w:rsidRPr="00EB3FA0">
              <w:t>a,</w:t>
            </w:r>
          </w:p>
          <w:p w:rsidR="000D6DB9" w:rsidRPr="00EB3FA0" w:rsidRDefault="000D6DB9" w:rsidP="00420BD2">
            <w:pPr>
              <w:ind w:left="64"/>
            </w:pPr>
            <w:r w:rsidRPr="00EB3FA0">
              <w:rPr>
                <w:spacing w:val="-1"/>
              </w:rPr>
              <w:t>s</w:t>
            </w:r>
            <w:r w:rsidRPr="00EB3FA0">
              <w:rPr>
                <w:spacing w:val="3"/>
              </w:rPr>
              <w:t>e</w:t>
            </w:r>
            <w:r w:rsidRPr="00EB3FA0">
              <w:rPr>
                <w:spacing w:val="-4"/>
              </w:rPr>
              <w:t>m</w:t>
            </w:r>
            <w:r w:rsidRPr="00EB3FA0">
              <w:rPr>
                <w:spacing w:val="2"/>
              </w:rPr>
              <w:t>i</w:t>
            </w:r>
            <w:r w:rsidRPr="00EB3FA0">
              <w:rPr>
                <w:spacing w:val="-1"/>
              </w:rPr>
              <w:t>n</w:t>
            </w:r>
            <w:r w:rsidRPr="00EB3FA0">
              <w:t>ář</w:t>
            </w:r>
          </w:p>
        </w:tc>
      </w:tr>
      <w:tr w:rsidR="000D6DB9" w:rsidTr="00420BD2">
        <w:trPr>
          <w:trHeight w:hRule="exact" w:val="235"/>
        </w:trPr>
        <w:tc>
          <w:tcPr>
            <w:tcW w:w="72" w:type="dxa"/>
            <w:vMerge/>
            <w:tcBorders>
              <w:left w:val="single" w:sz="27" w:space="0" w:color="F7C9AC"/>
              <w:bottom w:val="single" w:sz="5" w:space="0" w:color="000000"/>
              <w:right w:val="nil"/>
            </w:tcBorders>
          </w:tcPr>
          <w:p w:rsidR="000D6DB9" w:rsidRDefault="000D6DB9" w:rsidP="00420BD2"/>
        </w:tc>
        <w:tc>
          <w:tcPr>
            <w:tcW w:w="2984" w:type="dxa"/>
            <w:vMerge/>
            <w:tcBorders>
              <w:left w:val="nil"/>
              <w:bottom w:val="single" w:sz="5" w:space="0" w:color="000000"/>
              <w:right w:val="single" w:sz="27" w:space="0" w:color="F7C9AC"/>
            </w:tcBorders>
            <w:shd w:val="clear" w:color="auto" w:fill="F7C9AC"/>
          </w:tcPr>
          <w:p w:rsidR="000D6DB9" w:rsidRPr="00EB3FA0" w:rsidRDefault="000D6DB9" w:rsidP="00420BD2"/>
        </w:tc>
        <w:tc>
          <w:tcPr>
            <w:tcW w:w="3506" w:type="dxa"/>
            <w:gridSpan w:val="6"/>
            <w:vMerge/>
            <w:tcBorders>
              <w:left w:val="single" w:sz="27" w:space="0" w:color="F7C9AC"/>
              <w:bottom w:val="single" w:sz="5" w:space="0" w:color="000000"/>
              <w:right w:val="single" w:sz="5" w:space="0" w:color="000000"/>
            </w:tcBorders>
          </w:tcPr>
          <w:p w:rsidR="000D6DB9" w:rsidRPr="00EB3FA0" w:rsidRDefault="000D6DB9" w:rsidP="00420BD2"/>
        </w:tc>
        <w:tc>
          <w:tcPr>
            <w:tcW w:w="2123" w:type="dxa"/>
            <w:gridSpan w:val="2"/>
            <w:tcBorders>
              <w:top w:val="nil"/>
              <w:left w:val="single" w:sz="5" w:space="0" w:color="000000"/>
              <w:bottom w:val="single" w:sz="5" w:space="0" w:color="000000"/>
              <w:right w:val="single" w:sz="5" w:space="0" w:color="000000"/>
            </w:tcBorders>
            <w:shd w:val="clear" w:color="auto" w:fill="F7C9AC"/>
          </w:tcPr>
          <w:p w:rsidR="000D6DB9" w:rsidRPr="00EB3FA0" w:rsidRDefault="000D6DB9" w:rsidP="00420BD2"/>
        </w:tc>
        <w:tc>
          <w:tcPr>
            <w:tcW w:w="1207" w:type="dxa"/>
            <w:gridSpan w:val="2"/>
            <w:vMerge/>
            <w:tcBorders>
              <w:left w:val="single" w:sz="5" w:space="0" w:color="000000"/>
              <w:bottom w:val="single" w:sz="5" w:space="0" w:color="000000"/>
              <w:right w:val="single" w:sz="5" w:space="0" w:color="000000"/>
            </w:tcBorders>
          </w:tcPr>
          <w:p w:rsidR="000D6DB9" w:rsidRPr="00EB3FA0" w:rsidRDefault="000D6DB9" w:rsidP="00420BD2"/>
        </w:tc>
      </w:tr>
      <w:tr w:rsidR="000D6DB9" w:rsidTr="00420BD2">
        <w:trPr>
          <w:trHeight w:hRule="exact" w:val="102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ind w:right="-41"/>
            </w:pPr>
            <w:r w:rsidRPr="00EB3FA0">
              <w:rPr>
                <w:b/>
              </w:rPr>
              <w:t>F</w:t>
            </w:r>
            <w:r w:rsidRPr="00EB3FA0">
              <w:rPr>
                <w:b/>
                <w:spacing w:val="1"/>
              </w:rPr>
              <w:t>o</w:t>
            </w:r>
            <w:r w:rsidRPr="00EB3FA0">
              <w:rPr>
                <w:b/>
                <w:spacing w:val="3"/>
              </w:rPr>
              <w:t>r</w:t>
            </w:r>
            <w:r w:rsidRPr="00EB3FA0">
              <w:rPr>
                <w:b/>
                <w:spacing w:val="-5"/>
              </w:rPr>
              <w:t>m</w:t>
            </w:r>
            <w:r w:rsidRPr="00EB3FA0">
              <w:rPr>
                <w:b/>
              </w:rPr>
              <w:t>a z</w:t>
            </w:r>
            <w:r w:rsidRPr="00EB3FA0">
              <w:rPr>
                <w:b/>
                <w:spacing w:val="2"/>
              </w:rPr>
              <w:t>p</w:t>
            </w:r>
            <w:r w:rsidRPr="00EB3FA0">
              <w:rPr>
                <w:b/>
              </w:rPr>
              <w:t>ů</w:t>
            </w:r>
            <w:r w:rsidRPr="00EB3FA0">
              <w:rPr>
                <w:b/>
                <w:spacing w:val="-1"/>
              </w:rPr>
              <w:t>s</w:t>
            </w:r>
            <w:r w:rsidRPr="00EB3FA0">
              <w:rPr>
                <w:b/>
                <w:spacing w:val="1"/>
              </w:rPr>
              <w:t>o</w:t>
            </w:r>
            <w:r w:rsidRPr="00EB3FA0">
              <w:rPr>
                <w:b/>
              </w:rPr>
              <w:t>bu</w:t>
            </w:r>
            <w:r w:rsidRPr="00EB3FA0">
              <w:rPr>
                <w:b/>
                <w:spacing w:val="-1"/>
              </w:rPr>
              <w:t xml:space="preserve"> </w:t>
            </w:r>
            <w:r w:rsidRPr="00EB3FA0">
              <w:rPr>
                <w:b/>
                <w:spacing w:val="1"/>
              </w:rPr>
              <w:t>ov</w:t>
            </w:r>
            <w:r w:rsidRPr="00EB3FA0">
              <w:rPr>
                <w:b/>
              </w:rPr>
              <w:t>ě</w:t>
            </w:r>
            <w:r w:rsidRPr="00EB3FA0">
              <w:rPr>
                <w:b/>
                <w:spacing w:val="1"/>
              </w:rPr>
              <w:t>ř</w:t>
            </w:r>
            <w:r w:rsidRPr="00EB3FA0">
              <w:rPr>
                <w:b/>
              </w:rPr>
              <w:t>ení</w:t>
            </w:r>
            <w:r w:rsidRPr="00EB3FA0">
              <w:rPr>
                <w:b/>
                <w:spacing w:val="-1"/>
              </w:rPr>
              <w:t xml:space="preserve"> s</w:t>
            </w:r>
            <w:r w:rsidRPr="00EB3FA0">
              <w:rPr>
                <w:b/>
                <w:spacing w:val="1"/>
              </w:rPr>
              <w:t>t</w:t>
            </w:r>
            <w:r w:rsidRPr="00EB3FA0">
              <w:rPr>
                <w:b/>
                <w:spacing w:val="2"/>
              </w:rPr>
              <w:t>u</w:t>
            </w:r>
            <w:r w:rsidRPr="00EB3FA0">
              <w:rPr>
                <w:b/>
              </w:rPr>
              <w:t>dijní</w:t>
            </w:r>
            <w:r w:rsidRPr="00EB3FA0">
              <w:rPr>
                <w:b/>
                <w:spacing w:val="2"/>
              </w:rPr>
              <w:t>c</w:t>
            </w:r>
            <w:r w:rsidRPr="00EB3FA0">
              <w:rPr>
                <w:b/>
              </w:rPr>
              <w:t>h</w:t>
            </w:r>
          </w:p>
          <w:p w:rsidR="000D6DB9" w:rsidRPr="00EB3FA0" w:rsidRDefault="000D6DB9" w:rsidP="00420BD2">
            <w:pPr>
              <w:ind w:right="-47"/>
            </w:pPr>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 xml:space="preserve">ů </w:t>
            </w:r>
            <w:r w:rsidRPr="00EB3FA0">
              <w:rPr>
                <w:b/>
                <w:spacing w:val="31"/>
              </w:rPr>
              <w:t xml:space="preserve"> </w:t>
            </w:r>
            <w:r w:rsidRPr="00EB3FA0">
              <w:rPr>
                <w:b/>
              </w:rPr>
              <w:t xml:space="preserve">a </w:t>
            </w:r>
            <w:r w:rsidRPr="00EB3FA0">
              <w:rPr>
                <w:b/>
                <w:spacing w:val="39"/>
              </w:rPr>
              <w:t xml:space="preserve"> </w:t>
            </w:r>
            <w:r w:rsidRPr="00EB3FA0">
              <w:rPr>
                <w:b/>
              </w:rPr>
              <w:t>d</w:t>
            </w:r>
            <w:r w:rsidRPr="00EB3FA0">
              <w:rPr>
                <w:b/>
                <w:spacing w:val="1"/>
              </w:rPr>
              <w:t>a</w:t>
            </w:r>
            <w:r w:rsidRPr="00EB3FA0">
              <w:rPr>
                <w:b/>
              </w:rPr>
              <w:t>l</w:t>
            </w:r>
            <w:r w:rsidRPr="00EB3FA0">
              <w:rPr>
                <w:b/>
                <w:spacing w:val="-1"/>
              </w:rPr>
              <w:t>š</w:t>
            </w:r>
            <w:r w:rsidRPr="00EB3FA0">
              <w:rPr>
                <w:b/>
              </w:rPr>
              <w:t xml:space="preserve">í </w:t>
            </w:r>
            <w:r w:rsidRPr="00EB3FA0">
              <w:rPr>
                <w:b/>
                <w:spacing w:val="39"/>
              </w:rPr>
              <w:t xml:space="preserve"> </w:t>
            </w:r>
            <w:r w:rsidRPr="00EB3FA0">
              <w:rPr>
                <w:b/>
              </w:rPr>
              <w:t>p</w:t>
            </w:r>
            <w:r w:rsidRPr="00EB3FA0">
              <w:rPr>
                <w:b/>
                <w:spacing w:val="1"/>
              </w:rPr>
              <w:t>o</w:t>
            </w:r>
            <w:r w:rsidRPr="00EB3FA0">
              <w:rPr>
                <w:b/>
              </w:rPr>
              <w:t>ž</w:t>
            </w:r>
            <w:r w:rsidRPr="00EB3FA0">
              <w:rPr>
                <w:b/>
                <w:spacing w:val="1"/>
              </w:rPr>
              <w:t>a</w:t>
            </w:r>
            <w:r w:rsidRPr="00EB3FA0">
              <w:rPr>
                <w:b/>
              </w:rPr>
              <w:t>d</w:t>
            </w:r>
            <w:r w:rsidRPr="00EB3FA0">
              <w:rPr>
                <w:b/>
                <w:spacing w:val="1"/>
              </w:rPr>
              <w:t>av</w:t>
            </w:r>
            <w:r w:rsidRPr="00EB3FA0">
              <w:rPr>
                <w:b/>
                <w:spacing w:val="-3"/>
              </w:rPr>
              <w:t>k</w:t>
            </w:r>
            <w:r w:rsidRPr="00EB3FA0">
              <w:rPr>
                <w:b/>
              </w:rPr>
              <w:t xml:space="preserve">y </w:t>
            </w:r>
            <w:r w:rsidRPr="00EB3FA0">
              <w:rPr>
                <w:b/>
                <w:spacing w:val="31"/>
              </w:rPr>
              <w:t xml:space="preserve"> </w:t>
            </w:r>
            <w:r w:rsidRPr="00EB3FA0">
              <w:rPr>
                <w:b/>
              </w:rPr>
              <w:t>na</w:t>
            </w:r>
          </w:p>
          <w:p w:rsidR="000D6DB9" w:rsidRPr="00EB3FA0" w:rsidRDefault="000D6DB9" w:rsidP="00420BD2">
            <w:pPr>
              <w:spacing w:line="220" w:lineRule="exact"/>
            </w:pPr>
            <w:r w:rsidRPr="00EB3FA0">
              <w:rPr>
                <w:b/>
                <w:spacing w:val="-1"/>
              </w:rPr>
              <w:t>s</w:t>
            </w:r>
            <w:r w:rsidRPr="00EB3FA0">
              <w:rPr>
                <w:b/>
                <w:spacing w:val="1"/>
              </w:rPr>
              <w:t>t</w:t>
            </w:r>
            <w:r w:rsidRPr="00EB3FA0">
              <w:rPr>
                <w:b/>
              </w:rPr>
              <w:t>u</w:t>
            </w:r>
            <w:r w:rsidRPr="00EB3FA0">
              <w:rPr>
                <w:b/>
                <w:spacing w:val="-1"/>
              </w:rPr>
              <w:t>d</w:t>
            </w:r>
            <w:r w:rsidRPr="00EB3FA0">
              <w:rPr>
                <w:b/>
              </w:rPr>
              <w:t>en</w:t>
            </w:r>
            <w:r w:rsidRPr="00EB3FA0">
              <w:rPr>
                <w:b/>
                <w:spacing w:val="1"/>
              </w:rPr>
              <w:t>t</w:t>
            </w:r>
            <w:r w:rsidRPr="00EB3FA0">
              <w:rPr>
                <w:b/>
              </w:rPr>
              <w:t>a</w:t>
            </w:r>
          </w:p>
        </w:tc>
        <w:tc>
          <w:tcPr>
            <w:tcW w:w="6836" w:type="dxa"/>
            <w:gridSpan w:val="10"/>
            <w:tcBorders>
              <w:top w:val="nil"/>
              <w:left w:val="single" w:sz="27" w:space="0" w:color="F7C9AC"/>
              <w:bottom w:val="nil"/>
              <w:right w:val="single" w:sz="5" w:space="0" w:color="000000"/>
            </w:tcBorders>
          </w:tcPr>
          <w:p w:rsidR="000D6DB9" w:rsidRPr="00EB3FA0" w:rsidRDefault="000D6DB9" w:rsidP="00420BD2">
            <w:pPr>
              <w:spacing w:line="220" w:lineRule="exact"/>
              <w:ind w:left="70"/>
            </w:pPr>
            <w:r>
              <w:t>Písemná a ú</w:t>
            </w:r>
            <w:r w:rsidRPr="00EB3FA0">
              <w:t>s</w:t>
            </w:r>
            <w:r w:rsidRPr="00EB3FA0">
              <w:rPr>
                <w:spacing w:val="-1"/>
              </w:rPr>
              <w:t>t</w:t>
            </w:r>
            <w:r w:rsidRPr="00EB3FA0">
              <w:rPr>
                <w:spacing w:val="1"/>
              </w:rPr>
              <w:t>n</w:t>
            </w:r>
            <w:r w:rsidRPr="00EB3FA0">
              <w:t>í</w:t>
            </w:r>
            <w:r w:rsidRPr="00EB3FA0">
              <w:rPr>
                <w:spacing w:val="-4"/>
              </w:rPr>
              <w:t xml:space="preserve"> </w:t>
            </w:r>
            <w:r>
              <w:t>zkouška.</w:t>
            </w:r>
          </w:p>
          <w:p w:rsidR="000D6DB9" w:rsidRPr="00EB3FA0" w:rsidRDefault="000D6DB9" w:rsidP="00420BD2">
            <w:pPr>
              <w:spacing w:before="4" w:line="220" w:lineRule="exact"/>
              <w:ind w:left="70" w:right="71"/>
              <w:jc w:val="both"/>
            </w:pPr>
            <w:r w:rsidRPr="00EB3FA0">
              <w:rPr>
                <w:spacing w:val="2"/>
              </w:rPr>
              <w:t>P</w:t>
            </w:r>
            <w:r w:rsidRPr="00EB3FA0">
              <w:rPr>
                <w:spacing w:val="1"/>
              </w:rPr>
              <w:t>ř</w:t>
            </w:r>
            <w:r w:rsidRPr="00EB3FA0">
              <w:t>e</w:t>
            </w:r>
            <w:r w:rsidRPr="00EB3FA0">
              <w:rPr>
                <w:spacing w:val="-1"/>
              </w:rPr>
              <w:t>d</w:t>
            </w:r>
            <w:r w:rsidRPr="00EB3FA0">
              <w:rPr>
                <w:spacing w:val="1"/>
              </w:rPr>
              <w:t>po</w:t>
            </w:r>
            <w:r w:rsidRPr="00EB3FA0">
              <w:rPr>
                <w:spacing w:val="-1"/>
              </w:rPr>
              <w:t>k</w:t>
            </w:r>
            <w:r w:rsidRPr="00EB3FA0">
              <w:t>la</w:t>
            </w:r>
            <w:r w:rsidRPr="00EB3FA0">
              <w:rPr>
                <w:spacing w:val="1"/>
              </w:rPr>
              <w:t>d</w:t>
            </w:r>
            <w:r w:rsidRPr="00EB3FA0">
              <w:t>em</w:t>
            </w:r>
            <w:r w:rsidRPr="00EB3FA0">
              <w:rPr>
                <w:spacing w:val="28"/>
              </w:rPr>
              <w:t xml:space="preserve"> </w:t>
            </w:r>
            <w:r w:rsidRPr="00EB3FA0">
              <w:rPr>
                <w:spacing w:val="1"/>
              </w:rPr>
              <w:t>pr</w:t>
            </w:r>
            <w:r w:rsidRPr="00EB3FA0">
              <w:t>o</w:t>
            </w:r>
            <w:r w:rsidRPr="00EB3FA0">
              <w:rPr>
                <w:spacing w:val="41"/>
              </w:rPr>
              <w:t xml:space="preserve"> </w:t>
            </w:r>
            <w:r w:rsidRPr="00EB3FA0">
              <w:t>zís</w:t>
            </w:r>
            <w:r w:rsidRPr="00EB3FA0">
              <w:rPr>
                <w:spacing w:val="-2"/>
              </w:rPr>
              <w:t>k</w:t>
            </w:r>
            <w:r w:rsidRPr="00EB3FA0">
              <w:rPr>
                <w:spacing w:val="3"/>
              </w:rPr>
              <w:t>á</w:t>
            </w:r>
            <w:r w:rsidRPr="00EB3FA0">
              <w:rPr>
                <w:spacing w:val="-1"/>
              </w:rPr>
              <w:t>n</w:t>
            </w:r>
            <w:r w:rsidRPr="00EB3FA0">
              <w:t>í</w:t>
            </w:r>
            <w:r w:rsidRPr="00EB3FA0">
              <w:rPr>
                <w:spacing w:val="37"/>
              </w:rPr>
              <w:t xml:space="preserve"> </w:t>
            </w:r>
            <w:r w:rsidRPr="00EB3FA0">
              <w:t>z</w:t>
            </w:r>
            <w:r w:rsidRPr="00EB3FA0">
              <w:rPr>
                <w:spacing w:val="3"/>
              </w:rPr>
              <w:t>á</w:t>
            </w:r>
            <w:r w:rsidRPr="00EB3FA0">
              <w:rPr>
                <w:spacing w:val="1"/>
              </w:rPr>
              <w:t>po</w:t>
            </w:r>
            <w:r w:rsidRPr="00EB3FA0">
              <w:t>čtu</w:t>
            </w:r>
            <w:r w:rsidRPr="00EB3FA0">
              <w:rPr>
                <w:spacing w:val="36"/>
              </w:rPr>
              <w:t xml:space="preserve"> </w:t>
            </w:r>
            <w:r w:rsidRPr="00EB3FA0">
              <w:rPr>
                <w:spacing w:val="2"/>
              </w:rPr>
              <w:t>j</w:t>
            </w:r>
            <w:r w:rsidRPr="00EB3FA0">
              <w:t>e</w:t>
            </w:r>
            <w:r w:rsidRPr="00EB3FA0">
              <w:rPr>
                <w:spacing w:val="43"/>
              </w:rPr>
              <w:t xml:space="preserve"> </w:t>
            </w:r>
            <w:r w:rsidRPr="00EB3FA0">
              <w:t>a</w:t>
            </w:r>
            <w:r w:rsidRPr="00EB3FA0">
              <w:rPr>
                <w:spacing w:val="-1"/>
              </w:rPr>
              <w:t>k</w:t>
            </w:r>
            <w:r w:rsidRPr="00EB3FA0">
              <w:t>ti</w:t>
            </w:r>
            <w:r w:rsidRPr="00EB3FA0">
              <w:rPr>
                <w:spacing w:val="-2"/>
              </w:rPr>
              <w:t>v</w:t>
            </w:r>
            <w:r w:rsidRPr="00EB3FA0">
              <w:rPr>
                <w:spacing w:val="-1"/>
              </w:rPr>
              <w:t>n</w:t>
            </w:r>
            <w:r w:rsidRPr="00EB3FA0">
              <w:t>í</w:t>
            </w:r>
            <w:r w:rsidRPr="00EB3FA0">
              <w:rPr>
                <w:spacing w:val="40"/>
              </w:rPr>
              <w:t xml:space="preserve"> </w:t>
            </w:r>
            <w:r w:rsidRPr="00EB3FA0">
              <w:rPr>
                <w:spacing w:val="-1"/>
              </w:rPr>
              <w:t>ú</w:t>
            </w:r>
            <w:r w:rsidRPr="00EB3FA0">
              <w:t>č</w:t>
            </w:r>
            <w:r w:rsidRPr="00EB3FA0">
              <w:rPr>
                <w:spacing w:val="1"/>
              </w:rPr>
              <w:t>a</w:t>
            </w:r>
            <w:r w:rsidRPr="00EB3FA0">
              <w:rPr>
                <w:spacing w:val="-1"/>
              </w:rPr>
              <w:t>s</w:t>
            </w:r>
            <w:r w:rsidRPr="00EB3FA0">
              <w:t>t</w:t>
            </w:r>
            <w:r w:rsidRPr="00EB3FA0">
              <w:rPr>
                <w:spacing w:val="42"/>
              </w:rPr>
              <w:t xml:space="preserve"> </w:t>
            </w:r>
            <w:r w:rsidRPr="00EB3FA0">
              <w:rPr>
                <w:spacing w:val="-1"/>
              </w:rPr>
              <w:t>n</w:t>
            </w:r>
            <w:r w:rsidRPr="00EB3FA0">
              <w:t>a</w:t>
            </w:r>
            <w:r w:rsidRPr="00EB3FA0">
              <w:rPr>
                <w:spacing w:val="42"/>
              </w:rPr>
              <w:t xml:space="preserve"> </w:t>
            </w:r>
            <w:r w:rsidRPr="00EB3FA0">
              <w:rPr>
                <w:spacing w:val="-1"/>
              </w:rPr>
              <w:t>s</w:t>
            </w:r>
            <w:r w:rsidRPr="00EB3FA0">
              <w:rPr>
                <w:spacing w:val="3"/>
              </w:rPr>
              <w:t>e</w:t>
            </w:r>
            <w:r w:rsidRPr="00EB3FA0">
              <w:rPr>
                <w:spacing w:val="-1"/>
              </w:rPr>
              <w:t>m</w:t>
            </w:r>
            <w:r w:rsidRPr="00EB3FA0">
              <w:rPr>
                <w:spacing w:val="2"/>
              </w:rPr>
              <w:t>i</w:t>
            </w:r>
            <w:r w:rsidRPr="00EB3FA0">
              <w:rPr>
                <w:spacing w:val="-1"/>
              </w:rPr>
              <w:t>n</w:t>
            </w:r>
            <w:r w:rsidRPr="00EB3FA0">
              <w:t>á</w:t>
            </w:r>
            <w:r w:rsidRPr="00EB3FA0">
              <w:rPr>
                <w:spacing w:val="1"/>
              </w:rPr>
              <w:t>ř</w:t>
            </w:r>
            <w:r w:rsidRPr="00EB3FA0">
              <w:t>ích</w:t>
            </w:r>
            <w:r w:rsidRPr="00EB3FA0">
              <w:rPr>
                <w:spacing w:val="33"/>
              </w:rPr>
              <w:t xml:space="preserve"> </w:t>
            </w:r>
            <w:r w:rsidRPr="00EB3FA0">
              <w:rPr>
                <w:spacing w:val="3"/>
              </w:rPr>
              <w:t>(</w:t>
            </w:r>
            <w:r w:rsidRPr="00EB3FA0">
              <w:rPr>
                <w:spacing w:val="-1"/>
              </w:rPr>
              <w:t>m</w:t>
            </w:r>
            <w:r w:rsidRPr="00EB3FA0">
              <w:t>i</w:t>
            </w:r>
            <w:r w:rsidRPr="00EB3FA0">
              <w:rPr>
                <w:spacing w:val="-1"/>
              </w:rPr>
              <w:t>n</w:t>
            </w:r>
            <w:r w:rsidRPr="00EB3FA0">
              <w:t>.</w:t>
            </w:r>
            <w:r w:rsidRPr="00EB3FA0">
              <w:rPr>
                <w:spacing w:val="40"/>
              </w:rPr>
              <w:t xml:space="preserve"> </w:t>
            </w:r>
            <w:r w:rsidRPr="00EB3FA0">
              <w:rPr>
                <w:spacing w:val="1"/>
              </w:rPr>
              <w:t>80</w:t>
            </w:r>
            <w:r w:rsidRPr="00EB3FA0">
              <w:t>%), z</w:t>
            </w:r>
            <w:r w:rsidRPr="00EB3FA0">
              <w:rPr>
                <w:spacing w:val="1"/>
              </w:rPr>
              <w:t>pr</w:t>
            </w:r>
            <w:r w:rsidRPr="00EB3FA0">
              <w:t>a</w:t>
            </w:r>
            <w:r w:rsidRPr="00EB3FA0">
              <w:rPr>
                <w:spacing w:val="1"/>
              </w:rPr>
              <w:t>co</w:t>
            </w:r>
            <w:r w:rsidRPr="00EB3FA0">
              <w:rPr>
                <w:spacing w:val="-1"/>
              </w:rPr>
              <w:t>v</w:t>
            </w:r>
            <w:r w:rsidRPr="00EB3FA0">
              <w:t>á</w:t>
            </w:r>
            <w:r w:rsidRPr="00EB3FA0">
              <w:rPr>
                <w:spacing w:val="-1"/>
              </w:rPr>
              <w:t>n</w:t>
            </w:r>
            <w:r w:rsidRPr="00EB3FA0">
              <w:t>í,</w:t>
            </w:r>
            <w:r w:rsidRPr="00EB3FA0">
              <w:rPr>
                <w:spacing w:val="-8"/>
              </w:rPr>
              <w:t xml:space="preserve"> </w:t>
            </w:r>
            <w:r w:rsidRPr="00EB3FA0">
              <w:rPr>
                <w:spacing w:val="1"/>
              </w:rPr>
              <w:t>pr</w:t>
            </w:r>
            <w:r w:rsidRPr="00EB3FA0">
              <w:t>e</w:t>
            </w:r>
            <w:r w:rsidRPr="00EB3FA0">
              <w:rPr>
                <w:spacing w:val="1"/>
              </w:rPr>
              <w:t>z</w:t>
            </w:r>
            <w:r w:rsidRPr="00EB3FA0">
              <w:t>e</w:t>
            </w:r>
            <w:r w:rsidRPr="00EB3FA0">
              <w:rPr>
                <w:spacing w:val="-1"/>
              </w:rPr>
              <w:t>n</w:t>
            </w:r>
            <w:r w:rsidRPr="00EB3FA0">
              <w:t>tace</w:t>
            </w:r>
            <w:r w:rsidRPr="00EB3FA0">
              <w:rPr>
                <w:spacing w:val="-8"/>
              </w:rPr>
              <w:t xml:space="preserve"> </w:t>
            </w:r>
            <w:r w:rsidRPr="00EB3FA0">
              <w:t xml:space="preserve">a </w:t>
            </w:r>
            <w:r w:rsidRPr="00EB3FA0">
              <w:rPr>
                <w:spacing w:val="1"/>
              </w:rPr>
              <w:t>ob</w:t>
            </w:r>
            <w:r w:rsidRPr="00EB3FA0">
              <w:rPr>
                <w:spacing w:val="-1"/>
              </w:rPr>
              <w:t>h</w:t>
            </w:r>
            <w:r w:rsidRPr="00EB3FA0">
              <w:t>a</w:t>
            </w:r>
            <w:r w:rsidRPr="00EB3FA0">
              <w:rPr>
                <w:spacing w:val="2"/>
              </w:rPr>
              <w:t>j</w:t>
            </w:r>
            <w:r w:rsidRPr="00EB3FA0">
              <w:rPr>
                <w:spacing w:val="-1"/>
              </w:rPr>
              <w:t>o</w:t>
            </w:r>
            <w:r w:rsidRPr="00EB3FA0">
              <w:rPr>
                <w:spacing w:val="1"/>
              </w:rPr>
              <w:t>b</w:t>
            </w:r>
            <w:r w:rsidRPr="00EB3FA0">
              <w:t>a</w:t>
            </w:r>
            <w:r w:rsidRPr="00EB3FA0">
              <w:rPr>
                <w:spacing w:val="-6"/>
              </w:rPr>
              <w:t xml:space="preserve"> </w:t>
            </w:r>
            <w:r w:rsidRPr="00EB3FA0">
              <w:rPr>
                <w:spacing w:val="-1"/>
              </w:rPr>
              <w:t>s</w:t>
            </w:r>
            <w:r w:rsidRPr="00EB3FA0">
              <w:rPr>
                <w:spacing w:val="3"/>
              </w:rPr>
              <w:t>e</w:t>
            </w:r>
            <w:r w:rsidRPr="00EB3FA0">
              <w:rPr>
                <w:spacing w:val="-4"/>
              </w:rPr>
              <w:t>m</w:t>
            </w:r>
            <w:r w:rsidRPr="00EB3FA0">
              <w:t>i</w:t>
            </w:r>
            <w:r w:rsidRPr="00EB3FA0">
              <w:rPr>
                <w:spacing w:val="-1"/>
              </w:rPr>
              <w:t>n</w:t>
            </w:r>
            <w:r w:rsidRPr="00EB3FA0">
              <w:t>á</w:t>
            </w:r>
            <w:r w:rsidRPr="00EB3FA0">
              <w:rPr>
                <w:spacing w:val="3"/>
              </w:rPr>
              <w:t>r</w:t>
            </w:r>
            <w:r w:rsidRPr="00EB3FA0">
              <w:rPr>
                <w:spacing w:val="-1"/>
              </w:rPr>
              <w:t>n</w:t>
            </w:r>
            <w:r w:rsidRPr="00EB3FA0">
              <w:t>í</w:t>
            </w:r>
            <w:r w:rsidRPr="00EB3FA0">
              <w:rPr>
                <w:spacing w:val="-8"/>
              </w:rPr>
              <w:t xml:space="preserve"> </w:t>
            </w:r>
            <w:r w:rsidRPr="00EB3FA0">
              <w:rPr>
                <w:spacing w:val="1"/>
              </w:rPr>
              <w:t>pr</w:t>
            </w:r>
            <w:r w:rsidRPr="00EB3FA0">
              <w:t>á</w:t>
            </w:r>
            <w:r w:rsidRPr="00EB3FA0">
              <w:rPr>
                <w:spacing w:val="1"/>
              </w:rPr>
              <w:t>c</w:t>
            </w:r>
            <w:r>
              <w:t>e a</w:t>
            </w:r>
            <w:r w:rsidRPr="00EB3FA0">
              <w:rPr>
                <w:spacing w:val="-4"/>
              </w:rPr>
              <w:t xml:space="preserve"> </w:t>
            </w:r>
            <w:r>
              <w:rPr>
                <w:spacing w:val="-4"/>
              </w:rPr>
              <w:t xml:space="preserve">úspěšné </w:t>
            </w:r>
            <w:r w:rsidRPr="00EB3FA0">
              <w:t>a</w:t>
            </w:r>
            <w:r w:rsidRPr="00EB3FA0">
              <w:rPr>
                <w:spacing w:val="1"/>
              </w:rPr>
              <w:t>b</w:t>
            </w:r>
            <w:r w:rsidRPr="00EB3FA0">
              <w:rPr>
                <w:spacing w:val="-1"/>
              </w:rPr>
              <w:t>s</w:t>
            </w:r>
            <w:r w:rsidRPr="00EB3FA0">
              <w:rPr>
                <w:spacing w:val="1"/>
              </w:rPr>
              <w:t>o</w:t>
            </w:r>
            <w:r w:rsidRPr="00EB3FA0">
              <w:t>l</w:t>
            </w:r>
            <w:r w:rsidRPr="00EB3FA0">
              <w:rPr>
                <w:spacing w:val="-1"/>
              </w:rPr>
              <w:t>v</w:t>
            </w:r>
            <w:r w:rsidRPr="00EB3FA0">
              <w:rPr>
                <w:spacing w:val="1"/>
              </w:rPr>
              <w:t>o</w:t>
            </w:r>
            <w:r w:rsidRPr="00EB3FA0">
              <w:rPr>
                <w:spacing w:val="-1"/>
              </w:rPr>
              <w:t>v</w:t>
            </w:r>
            <w:r w:rsidRPr="00EB3FA0">
              <w:t>á</w:t>
            </w:r>
            <w:r w:rsidRPr="00EB3FA0">
              <w:rPr>
                <w:spacing w:val="-1"/>
              </w:rPr>
              <w:t>n</w:t>
            </w:r>
            <w:r w:rsidRPr="00EB3FA0">
              <w:t>í</w:t>
            </w:r>
            <w:r w:rsidRPr="00EB3FA0">
              <w:rPr>
                <w:spacing w:val="-10"/>
              </w:rPr>
              <w:t xml:space="preserve"> </w:t>
            </w:r>
            <w:r>
              <w:rPr>
                <w:spacing w:val="-10"/>
              </w:rPr>
              <w:t xml:space="preserve">dvou </w:t>
            </w:r>
            <w:r w:rsidRPr="00EB3FA0">
              <w:rPr>
                <w:spacing w:val="1"/>
              </w:rPr>
              <w:t>p</w:t>
            </w:r>
            <w:r w:rsidRPr="00EB3FA0">
              <w:rPr>
                <w:spacing w:val="2"/>
              </w:rPr>
              <w:t>í</w:t>
            </w:r>
            <w:r w:rsidRPr="00EB3FA0">
              <w:rPr>
                <w:spacing w:val="-1"/>
              </w:rPr>
              <w:t>s</w:t>
            </w:r>
            <w:r w:rsidRPr="00EB3FA0">
              <w:rPr>
                <w:spacing w:val="3"/>
              </w:rPr>
              <w:t>e</w:t>
            </w:r>
            <w:r w:rsidRPr="00EB3FA0">
              <w:rPr>
                <w:spacing w:val="-1"/>
              </w:rPr>
              <w:t>m</w:t>
            </w:r>
            <w:r w:rsidRPr="00EB3FA0">
              <w:rPr>
                <w:spacing w:val="1"/>
              </w:rPr>
              <w:t>n</w:t>
            </w:r>
            <w:r w:rsidRPr="00EB3FA0">
              <w:rPr>
                <w:spacing w:val="-1"/>
              </w:rPr>
              <w:t>ý</w:t>
            </w:r>
            <w:r w:rsidRPr="00EB3FA0">
              <w:t>ch</w:t>
            </w:r>
            <w:r w:rsidRPr="00EB3FA0">
              <w:rPr>
                <w:spacing w:val="-10"/>
              </w:rPr>
              <w:t xml:space="preserve"> </w:t>
            </w:r>
            <w:r>
              <w:rPr>
                <w:spacing w:val="-10"/>
              </w:rPr>
              <w:t>testů (počet správných odpovědí min. 60 %).</w:t>
            </w:r>
          </w:p>
        </w:tc>
      </w:tr>
      <w:tr w:rsidR="000D6DB9" w:rsidTr="00420BD2">
        <w:trPr>
          <w:trHeight w:hRule="exact" w:val="564"/>
        </w:trPr>
        <w:tc>
          <w:tcPr>
            <w:tcW w:w="9892" w:type="dxa"/>
            <w:gridSpan w:val="12"/>
            <w:tcBorders>
              <w:top w:val="nil"/>
              <w:left w:val="single" w:sz="5" w:space="0" w:color="000000"/>
              <w:bottom w:val="nil"/>
              <w:right w:val="single" w:sz="5" w:space="0" w:color="000000"/>
            </w:tcBorders>
          </w:tcPr>
          <w:p w:rsidR="000D6DB9" w:rsidRDefault="000D6DB9" w:rsidP="00420BD2"/>
          <w:p w:rsidR="000D6DB9" w:rsidRDefault="000D6DB9" w:rsidP="00420BD2"/>
          <w:p w:rsidR="000D6DB9" w:rsidRPr="00EB3FA0" w:rsidRDefault="000D6DB9" w:rsidP="00420BD2"/>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G</w:t>
            </w:r>
            <w:r w:rsidRPr="00EB3FA0">
              <w:rPr>
                <w:b/>
                <w:spacing w:val="1"/>
              </w:rPr>
              <w:t>a</w:t>
            </w:r>
            <w:r w:rsidRPr="00EB3FA0">
              <w:rPr>
                <w:b/>
              </w:rPr>
              <w:t>r</w:t>
            </w:r>
            <w:r w:rsidRPr="00EB3FA0">
              <w:rPr>
                <w:b/>
                <w:spacing w:val="1"/>
              </w:rPr>
              <w:t>a</w:t>
            </w:r>
            <w:r w:rsidRPr="00EB3FA0">
              <w:rPr>
                <w:b/>
              </w:rPr>
              <w:t>nt</w:t>
            </w:r>
            <w:r w:rsidRPr="00EB3FA0">
              <w:rPr>
                <w:b/>
                <w:spacing w:val="-5"/>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single" w:sz="5" w:space="0" w:color="000000"/>
              <w:right w:val="single" w:sz="5" w:space="0" w:color="000000"/>
            </w:tcBorders>
          </w:tcPr>
          <w:p w:rsidR="000D6DB9" w:rsidRPr="00EB3FA0" w:rsidRDefault="000D6DB9" w:rsidP="00420BD2">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r w:rsidRPr="00EB3FA0">
              <w:t>,</w:t>
            </w:r>
            <w:r w:rsidRPr="00EB3FA0">
              <w:rPr>
                <w:spacing w:val="-5"/>
              </w:rPr>
              <w:t xml:space="preserve"> </w:t>
            </w:r>
            <w:r w:rsidRPr="00EB3FA0">
              <w:rPr>
                <w:spacing w:val="2"/>
              </w:rPr>
              <w:t>P</w:t>
            </w:r>
            <w:r w:rsidRPr="00EB3FA0">
              <w:rPr>
                <w:spacing w:val="-1"/>
              </w:rPr>
              <w:t>h</w:t>
            </w:r>
            <w:r w:rsidRPr="00EB3FA0">
              <w:t>D.</w:t>
            </w:r>
          </w:p>
        </w:tc>
      </w:tr>
      <w:tr w:rsidR="000D6DB9" w:rsidTr="00420BD2">
        <w:trPr>
          <w:trHeight w:hRule="exact" w:val="471"/>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3"/>
              </w:rPr>
              <w:t>Z</w:t>
            </w:r>
            <w:r w:rsidRPr="00EB3FA0">
              <w:rPr>
                <w:b/>
                <w:spacing w:val="3"/>
              </w:rPr>
              <w:t>a</w:t>
            </w:r>
            <w:r w:rsidRPr="00EB3FA0">
              <w:rPr>
                <w:b/>
              </w:rPr>
              <w:t>p</w:t>
            </w:r>
            <w:r w:rsidRPr="00EB3FA0">
              <w:rPr>
                <w:b/>
                <w:spacing w:val="1"/>
              </w:rPr>
              <w:t>oj</w:t>
            </w:r>
            <w:r w:rsidRPr="00EB3FA0">
              <w:rPr>
                <w:b/>
              </w:rPr>
              <w:t>ení</w:t>
            </w:r>
            <w:r w:rsidRPr="00EB3FA0">
              <w:rPr>
                <w:b/>
                <w:spacing w:val="-7"/>
              </w:rPr>
              <w:t xml:space="preserve"> </w:t>
            </w:r>
            <w:r w:rsidRPr="00EB3FA0">
              <w:rPr>
                <w:b/>
                <w:spacing w:val="1"/>
              </w:rPr>
              <w:t>ga</w:t>
            </w:r>
            <w:r w:rsidRPr="00EB3FA0">
              <w:rPr>
                <w:b/>
              </w:rPr>
              <w:t>r</w:t>
            </w:r>
            <w:r w:rsidRPr="00EB3FA0">
              <w:rPr>
                <w:b/>
                <w:spacing w:val="1"/>
              </w:rPr>
              <w:t>a</w:t>
            </w:r>
            <w:r w:rsidRPr="00EB3FA0">
              <w:rPr>
                <w:b/>
              </w:rPr>
              <w:t>nta</w:t>
            </w:r>
            <w:r w:rsidRPr="00EB3FA0">
              <w:rPr>
                <w:b/>
                <w:spacing w:val="-5"/>
              </w:rPr>
              <w:t xml:space="preserve"> </w:t>
            </w:r>
            <w:r w:rsidRPr="00EB3FA0">
              <w:rPr>
                <w:b/>
              </w:rPr>
              <w:t>do</w:t>
            </w:r>
            <w:r w:rsidRPr="00EB3FA0">
              <w:rPr>
                <w:b/>
                <w:spacing w:val="-3"/>
              </w:rPr>
              <w:t xml:space="preserve"> </w:t>
            </w:r>
            <w:r w:rsidRPr="00EB3FA0">
              <w:rPr>
                <w:b/>
                <w:spacing w:val="1"/>
              </w:rPr>
              <w:t>vý</w:t>
            </w:r>
            <w:r w:rsidRPr="00EB3FA0">
              <w:rPr>
                <w:b/>
              </w:rPr>
              <w:t>u</w:t>
            </w:r>
            <w:r w:rsidRPr="00EB3FA0">
              <w:rPr>
                <w:b/>
                <w:spacing w:val="-3"/>
              </w:rPr>
              <w:t>k</w:t>
            </w:r>
            <w:r w:rsidRPr="00EB3FA0">
              <w:rPr>
                <w:b/>
              </w:rPr>
              <w:t>y</w:t>
            </w:r>
          </w:p>
          <w:p w:rsidR="000D6DB9" w:rsidRPr="00EB3FA0" w:rsidRDefault="000D6DB9" w:rsidP="00420BD2">
            <w:pPr>
              <w:spacing w:before="1"/>
            </w:pP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single" w:sz="5" w:space="0" w:color="000000"/>
              <w:right w:val="single" w:sz="5" w:space="0" w:color="000000"/>
            </w:tcBorders>
          </w:tcPr>
          <w:p w:rsidR="000D6DB9" w:rsidRPr="00EB3FA0" w:rsidRDefault="000D6DB9" w:rsidP="00420BD2">
            <w:pPr>
              <w:spacing w:line="220" w:lineRule="exact"/>
              <w:ind w:left="70"/>
            </w:pPr>
            <w:r>
              <w:t xml:space="preserve">Garant stanovuje koncepci předmětu, podílí se na přednáškách v rozsahu 80 % </w:t>
            </w:r>
            <w:r>
              <w:br/>
              <w:t>a dále stanovuje koncepci seminářů a dohlíží na jejich jednotné vedení.</w:t>
            </w:r>
          </w:p>
        </w:tc>
      </w:tr>
      <w:tr w:rsidR="000D6DB9" w:rsidTr="00420BD2">
        <w:trPr>
          <w:trHeight w:hRule="exact" w:val="571"/>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V</w:t>
            </w:r>
            <w:r w:rsidRPr="00EB3FA0">
              <w:rPr>
                <w:b/>
                <w:spacing w:val="1"/>
              </w:rPr>
              <w:t>y</w:t>
            </w:r>
            <w:r w:rsidRPr="00EB3FA0">
              <w:rPr>
                <w:b/>
              </w:rPr>
              <w:t>učující</w:t>
            </w:r>
          </w:p>
        </w:tc>
        <w:tc>
          <w:tcPr>
            <w:tcW w:w="6836" w:type="dxa"/>
            <w:gridSpan w:val="10"/>
            <w:tcBorders>
              <w:top w:val="single" w:sz="5" w:space="0" w:color="000000"/>
              <w:left w:val="single" w:sz="27" w:space="0" w:color="F7C9AC"/>
              <w:bottom w:val="nil"/>
              <w:right w:val="single" w:sz="5" w:space="0" w:color="000000"/>
            </w:tcBorders>
          </w:tcPr>
          <w:p w:rsidR="000D6DB9" w:rsidRDefault="000D6DB9" w:rsidP="00420BD2">
            <w:pPr>
              <w:spacing w:line="220" w:lineRule="exact"/>
              <w:ind w:left="70"/>
            </w:pPr>
            <w:r>
              <w:rPr>
                <w:spacing w:val="1"/>
              </w:rPr>
              <w:t xml:space="preserve">Přednášející: </w:t>
            </w: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r w:rsidRPr="00EB3FA0">
              <w:t>,</w:t>
            </w:r>
            <w:r w:rsidRPr="00EB3FA0">
              <w:rPr>
                <w:spacing w:val="-5"/>
              </w:rPr>
              <w:t xml:space="preserve"> </w:t>
            </w:r>
            <w:r w:rsidRPr="00EB3FA0">
              <w:rPr>
                <w:spacing w:val="2"/>
              </w:rPr>
              <w:t>P</w:t>
            </w:r>
            <w:r w:rsidRPr="00EB3FA0">
              <w:rPr>
                <w:spacing w:val="-1"/>
              </w:rPr>
              <w:t>h</w:t>
            </w:r>
            <w:r w:rsidRPr="00EB3FA0">
              <w:t>D.</w:t>
            </w:r>
            <w:r>
              <w:t xml:space="preserve"> – přednášky (80 %)</w:t>
            </w:r>
          </w:p>
          <w:p w:rsidR="000D6DB9" w:rsidRDefault="000D6DB9" w:rsidP="00420BD2">
            <w:pPr>
              <w:spacing w:line="220" w:lineRule="exact"/>
              <w:ind w:left="70"/>
            </w:pPr>
            <w:r>
              <w:t>Ing. Jan Strohmandl, Ph.D. – přednášky (20 %)</w:t>
            </w:r>
            <w:ins w:id="2748" w:author="Strohmandl Jan" w:date="2018-11-13T10:19:00Z">
              <w:r w:rsidR="000111CE">
                <w:t>, seminář (100 %)</w:t>
              </w:r>
            </w:ins>
          </w:p>
          <w:p w:rsidR="000D6DB9" w:rsidRPr="00EB3FA0" w:rsidRDefault="000D6DB9" w:rsidP="00420BD2">
            <w:pPr>
              <w:spacing w:line="220" w:lineRule="exact"/>
              <w:ind w:left="70"/>
            </w:pPr>
          </w:p>
        </w:tc>
      </w:tr>
      <w:tr w:rsidR="000D6DB9" w:rsidTr="00420BD2">
        <w:trPr>
          <w:trHeight w:hRule="exact" w:val="564"/>
        </w:trPr>
        <w:tc>
          <w:tcPr>
            <w:tcW w:w="9892" w:type="dxa"/>
            <w:gridSpan w:val="12"/>
            <w:tcBorders>
              <w:top w:val="nil"/>
              <w:left w:val="single" w:sz="5" w:space="0" w:color="000000"/>
              <w:bottom w:val="nil"/>
              <w:right w:val="single" w:sz="5" w:space="0" w:color="000000"/>
            </w:tcBorders>
          </w:tcPr>
          <w:p w:rsidR="000D6DB9" w:rsidRPr="00EB3FA0" w:rsidRDefault="000D6DB9" w:rsidP="00420BD2"/>
        </w:tc>
      </w:tr>
      <w:tr w:rsidR="000D6DB9" w:rsidTr="00420BD2">
        <w:trPr>
          <w:trHeight w:hRule="exact" w:val="240"/>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2984" w:type="dxa"/>
            <w:tcBorders>
              <w:top w:val="single" w:sz="5"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St</w:t>
            </w:r>
            <w:r w:rsidRPr="00EB3FA0">
              <w:rPr>
                <w:b/>
                <w:spacing w:val="1"/>
              </w:rPr>
              <w:t>r</w:t>
            </w:r>
            <w:r w:rsidRPr="00EB3FA0">
              <w:rPr>
                <w:b/>
              </w:rPr>
              <w:t>učná</w:t>
            </w:r>
            <w:r w:rsidRPr="00EB3FA0">
              <w:rPr>
                <w:b/>
                <w:spacing w:val="-6"/>
              </w:rPr>
              <w:t xml:space="preserve"> </w:t>
            </w:r>
            <w:r w:rsidRPr="00EB3FA0">
              <w:rPr>
                <w:b/>
                <w:spacing w:val="1"/>
              </w:rPr>
              <w:t>a</w:t>
            </w:r>
            <w:r w:rsidRPr="00EB3FA0">
              <w:rPr>
                <w:b/>
              </w:rPr>
              <w:t>n</w:t>
            </w:r>
            <w:r w:rsidRPr="00EB3FA0">
              <w:rPr>
                <w:b/>
                <w:spacing w:val="1"/>
              </w:rPr>
              <w:t>ota</w:t>
            </w:r>
            <w:r w:rsidRPr="00EB3FA0">
              <w:rPr>
                <w:b/>
              </w:rPr>
              <w:t>ce</w:t>
            </w:r>
            <w:r w:rsidRPr="00EB3FA0">
              <w:rPr>
                <w:b/>
                <w:spacing w:val="-6"/>
              </w:rPr>
              <w:t xml:space="preserve"> </w:t>
            </w:r>
            <w:r w:rsidRPr="00EB3FA0">
              <w:rPr>
                <w:b/>
              </w:rPr>
              <w:t>pře</w:t>
            </w:r>
            <w:r w:rsidRPr="00EB3FA0">
              <w:rPr>
                <w:b/>
                <w:spacing w:val="2"/>
              </w:rPr>
              <w:t>d</w:t>
            </w:r>
            <w:r w:rsidRPr="00EB3FA0">
              <w:rPr>
                <w:b/>
                <w:spacing w:val="-5"/>
              </w:rPr>
              <w:t>m</w:t>
            </w:r>
            <w:r w:rsidRPr="00EB3FA0">
              <w:rPr>
                <w:b/>
              </w:rPr>
              <w:t>ě</w:t>
            </w:r>
            <w:r w:rsidRPr="00EB3FA0">
              <w:rPr>
                <w:b/>
                <w:spacing w:val="1"/>
              </w:rPr>
              <w:t>t</w:t>
            </w:r>
            <w:r w:rsidRPr="00EB3FA0">
              <w:rPr>
                <w:b/>
              </w:rPr>
              <w:t>u</w:t>
            </w:r>
          </w:p>
        </w:tc>
        <w:tc>
          <w:tcPr>
            <w:tcW w:w="6836" w:type="dxa"/>
            <w:gridSpan w:val="10"/>
            <w:tcBorders>
              <w:top w:val="single" w:sz="5" w:space="0" w:color="000000"/>
              <w:left w:val="single" w:sz="27" w:space="0" w:color="F7C9AC"/>
              <w:bottom w:val="nil"/>
              <w:right w:val="single" w:sz="5" w:space="0" w:color="000000"/>
            </w:tcBorders>
          </w:tcPr>
          <w:p w:rsidR="000D6DB9" w:rsidRPr="00EB3FA0" w:rsidRDefault="000D6DB9" w:rsidP="00420BD2"/>
        </w:tc>
      </w:tr>
      <w:tr w:rsidR="000D6DB9" w:rsidTr="00420BD2">
        <w:trPr>
          <w:trHeight w:hRule="exact" w:val="6285"/>
        </w:trPr>
        <w:tc>
          <w:tcPr>
            <w:tcW w:w="9892" w:type="dxa"/>
            <w:gridSpan w:val="12"/>
            <w:tcBorders>
              <w:top w:val="nil"/>
              <w:left w:val="single" w:sz="5" w:space="0" w:color="000000"/>
              <w:bottom w:val="nil"/>
              <w:right w:val="single" w:sz="5" w:space="0" w:color="000000"/>
            </w:tcBorders>
          </w:tcPr>
          <w:p w:rsidR="000D6DB9" w:rsidRPr="00192767" w:rsidRDefault="000D6DB9" w:rsidP="00420BD2">
            <w:pPr>
              <w:pStyle w:val="Normlnweb"/>
              <w:spacing w:before="0" w:beforeAutospacing="0" w:after="0" w:afterAutospacing="0"/>
              <w:jc w:val="both"/>
              <w:rPr>
                <w:rFonts w:ascii="Times New Roman" w:hAnsi="Times New Roman" w:cs="Times New Roman"/>
                <w:color w:val="000000"/>
                <w:sz w:val="20"/>
                <w:szCs w:val="20"/>
              </w:rPr>
            </w:pPr>
            <w:r w:rsidRPr="00192767">
              <w:rPr>
                <w:rFonts w:ascii="Times New Roman" w:hAnsi="Times New Roman" w:cs="Times New Roman"/>
                <w:color w:val="000000"/>
                <w:sz w:val="20"/>
                <w:szCs w:val="20"/>
              </w:rPr>
              <w:t>Předmět je zaměřen na objasnění základních informací z oblasti požární ochrany s důrazem na objasnění požáru a jeho likvidaci, dále na místo, strukturu a úlohy hasičského záchranného sboru (HZS), jeho technické vybavení, na požární taktiku a vybrané základy z požární bezpečnosti staveb. Předmět popisuje a analyzuje vybrané činnosti příslušníků HZS v jejich vazbách a souvislostech. Cílem předmětu je formovat základní znalosti o vybraných činnostech HZS, o formách a metodách jejich činnosti a jejich konkrétní aplikaci studenty na řešený problém. Problematika předmětu přispívá k formování odborného profilu absolventa studijního programu Ochrana obyvatelstva.</w:t>
            </w:r>
          </w:p>
          <w:p w:rsidR="000D6DB9" w:rsidRPr="009C4E5C" w:rsidRDefault="000D6DB9" w:rsidP="00420BD2">
            <w:pPr>
              <w:jc w:val="both"/>
              <w:rPr>
                <w:u w:val="single"/>
              </w:rPr>
            </w:pPr>
            <w:r w:rsidRPr="009C4E5C">
              <w:rPr>
                <w:u w:val="single"/>
              </w:rPr>
              <w:t>Hlavní témata:</w:t>
            </w:r>
          </w:p>
          <w:p w:rsidR="000D6DB9" w:rsidRDefault="000D6DB9" w:rsidP="00D81E97">
            <w:pPr>
              <w:pStyle w:val="Odstavecseseznamem1"/>
              <w:numPr>
                <w:ilvl w:val="0"/>
                <w:numId w:val="18"/>
              </w:numPr>
              <w:jc w:val="both"/>
            </w:pPr>
            <w:r w:rsidRPr="00192767">
              <w:t xml:space="preserve">Úvod do studia předmětu, vymezení základních pojmů. </w:t>
            </w:r>
          </w:p>
          <w:p w:rsidR="000D6DB9" w:rsidRPr="00192767" w:rsidRDefault="000D6DB9" w:rsidP="00D81E97">
            <w:pPr>
              <w:pStyle w:val="Odstavecseseznamem1"/>
              <w:numPr>
                <w:ilvl w:val="0"/>
                <w:numId w:val="18"/>
              </w:numPr>
              <w:jc w:val="both"/>
            </w:pPr>
            <w:r w:rsidRPr="00192767">
              <w:t>Požární ochrana České republice v právních předpisech.</w:t>
            </w:r>
          </w:p>
          <w:p w:rsidR="000D6DB9" w:rsidRPr="00192767" w:rsidRDefault="000D6DB9" w:rsidP="00D81E97">
            <w:pPr>
              <w:pStyle w:val="Odstavecseseznamem1"/>
              <w:numPr>
                <w:ilvl w:val="0"/>
                <w:numId w:val="18"/>
              </w:numPr>
              <w:jc w:val="both"/>
            </w:pPr>
            <w:r w:rsidRPr="00192767">
              <w:t>Požární ochrana u právnických osob a podnikajících fyzických osob.</w:t>
            </w:r>
          </w:p>
          <w:p w:rsidR="000D6DB9" w:rsidRPr="00192767" w:rsidRDefault="000D6DB9" w:rsidP="00D81E97">
            <w:pPr>
              <w:pStyle w:val="Odstavecseseznamem1"/>
              <w:numPr>
                <w:ilvl w:val="0"/>
                <w:numId w:val="18"/>
              </w:numPr>
              <w:jc w:val="both"/>
            </w:pPr>
            <w:r w:rsidRPr="00192767">
              <w:t>Základní předpoklady hoření a podmínky pro hoření, třídy požáru, požárně technické charakteristiky látek.</w:t>
            </w:r>
          </w:p>
          <w:p w:rsidR="000D6DB9" w:rsidRDefault="000D6DB9" w:rsidP="00D81E97">
            <w:pPr>
              <w:pStyle w:val="Odstavecseseznamem1"/>
              <w:numPr>
                <w:ilvl w:val="0"/>
                <w:numId w:val="18"/>
              </w:numPr>
              <w:jc w:val="both"/>
            </w:pPr>
            <w:r w:rsidRPr="00192767">
              <w:t>Příčiny vzniku požáru, parametry požáru a zásady likvidace požáru. </w:t>
            </w:r>
          </w:p>
          <w:p w:rsidR="000D6DB9" w:rsidRPr="00192767" w:rsidRDefault="000D6DB9" w:rsidP="00D81E97">
            <w:pPr>
              <w:pStyle w:val="Odstavecseseznamem1"/>
              <w:numPr>
                <w:ilvl w:val="0"/>
                <w:numId w:val="18"/>
              </w:numPr>
              <w:jc w:val="both"/>
            </w:pPr>
            <w:r w:rsidRPr="00192767">
              <w:t>Elektrická požární signalizace a stabilní hasicí zařízení.</w:t>
            </w:r>
          </w:p>
          <w:p w:rsidR="000D6DB9" w:rsidRPr="00192767" w:rsidRDefault="000D6DB9" w:rsidP="00D81E97">
            <w:pPr>
              <w:pStyle w:val="Odstavecseseznamem1"/>
              <w:numPr>
                <w:ilvl w:val="0"/>
                <w:numId w:val="18"/>
              </w:numPr>
              <w:jc w:val="both"/>
            </w:pPr>
            <w:r w:rsidRPr="00192767">
              <w:t xml:space="preserve">Organizační struktura Hasičského záchranného </w:t>
            </w:r>
            <w:r>
              <w:t>s</w:t>
            </w:r>
            <w:r w:rsidRPr="00192767">
              <w:t>boru a jednotek požární ochrany.</w:t>
            </w:r>
          </w:p>
          <w:p w:rsidR="000D6DB9" w:rsidRPr="00192767" w:rsidRDefault="000D6DB9" w:rsidP="00D81E97">
            <w:pPr>
              <w:pStyle w:val="Odstavecseseznamem1"/>
              <w:numPr>
                <w:ilvl w:val="0"/>
                <w:numId w:val="18"/>
              </w:numPr>
              <w:jc w:val="both"/>
            </w:pPr>
            <w:r w:rsidRPr="00192767">
              <w:t>Technické prostředky na likvidaci požárů a na provedení záchranných prací.</w:t>
            </w:r>
          </w:p>
          <w:p w:rsidR="000D6DB9" w:rsidRDefault="000D6DB9" w:rsidP="00D81E97">
            <w:pPr>
              <w:pStyle w:val="Odstavecseseznamem1"/>
              <w:numPr>
                <w:ilvl w:val="0"/>
                <w:numId w:val="18"/>
              </w:numPr>
              <w:jc w:val="both"/>
            </w:pPr>
            <w:r w:rsidRPr="00192767">
              <w:t>Hašení požáru</w:t>
            </w:r>
            <w:r>
              <w:t>, požární útok a požární obrana.</w:t>
            </w:r>
          </w:p>
          <w:p w:rsidR="000D6DB9" w:rsidRPr="00192767" w:rsidRDefault="000D6DB9" w:rsidP="00D81E97">
            <w:pPr>
              <w:pStyle w:val="Odstavecseseznamem1"/>
              <w:numPr>
                <w:ilvl w:val="0"/>
                <w:numId w:val="18"/>
              </w:numPr>
              <w:jc w:val="both"/>
            </w:pPr>
            <w:r>
              <w:t>V</w:t>
            </w:r>
            <w:r w:rsidRPr="00192767">
              <w:t>ýpočet sil a prostředků jednotek požární ochrany na likvidaci požáru.</w:t>
            </w:r>
          </w:p>
          <w:p w:rsidR="000D6DB9" w:rsidRDefault="000D6DB9" w:rsidP="00D81E97">
            <w:pPr>
              <w:pStyle w:val="Odstavecseseznamem1"/>
              <w:numPr>
                <w:ilvl w:val="0"/>
                <w:numId w:val="18"/>
              </w:numPr>
              <w:jc w:val="both"/>
            </w:pPr>
            <w:r w:rsidRPr="00192767">
              <w:t>Dokumentace zdolávání požáru.</w:t>
            </w:r>
          </w:p>
          <w:p w:rsidR="000D6DB9" w:rsidRPr="00192767" w:rsidRDefault="000D6DB9" w:rsidP="00D81E97">
            <w:pPr>
              <w:pStyle w:val="Odstavecseseznamem1"/>
              <w:numPr>
                <w:ilvl w:val="0"/>
                <w:numId w:val="18"/>
              </w:numPr>
              <w:jc w:val="both"/>
            </w:pPr>
            <w:r w:rsidRPr="00192767">
              <w:t>Organizace a řízení zásahu při požáru.</w:t>
            </w:r>
          </w:p>
          <w:p w:rsidR="000D6DB9" w:rsidRPr="00192767" w:rsidRDefault="000D6DB9" w:rsidP="00D81E97">
            <w:pPr>
              <w:pStyle w:val="Odstavecseseznamem1"/>
              <w:numPr>
                <w:ilvl w:val="0"/>
                <w:numId w:val="18"/>
              </w:numPr>
              <w:jc w:val="both"/>
            </w:pPr>
            <w:r w:rsidRPr="00192767">
              <w:t>Požární bezpečnost vybraných technických a technologických zařízení.</w:t>
            </w:r>
          </w:p>
          <w:p w:rsidR="000D6DB9" w:rsidRPr="00192767" w:rsidRDefault="000D6DB9" w:rsidP="00D81E97">
            <w:pPr>
              <w:pStyle w:val="Odstavecseseznamem1"/>
              <w:numPr>
                <w:ilvl w:val="0"/>
                <w:numId w:val="18"/>
              </w:numPr>
              <w:jc w:val="both"/>
            </w:pPr>
            <w:r w:rsidRPr="00192767">
              <w:t>Státní požární dozor a vyšetřování příčin požáru.</w:t>
            </w:r>
          </w:p>
          <w:p w:rsidR="000D6DB9" w:rsidRPr="00C004D7" w:rsidRDefault="000D6DB9" w:rsidP="00420BD2">
            <w:pPr>
              <w:spacing w:before="20"/>
              <w:rPr>
                <w:b/>
                <w:spacing w:val="-2"/>
              </w:rPr>
            </w:pPr>
            <w:r w:rsidRPr="00C004D7">
              <w:rPr>
                <w:b/>
                <w:spacing w:val="-2"/>
              </w:rPr>
              <w:t>Výstupní kompetence:</w:t>
            </w:r>
          </w:p>
          <w:p w:rsidR="000D6DB9" w:rsidRPr="00C004D7" w:rsidRDefault="000D6DB9" w:rsidP="00420BD2">
            <w:pPr>
              <w:pStyle w:val="Normlnweb"/>
              <w:spacing w:before="0" w:beforeAutospacing="0" w:after="0" w:afterAutospacing="0"/>
              <w:jc w:val="both"/>
              <w:rPr>
                <w:rFonts w:ascii="Times New Roman" w:hAnsi="Times New Roman" w:cs="Times New Roman"/>
                <w:color w:val="000000"/>
                <w:sz w:val="20"/>
                <w:szCs w:val="20"/>
              </w:rPr>
            </w:pPr>
            <w:r w:rsidRPr="00C004D7">
              <w:rPr>
                <w:rFonts w:ascii="Times New Roman" w:hAnsi="Times New Roman" w:cs="Times New Roman"/>
                <w:color w:val="000000"/>
                <w:sz w:val="20"/>
                <w:szCs w:val="20"/>
              </w:rPr>
              <w:t>Student kriticky hodnotí informace o jednotlivých činnostech HZS s důrazem na likvidaci požárů.  Zná základní údaje o vybraných formách a metodách činnosti HZS při prevenci a represi rizik, které ohrožují obyvatelstvo. Ovládá postupy při řešení problémů souvisejících zejména s likvidací požárů a záchranou osob.</w:t>
            </w:r>
          </w:p>
          <w:p w:rsidR="000D6DB9" w:rsidRPr="00541BA4" w:rsidRDefault="000D6DB9" w:rsidP="00420BD2">
            <w:pPr>
              <w:pStyle w:val="Normlnweb"/>
              <w:spacing w:before="0" w:beforeAutospacing="0" w:after="0" w:afterAutospacing="0"/>
              <w:rPr>
                <w:color w:val="000000"/>
                <w:sz w:val="20"/>
                <w:szCs w:val="20"/>
              </w:rPr>
            </w:pPr>
          </w:p>
          <w:p w:rsidR="000D6DB9" w:rsidRPr="00FA4B93" w:rsidRDefault="000D6DB9" w:rsidP="00420BD2">
            <w:pPr>
              <w:pStyle w:val="Normlnweb"/>
              <w:spacing w:before="0" w:beforeAutospacing="0" w:after="0" w:afterAutospacing="0"/>
              <w:rPr>
                <w:color w:val="000000"/>
                <w:sz w:val="18"/>
                <w:szCs w:val="18"/>
              </w:rPr>
            </w:pPr>
          </w:p>
        </w:tc>
      </w:tr>
      <w:tr w:rsidR="000D6DB9" w:rsidTr="00420BD2">
        <w:trPr>
          <w:trHeight w:hRule="exact" w:val="268"/>
        </w:trPr>
        <w:tc>
          <w:tcPr>
            <w:tcW w:w="72" w:type="dxa"/>
            <w:tcBorders>
              <w:top w:val="single" w:sz="12" w:space="0" w:color="000000"/>
              <w:left w:val="single" w:sz="27" w:space="0" w:color="F7C9AC"/>
              <w:bottom w:val="single" w:sz="15" w:space="0" w:color="F7C9AC"/>
              <w:right w:val="nil"/>
            </w:tcBorders>
          </w:tcPr>
          <w:p w:rsidR="000D6DB9" w:rsidRDefault="000D6DB9" w:rsidP="00420BD2">
            <w:r>
              <w:lastRenderedPageBreak/>
              <w:t xml:space="preserve">Ceské </w:t>
            </w:r>
          </w:p>
        </w:tc>
        <w:tc>
          <w:tcPr>
            <w:tcW w:w="3551" w:type="dxa"/>
            <w:gridSpan w:val="2"/>
            <w:tcBorders>
              <w:top w:val="single" w:sz="12" w:space="0" w:color="000000"/>
              <w:left w:val="nil"/>
              <w:bottom w:val="single" w:sz="15" w:space="0" w:color="F7C9AC"/>
              <w:right w:val="single" w:sz="27" w:space="0" w:color="F7C9AC"/>
            </w:tcBorders>
            <w:shd w:val="clear" w:color="auto" w:fill="F7C9AC"/>
          </w:tcPr>
          <w:p w:rsidR="000D6DB9" w:rsidRPr="00EB3FA0" w:rsidRDefault="000D6DB9" w:rsidP="00420BD2">
            <w:pPr>
              <w:spacing w:line="220" w:lineRule="exact"/>
            </w:pPr>
            <w:r w:rsidRPr="00EB3FA0">
              <w:rPr>
                <w:b/>
              </w:rPr>
              <w:t>Studijní</w:t>
            </w:r>
            <w:r w:rsidRPr="00EB3FA0">
              <w:rPr>
                <w:b/>
                <w:spacing w:val="-7"/>
              </w:rPr>
              <w:t xml:space="preserve"> </w:t>
            </w:r>
            <w:r w:rsidRPr="00EB3FA0">
              <w:rPr>
                <w:b/>
              </w:rPr>
              <w:t>li</w:t>
            </w:r>
            <w:r w:rsidRPr="00EB3FA0">
              <w:rPr>
                <w:b/>
                <w:spacing w:val="1"/>
              </w:rPr>
              <w:t>t</w:t>
            </w:r>
            <w:r w:rsidRPr="00EB3FA0">
              <w:rPr>
                <w:b/>
              </w:rPr>
              <w:t>e</w:t>
            </w:r>
            <w:r w:rsidRPr="00EB3FA0">
              <w:rPr>
                <w:b/>
                <w:spacing w:val="1"/>
              </w:rPr>
              <w:t>rat</w:t>
            </w:r>
            <w:r w:rsidRPr="00EB3FA0">
              <w:rPr>
                <w:b/>
              </w:rPr>
              <w:t>ura</w:t>
            </w:r>
            <w:r w:rsidRPr="00EB3FA0">
              <w:rPr>
                <w:b/>
                <w:spacing w:val="-7"/>
              </w:rPr>
              <w:t xml:space="preserve"> </w:t>
            </w:r>
            <w:r w:rsidRPr="00EB3FA0">
              <w:rPr>
                <w:b/>
              </w:rPr>
              <w:t xml:space="preserve">a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5"/>
              </w:rPr>
              <w:t xml:space="preserve"> </w:t>
            </w:r>
            <w:r w:rsidRPr="00EB3FA0">
              <w:rPr>
                <w:b/>
              </w:rPr>
              <w:t>p</w:t>
            </w:r>
            <w:r w:rsidRPr="00EB3FA0">
              <w:rPr>
                <w:b/>
                <w:spacing w:val="3"/>
              </w:rPr>
              <w:t>o</w:t>
            </w:r>
            <w:r w:rsidRPr="00EB3FA0">
              <w:rPr>
                <w:b/>
                <w:spacing w:val="-3"/>
              </w:rPr>
              <w:t>m</w:t>
            </w:r>
            <w:r w:rsidRPr="00EB3FA0">
              <w:rPr>
                <w:b/>
              </w:rPr>
              <w:t>ů</w:t>
            </w:r>
            <w:r w:rsidRPr="00EB3FA0">
              <w:rPr>
                <w:b/>
                <w:spacing w:val="2"/>
              </w:rPr>
              <w:t>c</w:t>
            </w:r>
            <w:r w:rsidRPr="00EB3FA0">
              <w:rPr>
                <w:b/>
                <w:spacing w:val="-3"/>
              </w:rPr>
              <w:t>k</w:t>
            </w:r>
            <w:r w:rsidRPr="00EB3FA0">
              <w:rPr>
                <w:b/>
              </w:rPr>
              <w:t>y</w:t>
            </w:r>
          </w:p>
        </w:tc>
        <w:tc>
          <w:tcPr>
            <w:tcW w:w="6269" w:type="dxa"/>
            <w:gridSpan w:val="9"/>
            <w:tcBorders>
              <w:top w:val="single" w:sz="12" w:space="0" w:color="000000"/>
              <w:left w:val="single" w:sz="27" w:space="0" w:color="F7C9AC"/>
              <w:bottom w:val="nil"/>
              <w:right w:val="single" w:sz="5" w:space="0" w:color="000000"/>
            </w:tcBorders>
          </w:tcPr>
          <w:p w:rsidR="000D6DB9" w:rsidRPr="00FA4B93" w:rsidRDefault="000D6DB9" w:rsidP="00420BD2">
            <w:pPr>
              <w:rPr>
                <w:sz w:val="18"/>
                <w:szCs w:val="18"/>
              </w:rPr>
            </w:pPr>
          </w:p>
        </w:tc>
      </w:tr>
      <w:tr w:rsidR="000D6DB9" w:rsidTr="00420BD2">
        <w:trPr>
          <w:trHeight w:hRule="exact" w:val="5849"/>
        </w:trPr>
        <w:tc>
          <w:tcPr>
            <w:tcW w:w="9892" w:type="dxa"/>
            <w:gridSpan w:val="12"/>
            <w:tcBorders>
              <w:top w:val="nil"/>
              <w:left w:val="single" w:sz="5" w:space="0" w:color="000000"/>
              <w:bottom w:val="single" w:sz="12" w:space="0" w:color="000000"/>
              <w:right w:val="single" w:sz="5" w:space="0" w:color="000000"/>
            </w:tcBorders>
          </w:tcPr>
          <w:p w:rsidR="000D6DB9" w:rsidRPr="00C004D7" w:rsidRDefault="000D6DB9" w:rsidP="00420BD2">
            <w:pPr>
              <w:spacing w:before="20"/>
              <w:ind w:left="66"/>
              <w:jc w:val="both"/>
              <w:rPr>
                <w:b/>
              </w:rPr>
            </w:pPr>
            <w:r w:rsidRPr="00C004D7">
              <w:rPr>
                <w:b/>
                <w:spacing w:val="-2"/>
              </w:rPr>
              <w:t>Povinná literatura:</w:t>
            </w:r>
          </w:p>
          <w:p w:rsidR="000D6DB9" w:rsidRPr="00C004D7" w:rsidRDefault="000D6DB9" w:rsidP="00420BD2">
            <w:pPr>
              <w:spacing w:before="20"/>
              <w:ind w:left="66" w:right="409"/>
              <w:jc w:val="both"/>
            </w:pPr>
            <w:r w:rsidRPr="00C004D7">
              <w:rPr>
                <w:i/>
              </w:rPr>
              <w:t>Bojový řád jednotek požární ochrany</w:t>
            </w:r>
            <w:r w:rsidRPr="00C004D7">
              <w:t>. Praha: MV-GŘ HZS ČR, 2017, 288 s. ISBN</w:t>
            </w:r>
          </w:p>
          <w:p w:rsidR="000D6DB9" w:rsidRPr="00C004D7" w:rsidRDefault="000D6DB9" w:rsidP="00420BD2">
            <w:pPr>
              <w:spacing w:before="20"/>
              <w:ind w:left="66" w:right="409"/>
              <w:jc w:val="both"/>
            </w:pPr>
            <w:r w:rsidRPr="00C004D7">
              <w:rPr>
                <w:i/>
              </w:rPr>
              <w:t>Krizové zákony. Hasičský záchranný sbor</w:t>
            </w:r>
            <w:r w:rsidRPr="00C004D7">
              <w:t xml:space="preserve">. </w:t>
            </w:r>
            <w:r w:rsidRPr="00C004D7">
              <w:rPr>
                <w:i/>
              </w:rPr>
              <w:t>Požární ochrana.</w:t>
            </w:r>
            <w:r w:rsidRPr="00C004D7">
              <w:t xml:space="preserve"> Praha: Sagit, 2016, ISBN 978-80-7204-707-9.</w:t>
            </w:r>
          </w:p>
          <w:p w:rsidR="000D6DB9" w:rsidRPr="00C004D7" w:rsidRDefault="000D6DB9" w:rsidP="00420BD2">
            <w:pPr>
              <w:spacing w:before="20"/>
              <w:ind w:left="66" w:right="409"/>
              <w:jc w:val="both"/>
              <w:rPr>
                <w:shd w:val="clear" w:color="auto" w:fill="FFFFFF"/>
              </w:rPr>
            </w:pPr>
            <w:r w:rsidRPr="00C004D7">
              <w:t xml:space="preserve">MONOŠI, Mikuláš a </w:t>
            </w:r>
            <w:r w:rsidRPr="00C004D7">
              <w:rPr>
                <w:b/>
              </w:rPr>
              <w:t>Miroslav TOMEK</w:t>
            </w:r>
            <w:del w:id="2749" w:author="Eva Batůšková" w:date="2018-11-19T11:50:00Z">
              <w:r w:rsidRPr="00C004D7" w:rsidDel="00C7006B">
                <w:delText>.</w:delText>
              </w:r>
            </w:del>
            <w:ins w:id="2750" w:author="Eva Batůšková" w:date="2018-11-19T11:50:00Z">
              <w:r w:rsidR="00C7006B">
                <w:t xml:space="preserve"> (</w:t>
              </w:r>
            </w:ins>
            <w:del w:id="2751" w:author="Eva Batůšková" w:date="2018-11-19T11:50:00Z">
              <w:r w:rsidRPr="00C004D7" w:rsidDel="00C7006B">
                <w:delText xml:space="preserve"> </w:delText>
              </w:r>
            </w:del>
            <w:ins w:id="2752" w:author="Jan Strohmandl" w:date="2018-11-17T20:06:00Z">
              <w:r w:rsidR="00F41C35">
                <w:t>2017</w:t>
              </w:r>
            </w:ins>
            <w:ins w:id="2753" w:author="Eva Batůšková" w:date="2018-11-19T11:50:00Z">
              <w:r w:rsidR="00C7006B">
                <w:t>)</w:t>
              </w:r>
            </w:ins>
            <w:ins w:id="2754" w:author="Jan Strohmandl" w:date="2018-11-17T20:06:00Z">
              <w:r w:rsidR="00F41C35">
                <w:t xml:space="preserve">. </w:t>
              </w:r>
            </w:ins>
            <w:r w:rsidRPr="00C004D7">
              <w:rPr>
                <w:bCs/>
                <w:i/>
                <w:iCs/>
                <w:shd w:val="clear" w:color="auto" w:fill="FFFFFF"/>
              </w:rPr>
              <w:t>The analysis of the causes of accidnets and technical support of the intervention activities in traffic accidents</w:t>
            </w:r>
            <w:r w:rsidRPr="00C004D7">
              <w:rPr>
                <w:shd w:val="clear" w:color="auto" w:fill="FFFFFF"/>
              </w:rPr>
              <w:t>. In: Fire protection, safety and security 2017: international scientific conference: May 3rd-5th, 2017, Zvolen, Slovak Republic: conference proceedings. Zvolen: Technical University, 2017, p. 229 – 297. ISBN 978-80-228-2957-1. Databáze WOS.</w:t>
            </w:r>
          </w:p>
          <w:p w:rsidR="000D6DB9" w:rsidRPr="00C004D7" w:rsidRDefault="000D6DB9" w:rsidP="00420BD2">
            <w:pPr>
              <w:spacing w:before="20"/>
              <w:ind w:left="66" w:right="409"/>
              <w:jc w:val="both"/>
            </w:pPr>
            <w:r w:rsidRPr="00C004D7">
              <w:t xml:space="preserve">MONOŠI, Mikuláš a </w:t>
            </w:r>
            <w:r w:rsidRPr="00C004D7">
              <w:rPr>
                <w:b/>
              </w:rPr>
              <w:t>Miroslav TOMEK</w:t>
            </w:r>
            <w:del w:id="2755" w:author="Eva Batůšková" w:date="2018-11-19T11:50:00Z">
              <w:r w:rsidRPr="00C004D7" w:rsidDel="00C7006B">
                <w:delText>.</w:delText>
              </w:r>
            </w:del>
            <w:r w:rsidRPr="00C004D7">
              <w:t xml:space="preserve"> </w:t>
            </w:r>
            <w:ins w:id="2756" w:author="Eva Batůšková" w:date="2018-11-19T11:50:00Z">
              <w:r w:rsidR="00C7006B">
                <w:t>(</w:t>
              </w:r>
            </w:ins>
            <w:ins w:id="2757" w:author="Jan Strohmandl" w:date="2018-11-17T20:07:00Z">
              <w:r w:rsidR="00F41C35">
                <w:t>2015</w:t>
              </w:r>
            </w:ins>
            <w:ins w:id="2758" w:author="Eva Batůšková" w:date="2018-11-19T11:51:00Z">
              <w:r w:rsidR="00C7006B">
                <w:t>)</w:t>
              </w:r>
            </w:ins>
            <w:ins w:id="2759" w:author="Jan Strohmandl" w:date="2018-11-17T20:07:00Z">
              <w:r w:rsidR="00F41C35">
                <w:t xml:space="preserve">. </w:t>
              </w:r>
            </w:ins>
            <w:r w:rsidRPr="00C004D7">
              <w:rPr>
                <w:bCs/>
                <w:i/>
                <w:iCs/>
                <w:shd w:val="clear" w:color="auto" w:fill="FFFFFF"/>
              </w:rPr>
              <w:t>Aerial fire appliance used by fire units means of its use within evacuation of persons</w:t>
            </w:r>
            <w:r w:rsidRPr="00C004D7">
              <w:rPr>
                <w:shd w:val="clear" w:color="auto" w:fill="FFFFFF"/>
              </w:rPr>
              <w:t>.</w:t>
            </w:r>
            <w:r w:rsidRPr="00C004D7">
              <w:t xml:space="preserve"> </w:t>
            </w:r>
            <w:r w:rsidRPr="00C004D7">
              <w:rPr>
                <w:shd w:val="clear" w:color="auto" w:fill="FFFFFF"/>
              </w:rPr>
              <w:t>In: Advances in fire, safety and security research 2015: scientific book. ISSN 1339-8490. Bratislava: Fire Research Institute of the Ministry of Interior SR, 2015, s. 44 – 49. ISBN 978-80-89051-19-9.</w:t>
            </w:r>
          </w:p>
          <w:p w:rsidR="000D6DB9" w:rsidRPr="00C004D7" w:rsidRDefault="000D6DB9" w:rsidP="00420BD2">
            <w:pPr>
              <w:spacing w:before="60"/>
              <w:jc w:val="both"/>
              <w:rPr>
                <w:b/>
              </w:rPr>
            </w:pPr>
            <w:r w:rsidRPr="00C004D7">
              <w:rPr>
                <w:b/>
              </w:rPr>
              <w:t>D</w:t>
            </w:r>
            <w:r w:rsidRPr="00C004D7">
              <w:rPr>
                <w:b/>
                <w:spacing w:val="1"/>
              </w:rPr>
              <w:t>opor</w:t>
            </w:r>
            <w:r w:rsidRPr="00C004D7">
              <w:rPr>
                <w:b/>
                <w:spacing w:val="-1"/>
              </w:rPr>
              <w:t>u</w:t>
            </w:r>
            <w:r w:rsidRPr="00C004D7">
              <w:rPr>
                <w:b/>
              </w:rPr>
              <w:t>č</w:t>
            </w:r>
            <w:r w:rsidRPr="00C004D7">
              <w:rPr>
                <w:b/>
                <w:spacing w:val="1"/>
              </w:rPr>
              <w:t>e</w:t>
            </w:r>
            <w:r w:rsidRPr="00C004D7">
              <w:rPr>
                <w:b/>
                <w:spacing w:val="-1"/>
              </w:rPr>
              <w:t>n</w:t>
            </w:r>
            <w:r w:rsidRPr="00C004D7">
              <w:rPr>
                <w:b/>
              </w:rPr>
              <w:t xml:space="preserve">á </w:t>
            </w:r>
            <w:r w:rsidRPr="0056138F">
              <w:rPr>
                <w:b/>
                <w:color w:val="000000"/>
              </w:rPr>
              <w:t>literatura</w:t>
            </w:r>
            <w:r w:rsidRPr="00C004D7">
              <w:rPr>
                <w:b/>
              </w:rPr>
              <w:t>:</w:t>
            </w:r>
          </w:p>
          <w:p w:rsidR="000D6DB9" w:rsidRPr="00C004D7" w:rsidRDefault="000D6DB9" w:rsidP="00420BD2">
            <w:pPr>
              <w:spacing w:before="20"/>
              <w:ind w:left="66" w:right="409"/>
              <w:jc w:val="both"/>
              <w:rPr>
                <w:shd w:val="clear" w:color="auto" w:fill="FFFFFF"/>
              </w:rPr>
            </w:pPr>
            <w:r w:rsidRPr="00C004D7">
              <w:t>KVARČÁK, Miloš</w:t>
            </w:r>
            <w:ins w:id="2760" w:author="Eva Batůšková" w:date="2018-11-19T11:51:00Z">
              <w:r w:rsidR="00C7006B">
                <w:t xml:space="preserve"> (</w:t>
              </w:r>
            </w:ins>
            <w:del w:id="2761" w:author="Eva Batůšková" w:date="2018-11-19T11:51:00Z">
              <w:r w:rsidRPr="00C004D7" w:rsidDel="00C7006B">
                <w:delText xml:space="preserve">. </w:delText>
              </w:r>
            </w:del>
            <w:ins w:id="2762" w:author="Jan Strohmandl" w:date="2018-11-17T20:07:00Z">
              <w:r w:rsidR="00F41C35" w:rsidRPr="00C004D7">
                <w:t>2005</w:t>
              </w:r>
            </w:ins>
            <w:ins w:id="2763" w:author="Eva Batůšková" w:date="2018-11-19T11:51:00Z">
              <w:r w:rsidR="00C7006B">
                <w:t>)</w:t>
              </w:r>
            </w:ins>
            <w:ins w:id="2764" w:author="Jan Strohmandl" w:date="2018-11-17T20:07:00Z">
              <w:r w:rsidR="00F41C35">
                <w:t>.</w:t>
              </w:r>
              <w:r w:rsidR="00F41C35" w:rsidRPr="00C004D7">
                <w:t xml:space="preserve"> </w:t>
              </w:r>
            </w:ins>
            <w:r w:rsidRPr="00C004D7">
              <w:rPr>
                <w:i/>
              </w:rPr>
              <w:t>Základy požární ochrany.</w:t>
            </w:r>
            <w:r w:rsidRPr="00C004D7">
              <w:t xml:space="preserve"> Ostrava: SPBI, </w:t>
            </w:r>
            <w:del w:id="2765" w:author="Jan Strohmandl" w:date="2018-11-17T20:07:00Z">
              <w:r w:rsidRPr="00C004D7" w:rsidDel="00F41C35">
                <w:delText xml:space="preserve">2005, </w:delText>
              </w:r>
            </w:del>
            <w:r w:rsidRPr="00C004D7">
              <w:t xml:space="preserve">134 s. ISBN </w:t>
            </w:r>
            <w:r w:rsidRPr="00C004D7">
              <w:rPr>
                <w:shd w:val="clear" w:color="auto" w:fill="FFFFFF"/>
              </w:rPr>
              <w:t>978-80-8663-476-0.</w:t>
            </w:r>
          </w:p>
          <w:p w:rsidR="000D6DB9" w:rsidRPr="00C004D7" w:rsidRDefault="000D6DB9" w:rsidP="00420BD2">
            <w:pPr>
              <w:spacing w:before="20"/>
              <w:ind w:left="66"/>
              <w:jc w:val="both"/>
            </w:pPr>
            <w:r w:rsidRPr="00C004D7">
              <w:t xml:space="preserve">MONOŠI, Mikuláš a kol. </w:t>
            </w:r>
            <w:ins w:id="2766" w:author="Eva Batůšková" w:date="2018-11-19T11:51:00Z">
              <w:r w:rsidR="00C7006B">
                <w:t>(</w:t>
              </w:r>
            </w:ins>
            <w:ins w:id="2767" w:author="Jan Strohmandl" w:date="2018-11-17T20:07:00Z">
              <w:r w:rsidR="00F41C35" w:rsidRPr="00C004D7">
                <w:t>2016</w:t>
              </w:r>
            </w:ins>
            <w:ins w:id="2768" w:author="Eva Batůšková" w:date="2018-11-19T11:51:00Z">
              <w:r w:rsidR="00C7006B">
                <w:t>)</w:t>
              </w:r>
            </w:ins>
            <w:ins w:id="2769" w:author="Jan Strohmandl" w:date="2018-11-17T20:07:00Z">
              <w:r w:rsidR="00F41C35">
                <w:t>.</w:t>
              </w:r>
              <w:r w:rsidR="00F41C35" w:rsidRPr="00C004D7">
                <w:t xml:space="preserve"> </w:t>
              </w:r>
            </w:ins>
            <w:r w:rsidRPr="00C004D7">
              <w:rPr>
                <w:i/>
              </w:rPr>
              <w:t xml:space="preserve">Technika a technické prostriedky hasičských jednotiek. </w:t>
            </w:r>
            <w:r w:rsidRPr="00C004D7">
              <w:t xml:space="preserve">Žilina: EDIS, </w:t>
            </w:r>
            <w:del w:id="2770" w:author="Jan Strohmandl" w:date="2018-11-17T20:07:00Z">
              <w:r w:rsidRPr="00C004D7" w:rsidDel="00F41C35">
                <w:delText xml:space="preserve">2016, </w:delText>
              </w:r>
            </w:del>
            <w:r w:rsidRPr="00C004D7">
              <w:t>180 s. ISBN 978-80-5541-231-3.</w:t>
            </w:r>
          </w:p>
          <w:p w:rsidR="000D6DB9" w:rsidRPr="00C004D7" w:rsidRDefault="000D6DB9" w:rsidP="00420BD2">
            <w:pPr>
              <w:spacing w:before="20"/>
              <w:ind w:left="66"/>
              <w:jc w:val="both"/>
            </w:pPr>
            <w:r w:rsidRPr="00C004D7">
              <w:t>KRATOCHVÍL, Václav, NAVAROVÁ, Šárka a Michal KRATOCHVÍ</w:t>
            </w:r>
            <w:ins w:id="2771" w:author="Eva Batůšková" w:date="2018-11-19T11:51:00Z">
              <w:r w:rsidR="00C7006B">
                <w:t xml:space="preserve">L </w:t>
              </w:r>
            </w:ins>
            <w:del w:id="2772" w:author="Eva Batůšková" w:date="2018-11-19T11:51:00Z">
              <w:r w:rsidRPr="00C004D7" w:rsidDel="00C7006B">
                <w:delText xml:space="preserve">L. </w:delText>
              </w:r>
            </w:del>
            <w:ins w:id="2773" w:author="Eva Batůšková" w:date="2018-11-19T11:51:00Z">
              <w:r w:rsidR="00C7006B">
                <w:t>(</w:t>
              </w:r>
            </w:ins>
            <w:ins w:id="2774" w:author="Jan Strohmandl" w:date="2018-11-17T20:07:00Z">
              <w:r w:rsidR="00F41C35" w:rsidRPr="00C004D7">
                <w:t>2011</w:t>
              </w:r>
            </w:ins>
            <w:ins w:id="2775" w:author="Eva Batůšková" w:date="2018-11-19T11:51:00Z">
              <w:r w:rsidR="00C7006B">
                <w:t>)</w:t>
              </w:r>
            </w:ins>
            <w:ins w:id="2776" w:author="Jan Strohmandl" w:date="2018-11-17T20:07:00Z">
              <w:r w:rsidR="00F41C35">
                <w:t>.</w:t>
              </w:r>
              <w:r w:rsidR="00F41C35" w:rsidRPr="00C004D7">
                <w:t xml:space="preserve"> </w:t>
              </w:r>
            </w:ins>
            <w:r w:rsidRPr="00C004D7">
              <w:rPr>
                <w:i/>
              </w:rPr>
              <w:t xml:space="preserve">Požárně bezpečnostní zařízení ve stavbách - Stručná encyklopedie pro jednotky PO, požární prevenci a odbornou veřejnost. </w:t>
            </w:r>
            <w:r w:rsidRPr="00C004D7">
              <w:t xml:space="preserve">Ostrava: SPBI, </w:t>
            </w:r>
            <w:del w:id="2777" w:author="Jan Strohmandl" w:date="2018-11-17T20:07:00Z">
              <w:r w:rsidRPr="00C004D7" w:rsidDel="00F41C35">
                <w:delText xml:space="preserve">2011, </w:delText>
              </w:r>
            </w:del>
            <w:r w:rsidRPr="00C004D7">
              <w:t>693 s. ISBN 978-80-7385-103-3.</w:t>
            </w:r>
          </w:p>
          <w:p w:rsidR="000D6DB9" w:rsidRPr="00C004D7" w:rsidRDefault="000D6DB9" w:rsidP="00420BD2">
            <w:pPr>
              <w:spacing w:before="20"/>
              <w:jc w:val="both"/>
            </w:pPr>
            <w:r w:rsidRPr="00C004D7">
              <w:rPr>
                <w:i/>
              </w:rPr>
              <w:t>Pokyn generálního ředitele Hasičského záchranného sboru ČR ze dne 7.</w:t>
            </w:r>
            <w:ins w:id="2778" w:author="Jan Strohmandl" w:date="2018-11-17T20:08:00Z">
              <w:r w:rsidR="00F41C35">
                <w:rPr>
                  <w:i/>
                </w:rPr>
                <w:t xml:space="preserve"> </w:t>
              </w:r>
            </w:ins>
            <w:r w:rsidRPr="00C004D7">
              <w:rPr>
                <w:i/>
              </w:rPr>
              <w:t>10.</w:t>
            </w:r>
            <w:ins w:id="2779" w:author="Jan Strohmandl" w:date="2018-11-17T20:08:00Z">
              <w:r w:rsidR="00F41C35">
                <w:rPr>
                  <w:i/>
                </w:rPr>
                <w:t xml:space="preserve"> </w:t>
              </w:r>
            </w:ins>
            <w:r w:rsidRPr="00C004D7">
              <w:rPr>
                <w:i/>
              </w:rPr>
              <w:t xml:space="preserve">2013, kterým se stanoví postup Hasičského záchranného sboru ČR při zjišťování příčin vzniku požárů. </w:t>
            </w:r>
            <w:r w:rsidRPr="00C004D7">
              <w:t>Sbírka interních aktů GŘ HZSČR 2013, Praha, částka 46</w:t>
            </w:r>
            <w:r>
              <w:t>.</w:t>
            </w:r>
          </w:p>
          <w:p w:rsidR="000D6DB9" w:rsidRPr="00C004D7" w:rsidRDefault="000D6DB9" w:rsidP="00420BD2">
            <w:pPr>
              <w:spacing w:before="20"/>
              <w:jc w:val="both"/>
              <w:rPr>
                <w:rFonts w:ascii="Trebuchet MS" w:hAnsi="Trebuchet MS"/>
                <w:sz w:val="17"/>
                <w:szCs w:val="17"/>
                <w:shd w:val="clear" w:color="auto" w:fill="FFFFFF"/>
              </w:rPr>
            </w:pPr>
            <w:r w:rsidRPr="00C004D7">
              <w:t xml:space="preserve">MONOŠI, Mikuláš, BALLAY, Michal a </w:t>
            </w:r>
            <w:r w:rsidR="00F139B8" w:rsidRPr="00F139B8">
              <w:rPr>
                <w:rPrChange w:id="2780" w:author="Jan Strohmandl" w:date="2018-11-17T20:08:00Z">
                  <w:rPr>
                    <w:b/>
                    <w:color w:val="0000FF"/>
                    <w:u w:val="single"/>
                  </w:rPr>
                </w:rPrChange>
              </w:rPr>
              <w:t>Miroslav TOMEK</w:t>
            </w:r>
            <w:del w:id="2781" w:author="Eva Batůšková" w:date="2018-11-19T11:51:00Z">
              <w:r w:rsidR="00F139B8" w:rsidRPr="00F139B8" w:rsidDel="00C7006B">
                <w:rPr>
                  <w:rPrChange w:id="2782" w:author="Jan Strohmandl" w:date="2018-11-17T20:08:00Z">
                    <w:rPr>
                      <w:b/>
                      <w:color w:val="0000FF"/>
                      <w:u w:val="single"/>
                    </w:rPr>
                  </w:rPrChange>
                </w:rPr>
                <w:delText>.</w:delText>
              </w:r>
            </w:del>
            <w:ins w:id="2783" w:author="Eva Batůšková" w:date="2018-11-19T11:51:00Z">
              <w:r w:rsidR="00C7006B">
                <w:t xml:space="preserve"> (</w:t>
              </w:r>
            </w:ins>
            <w:del w:id="2784" w:author="Eva Batůšková" w:date="2018-11-19T11:51:00Z">
              <w:r w:rsidRPr="00C004D7" w:rsidDel="00C7006B">
                <w:delText xml:space="preserve"> </w:delText>
              </w:r>
            </w:del>
            <w:ins w:id="2785" w:author="Jan Strohmandl" w:date="2018-11-17T20:08:00Z">
              <w:r w:rsidR="00F41C35" w:rsidRPr="00C004D7">
                <w:rPr>
                  <w:shd w:val="clear" w:color="auto" w:fill="FFFFFF"/>
                </w:rPr>
                <w:t>2017</w:t>
              </w:r>
            </w:ins>
            <w:ins w:id="2786" w:author="Eva Batůšková" w:date="2018-11-19T11:51:00Z">
              <w:r w:rsidR="00C7006B">
                <w:rPr>
                  <w:shd w:val="clear" w:color="auto" w:fill="FFFFFF"/>
                </w:rPr>
                <w:t>)</w:t>
              </w:r>
            </w:ins>
            <w:ins w:id="2787" w:author="Jan Strohmandl" w:date="2018-11-17T20:08:00Z">
              <w:r w:rsidR="00F41C35">
                <w:rPr>
                  <w:shd w:val="clear" w:color="auto" w:fill="FFFFFF"/>
                </w:rPr>
                <w:t>.</w:t>
              </w:r>
              <w:r w:rsidR="00F41C35" w:rsidRPr="00C004D7">
                <w:rPr>
                  <w:shd w:val="clear" w:color="auto" w:fill="FFFFFF"/>
                </w:rPr>
                <w:t xml:space="preserve"> </w:t>
              </w:r>
            </w:ins>
            <w:r w:rsidRPr="00C004D7">
              <w:rPr>
                <w:bCs/>
                <w:i/>
                <w:iCs/>
                <w:shd w:val="clear" w:color="auto" w:fill="FFFFFF"/>
              </w:rPr>
              <w:t>Zásahová činnosť hasičských jednotiek pri dopravných nehodách</w:t>
            </w:r>
            <w:r w:rsidRPr="00C004D7">
              <w:rPr>
                <w:shd w:val="clear" w:color="auto" w:fill="FFFFFF"/>
              </w:rPr>
              <w:t xml:space="preserve">. In: Riešenie krízových situácií v špecifickom prostredí: 22. medzinárodná vedecká konferencia: 24. - 25. máj 2017, Žilina. Žilina: Žilinská univerzita, </w:t>
            </w:r>
            <w:del w:id="2788" w:author="Jan Strohmandl" w:date="2018-11-17T20:08:00Z">
              <w:r w:rsidRPr="00C004D7" w:rsidDel="00F41C35">
                <w:rPr>
                  <w:shd w:val="clear" w:color="auto" w:fill="FFFFFF"/>
                </w:rPr>
                <w:delText xml:space="preserve">2017, </w:delText>
              </w:r>
            </w:del>
            <w:r w:rsidRPr="00C004D7">
              <w:rPr>
                <w:shd w:val="clear" w:color="auto" w:fill="FFFFFF"/>
              </w:rPr>
              <w:t>s. 309 – 314. ISBN 978-80-554-1332-7.</w:t>
            </w:r>
          </w:p>
          <w:p w:rsidR="000D6DB9" w:rsidRPr="00C004D7" w:rsidRDefault="000D6DB9" w:rsidP="00420BD2">
            <w:pPr>
              <w:spacing w:before="20"/>
              <w:rPr>
                <w:rFonts w:ascii="Trebuchet MS" w:hAnsi="Trebuchet MS"/>
                <w:sz w:val="17"/>
                <w:szCs w:val="17"/>
                <w:shd w:val="clear" w:color="auto" w:fill="FFFFFF"/>
              </w:rPr>
            </w:pPr>
          </w:p>
          <w:p w:rsidR="000D6DB9" w:rsidRPr="00995F32" w:rsidRDefault="000D6DB9" w:rsidP="00420BD2">
            <w:pPr>
              <w:spacing w:before="20"/>
              <w:rPr>
                <w:i/>
              </w:rPr>
            </w:pPr>
          </w:p>
        </w:tc>
      </w:tr>
      <w:tr w:rsidR="000D6DB9" w:rsidTr="00420BD2">
        <w:trPr>
          <w:trHeight w:hRule="exact" w:val="244"/>
        </w:trPr>
        <w:tc>
          <w:tcPr>
            <w:tcW w:w="72" w:type="dxa"/>
            <w:tcBorders>
              <w:top w:val="nil"/>
              <w:left w:val="single" w:sz="28" w:space="0" w:color="F7C9AC"/>
              <w:bottom w:val="single" w:sz="3" w:space="0" w:color="000000"/>
              <w:right w:val="nil"/>
            </w:tcBorders>
          </w:tcPr>
          <w:p w:rsidR="000D6DB9" w:rsidRDefault="000D6DB9" w:rsidP="00420BD2"/>
        </w:tc>
        <w:tc>
          <w:tcPr>
            <w:tcW w:w="9820" w:type="dxa"/>
            <w:gridSpan w:val="11"/>
            <w:tcBorders>
              <w:top w:val="single" w:sz="12" w:space="0" w:color="000000"/>
              <w:left w:val="nil"/>
              <w:bottom w:val="nil"/>
              <w:right w:val="single" w:sz="28" w:space="0" w:color="F7C9AC"/>
            </w:tcBorders>
            <w:shd w:val="clear" w:color="auto" w:fill="F7C9AC"/>
          </w:tcPr>
          <w:p w:rsidR="000D6DB9" w:rsidRPr="00EB3FA0" w:rsidRDefault="000D6DB9" w:rsidP="00420BD2">
            <w:pPr>
              <w:spacing w:line="220" w:lineRule="exact"/>
              <w:ind w:left="2761"/>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6"/>
              </w:rPr>
              <w:t xml:space="preserve"> </w:t>
            </w:r>
            <w:r w:rsidRPr="00EB3FA0">
              <w:rPr>
                <w:b/>
                <w:spacing w:val="-3"/>
              </w:rPr>
              <w:t>k</w:t>
            </w:r>
            <w:r w:rsidRPr="00EB3FA0">
              <w:rPr>
                <w:b/>
              </w:rPr>
              <w:t>e</w:t>
            </w:r>
            <w:r w:rsidRPr="00EB3FA0">
              <w:rPr>
                <w:b/>
                <w:spacing w:val="1"/>
              </w:rPr>
              <w:t xml:space="preserve"> </w:t>
            </w:r>
            <w:r w:rsidRPr="00EB3FA0">
              <w:rPr>
                <w:b/>
                <w:spacing w:val="-3"/>
              </w:rPr>
              <w:t>k</w:t>
            </w:r>
            <w:r w:rsidRPr="00EB3FA0">
              <w:rPr>
                <w:b/>
                <w:spacing w:val="6"/>
              </w:rPr>
              <w:t>o</w:t>
            </w:r>
            <w:r w:rsidRPr="00EB3FA0">
              <w:rPr>
                <w:b/>
                <w:spacing w:val="-3"/>
              </w:rPr>
              <w:t>m</w:t>
            </w:r>
            <w:r w:rsidRPr="00EB3FA0">
              <w:rPr>
                <w:b/>
              </w:rPr>
              <w:t>b</w:t>
            </w:r>
            <w:r w:rsidRPr="00EB3FA0">
              <w:rPr>
                <w:b/>
                <w:spacing w:val="2"/>
              </w:rPr>
              <w:t>i</w:t>
            </w:r>
            <w:r w:rsidRPr="00EB3FA0">
              <w:rPr>
                <w:b/>
              </w:rPr>
              <w:t>n</w:t>
            </w:r>
            <w:r w:rsidRPr="00EB3FA0">
              <w:rPr>
                <w:b/>
                <w:spacing w:val="1"/>
              </w:rPr>
              <w:t>ova</w:t>
            </w:r>
            <w:r w:rsidRPr="00EB3FA0">
              <w:rPr>
                <w:b/>
              </w:rPr>
              <w:t>né</w:t>
            </w:r>
            <w:r w:rsidRPr="00EB3FA0">
              <w:rPr>
                <w:b/>
                <w:spacing w:val="-12"/>
              </w:rPr>
              <w:t xml:space="preserve"> </w:t>
            </w:r>
            <w:r w:rsidRPr="00EB3FA0">
              <w:rPr>
                <w:b/>
              </w:rPr>
              <w:t>nebo</w:t>
            </w:r>
            <w:r w:rsidRPr="00EB3FA0">
              <w:rPr>
                <w:b/>
                <w:spacing w:val="-3"/>
              </w:rPr>
              <w:t xml:space="preserve"> </w:t>
            </w:r>
            <w:r w:rsidRPr="00EB3FA0">
              <w:rPr>
                <w:b/>
              </w:rPr>
              <w:t>di</w:t>
            </w:r>
            <w:r w:rsidRPr="00EB3FA0">
              <w:rPr>
                <w:b/>
                <w:spacing w:val="-1"/>
              </w:rPr>
              <w:t>s</w:t>
            </w:r>
            <w:r w:rsidRPr="00EB3FA0">
              <w:rPr>
                <w:b/>
                <w:spacing w:val="1"/>
              </w:rPr>
              <w:t>ta</w:t>
            </w:r>
            <w:r w:rsidRPr="00EB3FA0">
              <w:rPr>
                <w:b/>
              </w:rPr>
              <w:t>nční</w:t>
            </w:r>
            <w:r w:rsidRPr="00EB3FA0">
              <w:rPr>
                <w:b/>
                <w:spacing w:val="-8"/>
              </w:rPr>
              <w:t xml:space="preserve"> </w:t>
            </w:r>
            <w:r w:rsidRPr="00EB3FA0">
              <w:rPr>
                <w:b/>
                <w:spacing w:val="1"/>
              </w:rPr>
              <w:t>fo</w:t>
            </w:r>
            <w:r w:rsidRPr="00EB3FA0">
              <w:rPr>
                <w:b/>
                <w:spacing w:val="3"/>
              </w:rPr>
              <w:t>r</w:t>
            </w:r>
            <w:r w:rsidRPr="00EB3FA0">
              <w:rPr>
                <w:b/>
                <w:spacing w:val="-3"/>
              </w:rPr>
              <w:t>m</w:t>
            </w:r>
            <w:r w:rsidRPr="00EB3FA0">
              <w:rPr>
                <w:b/>
              </w:rPr>
              <w:t>ě</w:t>
            </w:r>
          </w:p>
        </w:tc>
      </w:tr>
      <w:tr w:rsidR="000D6DB9" w:rsidTr="00420BD2">
        <w:trPr>
          <w:trHeight w:hRule="exact" w:val="245"/>
        </w:trPr>
        <w:tc>
          <w:tcPr>
            <w:tcW w:w="72" w:type="dxa"/>
            <w:tcBorders>
              <w:top w:val="single" w:sz="3" w:space="0" w:color="000000"/>
              <w:left w:val="single" w:sz="27" w:space="0" w:color="F7C9AC"/>
              <w:bottom w:val="single" w:sz="5" w:space="0" w:color="000000"/>
              <w:right w:val="nil"/>
            </w:tcBorders>
          </w:tcPr>
          <w:p w:rsidR="000D6DB9" w:rsidRDefault="000D6DB9" w:rsidP="00420BD2"/>
        </w:tc>
        <w:tc>
          <w:tcPr>
            <w:tcW w:w="4679" w:type="dxa"/>
            <w:gridSpan w:val="3"/>
            <w:tcBorders>
              <w:top w:val="single" w:sz="3" w:space="0" w:color="000000"/>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spacing w:val="-3"/>
              </w:rPr>
              <w:t>k</w:t>
            </w:r>
            <w:r w:rsidRPr="00EB3FA0">
              <w:rPr>
                <w:b/>
                <w:spacing w:val="3"/>
              </w:rPr>
              <w:t>o</w:t>
            </w:r>
            <w:r w:rsidRPr="00EB3FA0">
              <w:rPr>
                <w:b/>
              </w:rPr>
              <w:t>nzult</w:t>
            </w:r>
            <w:r w:rsidRPr="00EB3FA0">
              <w:rPr>
                <w:b/>
                <w:spacing w:val="1"/>
              </w:rPr>
              <w:t>a</w:t>
            </w:r>
            <w:r w:rsidRPr="00EB3FA0">
              <w:rPr>
                <w:b/>
              </w:rPr>
              <w:t>cí</w:t>
            </w:r>
            <w:r w:rsidRPr="00EB3FA0">
              <w:rPr>
                <w:b/>
                <w:spacing w:val="-9"/>
              </w:rPr>
              <w:t xml:space="preserve"> </w:t>
            </w:r>
            <w:r w:rsidRPr="00EB3FA0">
              <w:rPr>
                <w:b/>
                <w:spacing w:val="1"/>
              </w:rPr>
              <w:t>(</w:t>
            </w:r>
            <w:r w:rsidRPr="00EB3FA0">
              <w:rPr>
                <w:b/>
                <w:spacing w:val="-1"/>
              </w:rPr>
              <w:t>s</w:t>
            </w:r>
            <w:r w:rsidRPr="00EB3FA0">
              <w:rPr>
                <w:b/>
                <w:spacing w:val="1"/>
              </w:rPr>
              <w:t>o</w:t>
            </w:r>
            <w:r w:rsidRPr="00EB3FA0">
              <w:rPr>
                <w:b/>
              </w:rPr>
              <w:t>u</w:t>
            </w:r>
            <w:r w:rsidRPr="00EB3FA0">
              <w:rPr>
                <w:b/>
                <w:spacing w:val="-1"/>
              </w:rPr>
              <w:t>s</w:t>
            </w:r>
            <w:r w:rsidRPr="00EB3FA0">
              <w:rPr>
                <w:b/>
                <w:spacing w:val="1"/>
              </w:rPr>
              <w:t>t</w:t>
            </w:r>
            <w:r w:rsidRPr="00EB3FA0">
              <w:rPr>
                <w:b/>
              </w:rPr>
              <w:t>ř</w:t>
            </w:r>
            <w:r w:rsidRPr="00EB3FA0">
              <w:rPr>
                <w:b/>
                <w:spacing w:val="1"/>
              </w:rPr>
              <w:t>e</w:t>
            </w:r>
            <w:r w:rsidRPr="00EB3FA0">
              <w:rPr>
                <w:b/>
                <w:spacing w:val="2"/>
              </w:rPr>
              <w:t>d</w:t>
            </w:r>
            <w:r w:rsidRPr="00EB3FA0">
              <w:rPr>
                <w:b/>
              </w:rPr>
              <w:t>ění)</w:t>
            </w:r>
          </w:p>
        </w:tc>
        <w:tc>
          <w:tcPr>
            <w:tcW w:w="71" w:type="dxa"/>
            <w:tcBorders>
              <w:top w:val="single" w:sz="3" w:space="0" w:color="000000"/>
              <w:left w:val="single" w:sz="27" w:space="0" w:color="F7C9AC"/>
              <w:bottom w:val="single" w:sz="5" w:space="0" w:color="000000"/>
              <w:right w:val="single" w:sz="5" w:space="0" w:color="000000"/>
            </w:tcBorders>
            <w:shd w:val="clear" w:color="auto" w:fill="FABF8F" w:themeFill="accent6" w:themeFillTint="99"/>
          </w:tcPr>
          <w:p w:rsidR="000D6DB9" w:rsidRPr="00EB3FA0" w:rsidRDefault="000D6DB9" w:rsidP="00420BD2"/>
        </w:tc>
        <w:tc>
          <w:tcPr>
            <w:tcW w:w="923" w:type="dxa"/>
            <w:gridSpan w:val="2"/>
            <w:tcBorders>
              <w:top w:val="single" w:sz="3" w:space="0" w:color="000000"/>
              <w:left w:val="single" w:sz="5" w:space="0" w:color="000000"/>
              <w:bottom w:val="single" w:sz="5" w:space="0" w:color="000000"/>
              <w:right w:val="single" w:sz="27" w:space="0" w:color="F7C9AC"/>
            </w:tcBorders>
          </w:tcPr>
          <w:p w:rsidR="000D6DB9" w:rsidRPr="00EB3FA0" w:rsidRDefault="000D6DB9" w:rsidP="00420BD2">
            <w:pPr>
              <w:jc w:val="center"/>
            </w:pPr>
            <w:r>
              <w:t>14</w:t>
            </w:r>
          </w:p>
        </w:tc>
        <w:tc>
          <w:tcPr>
            <w:tcW w:w="4147" w:type="dxa"/>
            <w:gridSpan w:val="5"/>
            <w:tcBorders>
              <w:top w:val="single" w:sz="3" w:space="0" w:color="000000"/>
              <w:left w:val="single" w:sz="27" w:space="0" w:color="F7C9AC"/>
              <w:bottom w:val="single" w:sz="5" w:space="0" w:color="000000"/>
              <w:right w:val="single" w:sz="27" w:space="0" w:color="F7C9AC"/>
            </w:tcBorders>
            <w:shd w:val="clear" w:color="auto" w:fill="F7C9AC"/>
          </w:tcPr>
          <w:p w:rsidR="000D6DB9" w:rsidRPr="00EB3FA0" w:rsidRDefault="000D6DB9" w:rsidP="00420BD2">
            <w:pPr>
              <w:spacing w:line="220" w:lineRule="exact"/>
              <w:ind w:left="4"/>
            </w:pPr>
            <w:r w:rsidRPr="00EB3FA0">
              <w:rPr>
                <w:b/>
              </w:rPr>
              <w:t>h</w:t>
            </w:r>
            <w:r w:rsidRPr="00EB3FA0">
              <w:rPr>
                <w:b/>
                <w:spacing w:val="1"/>
              </w:rPr>
              <w:t>o</w:t>
            </w:r>
            <w:r w:rsidRPr="00EB3FA0">
              <w:rPr>
                <w:b/>
              </w:rPr>
              <w:t>din</w:t>
            </w:r>
          </w:p>
        </w:tc>
      </w:tr>
      <w:tr w:rsidR="000D6DB9" w:rsidTr="00420BD2">
        <w:trPr>
          <w:trHeight w:hRule="exact" w:val="235"/>
        </w:trPr>
        <w:tc>
          <w:tcPr>
            <w:tcW w:w="72" w:type="dxa"/>
            <w:tcBorders>
              <w:top w:val="single" w:sz="5" w:space="0" w:color="000000"/>
              <w:left w:val="single" w:sz="27" w:space="0" w:color="F7C9AC"/>
              <w:bottom w:val="single" w:sz="5" w:space="0" w:color="000000"/>
              <w:right w:val="nil"/>
            </w:tcBorders>
          </w:tcPr>
          <w:p w:rsidR="000D6DB9" w:rsidRDefault="000D6DB9" w:rsidP="00420BD2"/>
        </w:tc>
        <w:tc>
          <w:tcPr>
            <w:tcW w:w="9820" w:type="dxa"/>
            <w:gridSpan w:val="11"/>
            <w:tcBorders>
              <w:top w:val="nil"/>
              <w:left w:val="nil"/>
              <w:bottom w:val="single" w:sz="5" w:space="0" w:color="000000"/>
              <w:right w:val="single" w:sz="27" w:space="0" w:color="F7C9AC"/>
            </w:tcBorders>
            <w:shd w:val="clear" w:color="auto" w:fill="F7C9AC"/>
          </w:tcPr>
          <w:p w:rsidR="000D6DB9" w:rsidRPr="00EB3FA0" w:rsidRDefault="000D6DB9" w:rsidP="00420BD2">
            <w:pPr>
              <w:spacing w:line="220" w:lineRule="exact"/>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8"/>
              </w:rPr>
              <w:t xml:space="preserve"> </w:t>
            </w:r>
            <w:r w:rsidRPr="00EB3FA0">
              <w:rPr>
                <w:b/>
              </w:rPr>
              <w:t>o zp</w:t>
            </w:r>
            <w:r w:rsidRPr="00EB3FA0">
              <w:rPr>
                <w:b/>
                <w:spacing w:val="2"/>
              </w:rPr>
              <w:t>ů</w:t>
            </w:r>
            <w:r w:rsidRPr="00EB3FA0">
              <w:rPr>
                <w:b/>
                <w:spacing w:val="-1"/>
              </w:rPr>
              <w:t>s</w:t>
            </w:r>
            <w:r w:rsidRPr="00EB3FA0">
              <w:rPr>
                <w:b/>
                <w:spacing w:val="1"/>
              </w:rPr>
              <w:t>o</w:t>
            </w:r>
            <w:r w:rsidRPr="00EB3FA0">
              <w:rPr>
                <w:b/>
              </w:rPr>
              <w:t>bu</w:t>
            </w:r>
            <w:r w:rsidRPr="00EB3FA0">
              <w:rPr>
                <w:b/>
                <w:spacing w:val="-5"/>
              </w:rPr>
              <w:t xml:space="preserve"> </w:t>
            </w:r>
            <w:r w:rsidRPr="00EB3FA0">
              <w:rPr>
                <w:b/>
                <w:spacing w:val="-3"/>
              </w:rPr>
              <w:t>k</w:t>
            </w:r>
            <w:r w:rsidRPr="00EB3FA0">
              <w:rPr>
                <w:b/>
                <w:spacing w:val="1"/>
              </w:rPr>
              <w:t>o</w:t>
            </w:r>
            <w:r w:rsidRPr="00EB3FA0">
              <w:rPr>
                <w:b/>
              </w:rPr>
              <w:t>nt</w:t>
            </w:r>
            <w:r w:rsidRPr="00EB3FA0">
              <w:rPr>
                <w:b/>
                <w:spacing w:val="4"/>
              </w:rPr>
              <w:t>a</w:t>
            </w:r>
            <w:r w:rsidRPr="00EB3FA0">
              <w:rPr>
                <w:b/>
              </w:rPr>
              <w:t>ktu</w:t>
            </w:r>
            <w:r w:rsidRPr="00EB3FA0">
              <w:rPr>
                <w:b/>
                <w:spacing w:val="-8"/>
              </w:rPr>
              <w:t xml:space="preserve"> </w:t>
            </w:r>
            <w:r w:rsidRPr="00EB3FA0">
              <w:rPr>
                <w:b/>
              </w:rPr>
              <w:t>s</w:t>
            </w:r>
            <w:r w:rsidRPr="00EB3FA0">
              <w:rPr>
                <w:b/>
                <w:spacing w:val="-1"/>
              </w:rPr>
              <w:t xml:space="preserve"> </w:t>
            </w:r>
            <w:r w:rsidRPr="00EB3FA0">
              <w:rPr>
                <w:b/>
                <w:spacing w:val="1"/>
              </w:rPr>
              <w:t>vy</w:t>
            </w:r>
            <w:r w:rsidRPr="00EB3FA0">
              <w:rPr>
                <w:b/>
              </w:rPr>
              <w:t>učujíc</w:t>
            </w:r>
            <w:r w:rsidRPr="00EB3FA0">
              <w:rPr>
                <w:b/>
                <w:spacing w:val="2"/>
              </w:rPr>
              <w:t>í</w:t>
            </w:r>
            <w:r w:rsidRPr="00EB3FA0">
              <w:rPr>
                <w:b/>
              </w:rPr>
              <w:t>m</w:t>
            </w:r>
          </w:p>
        </w:tc>
      </w:tr>
      <w:tr w:rsidR="000D6DB9" w:rsidRPr="000233F7" w:rsidTr="00420BD2">
        <w:trPr>
          <w:trHeight w:hRule="exact" w:val="2355"/>
        </w:trPr>
        <w:tc>
          <w:tcPr>
            <w:tcW w:w="9892" w:type="dxa"/>
            <w:gridSpan w:val="12"/>
            <w:tcBorders>
              <w:top w:val="single" w:sz="5" w:space="0" w:color="000000"/>
              <w:left w:val="single" w:sz="5" w:space="0" w:color="000000"/>
              <w:bottom w:val="single" w:sz="5" w:space="0" w:color="000000"/>
              <w:right w:val="single" w:sz="5" w:space="0" w:color="000000"/>
            </w:tcBorders>
          </w:tcPr>
          <w:p w:rsidR="000D6DB9" w:rsidRDefault="000D6DB9" w:rsidP="00420BD2">
            <w:pPr>
              <w:jc w:val="both"/>
              <w:rPr>
                <w:ins w:id="2789" w:author="Strohmandl Jan" w:date="2018-11-13T09:26: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ins w:id="2790" w:author="Strohmandl Jan" w:date="2018-11-13T09:26:00Z">
              <w:r>
                <w:t>Studenti v rámci výuky absolvují 1 průběžný test za účelem prověření znalostí a odevzdají seminární práci.</w:t>
              </w:r>
            </w:ins>
          </w:p>
          <w:p w:rsidR="000D6DB9" w:rsidRPr="000233F7" w:rsidRDefault="000D6DB9" w:rsidP="00420BD2">
            <w:r>
              <w:t xml:space="preserve">Možnosti komunikace s vyučujícím: </w:t>
            </w:r>
            <w:hyperlink r:id="rId69" w:history="1">
              <w:r w:rsidRPr="001975BB">
                <w:rPr>
                  <w:rStyle w:val="Hypertextovodkaz"/>
                </w:rPr>
                <w:t>tomek@utb.cz</w:t>
              </w:r>
            </w:hyperlink>
            <w:r>
              <w:t xml:space="preserve">; </w:t>
            </w:r>
            <w:hyperlink r:id="rId70" w:history="1">
              <w:r w:rsidRPr="00EB1132">
                <w:rPr>
                  <w:rStyle w:val="Hypertextovodkaz"/>
                </w:rPr>
                <w:t>strohmandl@utb.cz</w:t>
              </w:r>
            </w:hyperlink>
            <w:r>
              <w:t xml:space="preserve"> </w:t>
            </w:r>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2A2FED" w:rsidRDefault="000D6DB9" w:rsidP="00420BD2">
            <w:pPr>
              <w:jc w:val="both"/>
              <w:rPr>
                <w:b/>
              </w:rPr>
            </w:pPr>
            <w:r w:rsidRPr="002A2FED">
              <w:rPr>
                <w:b/>
              </w:rPr>
              <w:t>Procesy hodnocení a ovlád</w:t>
            </w:r>
            <w:r>
              <w:rPr>
                <w:b/>
              </w:rPr>
              <w:t>á</w:t>
            </w:r>
            <w:r w:rsidRPr="002A2FED">
              <w:rPr>
                <w:b/>
              </w:rPr>
              <w:t>ní rizik</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8449C0">
            <w:pPr>
              <w:jc w:val="both"/>
            </w:pPr>
            <w:r>
              <w:t xml:space="preserve">povinný </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2/ZS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28p –</w:t>
            </w:r>
            <w:r w:rsidR="002C3F72">
              <w:t xml:space="preserve"> 28s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2C3F72" w:rsidP="00420BD2">
            <w:pPr>
              <w:jc w:val="both"/>
            </w:pPr>
            <w:r>
              <w:t>5</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8449C0">
            <w:pPr>
              <w:jc w:val="both"/>
            </w:pPr>
            <w:r>
              <w:t xml:space="preserve">přednáška </w:t>
            </w:r>
            <w:r w:rsidR="002C3F72">
              <w:t>semináře</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vAlign w:val="center"/>
          </w:tcPr>
          <w:p w:rsidR="000D6DB9" w:rsidRDefault="000D6DB9" w:rsidP="00D81E97">
            <w:pPr>
              <w:pStyle w:val="Odstavecseseznamem1"/>
              <w:numPr>
                <w:ilvl w:val="0"/>
                <w:numId w:val="13"/>
              </w:numPr>
              <w:ind w:left="358" w:hanging="284"/>
            </w:pPr>
            <w:r>
              <w:t>obhájená seminární práce;</w:t>
            </w:r>
          </w:p>
          <w:p w:rsidR="000D6DB9" w:rsidRDefault="000D6DB9" w:rsidP="00D81E97">
            <w:pPr>
              <w:pStyle w:val="Odstavecseseznamem1"/>
              <w:numPr>
                <w:ilvl w:val="0"/>
                <w:numId w:val="13"/>
              </w:numPr>
              <w:ind w:left="358" w:hanging="284"/>
            </w:pPr>
            <w:r>
              <w:t>minimálně 80% účast na cvičeních a seminářích;</w:t>
            </w:r>
          </w:p>
          <w:p w:rsidR="000D6DB9" w:rsidRDefault="000D6DB9" w:rsidP="00D81E97">
            <w:pPr>
              <w:pStyle w:val="Odstavecseseznamem1"/>
              <w:numPr>
                <w:ilvl w:val="0"/>
                <w:numId w:val="13"/>
              </w:numPr>
              <w:ind w:left="358" w:hanging="284"/>
            </w:pPr>
            <w:r>
              <w:t>absolvovaný zápočtový test s hodnocením minimálně 21 bodů;</w:t>
            </w:r>
          </w:p>
        </w:tc>
      </w:tr>
      <w:tr w:rsidR="000D6DB9" w:rsidTr="00420BD2">
        <w:trPr>
          <w:trHeight w:val="392"/>
        </w:trPr>
        <w:tc>
          <w:tcPr>
            <w:tcW w:w="9855" w:type="dxa"/>
            <w:gridSpan w:val="8"/>
            <w:tcBorders>
              <w:top w:val="nil"/>
            </w:tcBorders>
          </w:tcPr>
          <w:p w:rsidR="000D6DB9" w:rsidRDefault="000D6DB9" w:rsidP="00420BD2">
            <w:pPr>
              <w:ind w:left="3157"/>
              <w:jc w:val="both"/>
            </w:pPr>
            <w:r>
              <w:t>d) kombinovaná zkouška klasifikována dle kreditového systému ECTS.</w:t>
            </w:r>
          </w:p>
        </w:tc>
      </w:tr>
      <w:tr w:rsidR="000D6DB9" w:rsidRPr="00CC053E"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Pr="002A2FED" w:rsidRDefault="000D6DB9" w:rsidP="00420BD2">
            <w:pPr>
              <w:jc w:val="both"/>
            </w:pPr>
            <w:r w:rsidRPr="002A2FED">
              <w:rPr>
                <w:bCs/>
              </w:rPr>
              <w:t>prof. Ing. František Božek, CSc.</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8449C0">
            <w:pPr>
              <w:jc w:val="both"/>
            </w:pPr>
            <w:r>
              <w:t xml:space="preserve">Garant stanovuje koncepci předmětu, podílí se na přednáškách v rozsahu 50 % </w:t>
            </w:r>
            <w:r>
              <w:br/>
              <w:t xml:space="preserve">a dále stanovuje koncepci </w:t>
            </w:r>
            <w:r w:rsidR="002C3F72">
              <w:t xml:space="preserve">seminářů </w:t>
            </w:r>
            <w:r>
              <w:t>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t>prof. Ing. František Božek, CSc. – přednášky</w:t>
            </w:r>
            <w:ins w:id="2791" w:author="Strohmandl Jan" w:date="2018-11-13T10:20:00Z">
              <w:r w:rsidR="000111CE">
                <w:t>, seminář</w:t>
              </w:r>
            </w:ins>
            <w:r>
              <w:t xml:space="preserve"> (50 %)</w:t>
            </w:r>
          </w:p>
          <w:p w:rsidR="000D6DB9" w:rsidRDefault="000D6DB9" w:rsidP="00420BD2">
            <w:pPr>
              <w:jc w:val="both"/>
              <w:rPr>
                <w:bCs/>
              </w:rPr>
            </w:pPr>
            <w:r>
              <w:t xml:space="preserve">Ing. </w:t>
            </w:r>
            <w:smartTag w:uri="urn:schemas-microsoft-com:office:smarttags" w:element="PersonName">
              <w:smartTagPr>
                <w:attr w:name="ProductID" w:val="Slavom￭ra Vargov￡"/>
              </w:smartTagPr>
              <w:r>
                <w:t>Slavomíra Vargová</w:t>
              </w:r>
            </w:smartTag>
            <w:r>
              <w:t>, PhD. – přednášky</w:t>
            </w:r>
            <w:ins w:id="2792" w:author="Strohmandl Jan" w:date="2018-11-13T10:20:00Z">
              <w:r w:rsidR="000111CE">
                <w:t>, seminář</w:t>
              </w:r>
            </w:ins>
            <w:r>
              <w:t xml:space="preserve"> </w:t>
            </w:r>
            <w:r>
              <w:rPr>
                <w:bCs/>
              </w:rPr>
              <w:t>(</w:t>
            </w:r>
            <w:r w:rsidR="002C3F72">
              <w:rPr>
                <w:bCs/>
              </w:rPr>
              <w:t xml:space="preserve">30 </w:t>
            </w:r>
            <w:r>
              <w:rPr>
                <w:bCs/>
              </w:rPr>
              <w:t>%)</w:t>
            </w:r>
          </w:p>
          <w:p w:rsidR="000D6DB9" w:rsidRDefault="000D6DB9" w:rsidP="008449C0">
            <w:pPr>
              <w:jc w:val="both"/>
            </w:pPr>
            <w:r>
              <w:t>Ing. Aleš Papadakis – přednášky</w:t>
            </w:r>
            <w:ins w:id="2793" w:author="Strohmandl Jan" w:date="2018-11-13T10:20:00Z">
              <w:r w:rsidR="000111CE">
                <w:t>, seminář</w:t>
              </w:r>
            </w:ins>
            <w:r>
              <w:t xml:space="preserve"> (</w:t>
            </w:r>
            <w:r w:rsidR="002C3F72">
              <w:t xml:space="preserve">20 </w:t>
            </w:r>
            <w:r>
              <w:t>% – odborník z praxe)</w:t>
            </w:r>
          </w:p>
        </w:tc>
      </w:tr>
      <w:tr w:rsidR="000D6DB9" w:rsidTr="00420BD2">
        <w:trPr>
          <w:trHeight w:val="1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452"/>
        </w:trPr>
        <w:tc>
          <w:tcPr>
            <w:tcW w:w="9855" w:type="dxa"/>
            <w:gridSpan w:val="8"/>
            <w:tcBorders>
              <w:top w:val="nil"/>
              <w:bottom w:val="single" w:sz="12" w:space="0" w:color="auto"/>
            </w:tcBorders>
          </w:tcPr>
          <w:p w:rsidR="000D6DB9" w:rsidRPr="006678F0" w:rsidRDefault="000D6DB9" w:rsidP="00420BD2">
            <w:pPr>
              <w:numPr>
                <w:ilvl w:val="12"/>
                <w:numId w:val="0"/>
              </w:numPr>
              <w:jc w:val="both"/>
            </w:pPr>
            <w:r w:rsidRPr="006678F0">
              <w:t>Student získá základní znalosti a dovednosti z oblasti hodnocení a ovládání rizik, čímž pochopí význam práce s riziky,</w:t>
            </w:r>
            <w:r>
              <w:t xml:space="preserve"> jejich klasifikací,</w:t>
            </w:r>
            <w:r w:rsidRPr="006678F0">
              <w:t xml:space="preserve"> způsobů vyhodnocování</w:t>
            </w:r>
            <w:r>
              <w:t xml:space="preserve"> </w:t>
            </w:r>
            <w:r w:rsidRPr="006678F0">
              <w:t>s cílem jejich efektivní redukce</w:t>
            </w:r>
            <w:r>
              <w:t xml:space="preserve"> aplikací různých forem opatření</w:t>
            </w:r>
            <w:r w:rsidRPr="006678F0">
              <w:t>.</w:t>
            </w:r>
          </w:p>
          <w:p w:rsidR="000D6DB9" w:rsidRDefault="000D6DB9" w:rsidP="00420BD2">
            <w:pPr>
              <w:numPr>
                <w:ilvl w:val="12"/>
                <w:numId w:val="0"/>
              </w:numPr>
              <w:jc w:val="both"/>
            </w:pPr>
            <w:r w:rsidRPr="00663112">
              <w:t>Předmět je zakončen obhájením seminárních prací orientovaných do sféry aplikace hodnocení a ovládání rizik a</w:t>
            </w:r>
            <w:r>
              <w:t> </w:t>
            </w:r>
            <w:r w:rsidRPr="00663112">
              <w:t>následnou zkouškou teoretického aparátu. Cílem je verifikovat schopnost studentů aplikovat nabyté vědomosti v praxi.</w:t>
            </w:r>
          </w:p>
          <w:p w:rsidR="000D6DB9" w:rsidRPr="009C4E5C" w:rsidRDefault="000D6DB9" w:rsidP="00420BD2">
            <w:pPr>
              <w:numPr>
                <w:ilvl w:val="12"/>
                <w:numId w:val="0"/>
              </w:numPr>
              <w:jc w:val="both"/>
              <w:rPr>
                <w:u w:val="single"/>
              </w:rPr>
            </w:pPr>
            <w:r w:rsidRPr="009C4E5C">
              <w:rPr>
                <w:u w:val="single"/>
              </w:rPr>
              <w:t>Hlavní témata:</w:t>
            </w:r>
          </w:p>
          <w:p w:rsidR="000D6DB9" w:rsidRDefault="000D6DB9" w:rsidP="00D81E97">
            <w:pPr>
              <w:pStyle w:val="Odstavecseseznamem1"/>
              <w:numPr>
                <w:ilvl w:val="0"/>
                <w:numId w:val="14"/>
              </w:numPr>
              <w:jc w:val="both"/>
            </w:pPr>
            <w:r>
              <w:t>Úvod do studia předmětu, terminologie oblasti rizik.</w:t>
            </w:r>
          </w:p>
          <w:p w:rsidR="000D6DB9" w:rsidRDefault="000D6DB9" w:rsidP="00D81E97">
            <w:pPr>
              <w:pStyle w:val="Odstavecseseznamem1"/>
              <w:numPr>
                <w:ilvl w:val="0"/>
                <w:numId w:val="14"/>
              </w:numPr>
              <w:jc w:val="both"/>
            </w:pPr>
            <w:r>
              <w:t>Klasifikace rizik.</w:t>
            </w:r>
          </w:p>
          <w:p w:rsidR="000D6DB9" w:rsidRDefault="000D6DB9" w:rsidP="00D81E97">
            <w:pPr>
              <w:numPr>
                <w:ilvl w:val="0"/>
                <w:numId w:val="14"/>
              </w:numPr>
              <w:jc w:val="both"/>
            </w:pPr>
            <w:r>
              <w:t>Identifikace nebezpečí (hrozeb) a stanovení jejich úrovně.</w:t>
            </w:r>
          </w:p>
          <w:p w:rsidR="000D6DB9" w:rsidRDefault="000D6DB9" w:rsidP="00D81E97">
            <w:pPr>
              <w:numPr>
                <w:ilvl w:val="0"/>
                <w:numId w:val="14"/>
              </w:numPr>
              <w:jc w:val="both"/>
            </w:pPr>
            <w:r>
              <w:t>Metody sběru a interpretace dat a stanovení cílů a rozsahu analýzy.</w:t>
            </w:r>
          </w:p>
          <w:p w:rsidR="000D6DB9" w:rsidRDefault="000D6DB9" w:rsidP="00D81E97">
            <w:pPr>
              <w:numPr>
                <w:ilvl w:val="0"/>
                <w:numId w:val="14"/>
              </w:numPr>
              <w:jc w:val="both"/>
            </w:pPr>
            <w:r>
              <w:t xml:space="preserve">Identifikace ohrožených aktiv a stanovení úrovně následků. </w:t>
            </w:r>
          </w:p>
          <w:p w:rsidR="000D6DB9" w:rsidRDefault="000D6DB9" w:rsidP="00D81E97">
            <w:pPr>
              <w:numPr>
                <w:ilvl w:val="0"/>
                <w:numId w:val="14"/>
              </w:numPr>
              <w:jc w:val="both"/>
            </w:pPr>
            <w:r>
              <w:t>Kvalitativní vyhodnocení rizika.</w:t>
            </w:r>
          </w:p>
          <w:p w:rsidR="000D6DB9" w:rsidRDefault="000D6DB9" w:rsidP="00D81E97">
            <w:pPr>
              <w:numPr>
                <w:ilvl w:val="0"/>
                <w:numId w:val="14"/>
              </w:numPr>
              <w:jc w:val="both"/>
            </w:pPr>
            <w:r>
              <w:t>Stanovení referenční úrovně rizika a jeho přijatelnosti.</w:t>
            </w:r>
          </w:p>
          <w:p w:rsidR="000D6DB9" w:rsidRDefault="000D6DB9" w:rsidP="00D81E97">
            <w:pPr>
              <w:numPr>
                <w:ilvl w:val="0"/>
                <w:numId w:val="14"/>
              </w:numPr>
              <w:jc w:val="both"/>
            </w:pPr>
            <w:r>
              <w:t>Návrh opatření k redukci (mitigaci) rizika.</w:t>
            </w:r>
          </w:p>
          <w:p w:rsidR="000D6DB9" w:rsidRDefault="000D6DB9" w:rsidP="00D81E97">
            <w:pPr>
              <w:numPr>
                <w:ilvl w:val="0"/>
                <w:numId w:val="14"/>
              </w:numPr>
              <w:jc w:val="both"/>
            </w:pPr>
            <w:r>
              <w:t>Monitoring rizika.</w:t>
            </w:r>
          </w:p>
          <w:p w:rsidR="000D6DB9" w:rsidRDefault="000D6DB9" w:rsidP="00D81E97">
            <w:pPr>
              <w:numPr>
                <w:ilvl w:val="0"/>
                <w:numId w:val="14"/>
              </w:numPr>
              <w:jc w:val="both"/>
            </w:pPr>
            <w:r>
              <w:t>Případové studie.</w:t>
            </w:r>
          </w:p>
        </w:tc>
      </w:tr>
      <w:tr w:rsidR="000D6DB9" w:rsidRPr="007434C6"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3873"/>
        </w:trPr>
        <w:tc>
          <w:tcPr>
            <w:tcW w:w="9855" w:type="dxa"/>
            <w:gridSpan w:val="8"/>
            <w:tcBorders>
              <w:top w:val="nil"/>
            </w:tcBorders>
          </w:tcPr>
          <w:p w:rsidR="000D6DB9" w:rsidRPr="00912DEC" w:rsidRDefault="000D6DB9" w:rsidP="00420BD2">
            <w:pPr>
              <w:jc w:val="both"/>
              <w:rPr>
                <w:b/>
                <w:lang w:val="en-GB"/>
              </w:rPr>
            </w:pPr>
            <w:r w:rsidRPr="007434C6">
              <w:rPr>
                <w:b/>
              </w:rPr>
              <w:t>Povinná literatura</w:t>
            </w:r>
            <w:r w:rsidRPr="00912DEC">
              <w:rPr>
                <w:b/>
                <w:lang w:val="en-GB"/>
              </w:rPr>
              <w:t>:</w:t>
            </w:r>
          </w:p>
          <w:p w:rsidR="000D6DB9" w:rsidRDefault="000D6DB9" w:rsidP="00420BD2">
            <w:pPr>
              <w:jc w:val="both"/>
              <w:rPr>
                <w:lang w:val="en-GB"/>
              </w:rPr>
            </w:pPr>
            <w:r>
              <w:t>ALSTON, Gregory</w:t>
            </w:r>
            <w:del w:id="2794" w:author="Eva Batůšková" w:date="2018-11-19T11:51:00Z">
              <w:r w:rsidDel="00C7006B">
                <w:delText>.</w:delText>
              </w:r>
            </w:del>
            <w:r>
              <w:t xml:space="preserve"> </w:t>
            </w:r>
            <w:ins w:id="2795" w:author="Eva Batůšková" w:date="2018-11-19T11:51:00Z">
              <w:r w:rsidR="00C7006B">
                <w:t>(</w:t>
              </w:r>
            </w:ins>
            <w:ins w:id="2796" w:author="Jan Strohmandl" w:date="2018-11-17T20:08:00Z">
              <w:r w:rsidR="00F41C35">
                <w:t>2016</w:t>
              </w:r>
            </w:ins>
            <w:ins w:id="2797" w:author="Eva Batůšková" w:date="2018-11-19T11:51:00Z">
              <w:r w:rsidR="00C7006B">
                <w:t>)</w:t>
              </w:r>
            </w:ins>
            <w:ins w:id="2798" w:author="Jan Strohmandl" w:date="2018-11-17T20:08:00Z">
              <w:r w:rsidR="00F41C35">
                <w:t xml:space="preserve">. </w:t>
              </w:r>
            </w:ins>
            <w:r>
              <w:rPr>
                <w:i/>
                <w:iCs/>
              </w:rPr>
              <w:t>How safe is safe enough?: leadership, safety and risk management</w:t>
            </w:r>
            <w:r>
              <w:t xml:space="preserve">. London: Routledge, Taylor </w:t>
            </w:r>
            <w:del w:id="2799" w:author="Jan Strohmandl" w:date="2018-11-17T20:08:00Z">
              <w:r w:rsidDel="00F41C35">
                <w:br/>
              </w:r>
            </w:del>
            <w:r>
              <w:t xml:space="preserve">&amp; Francis Group, </w:t>
            </w:r>
            <w:del w:id="2800" w:author="Jan Strohmandl" w:date="2018-11-17T20:08:00Z">
              <w:r w:rsidDel="00F41C35">
                <w:delText xml:space="preserve">2016. </w:delText>
              </w:r>
            </w:del>
            <w:r>
              <w:t>ISBN 978-1-138-25356-8.</w:t>
            </w:r>
          </w:p>
          <w:p w:rsidR="000D6DB9" w:rsidRPr="00CC053E" w:rsidRDefault="000D6DB9" w:rsidP="00420BD2">
            <w:pPr>
              <w:jc w:val="both"/>
            </w:pPr>
            <w:r w:rsidRPr="00CC053E">
              <w:rPr>
                <w:lang w:val="en-GB"/>
              </w:rPr>
              <w:t xml:space="preserve">BRODER, J. F. </w:t>
            </w:r>
            <w:ins w:id="2801" w:author="Eva Batůšková" w:date="2018-11-19T11:52:00Z">
              <w:r w:rsidR="00C7006B">
                <w:rPr>
                  <w:lang w:val="en-GB"/>
                </w:rPr>
                <w:t>(</w:t>
              </w:r>
            </w:ins>
            <w:r w:rsidRPr="00CC053E">
              <w:rPr>
                <w:lang w:val="en-GB"/>
              </w:rPr>
              <w:t>2006</w:t>
            </w:r>
            <w:ins w:id="2802" w:author="Eva Batůšková" w:date="2018-11-19T11:52:00Z">
              <w:r w:rsidR="00C7006B">
                <w:rPr>
                  <w:lang w:val="en-GB"/>
                </w:rPr>
                <w:t>)</w:t>
              </w:r>
            </w:ins>
            <w:r>
              <w:rPr>
                <w:lang w:val="en-GB"/>
              </w:rPr>
              <w:t xml:space="preserve"> </w:t>
            </w:r>
            <w:r w:rsidRPr="00CC053E">
              <w:rPr>
                <w:i/>
                <w:iCs/>
                <w:lang w:val="en-GB"/>
              </w:rPr>
              <w:t>Risk Analysis and the Security Survey</w:t>
            </w:r>
            <w:r w:rsidRPr="00CC053E">
              <w:rPr>
                <w:lang w:val="en-GB"/>
              </w:rPr>
              <w:t>. 3</w:t>
            </w:r>
            <w:r w:rsidRPr="00CC053E">
              <w:rPr>
                <w:vertAlign w:val="superscript"/>
                <w:lang w:val="en-GB"/>
              </w:rPr>
              <w:t>rd</w:t>
            </w:r>
            <w:r w:rsidRPr="00CC053E">
              <w:rPr>
                <w:lang w:val="en-GB"/>
              </w:rPr>
              <w:t xml:space="preserve"> Ed. </w:t>
            </w:r>
            <w:smartTag w:uri="urn:schemas-microsoft-com:office:smarttags" w:element="place">
              <w:smartTag w:uri="urn:schemas-microsoft-com:office:smarttags" w:element="City">
                <w:r w:rsidRPr="00CC053E">
                  <w:rPr>
                    <w:lang w:val="en-GB"/>
                  </w:rPr>
                  <w:t>New York</w:t>
                </w:r>
              </w:smartTag>
              <w:r w:rsidRPr="00CC053E">
                <w:rPr>
                  <w:lang w:val="en-GB"/>
                </w:rPr>
                <w:t xml:space="preserve">, </w:t>
              </w:r>
              <w:smartTag w:uri="urn:schemas-microsoft-com:office:smarttags" w:element="State">
                <w:r w:rsidRPr="00CC053E">
                  <w:rPr>
                    <w:lang w:val="en-GB"/>
                  </w:rPr>
                  <w:t>NY</w:t>
                </w:r>
              </w:smartTag>
            </w:smartTag>
            <w:r w:rsidRPr="00CC053E">
              <w:rPr>
                <w:lang w:val="en-GB"/>
              </w:rPr>
              <w:t>: Elsevier Inc.,. 371 pp.                           ISBN 978-0-7506-7922-0.</w:t>
            </w:r>
          </w:p>
          <w:p w:rsidR="000D6DB9" w:rsidRDefault="000D6DB9" w:rsidP="00420BD2">
            <w:pPr>
              <w:jc w:val="both"/>
            </w:pPr>
            <w:r w:rsidRPr="00CC053E">
              <w:rPr>
                <w:lang w:val="en-GB"/>
              </w:rPr>
              <w:t xml:space="preserve">SUTTON, </w:t>
            </w:r>
            <w:smartTag w:uri="urn:schemas-microsoft-com:office:smarttags" w:element="place">
              <w:r w:rsidRPr="00CC053E">
                <w:rPr>
                  <w:lang w:val="en-GB"/>
                </w:rPr>
                <w:t>I.</w:t>
              </w:r>
            </w:smartTag>
            <w:r>
              <w:rPr>
                <w:lang w:val="en-GB"/>
              </w:rPr>
              <w:t xml:space="preserve"> </w:t>
            </w:r>
            <w:ins w:id="2803" w:author="Eva Batůšková" w:date="2018-11-19T11:52:00Z">
              <w:r w:rsidR="00C7006B">
                <w:rPr>
                  <w:lang w:val="en-GB"/>
                </w:rPr>
                <w:t>(</w:t>
              </w:r>
            </w:ins>
            <w:r w:rsidRPr="00CC053E">
              <w:rPr>
                <w:lang w:val="en-GB"/>
              </w:rPr>
              <w:t>2010</w:t>
            </w:r>
            <w:ins w:id="2804" w:author="Eva Batůšková" w:date="2018-11-19T11:52:00Z">
              <w:r w:rsidR="00C7006B">
                <w:rPr>
                  <w:lang w:val="en-GB"/>
                </w:rPr>
                <w:t>)</w:t>
              </w:r>
            </w:ins>
            <w:r w:rsidRPr="00CC053E">
              <w:rPr>
                <w:lang w:val="en-GB"/>
              </w:rPr>
              <w:t xml:space="preserve"> </w:t>
            </w:r>
            <w:r w:rsidRPr="00CC053E">
              <w:rPr>
                <w:i/>
                <w:iCs/>
                <w:lang w:val="en-GB"/>
              </w:rPr>
              <w:t>Process Risk and Reliability Management: Operational Integrity Management</w:t>
            </w:r>
            <w:r w:rsidRPr="00CC053E">
              <w:rPr>
                <w:lang w:val="en-GB"/>
              </w:rPr>
              <w:t>. 1</w:t>
            </w:r>
            <w:r w:rsidRPr="00CC053E">
              <w:rPr>
                <w:vertAlign w:val="superscript"/>
                <w:lang w:val="en-GB"/>
              </w:rPr>
              <w:t>st</w:t>
            </w:r>
            <w:r>
              <w:rPr>
                <w:lang w:val="en-GB"/>
              </w:rPr>
              <w:t xml:space="preserve"> Ed. Oxford: Elsevier Inc.,</w:t>
            </w:r>
            <w:r w:rsidRPr="00CC053E">
              <w:rPr>
                <w:lang w:val="en-GB"/>
              </w:rPr>
              <w:t xml:space="preserve"> 856 pp. ISBN 978-1-4377-7805-2</w:t>
            </w:r>
            <w:r>
              <w:rPr>
                <w:lang w:val="en-GB"/>
              </w:rPr>
              <w:t>.</w:t>
            </w:r>
          </w:p>
          <w:p w:rsidR="000D6DB9" w:rsidRDefault="000D6DB9" w:rsidP="00420BD2">
            <w:r w:rsidRPr="00817F93">
              <w:t>ISO, 2009.</w:t>
            </w:r>
            <w:r>
              <w:t xml:space="preserve"> </w:t>
            </w:r>
            <w:r w:rsidRPr="00817F93">
              <w:t>ISO. 31010: Risk management</w:t>
            </w:r>
            <w:r>
              <w:t xml:space="preserve"> </w:t>
            </w:r>
            <w:r w:rsidRPr="00817F93">
              <w:t>–</w:t>
            </w:r>
            <w:r>
              <w:t xml:space="preserve"> </w:t>
            </w:r>
            <w:r w:rsidRPr="00817F93">
              <w:t>Risk assessment tech</w:t>
            </w:r>
            <w:r>
              <w:t>niques. Event (London). Geneva.</w:t>
            </w:r>
          </w:p>
          <w:p w:rsidR="000D6DB9" w:rsidRDefault="000D6DB9" w:rsidP="00420BD2">
            <w:pPr>
              <w:jc w:val="both"/>
            </w:pPr>
            <w:r w:rsidRPr="00CC053E">
              <w:t>ISO Guide 73:2009. Risk Management-Vocabulary.  Geneva: ISO, 2009. 24 pp.</w:t>
            </w:r>
          </w:p>
          <w:p w:rsidR="000D6DB9" w:rsidRPr="00CC053E" w:rsidRDefault="000D6DB9" w:rsidP="00420BD2">
            <w:pPr>
              <w:jc w:val="both"/>
            </w:pPr>
            <w:r w:rsidRPr="00CC053E">
              <w:rPr>
                <w:lang w:val="en-GB"/>
              </w:rPr>
              <w:t xml:space="preserve">ISO 12 100. </w:t>
            </w:r>
            <w:r w:rsidRPr="00CC053E">
              <w:rPr>
                <w:i/>
                <w:iCs/>
                <w:lang w:val="en-GB"/>
              </w:rPr>
              <w:t>Safety of Machinery-General Principles for Design-Risk Assessment and Risk Reduction</w:t>
            </w:r>
            <w:r w:rsidRPr="00CC053E">
              <w:rPr>
                <w:lang w:val="en-GB"/>
              </w:rPr>
              <w:t xml:space="preserve">. </w:t>
            </w:r>
            <w:smartTag w:uri="urn:schemas-microsoft-com:office:smarttags" w:element="City">
              <w:smartTag w:uri="urn:schemas-microsoft-com:office:smarttags" w:element="place">
                <w:r w:rsidRPr="00CC053E">
                  <w:rPr>
                    <w:lang w:val="en-GB"/>
                  </w:rPr>
                  <w:t>Geneva</w:t>
                </w:r>
              </w:smartTag>
            </w:smartTag>
            <w:r w:rsidRPr="00CC053E">
              <w:rPr>
                <w:lang w:val="en-GB"/>
              </w:rPr>
              <w:t xml:space="preserve">: 2009. </w:t>
            </w:r>
            <w:r>
              <w:rPr>
                <w:lang w:val="en-GB"/>
              </w:rPr>
              <w:br/>
            </w:r>
            <w:r w:rsidRPr="00CC053E">
              <w:rPr>
                <w:lang w:val="en-GB"/>
              </w:rPr>
              <w:t>77 pp.</w:t>
            </w:r>
          </w:p>
          <w:p w:rsidR="000D6DB9" w:rsidRPr="00CC053E" w:rsidRDefault="000D6DB9" w:rsidP="00420BD2">
            <w:pPr>
              <w:jc w:val="both"/>
            </w:pPr>
            <w:r w:rsidRPr="00CC053E">
              <w:t xml:space="preserve">BABINEC, F. 2005. </w:t>
            </w:r>
            <w:r w:rsidRPr="00CC053E">
              <w:rPr>
                <w:i/>
                <w:iCs/>
              </w:rPr>
              <w:t xml:space="preserve">Management rizika. </w:t>
            </w:r>
            <w:r w:rsidRPr="00CC053E">
              <w:rPr>
                <w:i/>
                <w:iCs/>
                <w:lang w:val="en-GB"/>
              </w:rPr>
              <w:t>Loss Prevention &amp; Safety Promotion</w:t>
            </w:r>
            <w:r w:rsidRPr="00CC053E">
              <w:rPr>
                <w:lang w:val="en-GB"/>
              </w:rPr>
              <w:t xml:space="preserve">. </w:t>
            </w:r>
            <w:r w:rsidRPr="00CC053E">
              <w:t>1. vyd. Opava: Slezská univerzita, 2005, 93 s</w:t>
            </w:r>
            <w:r w:rsidRPr="00CC053E">
              <w:rPr>
                <w:lang w:val="en-US"/>
              </w:rPr>
              <w:t>.</w:t>
            </w:r>
          </w:p>
          <w:p w:rsidR="000D6DB9" w:rsidRPr="00912DEC" w:rsidRDefault="000D6DB9" w:rsidP="00420BD2">
            <w:pPr>
              <w:spacing w:before="60"/>
              <w:jc w:val="both"/>
              <w:rPr>
                <w:b/>
              </w:rPr>
            </w:pPr>
            <w:r w:rsidRPr="0056138F">
              <w:rPr>
                <w:b/>
                <w:color w:val="000000"/>
              </w:rPr>
              <w:t>Doporučená</w:t>
            </w:r>
            <w:r w:rsidRPr="00912DEC">
              <w:rPr>
                <w:b/>
              </w:rPr>
              <w:t xml:space="preserve"> literatura:</w:t>
            </w:r>
          </w:p>
          <w:p w:rsidR="000D6DB9" w:rsidRDefault="000D6DB9" w:rsidP="00420BD2">
            <w:pPr>
              <w:jc w:val="both"/>
            </w:pPr>
            <w:r>
              <w:t>WAGNER, Daniel</w:t>
            </w:r>
            <w:del w:id="2805" w:author="Eva Batůšková" w:date="2018-11-19T11:52:00Z">
              <w:r w:rsidDel="00C7006B">
                <w:delText>.</w:delText>
              </w:r>
            </w:del>
            <w:ins w:id="2806" w:author="Eva Batůšková" w:date="2018-11-19T11:52:00Z">
              <w:r w:rsidR="00C7006B">
                <w:t xml:space="preserve"> (</w:t>
              </w:r>
            </w:ins>
            <w:del w:id="2807" w:author="Eva Batůšková" w:date="2018-11-19T11:52:00Z">
              <w:r w:rsidDel="00C7006B">
                <w:delText xml:space="preserve"> </w:delText>
              </w:r>
            </w:del>
            <w:ins w:id="2808" w:author="Jan Strohmandl" w:date="2018-11-17T20:09:00Z">
              <w:r w:rsidR="00F41C35">
                <w:t>2012</w:t>
              </w:r>
            </w:ins>
            <w:ins w:id="2809" w:author="Eva Batůšková" w:date="2018-11-19T11:52:00Z">
              <w:r w:rsidR="00C7006B">
                <w:t>)</w:t>
              </w:r>
            </w:ins>
            <w:ins w:id="2810" w:author="Jan Strohmandl" w:date="2018-11-17T20:09:00Z">
              <w:r w:rsidR="00F41C35">
                <w:t xml:space="preserve">. </w:t>
              </w:r>
            </w:ins>
            <w:r>
              <w:rPr>
                <w:i/>
                <w:iCs/>
              </w:rPr>
              <w:t>Managing country risk: a practitioner’s guide to effective cross-border risk analysis</w:t>
            </w:r>
            <w:r>
              <w:t xml:space="preserve">. Boca Raton: CRC Press, </w:t>
            </w:r>
            <w:del w:id="2811" w:author="Jan Strohmandl" w:date="2018-11-17T20:09:00Z">
              <w:r w:rsidDel="00F41C35">
                <w:delText xml:space="preserve">c2012. </w:delText>
              </w:r>
            </w:del>
            <w:r>
              <w:t>ISBN 978-1-4665-0047-1.</w:t>
            </w:r>
          </w:p>
          <w:p w:rsidR="000D6DB9" w:rsidRDefault="000D6DB9" w:rsidP="00420BD2">
            <w:pPr>
              <w:jc w:val="both"/>
            </w:pPr>
            <w:r w:rsidRPr="00CC053E">
              <w:t>TICHÝ, M.</w:t>
            </w:r>
            <w:ins w:id="2812" w:author="Eva Batůšková" w:date="2018-11-19T11:52:00Z">
              <w:r w:rsidR="00C7006B">
                <w:t xml:space="preserve"> (</w:t>
              </w:r>
            </w:ins>
            <w:del w:id="2813" w:author="Eva Batůšková" w:date="2018-11-19T11:52:00Z">
              <w:r w:rsidRPr="00CC053E" w:rsidDel="00C7006B">
                <w:delText xml:space="preserve"> </w:delText>
              </w:r>
            </w:del>
            <w:r w:rsidRPr="00CC053E">
              <w:t>2006</w:t>
            </w:r>
            <w:ins w:id="2814" w:author="Eva Batůšková" w:date="2018-11-19T11:52:00Z">
              <w:r w:rsidR="00C7006B">
                <w:t>)</w:t>
              </w:r>
            </w:ins>
            <w:r w:rsidRPr="00CC053E">
              <w:t xml:space="preserve">. </w:t>
            </w:r>
            <w:r w:rsidRPr="00CC053E">
              <w:rPr>
                <w:i/>
                <w:iCs/>
              </w:rPr>
              <w:t>Ovládání rizika: Analýza a management</w:t>
            </w:r>
            <w:r w:rsidRPr="00CC053E">
              <w:t xml:space="preserve">. </w:t>
            </w:r>
            <w:r>
              <w:t>1</w:t>
            </w:r>
            <w:r w:rsidRPr="00CC053E">
              <w:t>. vyd. Praha: Beck, 2006. 396 s. ISBN 978-80-7179-415-5.</w:t>
            </w: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417"/>
        </w:trPr>
        <w:tc>
          <w:tcPr>
            <w:tcW w:w="9855" w:type="dxa"/>
            <w:gridSpan w:val="8"/>
            <w:shd w:val="clear" w:color="auto" w:fill="auto"/>
          </w:tcPr>
          <w:p w:rsidR="000D6DB9" w:rsidRDefault="000D6DB9" w:rsidP="00420BD2">
            <w:pPr>
              <w:jc w:val="both"/>
              <w:rPr>
                <w:ins w:id="2815" w:author="Strohmandl Jan" w:date="2018-11-13T09:26: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AA484B" w:rsidRDefault="00AA484B" w:rsidP="00420BD2">
            <w:pPr>
              <w:jc w:val="both"/>
            </w:pPr>
            <w:ins w:id="2816" w:author="Strohmandl Jan" w:date="2018-11-13T09:26:00Z">
              <w:r>
                <w:t>Studenti v rámci výuky absolvují 1 průběžný test za účelem prověření znalostí a odevzdají seminární práci.</w:t>
              </w:r>
            </w:ins>
          </w:p>
          <w:p w:rsidR="000D6DB9" w:rsidRPr="007811A8" w:rsidRDefault="000D6DB9" w:rsidP="00420BD2">
            <w:pPr>
              <w:jc w:val="both"/>
            </w:pPr>
            <w:r>
              <w:t xml:space="preserve">Možnosti komunikace s vyučujícím: </w:t>
            </w:r>
            <w:hyperlink r:id="rId71" w:history="1">
              <w:r w:rsidRPr="00EB1132">
                <w:rPr>
                  <w:rStyle w:val="Hypertextovodkaz"/>
                </w:rPr>
                <w:t>bozek@utb.cz</w:t>
              </w:r>
            </w:hyperlink>
            <w:r>
              <w:t xml:space="preserve">; </w:t>
            </w:r>
            <w:hyperlink r:id="rId72" w:history="1">
              <w:r w:rsidRPr="00EB1132">
                <w:rPr>
                  <w:rStyle w:val="Hypertextovodkaz"/>
                </w:rPr>
                <w:t>vargova@utb.cz</w:t>
              </w:r>
            </w:hyperlink>
            <w:r>
              <w:t xml:space="preserve"> </w:t>
            </w:r>
          </w:p>
        </w:tc>
      </w:tr>
    </w:tbl>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spacing w:line="276" w:lineRule="auto"/>
              <w:jc w:val="both"/>
              <w:rPr>
                <w:b/>
                <w:sz w:val="28"/>
                <w:lang w:eastAsia="en-US"/>
              </w:rPr>
            </w:pPr>
            <w:r>
              <w:br w:type="page"/>
            </w:r>
            <w:r>
              <w:rPr>
                <w:b/>
                <w:sz w:val="28"/>
                <w:lang w:eastAsia="en-US"/>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0D6DB9" w:rsidRDefault="000D6DB9" w:rsidP="00420BD2">
            <w:pPr>
              <w:spacing w:line="276" w:lineRule="auto"/>
              <w:rPr>
                <w:b/>
                <w:lang w:eastAsia="en-US"/>
              </w:rPr>
            </w:pPr>
            <w:r>
              <w:rPr>
                <w:b/>
                <w:lang w:eastAsia="en-US"/>
              </w:rPr>
              <w:t>Professional Terminology of Population Protection in English</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spacing w:line="276" w:lineRule="auto"/>
              <w:jc w:val="both"/>
              <w:rPr>
                <w:lang w:eastAsia="en-US"/>
              </w:rPr>
            </w:pPr>
            <w:r>
              <w:rPr>
                <w:lang w:eastAsia="en-US"/>
              </w:rPr>
              <w:t xml:space="preserve">povinně – volitelný </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3/ZS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rsidR="000D6DB9" w:rsidRDefault="000D6DB9" w:rsidP="008449C0">
            <w:pPr>
              <w:spacing w:line="276" w:lineRule="auto"/>
              <w:jc w:val="both"/>
              <w:rPr>
                <w:lang w:eastAsia="en-US"/>
              </w:rPr>
            </w:pPr>
            <w:r>
              <w:rPr>
                <w:lang w:eastAsia="en-US"/>
              </w:rPr>
              <w:t xml:space="preserve">0p – 28 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sz w:val="22"/>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spacing w:line="276" w:lineRule="auto"/>
              <w:jc w:val="both"/>
              <w:rPr>
                <w:lang w:eastAsia="en-US"/>
              </w:rPr>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 xml:space="preserve">seminář </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rsidR="000D6DB9" w:rsidRDefault="000D6DB9" w:rsidP="00420BD2">
            <w:pPr>
              <w:spacing w:line="276" w:lineRule="auto"/>
              <w:jc w:val="both"/>
              <w:rPr>
                <w:lang w:eastAsia="en-US"/>
              </w:rPr>
            </w:pPr>
            <w:r>
              <w:rPr>
                <w:lang w:eastAsia="en-US"/>
              </w:rPr>
              <w:t>Aktivní účast na seminářích (80%), domácí příprava, písemný test.</w:t>
            </w:r>
          </w:p>
        </w:tc>
      </w:tr>
      <w:tr w:rsidR="000D6DB9" w:rsidTr="00420BD2">
        <w:trPr>
          <w:trHeight w:val="148"/>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spacing w:line="276" w:lineRule="auto"/>
              <w:jc w:val="both"/>
              <w:rPr>
                <w:lang w:eastAsia="en-US"/>
              </w:rPr>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doc. Ing. Otakar Jiří Mika,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 xml:space="preserve">Garant stanovuje koncepci předmětu, podílí se na cvičeních/seminářích v rozsahu 100 %. </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rsidR="000D6DB9" w:rsidRDefault="000D6DB9" w:rsidP="00420BD2">
            <w:pPr>
              <w:spacing w:line="276" w:lineRule="auto"/>
              <w:jc w:val="both"/>
              <w:rPr>
                <w:lang w:eastAsia="en-US"/>
              </w:rPr>
            </w:pPr>
            <w:r>
              <w:rPr>
                <w:lang w:eastAsia="en-US"/>
              </w:rPr>
              <w:t>doc. Ing. Otakar Jiří Mika, CSc. – seminář (100 %)</w:t>
            </w:r>
          </w:p>
        </w:tc>
      </w:tr>
      <w:tr w:rsidR="000D6DB9" w:rsidTr="00420BD2">
        <w:trPr>
          <w:trHeight w:val="314"/>
        </w:trPr>
        <w:tc>
          <w:tcPr>
            <w:tcW w:w="9855" w:type="dxa"/>
            <w:gridSpan w:val="8"/>
            <w:tcBorders>
              <w:top w:val="nil"/>
              <w:left w:val="single" w:sz="4" w:space="0" w:color="auto"/>
              <w:bottom w:val="single" w:sz="4" w:space="0" w:color="auto"/>
              <w:right w:val="single" w:sz="4" w:space="0" w:color="auto"/>
            </w:tcBorders>
            <w:hideMark/>
          </w:tcPr>
          <w:p w:rsidR="000D6DB9" w:rsidRDefault="000D6DB9" w:rsidP="00420BD2">
            <w:pPr>
              <w:spacing w:line="276" w:lineRule="auto"/>
              <w:jc w:val="both"/>
              <w:rPr>
                <w:lang w:eastAsia="en-US"/>
              </w:rPr>
            </w:pPr>
            <w:r>
              <w:rPr>
                <w:lang w:eastAsia="en-US"/>
              </w:rPr>
              <w:t xml:space="preserve"> </w:t>
            </w:r>
          </w:p>
          <w:p w:rsidR="000D6DB9" w:rsidRDefault="000D6DB9" w:rsidP="00420BD2">
            <w:pPr>
              <w:spacing w:line="276" w:lineRule="auto"/>
              <w:jc w:val="both"/>
              <w:rPr>
                <w:lang w:eastAsia="en-US"/>
              </w:rPr>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spacing w:line="276" w:lineRule="auto"/>
              <w:jc w:val="both"/>
              <w:rPr>
                <w:lang w:eastAsia="en-US"/>
              </w:rPr>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hideMark/>
          </w:tcPr>
          <w:p w:rsidR="00F139B8" w:rsidRDefault="000D6DB9">
            <w:pPr>
              <w:jc w:val="both"/>
              <w:rPr>
                <w:ins w:id="2817" w:author="Strohmandl Jan" w:date="2018-11-13T10:20:00Z"/>
                <w:lang w:val="en-GB"/>
              </w:rPr>
              <w:pPrChange w:id="2818" w:author="Jan Strohmandl" w:date="2018-11-17T20:09:00Z">
                <w:pPr/>
              </w:pPrChange>
            </w:pPr>
            <w:r>
              <w:rPr>
                <w:lang w:eastAsia="en-US"/>
              </w:rPr>
              <w:t xml:space="preserve">Studenti si prohloubí komplex jazykových dovedností (čtení, poslech, mluvení, psaní, krátké presentace v Power Pointu), umožňující samostatné jednání v cizojazyčných komunikačních situacích. Studenti si budou rozšiřovat odbornou slovní zásobu z oblasti bezpečnostních oborů v angličtině. Důraz je kladen jak na samostatnou práci, tak i na týmovou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w:t>
            </w:r>
            <w:r>
              <w:rPr>
                <w:lang w:eastAsia="en-US"/>
              </w:rPr>
              <w:br/>
              <w:t>z cizojazyčných zdrojů. Studenti budou schopni komunikovat v anglickém jazyce s odborníky ze zahraničí při odborných setkáních na konferencích, seminářích a workshopech.</w:t>
            </w:r>
            <w:ins w:id="2819" w:author="Strohmandl Jan" w:date="2018-11-13T10:20:00Z">
              <w:r w:rsidR="000111CE">
                <w:rPr>
                  <w:lang w:eastAsia="en-US"/>
                </w:rPr>
                <w:t xml:space="preserve"> </w:t>
              </w:r>
              <w:r w:rsidR="000111CE">
                <w:rPr>
                  <w:color w:val="000000"/>
                  <w:shd w:val="clear" w:color="auto" w:fill="FFFFFF"/>
                </w:rPr>
                <w:t>Předmět vyučován v anglickém jazyce.</w:t>
              </w:r>
            </w:ins>
          </w:p>
          <w:p w:rsidR="000D6DB9" w:rsidRDefault="000D6DB9" w:rsidP="00420BD2">
            <w:pPr>
              <w:jc w:val="both"/>
              <w:rPr>
                <w:lang w:eastAsia="en-US"/>
              </w:rPr>
            </w:pPr>
          </w:p>
          <w:p w:rsidR="000D6DB9" w:rsidRDefault="000D6DB9" w:rsidP="00420BD2">
            <w:pPr>
              <w:jc w:val="both"/>
              <w:rPr>
                <w:u w:val="single"/>
                <w:lang w:eastAsia="en-US"/>
              </w:rPr>
            </w:pPr>
            <w:r>
              <w:rPr>
                <w:u w:val="single"/>
                <w:lang w:eastAsia="en-US"/>
              </w:rPr>
              <w:t>Hlavní témata:</w:t>
            </w:r>
          </w:p>
          <w:p w:rsidR="000D6DB9" w:rsidRDefault="000D6DB9" w:rsidP="00D81E97">
            <w:pPr>
              <w:pStyle w:val="Odstavecseseznamem1"/>
              <w:numPr>
                <w:ilvl w:val="0"/>
                <w:numId w:val="24"/>
              </w:numPr>
              <w:jc w:val="both"/>
              <w:rPr>
                <w:lang w:val="en-GB" w:eastAsia="en-US"/>
              </w:rPr>
            </w:pPr>
            <w:r>
              <w:rPr>
                <w:lang w:val="en-GB" w:eastAsia="en-US"/>
              </w:rPr>
              <w:t>Introduction to Subject and Literature.</w:t>
            </w:r>
          </w:p>
          <w:p w:rsidR="000D6DB9" w:rsidRDefault="000D6DB9" w:rsidP="00D81E97">
            <w:pPr>
              <w:pStyle w:val="Odstavecseseznamem1"/>
              <w:numPr>
                <w:ilvl w:val="0"/>
                <w:numId w:val="24"/>
              </w:numPr>
              <w:jc w:val="both"/>
              <w:rPr>
                <w:lang w:val="en-GB" w:eastAsia="en-US"/>
              </w:rPr>
            </w:pPr>
            <w:r>
              <w:rPr>
                <w:lang w:val="en-GB" w:eastAsia="en-US"/>
              </w:rPr>
              <w:t>Population Protection – History.</w:t>
            </w:r>
          </w:p>
          <w:p w:rsidR="000D6DB9" w:rsidRDefault="000D6DB9" w:rsidP="00D81E97">
            <w:pPr>
              <w:pStyle w:val="Odstavecseseznamem1"/>
              <w:numPr>
                <w:ilvl w:val="0"/>
                <w:numId w:val="24"/>
              </w:numPr>
              <w:jc w:val="both"/>
              <w:rPr>
                <w:lang w:val="en-GB" w:eastAsia="en-US"/>
              </w:rPr>
            </w:pPr>
            <w:r>
              <w:rPr>
                <w:lang w:val="en-GB" w:eastAsia="en-US"/>
              </w:rPr>
              <w:t>National Acts and Decrees.</w:t>
            </w:r>
          </w:p>
          <w:p w:rsidR="000D6DB9" w:rsidRDefault="000D6DB9" w:rsidP="00D81E97">
            <w:pPr>
              <w:pStyle w:val="Odstavecseseznamem1"/>
              <w:numPr>
                <w:ilvl w:val="0"/>
                <w:numId w:val="24"/>
              </w:numPr>
              <w:jc w:val="both"/>
              <w:rPr>
                <w:lang w:val="en-GB" w:eastAsia="en-US"/>
              </w:rPr>
            </w:pPr>
            <w:r>
              <w:rPr>
                <w:lang w:val="en-GB" w:eastAsia="en-US"/>
              </w:rPr>
              <w:t>Security Threats.</w:t>
            </w:r>
          </w:p>
          <w:p w:rsidR="000D6DB9" w:rsidRDefault="000D6DB9" w:rsidP="00D81E97">
            <w:pPr>
              <w:pStyle w:val="Odstavecseseznamem1"/>
              <w:numPr>
                <w:ilvl w:val="0"/>
                <w:numId w:val="24"/>
              </w:numPr>
              <w:jc w:val="both"/>
              <w:rPr>
                <w:lang w:val="en-GB" w:eastAsia="en-US"/>
              </w:rPr>
            </w:pPr>
            <w:r>
              <w:rPr>
                <w:lang w:val="en-GB" w:eastAsia="en-US"/>
              </w:rPr>
              <w:t>Emergency Events and Crisis Situations.</w:t>
            </w:r>
          </w:p>
          <w:p w:rsidR="000D6DB9" w:rsidRDefault="000D6DB9" w:rsidP="00D81E97">
            <w:pPr>
              <w:pStyle w:val="Odstavecseseznamem1"/>
              <w:numPr>
                <w:ilvl w:val="0"/>
                <w:numId w:val="24"/>
              </w:numPr>
              <w:jc w:val="both"/>
              <w:rPr>
                <w:lang w:val="en-GB" w:eastAsia="en-US"/>
              </w:rPr>
            </w:pPr>
            <w:r>
              <w:rPr>
                <w:lang w:val="en-GB" w:eastAsia="en-US"/>
              </w:rPr>
              <w:t>Emergency (Integrated) Rescue System.</w:t>
            </w:r>
          </w:p>
          <w:p w:rsidR="000D6DB9" w:rsidRDefault="000D6DB9" w:rsidP="00D81E97">
            <w:pPr>
              <w:pStyle w:val="Odstavecseseznamem1"/>
              <w:numPr>
                <w:ilvl w:val="0"/>
                <w:numId w:val="24"/>
              </w:numPr>
              <w:jc w:val="both"/>
              <w:rPr>
                <w:lang w:val="en-GB" w:eastAsia="en-US"/>
              </w:rPr>
            </w:pPr>
            <w:r>
              <w:rPr>
                <w:lang w:val="en-GB" w:eastAsia="en-US"/>
              </w:rPr>
              <w:t>Main Tasks of Population Protection.</w:t>
            </w:r>
          </w:p>
          <w:p w:rsidR="000D6DB9" w:rsidRDefault="000D6DB9" w:rsidP="00D81E97">
            <w:pPr>
              <w:pStyle w:val="Odstavecseseznamem1"/>
              <w:numPr>
                <w:ilvl w:val="0"/>
                <w:numId w:val="24"/>
              </w:numPr>
              <w:jc w:val="both"/>
              <w:rPr>
                <w:lang w:val="en-GB" w:eastAsia="en-US"/>
              </w:rPr>
            </w:pPr>
            <w:r>
              <w:rPr>
                <w:lang w:val="en-GB" w:eastAsia="en-US"/>
              </w:rPr>
              <w:t>Warning of Population.</w:t>
            </w:r>
          </w:p>
          <w:p w:rsidR="000D6DB9" w:rsidRDefault="000D6DB9" w:rsidP="00D81E97">
            <w:pPr>
              <w:pStyle w:val="Odstavecseseznamem1"/>
              <w:numPr>
                <w:ilvl w:val="0"/>
                <w:numId w:val="24"/>
              </w:numPr>
              <w:jc w:val="both"/>
              <w:rPr>
                <w:lang w:val="en-GB" w:eastAsia="en-US"/>
              </w:rPr>
            </w:pPr>
            <w:r>
              <w:rPr>
                <w:lang w:val="en-GB" w:eastAsia="en-US"/>
              </w:rPr>
              <w:t>Sheltering.</w:t>
            </w:r>
          </w:p>
          <w:p w:rsidR="000D6DB9" w:rsidRDefault="000D6DB9" w:rsidP="00D81E97">
            <w:pPr>
              <w:pStyle w:val="Odstavecseseznamem1"/>
              <w:numPr>
                <w:ilvl w:val="0"/>
                <w:numId w:val="24"/>
              </w:numPr>
              <w:jc w:val="both"/>
              <w:rPr>
                <w:lang w:val="en-GB" w:eastAsia="en-US"/>
              </w:rPr>
            </w:pPr>
            <w:r>
              <w:rPr>
                <w:lang w:val="en-GB" w:eastAsia="en-US"/>
              </w:rPr>
              <w:t>Evacuation of Citizens.</w:t>
            </w:r>
          </w:p>
          <w:p w:rsidR="000D6DB9" w:rsidRDefault="000D6DB9" w:rsidP="00D81E97">
            <w:pPr>
              <w:pStyle w:val="Odstavecseseznamem1"/>
              <w:numPr>
                <w:ilvl w:val="0"/>
                <w:numId w:val="24"/>
              </w:numPr>
              <w:jc w:val="both"/>
              <w:rPr>
                <w:lang w:val="en-GB" w:eastAsia="en-US"/>
              </w:rPr>
            </w:pPr>
            <w:r>
              <w:rPr>
                <w:lang w:val="en-GB" w:eastAsia="en-US"/>
              </w:rPr>
              <w:lastRenderedPageBreak/>
              <w:t>Emergency Survival.</w:t>
            </w:r>
          </w:p>
          <w:p w:rsidR="000D6DB9" w:rsidRDefault="000D6DB9" w:rsidP="00D81E97">
            <w:pPr>
              <w:pStyle w:val="Odstavecseseznamem1"/>
              <w:numPr>
                <w:ilvl w:val="0"/>
                <w:numId w:val="24"/>
              </w:numPr>
              <w:jc w:val="both"/>
              <w:rPr>
                <w:lang w:val="en-GB" w:eastAsia="en-US"/>
              </w:rPr>
            </w:pPr>
            <w:r>
              <w:rPr>
                <w:lang w:val="en-GB" w:eastAsia="en-US"/>
              </w:rPr>
              <w:t>Humanitarian Aid.</w:t>
            </w:r>
          </w:p>
          <w:p w:rsidR="000D6DB9" w:rsidRDefault="000D6DB9" w:rsidP="00D81E97">
            <w:pPr>
              <w:pStyle w:val="Odstavecseseznamem1"/>
              <w:numPr>
                <w:ilvl w:val="0"/>
                <w:numId w:val="24"/>
              </w:numPr>
              <w:jc w:val="both"/>
              <w:rPr>
                <w:lang w:val="en-GB" w:eastAsia="en-US"/>
              </w:rPr>
            </w:pPr>
            <w:r>
              <w:rPr>
                <w:lang w:val="en-GB" w:eastAsia="en-US"/>
              </w:rPr>
              <w:t>Prevention of Major Accidents.</w:t>
            </w:r>
          </w:p>
          <w:p w:rsidR="000D6DB9" w:rsidRPr="001572D8" w:rsidRDefault="000D6DB9" w:rsidP="00D81E97">
            <w:pPr>
              <w:pStyle w:val="Odstavecseseznamem1"/>
              <w:numPr>
                <w:ilvl w:val="0"/>
                <w:numId w:val="24"/>
              </w:numPr>
              <w:jc w:val="both"/>
              <w:rPr>
                <w:lang w:eastAsia="en-US"/>
              </w:rPr>
            </w:pPr>
            <w:r>
              <w:rPr>
                <w:lang w:val="en-GB" w:eastAsia="en-US"/>
              </w:rPr>
              <w:t>Revision.</w:t>
            </w:r>
          </w:p>
          <w:p w:rsidR="000D6DB9" w:rsidRDefault="000D6DB9" w:rsidP="00420BD2">
            <w:pPr>
              <w:pStyle w:val="Odstavecseseznamem1"/>
              <w:jc w:val="both"/>
              <w:rPr>
                <w:lang w:val="en-GB" w:eastAsia="en-US"/>
              </w:rPr>
            </w:pPr>
          </w:p>
          <w:p w:rsidR="000D6DB9" w:rsidRDefault="000D6DB9" w:rsidP="00420BD2">
            <w:pPr>
              <w:pStyle w:val="Odstavecseseznamem1"/>
              <w:jc w:val="both"/>
              <w:rPr>
                <w:lang w:eastAsia="en-US"/>
              </w:rPr>
            </w:pP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lang w:eastAsia="en-US"/>
              </w:rPr>
            </w:pPr>
            <w:r>
              <w:rPr>
                <w:b/>
                <w:lang w:eastAsia="en-US"/>
              </w:rPr>
              <w:lastRenderedPageBreak/>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spacing w:line="276" w:lineRule="auto"/>
              <w:jc w:val="both"/>
              <w:rPr>
                <w:lang w:eastAsia="en-US"/>
              </w:rPr>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rPr>
                <w:b/>
                <w:lang w:eastAsia="en-US"/>
              </w:rPr>
            </w:pPr>
            <w:r>
              <w:rPr>
                <w:b/>
                <w:lang w:eastAsia="en-US"/>
              </w:rPr>
              <w:t>Povinná literatura:</w:t>
            </w:r>
          </w:p>
          <w:p w:rsidR="000D6DB9" w:rsidRDefault="000D6DB9" w:rsidP="00420BD2">
            <w:pPr>
              <w:jc w:val="both"/>
              <w:rPr>
                <w:lang w:val="en-GB" w:eastAsia="en-US"/>
              </w:rPr>
            </w:pPr>
            <w:r>
              <w:rPr>
                <w:lang w:val="en-GB" w:eastAsia="en-US"/>
              </w:rPr>
              <w:t>MCCANN Janice a Betsy SHAND</w:t>
            </w:r>
            <w:ins w:id="2820" w:author="Eva Batůšková" w:date="2018-11-19T11:52:00Z">
              <w:r w:rsidR="00C7006B">
                <w:rPr>
                  <w:lang w:val="en-GB" w:eastAsia="en-US"/>
                </w:rPr>
                <w:t xml:space="preserve"> (</w:t>
              </w:r>
            </w:ins>
            <w:del w:id="2821" w:author="Eva Batůšková" w:date="2018-11-19T11:52:00Z">
              <w:r w:rsidDel="00C7006B">
                <w:rPr>
                  <w:lang w:val="en-GB" w:eastAsia="en-US"/>
                </w:rPr>
                <w:delText xml:space="preserve">. </w:delText>
              </w:r>
            </w:del>
            <w:ins w:id="2822" w:author="Jan Strohmandl" w:date="2018-11-17T20:48:00Z">
              <w:r w:rsidR="0045170A">
                <w:rPr>
                  <w:lang w:val="en-GB" w:eastAsia="en-US"/>
                </w:rPr>
                <w:t>2011</w:t>
              </w:r>
            </w:ins>
            <w:ins w:id="2823" w:author="Eva Batůšková" w:date="2018-11-19T11:52:00Z">
              <w:r w:rsidR="00C7006B">
                <w:rPr>
                  <w:lang w:val="en-GB" w:eastAsia="en-US"/>
                </w:rPr>
                <w:t>)</w:t>
              </w:r>
            </w:ins>
            <w:ins w:id="2824" w:author="Jan Strohmandl" w:date="2018-11-17T20:48:00Z">
              <w:r w:rsidR="0045170A">
                <w:rPr>
                  <w:lang w:val="en-GB" w:eastAsia="en-US"/>
                </w:rPr>
                <w:t xml:space="preserve">. </w:t>
              </w:r>
            </w:ins>
            <w:r>
              <w:rPr>
                <w:i/>
                <w:lang w:val="en-GB" w:eastAsia="en-US"/>
              </w:rPr>
              <w:t>Survivi0ng Natual Disasters and Man-Made Disasters</w:t>
            </w:r>
            <w:r>
              <w:rPr>
                <w:lang w:val="en-GB" w:eastAsia="en-US"/>
              </w:rPr>
              <w:t xml:space="preserve">. Portland. Oregon, Resolution Press, </w:t>
            </w:r>
            <w:del w:id="2825" w:author="Jan Strohmandl" w:date="2018-11-17T20:48:00Z">
              <w:r w:rsidDel="0045170A">
                <w:rPr>
                  <w:lang w:val="en-GB" w:eastAsia="en-US"/>
                </w:rPr>
                <w:delText xml:space="preserve">2011, </w:delText>
              </w:r>
            </w:del>
            <w:r>
              <w:rPr>
                <w:lang w:val="en-GB" w:eastAsia="en-US"/>
              </w:rPr>
              <w:t>ISBN 978-09838-8860-4.</w:t>
            </w:r>
          </w:p>
          <w:p w:rsidR="000D6DB9" w:rsidRDefault="000D6DB9" w:rsidP="00420BD2">
            <w:pPr>
              <w:jc w:val="both"/>
              <w:rPr>
                <w:b/>
                <w:lang w:eastAsia="en-US"/>
              </w:rPr>
            </w:pPr>
            <w:r>
              <w:rPr>
                <w:lang w:val="en-GB" w:eastAsia="en-US"/>
              </w:rPr>
              <w:t xml:space="preserve">HARDING, K., LANE, A. </w:t>
            </w:r>
            <w:ins w:id="2826" w:author="Eva Batůšková" w:date="2018-11-19T11:52:00Z">
              <w:r w:rsidR="00C7006B">
                <w:rPr>
                  <w:lang w:val="en-GB" w:eastAsia="en-US"/>
                </w:rPr>
                <w:t>(</w:t>
              </w:r>
            </w:ins>
            <w:ins w:id="2827" w:author="Jan Strohmandl" w:date="2018-11-17T20:48:00Z">
              <w:r w:rsidR="0045170A">
                <w:rPr>
                  <w:bCs/>
                  <w:lang w:val="en-GB" w:eastAsia="en-US"/>
                </w:rPr>
                <w:t>2011</w:t>
              </w:r>
            </w:ins>
            <w:ins w:id="2828" w:author="Eva Batůšková" w:date="2018-11-19T11:52:00Z">
              <w:r w:rsidR="00C7006B">
                <w:rPr>
                  <w:bCs/>
                  <w:lang w:val="en-GB" w:eastAsia="en-US"/>
                </w:rPr>
                <w:t>)</w:t>
              </w:r>
            </w:ins>
            <w:ins w:id="2829" w:author="Jan Strohmandl" w:date="2018-11-17T20:48:00Z">
              <w:r w:rsidR="0045170A">
                <w:rPr>
                  <w:bCs/>
                  <w:lang w:val="en-GB" w:eastAsia="en-US"/>
                </w:rPr>
                <w:t xml:space="preserve">. </w:t>
              </w:r>
            </w:ins>
            <w:r>
              <w:rPr>
                <w:bCs/>
                <w:i/>
                <w:lang w:val="en-GB" w:eastAsia="en-US"/>
              </w:rPr>
              <w:t>International Express Intermediate</w:t>
            </w:r>
            <w:r>
              <w:rPr>
                <w:i/>
                <w:lang w:val="en-GB" w:eastAsia="en-US"/>
              </w:rPr>
              <w:t>.</w:t>
            </w:r>
            <w:r>
              <w:rPr>
                <w:bCs/>
                <w:i/>
                <w:lang w:val="en-GB" w:eastAsia="en-US"/>
              </w:rPr>
              <w:t xml:space="preserve"> </w:t>
            </w:r>
            <w:r>
              <w:rPr>
                <w:bCs/>
                <w:lang w:val="en-GB" w:eastAsia="en-US"/>
              </w:rPr>
              <w:t xml:space="preserve">Student's Book Pack. Third Edition. Oxford: OUP. </w:t>
            </w:r>
            <w:del w:id="2830" w:author="Jan Strohmandl" w:date="2018-11-17T20:48:00Z">
              <w:r w:rsidDel="0045170A">
                <w:rPr>
                  <w:bCs/>
                  <w:lang w:val="en-GB" w:eastAsia="en-US"/>
                </w:rPr>
                <w:delText xml:space="preserve">2011 </w:delText>
              </w:r>
            </w:del>
            <w:r>
              <w:rPr>
                <w:lang w:val="en-GB" w:eastAsia="en-US"/>
              </w:rPr>
              <w:t xml:space="preserve">Paperback + DVD-ROM ISBN </w:t>
            </w:r>
            <w:r>
              <w:rPr>
                <w:rStyle w:val="isbntableisbn"/>
                <w:lang w:val="en-GB" w:eastAsia="en-US"/>
              </w:rPr>
              <w:t>978-0-19-459786-9.</w:t>
            </w:r>
          </w:p>
          <w:p w:rsidR="000D6DB9" w:rsidRDefault="000D6DB9" w:rsidP="00420BD2">
            <w:pPr>
              <w:spacing w:before="60"/>
              <w:jc w:val="both"/>
              <w:rPr>
                <w:b/>
                <w:lang w:eastAsia="en-US"/>
              </w:rPr>
            </w:pPr>
            <w:r>
              <w:rPr>
                <w:b/>
                <w:lang w:eastAsia="en-US"/>
              </w:rPr>
              <w:t>Doporučená literatura:</w:t>
            </w:r>
          </w:p>
          <w:p w:rsidR="000D6DB9" w:rsidRDefault="000D6DB9" w:rsidP="00420BD2">
            <w:pPr>
              <w:jc w:val="both"/>
              <w:rPr>
                <w:lang w:eastAsia="en-US"/>
              </w:rPr>
            </w:pPr>
            <w:r>
              <w:rPr>
                <w:lang w:eastAsia="en-US"/>
              </w:rPr>
              <w:t xml:space="preserve">GLENDINNING, E. H., LANSFORD, L., POHL, A. </w:t>
            </w:r>
            <w:ins w:id="2831" w:author="Eva Batůšková" w:date="2018-11-19T11:53:00Z">
              <w:r w:rsidR="00C7006B">
                <w:rPr>
                  <w:lang w:eastAsia="en-US"/>
                </w:rPr>
                <w:t>(</w:t>
              </w:r>
            </w:ins>
            <w:ins w:id="2832" w:author="Jan Strohmandl" w:date="2018-11-17T20:48:00Z">
              <w:r w:rsidR="0045170A">
                <w:rPr>
                  <w:lang w:eastAsia="en-US"/>
                </w:rPr>
                <w:t>2013</w:t>
              </w:r>
            </w:ins>
            <w:ins w:id="2833" w:author="Eva Batůšková" w:date="2018-11-19T11:53:00Z">
              <w:r w:rsidR="00C7006B">
                <w:rPr>
                  <w:lang w:eastAsia="en-US"/>
                </w:rPr>
                <w:t>)</w:t>
              </w:r>
            </w:ins>
            <w:ins w:id="2834" w:author="Jan Strohmandl" w:date="2018-11-17T20:48:00Z">
              <w:r w:rsidR="0045170A">
                <w:rPr>
                  <w:lang w:eastAsia="en-US"/>
                </w:rPr>
                <w:t xml:space="preserve">. </w:t>
              </w:r>
            </w:ins>
            <w:r>
              <w:rPr>
                <w:i/>
                <w:lang w:eastAsia="en-US"/>
              </w:rPr>
              <w:t>Technology for Engineering and Applied Sciences.</w:t>
            </w:r>
            <w:r>
              <w:rPr>
                <w:lang w:eastAsia="en-US"/>
              </w:rPr>
              <w:t xml:space="preserve"> Oxford: OUP, </w:t>
            </w:r>
            <w:del w:id="2835" w:author="Jan Strohmandl" w:date="2018-11-17T20:48:00Z">
              <w:r w:rsidDel="0045170A">
                <w:rPr>
                  <w:lang w:eastAsia="en-US"/>
                </w:rPr>
                <w:delText xml:space="preserve">2013. </w:delText>
              </w:r>
            </w:del>
            <w:r>
              <w:rPr>
                <w:lang w:eastAsia="en-US"/>
              </w:rPr>
              <w:t>ISBN 978-019-4569736.</w:t>
            </w:r>
          </w:p>
          <w:p w:rsidR="000D6DB9" w:rsidRPr="00F0246C" w:rsidRDefault="00F139B8" w:rsidP="00420BD2">
            <w:pPr>
              <w:pStyle w:val="Nadpis1"/>
              <w:spacing w:before="0"/>
              <w:rPr>
                <w:rFonts w:ascii="Times New Roman" w:hAnsi="Times New Roman" w:cs="Times New Roman"/>
                <w:b/>
                <w:color w:val="auto"/>
                <w:sz w:val="20"/>
                <w:szCs w:val="20"/>
                <w:lang w:eastAsia="en-US"/>
                <w:rPrChange w:id="2836" w:author="Strohmandl Jan" w:date="2018-11-13T09:26:00Z">
                  <w:rPr>
                    <w:rFonts w:ascii="Times New Roman" w:hAnsi="Times New Roman" w:cs="Times New Roman"/>
                    <w:b/>
                    <w:sz w:val="20"/>
                    <w:szCs w:val="20"/>
                    <w:lang w:eastAsia="en-US"/>
                  </w:rPr>
                </w:rPrChange>
              </w:rPr>
            </w:pPr>
            <w:r w:rsidRPr="00F139B8">
              <w:rPr>
                <w:rFonts w:ascii="Times New Roman" w:hAnsi="Times New Roman" w:cs="Times New Roman"/>
                <w:color w:val="auto"/>
                <w:sz w:val="20"/>
                <w:szCs w:val="20"/>
                <w:lang w:eastAsia="en-US"/>
                <w:rPrChange w:id="2837" w:author="Strohmandl Jan" w:date="2018-11-13T09:26:00Z">
                  <w:rPr>
                    <w:rFonts w:ascii="Times New Roman" w:hAnsi="Times New Roman" w:cs="Times New Roman"/>
                    <w:color w:val="0000FF"/>
                    <w:sz w:val="20"/>
                    <w:szCs w:val="20"/>
                    <w:u w:val="single"/>
                    <w:lang w:eastAsia="en-US"/>
                  </w:rPr>
                </w:rPrChange>
              </w:rPr>
              <w:t xml:space="preserve">STRNADOVÁ, Z. </w:t>
            </w:r>
            <w:ins w:id="2838" w:author="Eva Batůšková" w:date="2018-11-19T11:53:00Z">
              <w:r w:rsidR="00C7006B">
                <w:rPr>
                  <w:rFonts w:ascii="Times New Roman" w:hAnsi="Times New Roman" w:cs="Times New Roman"/>
                  <w:color w:val="auto"/>
                  <w:sz w:val="20"/>
                  <w:szCs w:val="20"/>
                  <w:lang w:eastAsia="en-US"/>
                </w:rPr>
                <w:t>(</w:t>
              </w:r>
            </w:ins>
            <w:ins w:id="2839" w:author="Jan Strohmandl" w:date="2018-11-17T20:48:00Z">
              <w:r w:rsidR="0045170A" w:rsidRPr="00507795">
                <w:rPr>
                  <w:rFonts w:ascii="Times New Roman" w:hAnsi="Times New Roman" w:cs="Times New Roman"/>
                  <w:color w:val="auto"/>
                  <w:sz w:val="20"/>
                  <w:szCs w:val="20"/>
                  <w:lang w:eastAsia="en-US"/>
                </w:rPr>
                <w:t>2010</w:t>
              </w:r>
            </w:ins>
            <w:ins w:id="2840" w:author="Eva Batůšková" w:date="2018-11-19T11:53:00Z">
              <w:r w:rsidR="00C7006B">
                <w:rPr>
                  <w:rFonts w:ascii="Times New Roman" w:hAnsi="Times New Roman" w:cs="Times New Roman"/>
                  <w:color w:val="auto"/>
                  <w:sz w:val="20"/>
                  <w:szCs w:val="20"/>
                  <w:lang w:eastAsia="en-US"/>
                </w:rPr>
                <w:t>)</w:t>
              </w:r>
            </w:ins>
            <w:ins w:id="2841" w:author="Jan Strohmandl" w:date="2018-11-17T20:48:00Z">
              <w:r w:rsidR="0045170A" w:rsidRPr="00507795">
                <w:rPr>
                  <w:rFonts w:ascii="Times New Roman" w:hAnsi="Times New Roman" w:cs="Times New Roman"/>
                  <w:color w:val="auto"/>
                  <w:sz w:val="20"/>
                  <w:szCs w:val="20"/>
                  <w:lang w:eastAsia="en-US"/>
                </w:rPr>
                <w:t>.</w:t>
              </w:r>
              <w:r w:rsidR="0045170A">
                <w:rPr>
                  <w:rFonts w:ascii="Times New Roman" w:hAnsi="Times New Roman" w:cs="Times New Roman"/>
                  <w:color w:val="auto"/>
                  <w:sz w:val="20"/>
                  <w:szCs w:val="20"/>
                  <w:lang w:eastAsia="en-US"/>
                </w:rPr>
                <w:t xml:space="preserve"> </w:t>
              </w:r>
            </w:ins>
            <w:r w:rsidRPr="00F139B8">
              <w:rPr>
                <w:rFonts w:ascii="Times New Roman" w:hAnsi="Times New Roman" w:cs="Times New Roman"/>
                <w:i/>
                <w:color w:val="auto"/>
                <w:sz w:val="20"/>
                <w:szCs w:val="20"/>
                <w:lang w:eastAsia="en-US"/>
                <w:rPrChange w:id="2842" w:author="Strohmandl Jan" w:date="2018-11-13T09:26:00Z">
                  <w:rPr>
                    <w:rFonts w:ascii="Times New Roman" w:hAnsi="Times New Roman" w:cs="Times New Roman"/>
                    <w:i/>
                    <w:color w:val="0000FF"/>
                    <w:sz w:val="20"/>
                    <w:szCs w:val="20"/>
                    <w:u w:val="single"/>
                    <w:lang w:eastAsia="en-US"/>
                  </w:rPr>
                </w:rPrChange>
              </w:rPr>
              <w:t>Aiming to Advance.</w:t>
            </w:r>
            <w:r w:rsidRPr="00F139B8">
              <w:rPr>
                <w:rFonts w:ascii="Times New Roman" w:hAnsi="Times New Roman" w:cs="Times New Roman"/>
                <w:color w:val="auto"/>
                <w:sz w:val="20"/>
                <w:szCs w:val="20"/>
                <w:lang w:eastAsia="en-US"/>
                <w:rPrChange w:id="2843" w:author="Strohmandl Jan" w:date="2018-11-13T09:26:00Z">
                  <w:rPr>
                    <w:rFonts w:ascii="Times New Roman" w:hAnsi="Times New Roman" w:cs="Times New Roman"/>
                    <w:color w:val="0000FF"/>
                    <w:sz w:val="20"/>
                    <w:szCs w:val="20"/>
                    <w:u w:val="single"/>
                    <w:lang w:eastAsia="en-US"/>
                  </w:rPr>
                </w:rPrChange>
              </w:rPr>
              <w:t xml:space="preserve"> Praha: LEDA, </w:t>
            </w:r>
            <w:del w:id="2844" w:author="Jan Strohmandl" w:date="2018-11-17T20:48:00Z">
              <w:r w:rsidRPr="00F139B8">
                <w:rPr>
                  <w:rFonts w:ascii="Times New Roman" w:hAnsi="Times New Roman" w:cs="Times New Roman"/>
                  <w:color w:val="auto"/>
                  <w:sz w:val="20"/>
                  <w:szCs w:val="20"/>
                  <w:lang w:eastAsia="en-US"/>
                  <w:rPrChange w:id="2845" w:author="Strohmandl Jan" w:date="2018-11-13T09:26:00Z">
                    <w:rPr>
                      <w:rFonts w:ascii="Times New Roman" w:hAnsi="Times New Roman" w:cs="Times New Roman"/>
                      <w:color w:val="0000FF"/>
                      <w:sz w:val="20"/>
                      <w:szCs w:val="20"/>
                      <w:u w:val="single"/>
                      <w:lang w:eastAsia="en-US"/>
                    </w:rPr>
                  </w:rPrChange>
                </w:rPr>
                <w:delText xml:space="preserve">2010. </w:delText>
              </w:r>
            </w:del>
            <w:r w:rsidRPr="00F139B8">
              <w:rPr>
                <w:rFonts w:ascii="Times New Roman" w:hAnsi="Times New Roman" w:cs="Times New Roman"/>
                <w:color w:val="auto"/>
                <w:sz w:val="20"/>
                <w:szCs w:val="20"/>
                <w:lang w:eastAsia="en-US"/>
                <w:rPrChange w:id="2846" w:author="Strohmandl Jan" w:date="2018-11-13T09:26:00Z">
                  <w:rPr>
                    <w:rFonts w:ascii="Times New Roman" w:hAnsi="Times New Roman" w:cs="Times New Roman"/>
                    <w:color w:val="0000FF"/>
                    <w:sz w:val="20"/>
                    <w:szCs w:val="20"/>
                    <w:u w:val="single"/>
                    <w:lang w:eastAsia="en-US"/>
                  </w:rPr>
                </w:rPrChange>
              </w:rPr>
              <w:t>ISBN 978-80-7335-227-1.</w:t>
            </w:r>
          </w:p>
          <w:p w:rsidR="000D6DB9" w:rsidRDefault="000D6DB9" w:rsidP="00420BD2">
            <w:pPr>
              <w:jc w:val="both"/>
              <w:rPr>
                <w:lang w:eastAsia="en-US"/>
              </w:rPr>
            </w:pPr>
            <w:r>
              <w:rPr>
                <w:lang w:eastAsia="en-US"/>
              </w:rPr>
              <w:t>On-line aktuální zdroje:</w:t>
            </w:r>
          </w:p>
          <w:p w:rsidR="000D6DB9" w:rsidRDefault="000D6DB9" w:rsidP="00420BD2">
            <w:pPr>
              <w:jc w:val="both"/>
              <w:rPr>
                <w:lang w:eastAsia="en-US"/>
              </w:rPr>
            </w:pPr>
            <w:r>
              <w:rPr>
                <w:lang w:eastAsia="en-US"/>
              </w:rPr>
              <w:t>www.bbc.com, www.dw.com, www.breakingnewsenglish.com, www.fema.gov, www.getprepared.gc.ca/index-eng.aspx, apod.</w:t>
            </w:r>
          </w:p>
          <w:p w:rsidR="000D6DB9" w:rsidRDefault="000D6DB9" w:rsidP="00420BD2">
            <w:pPr>
              <w:spacing w:line="276" w:lineRule="auto"/>
              <w:jc w:val="both"/>
              <w:rPr>
                <w:lang w:eastAsia="en-US"/>
              </w:rPr>
            </w:pPr>
          </w:p>
          <w:p w:rsidR="000D6DB9" w:rsidRDefault="000D6DB9" w:rsidP="00420BD2">
            <w:pPr>
              <w:spacing w:line="276" w:lineRule="auto"/>
              <w:jc w:val="both"/>
              <w:rPr>
                <w:lang w:eastAsia="en-US"/>
              </w:rPr>
            </w:pPr>
          </w:p>
          <w:p w:rsidR="000D6DB9" w:rsidRDefault="000D6DB9" w:rsidP="00420BD2">
            <w:pPr>
              <w:spacing w:line="276" w:lineRule="auto"/>
              <w:jc w:val="both"/>
              <w:rPr>
                <w:lang w:eastAsia="en-US"/>
              </w:rPr>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spacing w:line="276" w:lineRule="auto"/>
              <w:jc w:val="center"/>
              <w:rPr>
                <w:b/>
                <w:lang w:eastAsia="en-US"/>
              </w:rPr>
            </w:pPr>
            <w:r>
              <w:rPr>
                <w:b/>
                <w:lang w:eastAsia="en-US"/>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rsidR="000D6DB9" w:rsidRDefault="000D6DB9" w:rsidP="00420BD2">
            <w:pPr>
              <w:spacing w:line="276" w:lineRule="auto"/>
              <w:jc w:val="center"/>
              <w:rPr>
                <w:lang w:eastAsia="en-US"/>
              </w:rPr>
            </w:pPr>
            <w:r>
              <w:rPr>
                <w:lang w:eastAsia="en-US"/>
              </w:rPr>
              <w:t>12</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76" w:lineRule="auto"/>
              <w:jc w:val="both"/>
              <w:rPr>
                <w:b/>
                <w:lang w:eastAsia="en-US"/>
              </w:rPr>
            </w:pPr>
            <w:r>
              <w:rPr>
                <w:b/>
                <w:lang w:eastAsia="en-US"/>
              </w:rPr>
              <w:t>Informace o způsobu kontaktu s vyučujícím</w:t>
            </w:r>
          </w:p>
        </w:tc>
      </w:tr>
      <w:tr w:rsidR="000D6DB9" w:rsidTr="00420BD2">
        <w:trPr>
          <w:trHeight w:val="345"/>
        </w:trPr>
        <w:tc>
          <w:tcPr>
            <w:tcW w:w="9855" w:type="dxa"/>
            <w:gridSpan w:val="8"/>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76" w:lineRule="auto"/>
              <w:jc w:val="both"/>
              <w:rPr>
                <w:ins w:id="2847" w:author="Strohmandl Jan" w:date="2018-11-13T09:27:00Z"/>
                <w:lang w:eastAsia="en-US"/>
              </w:rPr>
            </w:pPr>
            <w:r>
              <w:rPr>
                <w:lang w:eastAsia="en-US"/>
              </w:rP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139B8" w:rsidRDefault="00F0246C">
            <w:pPr>
              <w:jc w:val="both"/>
              <w:pPrChange w:id="2848" w:author="Strohmandl Jan" w:date="2018-11-13T09:27:00Z">
                <w:pPr>
                  <w:spacing w:line="276" w:lineRule="auto"/>
                  <w:jc w:val="both"/>
                </w:pPr>
              </w:pPrChange>
            </w:pPr>
            <w:ins w:id="2849" w:author="Strohmandl Jan" w:date="2018-11-13T09:27:00Z">
              <w:r>
                <w:t>Studenti v rámci výuky absolvují 1 průběžný test za účelem prověření znalostí.</w:t>
              </w:r>
            </w:ins>
          </w:p>
          <w:p w:rsidR="000D6DB9" w:rsidRDefault="000D6DB9" w:rsidP="00420BD2">
            <w:pPr>
              <w:spacing w:line="276" w:lineRule="auto"/>
              <w:jc w:val="both"/>
              <w:rPr>
                <w:lang w:eastAsia="en-US"/>
              </w:rPr>
            </w:pPr>
            <w:r>
              <w:rPr>
                <w:lang w:eastAsia="en-US"/>
              </w:rPr>
              <w:t xml:space="preserve">Možnosti komunikace s vyučujícím: </w:t>
            </w:r>
            <w:hyperlink r:id="rId73" w:history="1">
              <w:r>
                <w:rPr>
                  <w:rStyle w:val="Hypertextovodkaz"/>
                  <w:lang w:eastAsia="en-US"/>
                </w:rPr>
                <w:t>mika</w:t>
              </w:r>
              <w:r>
                <w:rPr>
                  <w:rStyle w:val="Hypertextovodkaz"/>
                  <w:lang w:val="en-US" w:eastAsia="en-US"/>
                </w:rPr>
                <w:t>@utb.cz</w:t>
              </w:r>
            </w:hyperlink>
            <w:r>
              <w:rPr>
                <w:lang w:val="en-US" w:eastAsia="en-US"/>
              </w:rPr>
              <w:t xml:space="preserve"> </w:t>
            </w:r>
          </w:p>
        </w:tc>
      </w:tr>
    </w:tbl>
    <w:p w:rsidR="000D6DB9" w:rsidRDefault="000D6DB9" w:rsidP="000D6DB9"/>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Pr>
        <w:rPr>
          <w:lang w:val="pl-PL"/>
        </w:rPr>
      </w:pPr>
    </w:p>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2A2FED" w:rsidRDefault="000D6DB9" w:rsidP="00420BD2">
            <w:pPr>
              <w:jc w:val="both"/>
              <w:rPr>
                <w:b/>
              </w:rPr>
            </w:pPr>
            <w:r w:rsidRPr="002A2FED">
              <w:rPr>
                <w:b/>
              </w:rPr>
              <w:t>Přeprava nebezpečných věcí</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 xml:space="preserve">povinně – volitelný </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3 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 xml:space="preserve">28p – 28s </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56</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přednášky semináře</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p>
        </w:tc>
      </w:tr>
      <w:tr w:rsidR="000D6DB9" w:rsidTr="00420BD2">
        <w:trPr>
          <w:trHeight w:val="554"/>
        </w:trPr>
        <w:tc>
          <w:tcPr>
            <w:tcW w:w="9855" w:type="dxa"/>
            <w:gridSpan w:val="8"/>
            <w:tcBorders>
              <w:top w:val="nil"/>
            </w:tcBorders>
          </w:tcPr>
          <w:p w:rsidR="000D6DB9" w:rsidRDefault="000D6DB9" w:rsidP="00420BD2">
            <w:pPr>
              <w:jc w:val="both"/>
            </w:pPr>
            <w:r w:rsidRPr="0064506C">
              <w:t>Požadavkem pro udělení zápočtu je aktivní účast na seminářích (účast minimálně 80 procent), průběžné plnění zadaných úkolů do seminářů a napsání zápočtové práce. Zkouška je kombinovaná.</w:t>
            </w: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doc. Ing. Miroslav Tomek,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80 % </w:t>
            </w:r>
            <w:r>
              <w:br/>
              <w:t>a dále stanovuje koncepci seminářů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t>doc. Ing. Miroslav Tomek, PhD. – přednášky (50 %)</w:t>
            </w:r>
          </w:p>
          <w:p w:rsidR="000D6DB9" w:rsidRDefault="000D6DB9" w:rsidP="00420BD2">
            <w:pPr>
              <w:jc w:val="both"/>
            </w:pPr>
            <w:r>
              <w:t>Ing. Jan Strohmandl, Ph.D. - přednášky (50 %)</w:t>
            </w:r>
            <w:ins w:id="2850" w:author="Strohmandl Jan" w:date="2018-11-13T10:20:00Z">
              <w:r w:rsidR="000111CE">
                <w:t>, seminář (100 %)</w:t>
              </w:r>
            </w:ins>
          </w:p>
          <w:p w:rsidR="000D6DB9" w:rsidRDefault="000D6DB9" w:rsidP="00420BD2">
            <w:pPr>
              <w:jc w:val="both"/>
            </w:pP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pStyle w:val="Odstavecseseznamem"/>
              <w:ind w:left="0"/>
              <w:jc w:val="both"/>
            </w:pPr>
            <w:r w:rsidRPr="007B2811">
              <w:lastRenderedPageBreak/>
              <w:t>S</w:t>
            </w:r>
            <w:r w:rsidRPr="0064506C">
              <w:t>tudenti jsou seznámeni se současnými zásadami a způsoby přepravy nebezpečných věcí v logistických systémech, které jsou pravidelně ve 2</w:t>
            </w:r>
            <w:r>
              <w:t xml:space="preserve"> – l</w:t>
            </w:r>
            <w:r w:rsidRPr="0064506C">
              <w:t xml:space="preserve">etých intervalech doplňované o nové poznatky. V předmětu jsou studentům objasněny základní povinnosti dopravce, přepravce a bezpečnostního technika, podmínky třídění, balení, označování nebezpečných věcí </w:t>
            </w:r>
            <w:r>
              <w:br/>
            </w:r>
            <w:r w:rsidRPr="0064506C">
              <w:t>a zásady logistického zabezpečení. Zvláštní pozornost je věnovaná zásadám přepravy radioaktivního materiálu. Dále jsou studenti obeznámeni se zvláštnostmi, které vyplývají v rámci použití jednotlivých druhů doprav při přepravě nebezpečných věcí, včetně zásad zpracování nezbytných průvodních dokladů. Součástí výuky je i seznámení studentů se zásadami používání softwarových produktů využitelných v oblasti přeprav nebezpečných věcí.</w:t>
            </w:r>
          </w:p>
          <w:p w:rsidR="000D6DB9" w:rsidRPr="0027611D" w:rsidRDefault="000D6DB9" w:rsidP="00420BD2">
            <w:pPr>
              <w:jc w:val="both"/>
              <w:rPr>
                <w:u w:val="single"/>
              </w:rPr>
            </w:pPr>
            <w:r>
              <w:rPr>
                <w:u w:val="single"/>
              </w:rPr>
              <w:t>Hlavní témata:</w:t>
            </w:r>
          </w:p>
          <w:p w:rsidR="000D6DB9" w:rsidRDefault="000D6DB9" w:rsidP="00D81E97">
            <w:pPr>
              <w:numPr>
                <w:ilvl w:val="0"/>
                <w:numId w:val="19"/>
              </w:numPr>
            </w:pPr>
            <w:r w:rsidRPr="00226E81">
              <w:t>Úvod, základní pojmy, místo a úloha logistiky při přepravě nebezpečných věcí.</w:t>
            </w:r>
          </w:p>
          <w:p w:rsidR="000D6DB9" w:rsidRDefault="000D6DB9" w:rsidP="00D81E97">
            <w:pPr>
              <w:numPr>
                <w:ilvl w:val="0"/>
                <w:numId w:val="19"/>
              </w:numPr>
            </w:pPr>
            <w:r w:rsidRPr="00226E81">
              <w:t>Nebezpečné zboží v logistických systémech.</w:t>
            </w:r>
          </w:p>
          <w:p w:rsidR="000D6DB9" w:rsidRDefault="000D6DB9" w:rsidP="00D81E97">
            <w:pPr>
              <w:numPr>
                <w:ilvl w:val="0"/>
                <w:numId w:val="19"/>
              </w:numPr>
            </w:pPr>
            <w:r w:rsidRPr="00226E81">
              <w:t>Právní normy (ADR, RID, ADN, IMDG Code, ICAO T. I.). Klasifikace nebezpečných věcí.</w:t>
            </w:r>
          </w:p>
          <w:p w:rsidR="000D6DB9" w:rsidRDefault="000D6DB9" w:rsidP="00D81E97">
            <w:pPr>
              <w:numPr>
                <w:ilvl w:val="0"/>
                <w:numId w:val="19"/>
              </w:numPr>
            </w:pPr>
            <w:r w:rsidRPr="00226E81">
              <w:t>Rizika přepravy nebezpečných věcí a produktů</w:t>
            </w:r>
            <w:r>
              <w:t xml:space="preserve"> </w:t>
            </w:r>
            <w:r>
              <w:rPr>
                <w:sz w:val="18"/>
              </w:rPr>
              <w:t>(biologický odpad, přeprava zemřelých, přeprava zvířat)</w:t>
            </w:r>
            <w:r w:rsidRPr="00226E81">
              <w:t xml:space="preserve">. </w:t>
            </w:r>
          </w:p>
          <w:p w:rsidR="000D6DB9" w:rsidRDefault="000D6DB9" w:rsidP="00D81E97">
            <w:pPr>
              <w:numPr>
                <w:ilvl w:val="0"/>
                <w:numId w:val="19"/>
              </w:numPr>
            </w:pPr>
            <w:r w:rsidRPr="00226E81">
              <w:t>Management přepravy nebezpečných věcí a produktů.</w:t>
            </w:r>
          </w:p>
          <w:p w:rsidR="000D6DB9" w:rsidRDefault="000D6DB9" w:rsidP="00D81E97">
            <w:pPr>
              <w:numPr>
                <w:ilvl w:val="0"/>
                <w:numId w:val="19"/>
              </w:numPr>
            </w:pPr>
            <w:r w:rsidRPr="00226E81">
              <w:t xml:space="preserve">Bezpečnostní označení obalů a dopravní techniky. </w:t>
            </w:r>
          </w:p>
          <w:p w:rsidR="000D6DB9" w:rsidRDefault="000D6DB9" w:rsidP="00D81E97">
            <w:pPr>
              <w:numPr>
                <w:ilvl w:val="0"/>
                <w:numId w:val="19"/>
              </w:numPr>
            </w:pPr>
            <w:r>
              <w:t>T</w:t>
            </w:r>
            <w:r w:rsidRPr="00226E81">
              <w:t>echnické prostředky na zajištění přepravy nebezpečných věcí a produktů.</w:t>
            </w:r>
          </w:p>
          <w:p w:rsidR="000D6DB9" w:rsidRDefault="000D6DB9" w:rsidP="00D81E97">
            <w:pPr>
              <w:numPr>
                <w:ilvl w:val="0"/>
                <w:numId w:val="19"/>
              </w:numPr>
            </w:pPr>
            <w:r w:rsidRPr="00226E81">
              <w:t>Přepravní podmínky při přepravě nebezpečných věcí prostředky silniční dopravy (ADR).</w:t>
            </w:r>
          </w:p>
          <w:p w:rsidR="000D6DB9" w:rsidRDefault="000D6DB9" w:rsidP="00D81E97">
            <w:pPr>
              <w:numPr>
                <w:ilvl w:val="0"/>
                <w:numId w:val="19"/>
              </w:numPr>
            </w:pPr>
            <w:r w:rsidRPr="00226E81">
              <w:t>Přepravní podmínky při přepravě nebezpečných věcí prostředky železniční dopravy (RID).</w:t>
            </w:r>
          </w:p>
          <w:p w:rsidR="000D6DB9" w:rsidRDefault="000D6DB9" w:rsidP="00D81E97">
            <w:pPr>
              <w:numPr>
                <w:ilvl w:val="0"/>
                <w:numId w:val="19"/>
              </w:numPr>
            </w:pPr>
            <w:r w:rsidRPr="00226E81">
              <w:t xml:space="preserve">Přepravní podmínky při přepravě nebezpečných věcí prostředky vodní dopravy (ADN a IMDG Code). </w:t>
            </w:r>
          </w:p>
          <w:p w:rsidR="000D6DB9" w:rsidRDefault="000D6DB9" w:rsidP="00D81E97">
            <w:pPr>
              <w:numPr>
                <w:ilvl w:val="0"/>
                <w:numId w:val="19"/>
              </w:numPr>
            </w:pPr>
            <w:r w:rsidRPr="00226E81">
              <w:t>Přepravní podmínky při přepravě nebezpečných věcí prostředky letecké dopravy (ICAO T. I).</w:t>
            </w:r>
          </w:p>
          <w:p w:rsidR="000D6DB9" w:rsidRDefault="000D6DB9" w:rsidP="00D81E97">
            <w:pPr>
              <w:numPr>
                <w:ilvl w:val="0"/>
                <w:numId w:val="19"/>
              </w:numPr>
            </w:pPr>
            <w:r w:rsidRPr="00226E81">
              <w:t>Přepravní podmínky při přepravě radioaktivního materiálu.</w:t>
            </w:r>
          </w:p>
          <w:p w:rsidR="000D6DB9" w:rsidRDefault="000D6DB9" w:rsidP="00D81E97">
            <w:pPr>
              <w:numPr>
                <w:ilvl w:val="0"/>
                <w:numId w:val="19"/>
              </w:numPr>
            </w:pPr>
            <w:r w:rsidRPr="00226E81">
              <w:t>Nehody při přepravě nebezpečných věcí a jejich řešení z pohledu dopravce a přepravce.</w:t>
            </w:r>
          </w:p>
          <w:p w:rsidR="000D6DB9" w:rsidRDefault="000D6DB9" w:rsidP="00D81E97">
            <w:pPr>
              <w:numPr>
                <w:ilvl w:val="0"/>
                <w:numId w:val="19"/>
              </w:numPr>
            </w:pPr>
            <w:r w:rsidRPr="00226E81">
              <w:t>Aplikace softwarových produktů ADRem, RIDem, Převodník odpadů, MEDEKR K0.</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850"/>
        </w:trPr>
        <w:tc>
          <w:tcPr>
            <w:tcW w:w="9855" w:type="dxa"/>
            <w:gridSpan w:val="8"/>
            <w:tcBorders>
              <w:top w:val="nil"/>
            </w:tcBorders>
          </w:tcPr>
          <w:p w:rsidR="000D6DB9" w:rsidRPr="00B13F5C" w:rsidRDefault="000D6DB9" w:rsidP="00420BD2">
            <w:pPr>
              <w:jc w:val="both"/>
              <w:rPr>
                <w:b/>
                <w:sz w:val="19"/>
                <w:szCs w:val="19"/>
              </w:rPr>
            </w:pPr>
            <w:r>
              <w:rPr>
                <w:b/>
                <w:bCs/>
                <w:sz w:val="19"/>
                <w:szCs w:val="19"/>
              </w:rPr>
              <w:t>Povinná literatura</w:t>
            </w:r>
            <w:r w:rsidRPr="00B13F5C">
              <w:rPr>
                <w:b/>
                <w:bCs/>
                <w:sz w:val="19"/>
                <w:szCs w:val="19"/>
              </w:rPr>
              <w:t>:</w:t>
            </w:r>
            <w:r w:rsidRPr="00B13F5C">
              <w:rPr>
                <w:b/>
                <w:sz w:val="19"/>
                <w:szCs w:val="19"/>
              </w:rPr>
              <w:t xml:space="preserve"> </w:t>
            </w:r>
          </w:p>
          <w:p w:rsidR="000D6DB9" w:rsidRPr="00B13F5C" w:rsidRDefault="000D6DB9" w:rsidP="00420BD2">
            <w:pPr>
              <w:jc w:val="both"/>
              <w:rPr>
                <w:sz w:val="19"/>
                <w:szCs w:val="19"/>
              </w:rPr>
            </w:pPr>
            <w:r w:rsidRPr="00D8701A">
              <w:rPr>
                <w:i/>
                <w:sz w:val="19"/>
                <w:szCs w:val="19"/>
              </w:rPr>
              <w:t>ADR platná pro roky 2017 a 2018</w:t>
            </w:r>
            <w:r w:rsidRPr="00B13F5C">
              <w:rPr>
                <w:sz w:val="19"/>
                <w:szCs w:val="19"/>
              </w:rPr>
              <w:t>. 2017. [on-line]. Dostupné z: https://www.mdcr.cz/Dokumenty/Silnicni-doprava/Nakladni-doprava/Preprava-nebezpecnych-veci-(ADR)</w:t>
            </w:r>
          </w:p>
          <w:p w:rsidR="000D6DB9" w:rsidRPr="00B13F5C" w:rsidRDefault="000D6DB9" w:rsidP="00420BD2">
            <w:pPr>
              <w:jc w:val="both"/>
              <w:rPr>
                <w:sz w:val="19"/>
                <w:szCs w:val="19"/>
              </w:rPr>
            </w:pPr>
            <w:r w:rsidRPr="00D8701A">
              <w:rPr>
                <w:i/>
                <w:sz w:val="19"/>
                <w:szCs w:val="19"/>
              </w:rPr>
              <w:t xml:space="preserve">Sdělení Ministerstva zahraničních věcí o přijetí změn Řádu pro mezinárodní železniční přepravu nebezpečných věcí </w:t>
            </w:r>
            <w:r w:rsidRPr="00B13F5C">
              <w:rPr>
                <w:sz w:val="19"/>
                <w:szCs w:val="19"/>
              </w:rPr>
              <w:t>(RID), který je přípojkem C k Úmluvě o mezinárodní železniční přepravě (COTIF). 2017. [on-line]. Dostupné z: https://www.epravo.cz/_dataPublic/sbirky/2017m/sb0011-2017m.pdf</w:t>
            </w:r>
            <w:r>
              <w:rPr>
                <w:sz w:val="19"/>
                <w:szCs w:val="19"/>
              </w:rPr>
              <w:t>.</w:t>
            </w:r>
          </w:p>
          <w:p w:rsidR="000D6DB9" w:rsidRPr="00B13F5C" w:rsidRDefault="000D6DB9" w:rsidP="00420BD2">
            <w:pPr>
              <w:jc w:val="both"/>
              <w:rPr>
                <w:sz w:val="19"/>
                <w:szCs w:val="19"/>
              </w:rPr>
            </w:pPr>
            <w:r w:rsidRPr="00B13F5C">
              <w:rPr>
                <w:sz w:val="19"/>
                <w:szCs w:val="19"/>
              </w:rPr>
              <w:t>SÚJB. 2011. Přeprava radioaktivních látek bezpečnostní návod BN-JB-1.13. [on line]. Dostupné z: https://www.sujb.cz/fileadmin/sujb/docs/dokumenty/publikace/Preprava_radioaktivnich_latek_final.pdf</w:t>
            </w:r>
          </w:p>
          <w:p w:rsidR="000D6DB9" w:rsidRPr="00B13F5C" w:rsidRDefault="000D6DB9" w:rsidP="00420BD2">
            <w:pPr>
              <w:jc w:val="both"/>
              <w:rPr>
                <w:sz w:val="19"/>
                <w:szCs w:val="19"/>
              </w:rPr>
            </w:pPr>
            <w:r w:rsidRPr="00B13F5C">
              <w:rPr>
                <w:sz w:val="19"/>
                <w:szCs w:val="19"/>
              </w:rPr>
              <w:t xml:space="preserve">SKŘEHOT Petr a kol. 2009. </w:t>
            </w:r>
            <w:r w:rsidRPr="00D8701A">
              <w:rPr>
                <w:i/>
                <w:sz w:val="19"/>
                <w:szCs w:val="19"/>
              </w:rPr>
              <w:t>Prevence nehod a havárií.</w:t>
            </w:r>
            <w:r w:rsidRPr="00B13F5C">
              <w:rPr>
                <w:sz w:val="19"/>
                <w:szCs w:val="19"/>
              </w:rPr>
              <w:t xml:space="preserve"> 1. Díl: Nebezpečné látky a materiály. Praha: Výzkumný ústav bezpečnosti práce, v.v.i &amp; T_SOFT a.s. ISBN 978-80-86973-70-8.</w:t>
            </w:r>
          </w:p>
          <w:p w:rsidR="000D6DB9" w:rsidRPr="00B13F5C" w:rsidRDefault="000D6DB9" w:rsidP="00420BD2">
            <w:pPr>
              <w:jc w:val="both"/>
              <w:rPr>
                <w:sz w:val="19"/>
                <w:szCs w:val="19"/>
              </w:rPr>
            </w:pPr>
            <w:r w:rsidRPr="00B13F5C">
              <w:rPr>
                <w:sz w:val="19"/>
                <w:szCs w:val="19"/>
              </w:rPr>
              <w:t xml:space="preserve">PROCHÁZKOVÁ </w:t>
            </w:r>
            <w:hyperlink r:id="rId74" w:history="1">
              <w:r w:rsidRPr="00B13F5C">
                <w:rPr>
                  <w:sz w:val="19"/>
                  <w:szCs w:val="19"/>
                </w:rPr>
                <w:t>Dana</w:t>
              </w:r>
            </w:hyperlink>
            <w:r w:rsidRPr="00B13F5C">
              <w:rPr>
                <w:sz w:val="19"/>
                <w:szCs w:val="19"/>
              </w:rPr>
              <w:t>, PROCHÁZKA </w:t>
            </w:r>
            <w:hyperlink r:id="rId75" w:history="1">
              <w:r w:rsidRPr="00B13F5C">
                <w:rPr>
                  <w:sz w:val="19"/>
                  <w:szCs w:val="19"/>
                </w:rPr>
                <w:t>Jan</w:t>
              </w:r>
            </w:hyperlink>
            <w:r w:rsidRPr="00B13F5C">
              <w:rPr>
                <w:sz w:val="19"/>
                <w:szCs w:val="19"/>
              </w:rPr>
              <w:t xml:space="preserve">, PATÁKOVÁ </w:t>
            </w:r>
            <w:hyperlink r:id="rId76" w:history="1">
              <w:r w:rsidRPr="00B13F5C">
                <w:rPr>
                  <w:sz w:val="19"/>
                  <w:szCs w:val="19"/>
                </w:rPr>
                <w:t>Hana</w:t>
              </w:r>
            </w:hyperlink>
            <w:r w:rsidRPr="00B13F5C">
              <w:rPr>
                <w:sz w:val="19"/>
                <w:szCs w:val="19"/>
              </w:rPr>
              <w:t xml:space="preserve">, PROCHÁZKA </w:t>
            </w:r>
            <w:hyperlink r:id="rId77" w:history="1">
              <w:r w:rsidRPr="00B13F5C">
                <w:rPr>
                  <w:sz w:val="19"/>
                  <w:szCs w:val="19"/>
                </w:rPr>
                <w:t>Zdenko</w:t>
              </w:r>
            </w:hyperlink>
            <w:r w:rsidRPr="00B13F5C">
              <w:rPr>
                <w:sz w:val="19"/>
                <w:szCs w:val="19"/>
              </w:rPr>
              <w:t>, </w:t>
            </w:r>
            <w:hyperlink r:id="rId78" w:history="1">
              <w:r w:rsidRPr="00B13F5C">
                <w:rPr>
                  <w:sz w:val="19"/>
                  <w:szCs w:val="19"/>
                </w:rPr>
                <w:t xml:space="preserve"> STRYMPLOVÁ</w:t>
              </w:r>
            </w:hyperlink>
            <w:r w:rsidRPr="00B13F5C">
              <w:rPr>
                <w:sz w:val="19"/>
                <w:szCs w:val="19"/>
              </w:rPr>
              <w:t xml:space="preserve"> Veronika</w:t>
            </w:r>
            <w:del w:id="2851" w:author="Eva Batůšková" w:date="2018-11-19T11:53:00Z">
              <w:r w:rsidRPr="00B13F5C" w:rsidDel="00C7006B">
                <w:rPr>
                  <w:sz w:val="19"/>
                  <w:szCs w:val="19"/>
                </w:rPr>
                <w:delText>.</w:delText>
              </w:r>
            </w:del>
            <w:r w:rsidRPr="00B13F5C">
              <w:rPr>
                <w:sz w:val="19"/>
                <w:szCs w:val="19"/>
              </w:rPr>
              <w:t xml:space="preserve"> </w:t>
            </w:r>
            <w:ins w:id="2852" w:author="Eva Batůšková" w:date="2018-11-19T11:53:00Z">
              <w:r w:rsidR="00C7006B">
                <w:rPr>
                  <w:sz w:val="19"/>
                  <w:szCs w:val="19"/>
                </w:rPr>
                <w:t>(</w:t>
              </w:r>
            </w:ins>
            <w:r w:rsidRPr="00B13F5C">
              <w:rPr>
                <w:sz w:val="19"/>
                <w:szCs w:val="19"/>
              </w:rPr>
              <w:t>201</w:t>
            </w:r>
            <w:r>
              <w:rPr>
                <w:sz w:val="19"/>
                <w:szCs w:val="19"/>
              </w:rPr>
              <w:t>4</w:t>
            </w:r>
            <w:ins w:id="2853" w:author="Eva Batůšková" w:date="2018-11-19T11:53:00Z">
              <w:r w:rsidR="00C7006B">
                <w:rPr>
                  <w:sz w:val="19"/>
                  <w:szCs w:val="19"/>
                </w:rPr>
                <w:t>)</w:t>
              </w:r>
            </w:ins>
            <w:r w:rsidRPr="00B13F5C">
              <w:rPr>
                <w:sz w:val="19"/>
                <w:szCs w:val="19"/>
              </w:rPr>
              <w:t xml:space="preserve">. </w:t>
            </w:r>
            <w:r w:rsidRPr="00D8701A">
              <w:rPr>
                <w:i/>
                <w:sz w:val="19"/>
                <w:szCs w:val="19"/>
              </w:rPr>
              <w:t>Kritické vyhodnocení přepravy nebezpečných látek po pozemních komunikacích v ČR.</w:t>
            </w:r>
            <w:r w:rsidRPr="00B13F5C">
              <w:rPr>
                <w:sz w:val="19"/>
                <w:szCs w:val="19"/>
              </w:rPr>
              <w:t xml:space="preserve"> Praha: České Vysoké Učení Technické V Praze, Fakulta Dopravní, Ústav Bezpečnostních Technologi</w:t>
            </w:r>
            <w:r>
              <w:rPr>
                <w:sz w:val="19"/>
                <w:szCs w:val="19"/>
              </w:rPr>
              <w:t>í a Inženýrství</w:t>
            </w:r>
            <w:r w:rsidRPr="00B13F5C">
              <w:rPr>
                <w:sz w:val="19"/>
                <w:szCs w:val="19"/>
              </w:rPr>
              <w:t>. ISBN: 9788001055991</w:t>
            </w:r>
          </w:p>
          <w:p w:rsidR="000D6DB9" w:rsidRPr="00B13F5C" w:rsidRDefault="000D6DB9" w:rsidP="00420BD2">
            <w:pPr>
              <w:spacing w:before="60"/>
              <w:jc w:val="both"/>
              <w:rPr>
                <w:b/>
                <w:sz w:val="19"/>
                <w:szCs w:val="19"/>
              </w:rPr>
            </w:pPr>
            <w:r w:rsidRPr="0056138F">
              <w:rPr>
                <w:b/>
                <w:color w:val="000000"/>
              </w:rPr>
              <w:t>Doporučená</w:t>
            </w:r>
            <w:r>
              <w:rPr>
                <w:b/>
                <w:bCs/>
                <w:sz w:val="19"/>
                <w:szCs w:val="19"/>
              </w:rPr>
              <w:t xml:space="preserve"> literatura</w:t>
            </w:r>
            <w:r w:rsidRPr="00B13F5C">
              <w:rPr>
                <w:b/>
                <w:bCs/>
                <w:sz w:val="19"/>
                <w:szCs w:val="19"/>
              </w:rPr>
              <w:t>:</w:t>
            </w:r>
          </w:p>
          <w:p w:rsidR="000D6DB9" w:rsidRPr="00B13F5C" w:rsidRDefault="000D6DB9" w:rsidP="00420BD2">
            <w:pPr>
              <w:jc w:val="both"/>
              <w:rPr>
                <w:sz w:val="19"/>
                <w:szCs w:val="19"/>
              </w:rPr>
            </w:pPr>
            <w:r w:rsidRPr="00B13F5C">
              <w:rPr>
                <w:sz w:val="19"/>
                <w:szCs w:val="19"/>
              </w:rPr>
              <w:t>ZIMOVÁ Magdalena, PODOLSKÁ Zdeňka, CWIKOVÁ Petra, RAJDL Luboš</w:t>
            </w:r>
            <w:del w:id="2854" w:author="Eva Batůšková" w:date="2018-11-19T11:53:00Z">
              <w:r w:rsidRPr="00B13F5C" w:rsidDel="00C7006B">
                <w:rPr>
                  <w:sz w:val="19"/>
                  <w:szCs w:val="19"/>
                </w:rPr>
                <w:delText>,</w:delText>
              </w:r>
            </w:del>
            <w:r w:rsidRPr="00B13F5C">
              <w:rPr>
                <w:sz w:val="19"/>
                <w:szCs w:val="19"/>
              </w:rPr>
              <w:t xml:space="preserve"> </w:t>
            </w:r>
            <w:ins w:id="2855" w:author="Eva Batůšková" w:date="2018-11-19T11:53:00Z">
              <w:r w:rsidR="00C7006B">
                <w:rPr>
                  <w:sz w:val="19"/>
                  <w:szCs w:val="19"/>
                </w:rPr>
                <w:t>(</w:t>
              </w:r>
            </w:ins>
            <w:r w:rsidRPr="00B13F5C">
              <w:rPr>
                <w:sz w:val="19"/>
                <w:szCs w:val="19"/>
              </w:rPr>
              <w:t>2017</w:t>
            </w:r>
            <w:ins w:id="2856" w:author="Eva Batůšková" w:date="2018-11-19T11:53:00Z">
              <w:r w:rsidR="00C7006B">
                <w:rPr>
                  <w:sz w:val="19"/>
                  <w:szCs w:val="19"/>
                </w:rPr>
                <w:t>)</w:t>
              </w:r>
            </w:ins>
            <w:r w:rsidRPr="00B13F5C">
              <w:rPr>
                <w:sz w:val="19"/>
                <w:szCs w:val="19"/>
              </w:rPr>
              <w:t xml:space="preserve">. </w:t>
            </w:r>
            <w:r w:rsidRPr="00D8701A">
              <w:rPr>
                <w:i/>
                <w:sz w:val="19"/>
                <w:szCs w:val="19"/>
              </w:rPr>
              <w:t>Metodické doporučení státního zdravotního ústavu pro přepravu nebezpečných odpadů ze zdravotní a veterinární péče z hlediska požadavků evropské dohody o mezinárodní silniční přepravě nebezpečných věcí – ADR.</w:t>
            </w:r>
            <w:r w:rsidRPr="00B13F5C">
              <w:rPr>
                <w:sz w:val="19"/>
                <w:szCs w:val="19"/>
              </w:rPr>
              <w:t xml:space="preserve"> Praha: Státní zdravotní ústav. ISSN 1804-9613</w:t>
            </w:r>
          </w:p>
          <w:p w:rsidR="000D6DB9" w:rsidRPr="00B13F5C" w:rsidRDefault="000D6DB9" w:rsidP="00420BD2">
            <w:pPr>
              <w:jc w:val="both"/>
              <w:rPr>
                <w:sz w:val="19"/>
                <w:szCs w:val="19"/>
              </w:rPr>
            </w:pPr>
            <w:r w:rsidRPr="00B13F5C">
              <w:rPr>
                <w:sz w:val="19"/>
                <w:szCs w:val="19"/>
              </w:rPr>
              <w:t>TOMEK Miroslav, STROHMANDL Jan, RAK Jakub</w:t>
            </w:r>
            <w:del w:id="2857" w:author="Eva Batůšková" w:date="2018-11-19T11:53:00Z">
              <w:r w:rsidRPr="00B13F5C" w:rsidDel="00C7006B">
                <w:rPr>
                  <w:sz w:val="19"/>
                  <w:szCs w:val="19"/>
                </w:rPr>
                <w:delText>,</w:delText>
              </w:r>
            </w:del>
            <w:r w:rsidRPr="00B13F5C">
              <w:rPr>
                <w:sz w:val="19"/>
                <w:szCs w:val="19"/>
              </w:rPr>
              <w:t xml:space="preserve"> </w:t>
            </w:r>
            <w:ins w:id="2858" w:author="Eva Batůšková" w:date="2018-11-19T11:53:00Z">
              <w:r w:rsidR="00C7006B">
                <w:rPr>
                  <w:sz w:val="19"/>
                  <w:szCs w:val="19"/>
                </w:rPr>
                <w:t>(</w:t>
              </w:r>
            </w:ins>
            <w:r w:rsidRPr="00B13F5C">
              <w:rPr>
                <w:sz w:val="19"/>
                <w:szCs w:val="19"/>
              </w:rPr>
              <w:t>2014</w:t>
            </w:r>
            <w:ins w:id="2859" w:author="Eva Batůšková" w:date="2018-11-19T11:53:00Z">
              <w:r w:rsidR="00C7006B">
                <w:rPr>
                  <w:sz w:val="19"/>
                  <w:szCs w:val="19"/>
                </w:rPr>
                <w:t>)</w:t>
              </w:r>
            </w:ins>
            <w:r w:rsidRPr="00B13F5C">
              <w:rPr>
                <w:sz w:val="19"/>
                <w:szCs w:val="19"/>
              </w:rPr>
              <w:t xml:space="preserve">. </w:t>
            </w:r>
            <w:r w:rsidRPr="00B13F5C">
              <w:rPr>
                <w:rStyle w:val="Zdraznn"/>
                <w:iCs/>
                <w:sz w:val="19"/>
                <w:szCs w:val="19"/>
              </w:rPr>
              <w:t>Safety and risk transport of dangerous goods and their minimization.</w:t>
            </w:r>
            <w:r w:rsidRPr="00B13F5C">
              <w:rPr>
                <w:sz w:val="19"/>
                <w:szCs w:val="19"/>
              </w:rPr>
              <w:t xml:space="preserve"> Kaunas: Transport Means 2014: proceedings of the 18</w:t>
            </w:r>
            <w:r w:rsidRPr="00B13F5C">
              <w:rPr>
                <w:sz w:val="19"/>
                <w:szCs w:val="19"/>
                <w:vertAlign w:val="superscript"/>
              </w:rPr>
              <w:t>th</w:t>
            </w:r>
            <w:r w:rsidRPr="00B13F5C">
              <w:rPr>
                <w:sz w:val="19"/>
                <w:szCs w:val="19"/>
              </w:rPr>
              <w:t xml:space="preserve"> international Conference, Kaunas University </w:t>
            </w:r>
            <w:r>
              <w:rPr>
                <w:sz w:val="19"/>
                <w:szCs w:val="19"/>
              </w:rPr>
              <w:br/>
            </w:r>
            <w:r w:rsidRPr="00B13F5C">
              <w:rPr>
                <w:sz w:val="19"/>
                <w:szCs w:val="19"/>
              </w:rPr>
              <w:t xml:space="preserve">of Technology Lithuania, ISSN 2351-4604, p. 281 - 284. </w:t>
            </w:r>
          </w:p>
          <w:p w:rsidR="000D6DB9" w:rsidRDefault="000D6DB9" w:rsidP="00420BD2">
            <w:pPr>
              <w:jc w:val="both"/>
            </w:pPr>
            <w:r w:rsidRPr="00B13F5C">
              <w:rPr>
                <w:color w:val="000000"/>
                <w:sz w:val="19"/>
                <w:szCs w:val="19"/>
              </w:rPr>
              <w:t>MV - GŘ HZS. </w:t>
            </w:r>
            <w:r w:rsidRPr="00B13F5C">
              <w:rPr>
                <w:i/>
                <w:iCs/>
                <w:color w:val="000000"/>
                <w:sz w:val="19"/>
                <w:szCs w:val="19"/>
              </w:rPr>
              <w:t>Koncepce ochrany obyvatelstva do roku 2020 s výhledem do roku 2030</w:t>
            </w:r>
            <w:r w:rsidRPr="00B13F5C">
              <w:rPr>
                <w:color w:val="000000"/>
                <w:sz w:val="19"/>
                <w:szCs w:val="19"/>
              </w:rPr>
              <w:t>. Praha, 2013.</w:t>
            </w:r>
            <w:r w:rsidRPr="00406803">
              <w:rPr>
                <w:color w:val="000000"/>
                <w:sz w:val="18"/>
                <w:szCs w:val="18"/>
              </w:rPr>
              <w:t> </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12</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rPr>
                <w:ins w:id="2860" w:author="Strohmandl Jan" w:date="2018-11-13T09:27: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ins w:id="2861" w:author="Strohmandl Jan" w:date="2018-11-13T09:27: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79" w:history="1">
              <w:r w:rsidRPr="00B43143">
                <w:rPr>
                  <w:rStyle w:val="Hypertextovodkaz"/>
                </w:rPr>
                <w:t>strohmandl@utb.cz</w:t>
              </w:r>
            </w:hyperlink>
            <w:r>
              <w:t xml:space="preserve">; </w:t>
            </w:r>
            <w:hyperlink r:id="rId80" w:history="1">
              <w:r w:rsidRPr="00B43143">
                <w:rPr>
                  <w:rStyle w:val="Hypertextovodkaz"/>
                </w:rPr>
                <w:t>tomek@utb.cz</w:t>
              </w:r>
            </w:hyperlink>
            <w:r>
              <w:t xml:space="preserve"> </w:t>
            </w:r>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D24CC7" w:rsidRDefault="000D6DB9" w:rsidP="00420BD2">
            <w:pPr>
              <w:jc w:val="both"/>
              <w:rPr>
                <w:b/>
              </w:rPr>
            </w:pPr>
            <w:r>
              <w:rPr>
                <w:b/>
              </w:rPr>
              <w:t>Přežití v tísni</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povinně –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2/LS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tabs>
                <w:tab w:val="left" w:pos="688"/>
              </w:tabs>
              <w:jc w:val="both"/>
            </w:pPr>
            <w:r>
              <w:t>40c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2</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cvičení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Podmínky pro splnění zápočtu: Aktivní účast na zaměstnáních.</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Ing. Jan Kyselák,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w:t>
            </w:r>
            <w:r w:rsidRPr="00406D47">
              <w:t xml:space="preserve">stanovuje koncepci </w:t>
            </w:r>
            <w:r>
              <w:t xml:space="preserve">předmětu, </w:t>
            </w:r>
            <w:r w:rsidRPr="00406D47">
              <w:t>po</w:t>
            </w:r>
            <w:r>
              <w:t xml:space="preserve">dílí se na cvičeních v rozsahu 100 </w:t>
            </w:r>
            <w:r w:rsidRPr="00406D47">
              <w:t>%</w:t>
            </w:r>
            <w:r>
              <w:t>.</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Ing. Jan Kyselák, Ph.D. – cvičení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Pr="00382874" w:rsidRDefault="000D6DB9" w:rsidP="00420BD2">
            <w:pPr>
              <w:ind w:left="38"/>
              <w:jc w:val="both"/>
            </w:pPr>
            <w:r w:rsidRPr="00382874">
              <w:rPr>
                <w:b/>
                <w:bCs/>
              </w:rPr>
              <w:lastRenderedPageBreak/>
              <w:t>Cíl předmětu</w:t>
            </w:r>
          </w:p>
          <w:p w:rsidR="000D6DB9" w:rsidRPr="00382874" w:rsidRDefault="000D6DB9" w:rsidP="00420BD2">
            <w:pPr>
              <w:ind w:left="38"/>
              <w:jc w:val="both"/>
            </w:pPr>
            <w:r w:rsidRPr="00382874">
              <w:t>Po praktické stránce rozšířit teoretické znalosti z ochrany obyvatelstva, krizového řízení, případně z dalších oblastí, které byly získány v průběhu studia v prvním a druhém ročníku</w:t>
            </w:r>
            <w:r>
              <w:t xml:space="preserve"> daného oboru</w:t>
            </w:r>
            <w:r w:rsidRPr="00382874">
              <w:t>.</w:t>
            </w:r>
          </w:p>
          <w:p w:rsidR="000D6DB9" w:rsidRPr="00382874" w:rsidRDefault="000D6DB9" w:rsidP="00420BD2">
            <w:pPr>
              <w:ind w:left="38"/>
              <w:jc w:val="both"/>
              <w:rPr>
                <w:b/>
              </w:rPr>
            </w:pPr>
            <w:r w:rsidRPr="00382874">
              <w:rPr>
                <w:b/>
              </w:rPr>
              <w:t>Student si osvojí:</w:t>
            </w:r>
          </w:p>
          <w:p w:rsidR="000D6DB9" w:rsidRPr="00382874" w:rsidRDefault="000D6DB9" w:rsidP="00D81E97">
            <w:pPr>
              <w:numPr>
                <w:ilvl w:val="0"/>
                <w:numId w:val="25"/>
              </w:numPr>
              <w:jc w:val="both"/>
            </w:pPr>
            <w:r w:rsidRPr="00382874">
              <w:t>práci v týmu</w:t>
            </w:r>
          </w:p>
          <w:p w:rsidR="000D6DB9" w:rsidRPr="00382874" w:rsidRDefault="000D6DB9" w:rsidP="00D81E97">
            <w:pPr>
              <w:numPr>
                <w:ilvl w:val="0"/>
                <w:numId w:val="25"/>
              </w:numPr>
              <w:jc w:val="both"/>
            </w:pPr>
            <w:r w:rsidRPr="00382874">
              <w:t>řízení skupin (základy leader</w:t>
            </w:r>
            <w:r>
              <w:t>s</w:t>
            </w:r>
            <w:r w:rsidRPr="00382874">
              <w:t>hip v praxi).</w:t>
            </w:r>
          </w:p>
          <w:p w:rsidR="000D6DB9" w:rsidRPr="00382874" w:rsidRDefault="000D6DB9" w:rsidP="00420BD2">
            <w:pPr>
              <w:ind w:left="38"/>
              <w:jc w:val="both"/>
              <w:rPr>
                <w:b/>
              </w:rPr>
            </w:pPr>
            <w:r w:rsidRPr="00382874">
              <w:rPr>
                <w:b/>
              </w:rPr>
              <w:t>Student se prakticky seznámí:</w:t>
            </w:r>
          </w:p>
          <w:p w:rsidR="000D6DB9" w:rsidRPr="00382874" w:rsidRDefault="000D6DB9" w:rsidP="00D81E97">
            <w:pPr>
              <w:numPr>
                <w:ilvl w:val="0"/>
                <w:numId w:val="26"/>
              </w:numPr>
              <w:jc w:val="both"/>
            </w:pPr>
            <w:r w:rsidRPr="00382874">
              <w:t>se základními aspekty přežití v tísni v letních podmínkách, které bude suplovat chování obyvatelstva při vybraných mimořádných událostech.</w:t>
            </w:r>
          </w:p>
          <w:p w:rsidR="000D6DB9" w:rsidRPr="00382874" w:rsidRDefault="000D6DB9" w:rsidP="00420BD2">
            <w:pPr>
              <w:jc w:val="both"/>
            </w:pPr>
            <w:r w:rsidRPr="00382874">
              <w:rPr>
                <w:b/>
                <w:bCs/>
              </w:rPr>
              <w:t>Student získá:</w:t>
            </w:r>
          </w:p>
          <w:p w:rsidR="000D6DB9" w:rsidRDefault="000D6DB9" w:rsidP="00420BD2">
            <w:pPr>
              <w:jc w:val="both"/>
              <w:rPr>
                <w:bCs/>
              </w:rPr>
            </w:pPr>
            <w:r w:rsidRPr="00382874">
              <w:rPr>
                <w:bCs/>
              </w:rPr>
              <w:t xml:space="preserve">Znalosti </w:t>
            </w:r>
          </w:p>
          <w:p w:rsidR="000D6DB9" w:rsidRPr="00382874" w:rsidRDefault="000D6DB9" w:rsidP="00420BD2">
            <w:pPr>
              <w:jc w:val="both"/>
            </w:pPr>
            <w:r w:rsidRPr="00382874">
              <w:rPr>
                <w:bCs/>
              </w:rPr>
              <w:t xml:space="preserve">- </w:t>
            </w:r>
            <w:r w:rsidRPr="00382874">
              <w:t>z chování v terénu při vzniku mimořádných událostí a krizových situací v letních podmínkách.</w:t>
            </w:r>
          </w:p>
          <w:p w:rsidR="000D6DB9" w:rsidRDefault="000D6DB9" w:rsidP="00420BD2">
            <w:pPr>
              <w:jc w:val="both"/>
              <w:rPr>
                <w:bCs/>
              </w:rPr>
            </w:pPr>
            <w:r w:rsidRPr="00382874">
              <w:rPr>
                <w:bCs/>
              </w:rPr>
              <w:t>Dovednosti</w:t>
            </w:r>
          </w:p>
          <w:p w:rsidR="000D6DB9" w:rsidRPr="00382874" w:rsidRDefault="000D6DB9" w:rsidP="00420BD2">
            <w:pPr>
              <w:jc w:val="both"/>
            </w:pPr>
            <w:r>
              <w:rPr>
                <w:bCs/>
              </w:rPr>
              <w:t>-</w:t>
            </w:r>
            <w:r w:rsidRPr="00382874">
              <w:rPr>
                <w:bCs/>
              </w:rPr>
              <w:t xml:space="preserve"> </w:t>
            </w:r>
            <w:r w:rsidRPr="00382874">
              <w:t xml:space="preserve">bude schopen dovedně využívat prostředí terénu k vlastnímu přežití v tísni při vzniku mimořádných událostí </w:t>
            </w:r>
            <w:r>
              <w:br/>
            </w:r>
            <w:r w:rsidRPr="00382874">
              <w:t>a krizových situací v letních podmínkách.</w:t>
            </w:r>
          </w:p>
          <w:p w:rsidR="000D6DB9" w:rsidRDefault="000D6DB9" w:rsidP="00420BD2">
            <w:pPr>
              <w:jc w:val="both"/>
              <w:rPr>
                <w:bCs/>
              </w:rPr>
            </w:pPr>
            <w:r w:rsidRPr="00382874">
              <w:rPr>
                <w:bCs/>
              </w:rPr>
              <w:t xml:space="preserve">Základní způsobilost </w:t>
            </w:r>
          </w:p>
          <w:p w:rsidR="000D6DB9" w:rsidRPr="00382874" w:rsidRDefault="000D6DB9" w:rsidP="00420BD2">
            <w:pPr>
              <w:jc w:val="both"/>
            </w:pPr>
            <w:r w:rsidRPr="00382874">
              <w:rPr>
                <w:bCs/>
              </w:rPr>
              <w:t xml:space="preserve">- </w:t>
            </w:r>
            <w:r w:rsidRPr="00382874">
              <w:t>pro přežití v tísni při vzniku mimořádných událostí a krizových situací v terénu v letních podmínkách a bude způsobilý předávat tyto zkušenosti v případě potřeby dále.</w:t>
            </w:r>
          </w:p>
          <w:p w:rsidR="000D6DB9" w:rsidRPr="009C0F9C" w:rsidRDefault="000D6DB9" w:rsidP="00420BD2">
            <w:pPr>
              <w:jc w:val="both"/>
              <w:rPr>
                <w:u w:val="single"/>
              </w:rPr>
            </w:pPr>
            <w:r w:rsidRPr="005877CA">
              <w:rPr>
                <w:u w:val="single"/>
              </w:rPr>
              <w:t>Hlavní témata:</w:t>
            </w:r>
          </w:p>
          <w:p w:rsidR="000D6DB9" w:rsidRPr="009C0F9C" w:rsidRDefault="000D6DB9" w:rsidP="00D81E97">
            <w:pPr>
              <w:pStyle w:val="Odstavecseseznamem1"/>
              <w:numPr>
                <w:ilvl w:val="0"/>
                <w:numId w:val="9"/>
              </w:numPr>
              <w:jc w:val="both"/>
            </w:pPr>
            <w:r w:rsidRPr="009C0F9C">
              <w:t>Přesuny</w:t>
            </w:r>
            <w:r w:rsidRPr="00D24CC7">
              <w:rPr>
                <w:lang w:val="en-GB"/>
              </w:rPr>
              <w:t xml:space="preserve"> a</w:t>
            </w:r>
            <w:r w:rsidRPr="009C0F9C">
              <w:t xml:space="preserve"> orientace</w:t>
            </w:r>
            <w:r w:rsidRPr="00D24CC7">
              <w:rPr>
                <w:lang w:val="en-GB"/>
              </w:rPr>
              <w:t xml:space="preserve"> </w:t>
            </w:r>
            <w:r w:rsidRPr="009C0F9C">
              <w:t>(příprava mapových podkladů</w:t>
            </w:r>
            <w:r w:rsidRPr="00D24CC7">
              <w:rPr>
                <w:lang w:val="en-GB"/>
              </w:rPr>
              <w:t>,</w:t>
            </w:r>
            <w:r w:rsidRPr="009C0F9C">
              <w:t xml:space="preserve"> zákresy okolí</w:t>
            </w:r>
            <w:r w:rsidRPr="00D24CC7">
              <w:rPr>
                <w:lang w:val="en-GB"/>
              </w:rPr>
              <w:t>,</w:t>
            </w:r>
            <w:r w:rsidRPr="009C0F9C">
              <w:t xml:space="preserve"> základy orientace</w:t>
            </w:r>
            <w:r w:rsidRPr="00D24CC7">
              <w:rPr>
                <w:lang w:val="en-GB"/>
              </w:rPr>
              <w:t xml:space="preserve"> v</w:t>
            </w:r>
            <w:r w:rsidRPr="009C0F9C">
              <w:t> terénu</w:t>
            </w:r>
            <w:r w:rsidRPr="00D24CC7">
              <w:rPr>
                <w:lang w:val="en-GB"/>
              </w:rPr>
              <w:t xml:space="preserve"> s</w:t>
            </w:r>
            <w:r w:rsidRPr="009C0F9C">
              <w:t> použitím mapy</w:t>
            </w:r>
            <w:r w:rsidRPr="00D24CC7">
              <w:rPr>
                <w:lang w:val="en-GB"/>
              </w:rPr>
              <w:t>,</w:t>
            </w:r>
            <w:r w:rsidRPr="009C0F9C">
              <w:t xml:space="preserve"> buzoly</w:t>
            </w:r>
            <w:r w:rsidRPr="00D24CC7">
              <w:rPr>
                <w:lang w:val="en-GB"/>
              </w:rPr>
              <w:t>, GPS,</w:t>
            </w:r>
            <w:r w:rsidRPr="009C0F9C">
              <w:t xml:space="preserve"> druhy</w:t>
            </w:r>
            <w:r w:rsidRPr="00D24CC7">
              <w:rPr>
                <w:lang w:val="en-GB"/>
              </w:rPr>
              <w:t xml:space="preserve"> map,</w:t>
            </w:r>
            <w:r w:rsidRPr="009C0F9C">
              <w:t xml:space="preserve"> měřítka</w:t>
            </w:r>
            <w:r w:rsidRPr="00D24CC7">
              <w:rPr>
                <w:lang w:val="en-GB"/>
              </w:rPr>
              <w:t>).</w:t>
            </w:r>
          </w:p>
          <w:p w:rsidR="000D6DB9" w:rsidRPr="009C0F9C" w:rsidRDefault="000D6DB9" w:rsidP="00D81E97">
            <w:pPr>
              <w:pStyle w:val="Odstavecseseznamem1"/>
              <w:numPr>
                <w:ilvl w:val="0"/>
                <w:numId w:val="9"/>
              </w:numPr>
              <w:jc w:val="both"/>
            </w:pPr>
            <w:r w:rsidRPr="009C0F9C">
              <w:t>Odhady vzdáleností</w:t>
            </w:r>
            <w:r w:rsidRPr="00D24CC7">
              <w:rPr>
                <w:lang w:val="en-GB"/>
              </w:rPr>
              <w:t>,</w:t>
            </w:r>
            <w:r w:rsidRPr="009C0F9C">
              <w:t xml:space="preserve"> způsoby určování světových stran</w:t>
            </w:r>
            <w:r w:rsidRPr="00D24CC7">
              <w:rPr>
                <w:lang w:val="en-GB"/>
              </w:rPr>
              <w:t>.</w:t>
            </w:r>
          </w:p>
          <w:p w:rsidR="000D6DB9" w:rsidRPr="009C0F9C" w:rsidRDefault="000D6DB9" w:rsidP="00D81E97">
            <w:pPr>
              <w:pStyle w:val="Odstavecseseznamem1"/>
              <w:numPr>
                <w:ilvl w:val="0"/>
                <w:numId w:val="9"/>
              </w:numPr>
              <w:jc w:val="both"/>
            </w:pPr>
            <w:r w:rsidRPr="009C0F9C">
              <w:t>Místo</w:t>
            </w:r>
            <w:r w:rsidRPr="00D24CC7">
              <w:rPr>
                <w:lang w:val="en-GB"/>
              </w:rPr>
              <w:t xml:space="preserve"> pro</w:t>
            </w:r>
            <w:r w:rsidRPr="009C0F9C">
              <w:t xml:space="preserve"> odpočinek nebo nouzové přespání</w:t>
            </w:r>
            <w:r w:rsidRPr="00D24CC7">
              <w:rPr>
                <w:lang w:val="en-GB"/>
              </w:rPr>
              <w:t xml:space="preserve"> </w:t>
            </w:r>
            <w:r w:rsidRPr="009C0F9C">
              <w:t>(výběr</w:t>
            </w:r>
            <w:r w:rsidRPr="00D24CC7">
              <w:rPr>
                <w:lang w:val="en-GB"/>
              </w:rPr>
              <w:t xml:space="preserve"> a</w:t>
            </w:r>
            <w:r w:rsidRPr="009C0F9C">
              <w:t xml:space="preserve"> budování vhodného místa</w:t>
            </w:r>
            <w:r w:rsidRPr="00D24CC7">
              <w:rPr>
                <w:lang w:val="en-GB"/>
              </w:rPr>
              <w:t>,</w:t>
            </w:r>
            <w:r w:rsidRPr="009C0F9C">
              <w:t xml:space="preserve"> využití neseného vybavení</w:t>
            </w:r>
            <w:r w:rsidRPr="00D24CC7">
              <w:rPr>
                <w:lang w:val="en-GB"/>
              </w:rPr>
              <w:t xml:space="preserve"> a</w:t>
            </w:r>
            <w:r w:rsidRPr="009C0F9C">
              <w:t xml:space="preserve"> využití přírodních zdrojů</w:t>
            </w:r>
            <w:r w:rsidRPr="00D24CC7">
              <w:rPr>
                <w:lang w:val="en-GB"/>
              </w:rPr>
              <w:t>).</w:t>
            </w:r>
          </w:p>
          <w:p w:rsidR="000D6DB9" w:rsidRPr="009C0F9C" w:rsidRDefault="000D6DB9" w:rsidP="00D81E97">
            <w:pPr>
              <w:pStyle w:val="Odstavecseseznamem1"/>
              <w:numPr>
                <w:ilvl w:val="0"/>
                <w:numId w:val="9"/>
              </w:numPr>
              <w:jc w:val="both"/>
            </w:pPr>
            <w:r w:rsidRPr="009C0F9C">
              <w:t>Rozdělávání ohně</w:t>
            </w:r>
            <w:r w:rsidRPr="00D24CC7">
              <w:rPr>
                <w:lang w:val="en-GB"/>
              </w:rPr>
              <w:t xml:space="preserve"> </w:t>
            </w:r>
            <w:r w:rsidRPr="009C0F9C">
              <w:t>(rozdělání ohně</w:t>
            </w:r>
            <w:r w:rsidRPr="00D24CC7">
              <w:rPr>
                <w:lang w:val="en-GB"/>
              </w:rPr>
              <w:t xml:space="preserve"> v</w:t>
            </w:r>
            <w:r w:rsidRPr="009C0F9C">
              <w:t> náročných klimatických podmínkách</w:t>
            </w:r>
            <w:r w:rsidRPr="00D24CC7">
              <w:rPr>
                <w:lang w:val="en-GB"/>
              </w:rPr>
              <w:t xml:space="preserve"> –</w:t>
            </w:r>
            <w:r w:rsidRPr="009C0F9C">
              <w:t xml:space="preserve"> za deště</w:t>
            </w:r>
            <w:r w:rsidRPr="00D24CC7">
              <w:rPr>
                <w:lang w:val="en-GB"/>
              </w:rPr>
              <w:t>,</w:t>
            </w:r>
            <w:r w:rsidRPr="009C0F9C">
              <w:t xml:space="preserve"> druhy ohňů</w:t>
            </w:r>
            <w:r w:rsidRPr="00D24CC7">
              <w:rPr>
                <w:lang w:val="en-GB"/>
              </w:rPr>
              <w:t xml:space="preserve"> a jejich</w:t>
            </w:r>
            <w:r w:rsidRPr="009C0F9C">
              <w:t xml:space="preserve"> udržování</w:t>
            </w:r>
            <w:r w:rsidRPr="00D24CC7">
              <w:rPr>
                <w:lang w:val="en-GB"/>
              </w:rPr>
              <w:t>).</w:t>
            </w:r>
          </w:p>
          <w:p w:rsidR="000D6DB9" w:rsidRPr="009C0F9C" w:rsidRDefault="000D6DB9" w:rsidP="00D81E97">
            <w:pPr>
              <w:pStyle w:val="Odstavecseseznamem1"/>
              <w:numPr>
                <w:ilvl w:val="0"/>
                <w:numId w:val="9"/>
              </w:numPr>
              <w:jc w:val="both"/>
            </w:pPr>
            <w:r w:rsidRPr="009C0F9C">
              <w:t>Získávání vody</w:t>
            </w:r>
            <w:r w:rsidRPr="00D24CC7">
              <w:rPr>
                <w:lang w:val="en-GB"/>
              </w:rPr>
              <w:t xml:space="preserve"> </w:t>
            </w:r>
            <w:r w:rsidRPr="009C0F9C">
              <w:t>(získávání</w:t>
            </w:r>
            <w:r w:rsidRPr="00D24CC7">
              <w:rPr>
                <w:lang w:val="en-GB"/>
              </w:rPr>
              <w:t xml:space="preserve"> a</w:t>
            </w:r>
            <w:r w:rsidRPr="009C0F9C">
              <w:t xml:space="preserve"> úprava vody</w:t>
            </w:r>
            <w:r w:rsidRPr="00D24CC7">
              <w:rPr>
                <w:lang w:val="en-GB"/>
              </w:rPr>
              <w:t>,</w:t>
            </w:r>
            <w:r w:rsidRPr="009C0F9C">
              <w:t xml:space="preserve"> využití přírodních zdrojů</w:t>
            </w:r>
            <w:r w:rsidRPr="00D24CC7">
              <w:rPr>
                <w:lang w:val="en-GB"/>
              </w:rPr>
              <w:t>,</w:t>
            </w:r>
            <w:r w:rsidRPr="009C0F9C">
              <w:t xml:space="preserve"> další prostředky</w:t>
            </w:r>
            <w:r w:rsidRPr="00D24CC7">
              <w:rPr>
                <w:lang w:val="en-GB"/>
              </w:rPr>
              <w:t xml:space="preserve"> pro</w:t>
            </w:r>
            <w:r w:rsidRPr="009C0F9C">
              <w:t xml:space="preserve"> improvizované získávání vody</w:t>
            </w:r>
            <w:r w:rsidRPr="00D24CC7">
              <w:rPr>
                <w:lang w:val="en-GB"/>
              </w:rPr>
              <w:t>).</w:t>
            </w:r>
          </w:p>
          <w:p w:rsidR="000D6DB9" w:rsidRPr="009C0F9C" w:rsidRDefault="000D6DB9" w:rsidP="00D81E97">
            <w:pPr>
              <w:pStyle w:val="Odstavecseseznamem1"/>
              <w:numPr>
                <w:ilvl w:val="0"/>
                <w:numId w:val="9"/>
              </w:numPr>
              <w:jc w:val="both"/>
            </w:pPr>
            <w:r w:rsidRPr="009C0F9C">
              <w:t>Příprava stravy</w:t>
            </w:r>
            <w:r w:rsidRPr="00D24CC7">
              <w:rPr>
                <w:lang w:val="en-GB"/>
              </w:rPr>
              <w:t xml:space="preserve"> </w:t>
            </w:r>
            <w:r w:rsidRPr="009C0F9C">
              <w:t>(příprava stravy</w:t>
            </w:r>
            <w:r w:rsidRPr="00D24CC7">
              <w:rPr>
                <w:lang w:val="en-GB"/>
              </w:rPr>
              <w:t xml:space="preserve"> v</w:t>
            </w:r>
            <w:r w:rsidRPr="009C0F9C">
              <w:t> improvizovaných podmínkách</w:t>
            </w:r>
            <w:r w:rsidRPr="00D24CC7">
              <w:rPr>
                <w:lang w:val="en-GB"/>
              </w:rPr>
              <w:t>,</w:t>
            </w:r>
            <w:r w:rsidRPr="009C0F9C">
              <w:t xml:space="preserve"> úprava</w:t>
            </w:r>
            <w:r w:rsidRPr="00D24CC7">
              <w:rPr>
                <w:lang w:val="en-GB"/>
              </w:rPr>
              <w:t xml:space="preserve"> masa –</w:t>
            </w:r>
            <w:r w:rsidRPr="009C0F9C">
              <w:t xml:space="preserve"> králík</w:t>
            </w:r>
            <w:r w:rsidRPr="00D24CC7">
              <w:rPr>
                <w:lang w:val="en-GB"/>
              </w:rPr>
              <w:t>,</w:t>
            </w:r>
            <w:r w:rsidRPr="009C0F9C">
              <w:t xml:space="preserve"> kapr apod</w:t>
            </w:r>
            <w:r w:rsidRPr="00D24CC7">
              <w:rPr>
                <w:lang w:val="en-GB"/>
              </w:rPr>
              <w:t xml:space="preserve">.); </w:t>
            </w:r>
          </w:p>
          <w:p w:rsidR="000D6DB9" w:rsidRPr="009C0F9C" w:rsidRDefault="000D6DB9" w:rsidP="00D81E97">
            <w:pPr>
              <w:pStyle w:val="Odstavecseseznamem1"/>
              <w:numPr>
                <w:ilvl w:val="0"/>
                <w:numId w:val="9"/>
              </w:numPr>
              <w:jc w:val="both"/>
            </w:pPr>
            <w:r w:rsidRPr="009C0F9C">
              <w:t>Pasti</w:t>
            </w:r>
            <w:r w:rsidRPr="00D24CC7">
              <w:rPr>
                <w:lang w:val="en-GB"/>
              </w:rPr>
              <w:t>,</w:t>
            </w:r>
            <w:r w:rsidRPr="009C0F9C">
              <w:t xml:space="preserve"> prostředky</w:t>
            </w:r>
            <w:r w:rsidRPr="00D24CC7">
              <w:rPr>
                <w:lang w:val="en-GB"/>
              </w:rPr>
              <w:t xml:space="preserve"> pro</w:t>
            </w:r>
            <w:r w:rsidRPr="009C0F9C">
              <w:t xml:space="preserve"> lov</w:t>
            </w:r>
            <w:r w:rsidRPr="00D24CC7">
              <w:rPr>
                <w:lang w:val="en-GB"/>
              </w:rPr>
              <w:t>.</w:t>
            </w:r>
          </w:p>
          <w:p w:rsidR="000D6DB9" w:rsidRPr="009C0F9C" w:rsidRDefault="000D6DB9" w:rsidP="00D81E97">
            <w:pPr>
              <w:pStyle w:val="Odstavecseseznamem1"/>
              <w:numPr>
                <w:ilvl w:val="0"/>
                <w:numId w:val="9"/>
              </w:numPr>
              <w:jc w:val="both"/>
            </w:pPr>
            <w:r w:rsidRPr="009C0F9C">
              <w:t>Svépomoc</w:t>
            </w:r>
            <w:r w:rsidRPr="00D24CC7">
              <w:rPr>
                <w:lang w:val="en-GB"/>
              </w:rPr>
              <w:t xml:space="preserve"> a</w:t>
            </w:r>
            <w:r w:rsidRPr="009C0F9C">
              <w:t xml:space="preserve"> základy poskytnutí první pomoci</w:t>
            </w:r>
            <w:r w:rsidRPr="00D24CC7">
              <w:rPr>
                <w:lang w:val="en-GB"/>
              </w:rPr>
              <w:t>.</w:t>
            </w:r>
          </w:p>
          <w:p w:rsidR="000D6DB9" w:rsidRPr="009C0F9C" w:rsidRDefault="000D6DB9" w:rsidP="00D81E97">
            <w:pPr>
              <w:pStyle w:val="Odstavecseseznamem1"/>
              <w:numPr>
                <w:ilvl w:val="0"/>
                <w:numId w:val="9"/>
              </w:numPr>
              <w:jc w:val="both"/>
            </w:pPr>
            <w:r w:rsidRPr="009C0F9C">
              <w:t>Vyprošťování</w:t>
            </w:r>
            <w:r w:rsidRPr="00D24CC7">
              <w:rPr>
                <w:lang w:val="en-GB"/>
              </w:rPr>
              <w:t>, transport</w:t>
            </w:r>
            <w:r w:rsidRPr="009C0F9C">
              <w:t xml:space="preserve"> raněného</w:t>
            </w:r>
            <w:r w:rsidRPr="00D24CC7">
              <w:rPr>
                <w:lang w:val="en-GB"/>
              </w:rPr>
              <w:t xml:space="preserve"> </w:t>
            </w:r>
            <w:r w:rsidRPr="009C0F9C">
              <w:t>(využití standardizovaných i improvizovaných prostředků</w:t>
            </w:r>
            <w:r w:rsidRPr="00D24CC7">
              <w:rPr>
                <w:lang w:val="en-GB"/>
              </w:rPr>
              <w:t xml:space="preserve"> – z</w:t>
            </w:r>
            <w:r w:rsidRPr="009C0F9C">
              <w:t xml:space="preserve"> přírodních zdrojů</w:t>
            </w:r>
            <w:r w:rsidRPr="00D24CC7">
              <w:rPr>
                <w:lang w:val="en-GB"/>
              </w:rPr>
              <w:t>);</w:t>
            </w:r>
          </w:p>
          <w:p w:rsidR="000D6DB9" w:rsidRPr="00AD066D" w:rsidRDefault="000D6DB9" w:rsidP="00D81E97">
            <w:pPr>
              <w:pStyle w:val="Odstavecseseznamem1"/>
              <w:numPr>
                <w:ilvl w:val="0"/>
                <w:numId w:val="9"/>
              </w:numPr>
              <w:jc w:val="both"/>
            </w:pPr>
            <w:r w:rsidRPr="009C0F9C">
              <w:t>Další prostředky dorozumívání</w:t>
            </w:r>
            <w:r w:rsidRPr="00D24CC7">
              <w:rPr>
                <w:lang w:val="en-GB"/>
              </w:rPr>
              <w:t xml:space="preserve"> </w:t>
            </w:r>
            <w:r w:rsidRPr="00D24CC7">
              <w:t>(způsoby signalizace</w:t>
            </w:r>
            <w:r w:rsidRPr="00D24CC7">
              <w:rPr>
                <w:lang w:val="en-GB"/>
              </w:rPr>
              <w:t xml:space="preserve"> a</w:t>
            </w:r>
            <w:r w:rsidRPr="00D24CC7">
              <w:t> vyrozumění</w:t>
            </w:r>
            <w:r w:rsidRPr="00D24CC7">
              <w:rPr>
                <w:lang w:val="en-GB"/>
              </w:rPr>
              <w:t>).</w:t>
            </w:r>
          </w:p>
          <w:p w:rsidR="000D6DB9" w:rsidRDefault="000D6DB9" w:rsidP="00420BD2">
            <w:pPr>
              <w:pStyle w:val="Odstavecseseznamem1"/>
              <w:jc w:val="both"/>
              <w:rPr>
                <w:lang w:val="en-GB"/>
              </w:rPr>
            </w:pPr>
          </w:p>
          <w:p w:rsidR="000D6DB9" w:rsidRDefault="000D6DB9" w:rsidP="00420BD2">
            <w:pPr>
              <w:pStyle w:val="Odstavecseseznamem1"/>
              <w:jc w:val="both"/>
              <w:rPr>
                <w:lang w:val="en-GB"/>
              </w:rPr>
            </w:pPr>
          </w:p>
          <w:p w:rsidR="000D6DB9" w:rsidRDefault="000D6DB9" w:rsidP="00420BD2">
            <w:pPr>
              <w:pStyle w:val="Odstavecseseznamem1"/>
              <w:jc w:val="both"/>
              <w:rPr>
                <w:lang w:val="en-GB"/>
              </w:rPr>
            </w:pPr>
          </w:p>
          <w:p w:rsidR="000D6DB9" w:rsidRDefault="000D6DB9" w:rsidP="00420BD2">
            <w:pPr>
              <w:pStyle w:val="Odstavecseseznamem1"/>
              <w:jc w:val="both"/>
            </w:pP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AD066D" w:rsidRDefault="000D6DB9" w:rsidP="00420BD2">
            <w:pPr>
              <w:autoSpaceDE w:val="0"/>
              <w:autoSpaceDN w:val="0"/>
              <w:adjustRightInd w:val="0"/>
              <w:jc w:val="both"/>
              <w:rPr>
                <w:rFonts w:eastAsiaTheme="minorHAnsi"/>
                <w:b/>
                <w:lang w:eastAsia="en-US"/>
              </w:rPr>
            </w:pPr>
            <w:r w:rsidRPr="00AD066D">
              <w:rPr>
                <w:rFonts w:eastAsiaTheme="minorHAnsi"/>
                <w:b/>
                <w:lang w:eastAsia="en-US"/>
              </w:rPr>
              <w:t>Doporučená literatura:</w:t>
            </w:r>
          </w:p>
          <w:p w:rsidR="000D6DB9" w:rsidRPr="00DA6558" w:rsidRDefault="000D6DB9" w:rsidP="00420BD2">
            <w:pPr>
              <w:autoSpaceDE w:val="0"/>
              <w:autoSpaceDN w:val="0"/>
              <w:adjustRightInd w:val="0"/>
              <w:jc w:val="both"/>
              <w:rPr>
                <w:rFonts w:eastAsiaTheme="minorHAnsi"/>
                <w:lang w:eastAsia="en-US"/>
              </w:rPr>
            </w:pPr>
            <w:r w:rsidRPr="00DA6558">
              <w:rPr>
                <w:rFonts w:eastAsiaTheme="minorHAnsi"/>
                <w:lang w:eastAsia="en-US"/>
              </w:rPr>
              <w:t>AKKERMANS Anthonio, COOK Harry, MATTOS , MORRISON</w:t>
            </w:r>
            <w:del w:id="2862" w:author="Eva Batůšková" w:date="2018-11-19T11:54:00Z">
              <w:r w:rsidRPr="00DA6558" w:rsidDel="00C7006B">
                <w:rPr>
                  <w:rFonts w:eastAsiaTheme="minorHAnsi"/>
                  <w:lang w:eastAsia="en-US"/>
                </w:rPr>
                <w:delText>.</w:delText>
              </w:r>
            </w:del>
            <w:r w:rsidRPr="00DA6558">
              <w:rPr>
                <w:rFonts w:eastAsiaTheme="minorHAnsi"/>
                <w:lang w:eastAsia="en-US"/>
              </w:rPr>
              <w:t xml:space="preserve"> </w:t>
            </w:r>
            <w:ins w:id="2863" w:author="Eva Batůšková" w:date="2018-11-19T11:54:00Z">
              <w:r w:rsidR="00C7006B">
                <w:rPr>
                  <w:rFonts w:eastAsiaTheme="minorHAnsi"/>
                  <w:lang w:eastAsia="en-US"/>
                </w:rPr>
                <w:t>(</w:t>
              </w:r>
            </w:ins>
            <w:ins w:id="2864" w:author="Jan Strohmandl" w:date="2018-11-17T20:49:00Z">
              <w:r w:rsidR="0045170A" w:rsidRPr="00DA6558">
                <w:rPr>
                  <w:rFonts w:eastAsiaTheme="minorHAnsi"/>
                  <w:lang w:eastAsia="en-US"/>
                </w:rPr>
                <w:t>2010</w:t>
              </w:r>
            </w:ins>
            <w:ins w:id="2865" w:author="Eva Batůšková" w:date="2018-11-19T11:54:00Z">
              <w:r w:rsidR="00C7006B">
                <w:rPr>
                  <w:rFonts w:eastAsiaTheme="minorHAnsi"/>
                  <w:lang w:eastAsia="en-US"/>
                </w:rPr>
                <w:t>)</w:t>
              </w:r>
            </w:ins>
            <w:ins w:id="2866" w:author="Jan Strohmandl" w:date="2018-11-17T20:49:00Z">
              <w:r w:rsidR="0045170A" w:rsidRPr="00DA6558">
                <w:rPr>
                  <w:rFonts w:eastAsiaTheme="minorHAnsi"/>
                  <w:lang w:eastAsia="en-US"/>
                </w:rPr>
                <w:t xml:space="preserve">. </w:t>
              </w:r>
            </w:ins>
            <w:r w:rsidRPr="00DA6558">
              <w:rPr>
                <w:rFonts w:eastAsiaTheme="minorHAnsi"/>
                <w:i/>
                <w:iCs/>
                <w:lang w:eastAsia="en-US"/>
              </w:rPr>
              <w:t>PŘEŽÍT!</w:t>
            </w:r>
            <w:r w:rsidRPr="00DA6558">
              <w:rPr>
                <w:rFonts w:eastAsiaTheme="minorHAnsi"/>
                <w:lang w:eastAsia="en-US"/>
              </w:rPr>
              <w:t>. Praha:</w:t>
            </w:r>
            <w:r>
              <w:rPr>
                <w:rFonts w:eastAsiaTheme="minorHAnsi"/>
                <w:lang w:eastAsia="en-US"/>
              </w:rPr>
              <w:t xml:space="preserve"> </w:t>
            </w:r>
            <w:r w:rsidRPr="00DA6558">
              <w:rPr>
                <w:rFonts w:eastAsiaTheme="minorHAnsi"/>
                <w:lang w:eastAsia="en-US"/>
              </w:rPr>
              <w:t xml:space="preserve">Svojtka &amp; Co., s.r.o., </w:t>
            </w:r>
            <w:del w:id="2867" w:author="Jan Strohmandl" w:date="2018-11-17T20:49:00Z">
              <w:r w:rsidRPr="00DA6558" w:rsidDel="0045170A">
                <w:rPr>
                  <w:rFonts w:eastAsiaTheme="minorHAnsi"/>
                  <w:lang w:eastAsia="en-US"/>
                </w:rPr>
                <w:delText xml:space="preserve">2010. </w:delText>
              </w:r>
            </w:del>
            <w:r w:rsidRPr="00DA6558">
              <w:rPr>
                <w:rFonts w:eastAsiaTheme="minorHAnsi"/>
                <w:lang w:eastAsia="en-US"/>
              </w:rPr>
              <w:t>ISBN 978-80-256-0383-3.</w:t>
            </w:r>
          </w:p>
          <w:p w:rsidR="000D6DB9" w:rsidRPr="00DA6558" w:rsidRDefault="000D6DB9" w:rsidP="00420BD2">
            <w:pPr>
              <w:autoSpaceDE w:val="0"/>
              <w:autoSpaceDN w:val="0"/>
              <w:adjustRightInd w:val="0"/>
              <w:jc w:val="both"/>
              <w:rPr>
                <w:rFonts w:eastAsiaTheme="minorHAnsi"/>
                <w:lang w:eastAsia="en-US"/>
              </w:rPr>
            </w:pPr>
            <w:r w:rsidRPr="00DA6558">
              <w:rPr>
                <w:rFonts w:eastAsiaTheme="minorHAnsi"/>
                <w:lang w:eastAsia="en-US"/>
              </w:rPr>
              <w:t>DAVIES BEM, Barry</w:t>
            </w:r>
            <w:del w:id="2868" w:author="Eva Batůšková" w:date="2018-11-19T11:54:00Z">
              <w:r w:rsidRPr="00DA6558" w:rsidDel="00C7006B">
                <w:rPr>
                  <w:rFonts w:eastAsiaTheme="minorHAnsi"/>
                  <w:lang w:eastAsia="en-US"/>
                </w:rPr>
                <w:delText>.</w:delText>
              </w:r>
            </w:del>
            <w:r w:rsidRPr="00DA6558">
              <w:rPr>
                <w:rFonts w:eastAsiaTheme="minorHAnsi"/>
                <w:lang w:eastAsia="en-US"/>
              </w:rPr>
              <w:t xml:space="preserve"> </w:t>
            </w:r>
            <w:ins w:id="2869" w:author="Eva Batůšková" w:date="2018-11-19T11:54:00Z">
              <w:r w:rsidR="00C7006B">
                <w:rPr>
                  <w:rFonts w:eastAsiaTheme="minorHAnsi"/>
                  <w:lang w:eastAsia="en-US"/>
                </w:rPr>
                <w:t>(</w:t>
              </w:r>
            </w:ins>
            <w:ins w:id="2870" w:author="Jan Strohmandl" w:date="2018-11-17T20:49:00Z">
              <w:r w:rsidR="0045170A" w:rsidRPr="00DA6558">
                <w:rPr>
                  <w:rFonts w:eastAsiaTheme="minorHAnsi"/>
                  <w:lang w:eastAsia="en-US"/>
                </w:rPr>
                <w:t>2009</w:t>
              </w:r>
            </w:ins>
            <w:ins w:id="2871" w:author="Eva Batůšková" w:date="2018-11-19T11:54:00Z">
              <w:r w:rsidR="00C7006B">
                <w:rPr>
                  <w:rFonts w:eastAsiaTheme="minorHAnsi"/>
                  <w:lang w:eastAsia="en-US"/>
                </w:rPr>
                <w:t>)</w:t>
              </w:r>
            </w:ins>
            <w:ins w:id="2872" w:author="Jan Strohmandl" w:date="2018-11-17T20:49:00Z">
              <w:r w:rsidR="0045170A" w:rsidRPr="00DA6558">
                <w:rPr>
                  <w:rFonts w:eastAsiaTheme="minorHAnsi"/>
                  <w:lang w:eastAsia="en-US"/>
                </w:rPr>
                <w:t xml:space="preserve">. </w:t>
              </w:r>
            </w:ins>
            <w:r w:rsidRPr="00DA6558">
              <w:rPr>
                <w:rFonts w:eastAsiaTheme="minorHAnsi"/>
                <w:i/>
                <w:iCs/>
                <w:lang w:eastAsia="en-US"/>
              </w:rPr>
              <w:t>SAS Příručka</w:t>
            </w:r>
            <w:r w:rsidRPr="00DA6558">
              <w:rPr>
                <w:rFonts w:eastAsiaTheme="minorHAnsi"/>
                <w:lang w:eastAsia="en-US"/>
              </w:rPr>
              <w:t xml:space="preserve">. Praha: Svojtka &amp; Co., s.r.o., </w:t>
            </w:r>
            <w:del w:id="2873" w:author="Jan Strohmandl" w:date="2018-11-17T20:49:00Z">
              <w:r w:rsidRPr="00DA6558" w:rsidDel="0045170A">
                <w:rPr>
                  <w:rFonts w:eastAsiaTheme="minorHAnsi"/>
                  <w:lang w:eastAsia="en-US"/>
                </w:rPr>
                <w:delText xml:space="preserve">2009. </w:delText>
              </w:r>
            </w:del>
            <w:r w:rsidRPr="00DA6558">
              <w:rPr>
                <w:rFonts w:eastAsiaTheme="minorHAnsi"/>
                <w:lang w:eastAsia="en-US"/>
              </w:rPr>
              <w:t>ISBN 978-80-7237-783-1.</w:t>
            </w:r>
          </w:p>
          <w:p w:rsidR="000D6DB9" w:rsidRPr="00DA6558" w:rsidRDefault="000D6DB9" w:rsidP="00420BD2">
            <w:pPr>
              <w:autoSpaceDE w:val="0"/>
              <w:autoSpaceDN w:val="0"/>
              <w:adjustRightInd w:val="0"/>
              <w:jc w:val="both"/>
              <w:rPr>
                <w:rFonts w:eastAsiaTheme="minorHAnsi"/>
                <w:lang w:eastAsia="en-US"/>
              </w:rPr>
            </w:pPr>
            <w:r w:rsidRPr="00DA6558">
              <w:rPr>
                <w:rFonts w:eastAsiaTheme="minorHAnsi"/>
                <w:lang w:eastAsia="en-US"/>
              </w:rPr>
              <w:t>FOWLER, Will</w:t>
            </w:r>
            <w:del w:id="2874" w:author="Eva Batůšková" w:date="2018-11-19T11:54:00Z">
              <w:r w:rsidRPr="00DA6558" w:rsidDel="00C7006B">
                <w:rPr>
                  <w:rFonts w:eastAsiaTheme="minorHAnsi"/>
                  <w:lang w:eastAsia="en-US"/>
                </w:rPr>
                <w:delText>.</w:delText>
              </w:r>
            </w:del>
            <w:r w:rsidRPr="00DA6558">
              <w:rPr>
                <w:rFonts w:eastAsiaTheme="minorHAnsi"/>
                <w:lang w:eastAsia="en-US"/>
              </w:rPr>
              <w:t xml:space="preserve"> </w:t>
            </w:r>
            <w:ins w:id="2875" w:author="Eva Batůšková" w:date="2018-11-19T11:54:00Z">
              <w:r w:rsidR="00C7006B">
                <w:rPr>
                  <w:rFonts w:eastAsiaTheme="minorHAnsi"/>
                  <w:lang w:eastAsia="en-US"/>
                </w:rPr>
                <w:t>(</w:t>
              </w:r>
            </w:ins>
            <w:ins w:id="2876" w:author="Jan Strohmandl" w:date="2018-11-17T20:49:00Z">
              <w:r w:rsidR="0045170A" w:rsidRPr="00DA6558">
                <w:rPr>
                  <w:rFonts w:eastAsiaTheme="minorHAnsi"/>
                  <w:lang w:eastAsia="en-US"/>
                </w:rPr>
                <w:t>2008</w:t>
              </w:r>
            </w:ins>
            <w:ins w:id="2877" w:author="Eva Batůšková" w:date="2018-11-19T11:54:00Z">
              <w:r w:rsidR="00C7006B">
                <w:rPr>
                  <w:rFonts w:eastAsiaTheme="minorHAnsi"/>
                  <w:lang w:eastAsia="en-US"/>
                </w:rPr>
                <w:t>)</w:t>
              </w:r>
            </w:ins>
            <w:ins w:id="2878" w:author="Jan Strohmandl" w:date="2018-11-17T20:49:00Z">
              <w:r w:rsidR="0045170A" w:rsidRPr="00DA6558">
                <w:rPr>
                  <w:rFonts w:eastAsiaTheme="minorHAnsi"/>
                  <w:lang w:eastAsia="en-US"/>
                </w:rPr>
                <w:t>.</w:t>
              </w:r>
              <w:r w:rsidR="0045170A">
                <w:rPr>
                  <w:rFonts w:eastAsiaTheme="minorHAnsi"/>
                  <w:lang w:eastAsia="en-US"/>
                </w:rPr>
                <w:t xml:space="preserve"> </w:t>
              </w:r>
            </w:ins>
            <w:r w:rsidRPr="00DA6558">
              <w:rPr>
                <w:rFonts w:eastAsiaTheme="minorHAnsi"/>
                <w:i/>
                <w:iCs/>
                <w:lang w:eastAsia="en-US"/>
              </w:rPr>
              <w:t>Jak přežít v zajetí a na útěku</w:t>
            </w:r>
            <w:r w:rsidRPr="00DA6558">
              <w:rPr>
                <w:rFonts w:eastAsiaTheme="minorHAnsi"/>
                <w:lang w:eastAsia="en-US"/>
              </w:rPr>
              <w:t xml:space="preserve">. Praha: Naše vojsko, s.r.o., </w:t>
            </w:r>
            <w:del w:id="2879" w:author="Jan Strohmandl" w:date="2018-11-17T20:49:00Z">
              <w:r w:rsidRPr="00DA6558" w:rsidDel="0045170A">
                <w:rPr>
                  <w:rFonts w:eastAsiaTheme="minorHAnsi"/>
                  <w:lang w:eastAsia="en-US"/>
                </w:rPr>
                <w:delText>2008.</w:delText>
              </w:r>
              <w:r w:rsidDel="0045170A">
                <w:rPr>
                  <w:rFonts w:eastAsiaTheme="minorHAnsi"/>
                  <w:lang w:eastAsia="en-US"/>
                </w:rPr>
                <w:delText xml:space="preserve"> </w:delText>
              </w:r>
            </w:del>
            <w:r w:rsidRPr="00DA6558">
              <w:rPr>
                <w:rFonts w:eastAsiaTheme="minorHAnsi"/>
                <w:lang w:eastAsia="en-US"/>
              </w:rPr>
              <w:t>ISBN 978-80-206-0990-8.</w:t>
            </w:r>
          </w:p>
          <w:p w:rsidR="000D6DB9" w:rsidRPr="00DA6558" w:rsidRDefault="000D6DB9" w:rsidP="00420BD2">
            <w:pPr>
              <w:autoSpaceDE w:val="0"/>
              <w:autoSpaceDN w:val="0"/>
              <w:adjustRightInd w:val="0"/>
              <w:jc w:val="both"/>
              <w:rPr>
                <w:rFonts w:eastAsiaTheme="minorHAnsi"/>
                <w:lang w:eastAsia="en-US"/>
              </w:rPr>
            </w:pPr>
            <w:r w:rsidRPr="00DA6558">
              <w:rPr>
                <w:rFonts w:eastAsiaTheme="minorHAnsi"/>
                <w:lang w:eastAsia="en-US"/>
              </w:rPr>
              <w:t>OTÁHAL, Josef</w:t>
            </w:r>
            <w:del w:id="2880" w:author="Eva Batůšková" w:date="2018-11-19T11:54:00Z">
              <w:r w:rsidRPr="00DA6558" w:rsidDel="00C7006B">
                <w:rPr>
                  <w:rFonts w:eastAsiaTheme="minorHAnsi"/>
                  <w:lang w:eastAsia="en-US"/>
                </w:rPr>
                <w:delText>.</w:delText>
              </w:r>
            </w:del>
            <w:r w:rsidRPr="00DA6558">
              <w:rPr>
                <w:rFonts w:eastAsiaTheme="minorHAnsi"/>
                <w:lang w:eastAsia="en-US"/>
              </w:rPr>
              <w:t xml:space="preserve"> </w:t>
            </w:r>
            <w:ins w:id="2881" w:author="Eva Batůšková" w:date="2018-11-19T11:54:00Z">
              <w:r w:rsidR="00C7006B">
                <w:rPr>
                  <w:rFonts w:eastAsiaTheme="minorHAnsi"/>
                  <w:lang w:eastAsia="en-US"/>
                </w:rPr>
                <w:t>(</w:t>
              </w:r>
            </w:ins>
            <w:ins w:id="2882" w:author="Jan Strohmandl" w:date="2018-11-17T20:49:00Z">
              <w:r w:rsidR="0045170A" w:rsidRPr="00DA6558">
                <w:rPr>
                  <w:rFonts w:eastAsiaTheme="minorHAnsi"/>
                  <w:lang w:eastAsia="en-US"/>
                </w:rPr>
                <w:t>2008</w:t>
              </w:r>
            </w:ins>
            <w:ins w:id="2883" w:author="Eva Batůšková" w:date="2018-11-19T11:54:00Z">
              <w:r w:rsidR="00C7006B">
                <w:rPr>
                  <w:rFonts w:eastAsiaTheme="minorHAnsi"/>
                  <w:lang w:eastAsia="en-US"/>
                </w:rPr>
                <w:t>)</w:t>
              </w:r>
            </w:ins>
            <w:ins w:id="2884" w:author="Jan Strohmandl" w:date="2018-11-17T20:49:00Z">
              <w:r w:rsidR="0045170A" w:rsidRPr="00DA6558">
                <w:rPr>
                  <w:rFonts w:eastAsiaTheme="minorHAnsi"/>
                  <w:lang w:eastAsia="en-US"/>
                </w:rPr>
                <w:t xml:space="preserve">. </w:t>
              </w:r>
            </w:ins>
            <w:r w:rsidRPr="00DA6558">
              <w:rPr>
                <w:rFonts w:eastAsiaTheme="minorHAnsi"/>
                <w:i/>
                <w:iCs/>
                <w:lang w:eastAsia="en-US"/>
              </w:rPr>
              <w:t>Příručka pro průzkumníky</w:t>
            </w:r>
            <w:r w:rsidRPr="00DA6558">
              <w:rPr>
                <w:rFonts w:eastAsiaTheme="minorHAnsi"/>
                <w:lang w:eastAsia="en-US"/>
              </w:rPr>
              <w:t xml:space="preserve">. Praha: Naše vojsko, s.r.o., </w:t>
            </w:r>
            <w:del w:id="2885" w:author="Jan Strohmandl" w:date="2018-11-17T20:49:00Z">
              <w:r w:rsidRPr="00DA6558" w:rsidDel="0045170A">
                <w:rPr>
                  <w:rFonts w:eastAsiaTheme="minorHAnsi"/>
                  <w:lang w:eastAsia="en-US"/>
                </w:rPr>
                <w:delText xml:space="preserve">2008. </w:delText>
              </w:r>
            </w:del>
            <w:r w:rsidRPr="00DA6558">
              <w:rPr>
                <w:rFonts w:eastAsiaTheme="minorHAnsi"/>
                <w:lang w:eastAsia="en-US"/>
              </w:rPr>
              <w:t>ISBN 978-</w:t>
            </w:r>
            <w:r>
              <w:rPr>
                <w:rFonts w:eastAsiaTheme="minorHAnsi"/>
                <w:lang w:eastAsia="en-US"/>
              </w:rPr>
              <w:t xml:space="preserve"> </w:t>
            </w:r>
            <w:r w:rsidRPr="00DA6558">
              <w:rPr>
                <w:rFonts w:eastAsiaTheme="minorHAnsi"/>
                <w:lang w:eastAsia="en-US"/>
              </w:rPr>
              <w:t>80-206-0965-6.</w:t>
            </w:r>
          </w:p>
          <w:p w:rsidR="000D6DB9" w:rsidRPr="00DA6558" w:rsidRDefault="000D6DB9" w:rsidP="00420BD2">
            <w:pPr>
              <w:autoSpaceDE w:val="0"/>
              <w:autoSpaceDN w:val="0"/>
              <w:adjustRightInd w:val="0"/>
              <w:jc w:val="both"/>
              <w:rPr>
                <w:rFonts w:eastAsiaTheme="minorHAnsi"/>
                <w:lang w:eastAsia="en-US"/>
              </w:rPr>
            </w:pPr>
            <w:r w:rsidRPr="00DA6558">
              <w:rPr>
                <w:rFonts w:eastAsiaTheme="minorHAnsi"/>
                <w:lang w:eastAsia="en-US"/>
              </w:rPr>
              <w:t>MCNAB, Chris</w:t>
            </w:r>
            <w:del w:id="2886" w:author="Eva Batůšková" w:date="2018-11-19T11:54:00Z">
              <w:r w:rsidRPr="00DA6558" w:rsidDel="00C7006B">
                <w:rPr>
                  <w:rFonts w:eastAsiaTheme="minorHAnsi"/>
                  <w:lang w:eastAsia="en-US"/>
                </w:rPr>
                <w:delText>.</w:delText>
              </w:r>
            </w:del>
            <w:r w:rsidRPr="00DA6558">
              <w:rPr>
                <w:rFonts w:eastAsiaTheme="minorHAnsi"/>
                <w:lang w:eastAsia="en-US"/>
              </w:rPr>
              <w:t xml:space="preserve"> </w:t>
            </w:r>
            <w:ins w:id="2887" w:author="Eva Batůšková" w:date="2018-11-19T11:54:00Z">
              <w:r w:rsidR="00C7006B">
                <w:rPr>
                  <w:rFonts w:eastAsiaTheme="minorHAnsi"/>
                  <w:lang w:eastAsia="en-US"/>
                </w:rPr>
                <w:t>(</w:t>
              </w:r>
            </w:ins>
            <w:ins w:id="2888" w:author="Jan Strohmandl" w:date="2018-11-17T20:49:00Z">
              <w:r w:rsidR="0045170A" w:rsidRPr="00DA6558">
                <w:rPr>
                  <w:rFonts w:eastAsiaTheme="minorHAnsi"/>
                  <w:lang w:eastAsia="en-US"/>
                </w:rPr>
                <w:t>2007</w:t>
              </w:r>
            </w:ins>
            <w:ins w:id="2889" w:author="Eva Batůšková" w:date="2018-11-19T11:54:00Z">
              <w:r w:rsidR="00C7006B">
                <w:rPr>
                  <w:rFonts w:eastAsiaTheme="minorHAnsi"/>
                  <w:lang w:eastAsia="en-US"/>
                </w:rPr>
                <w:t>)</w:t>
              </w:r>
            </w:ins>
            <w:ins w:id="2890" w:author="Jan Strohmandl" w:date="2018-11-17T20:49:00Z">
              <w:r w:rsidR="0045170A" w:rsidRPr="00DA6558">
                <w:rPr>
                  <w:rFonts w:eastAsiaTheme="minorHAnsi"/>
                  <w:lang w:eastAsia="en-US"/>
                </w:rPr>
                <w:t xml:space="preserve">. </w:t>
              </w:r>
            </w:ins>
            <w:r w:rsidRPr="00DA6558">
              <w:rPr>
                <w:rFonts w:eastAsiaTheme="minorHAnsi"/>
                <w:i/>
                <w:iCs/>
                <w:lang w:eastAsia="en-US"/>
              </w:rPr>
              <w:t>Jak přežít cokoli a kdekoli</w:t>
            </w:r>
            <w:r w:rsidRPr="00DA6558">
              <w:rPr>
                <w:rFonts w:eastAsiaTheme="minorHAnsi"/>
                <w:lang w:eastAsia="en-US"/>
              </w:rPr>
              <w:t xml:space="preserve">. Praha: Grada Publishing, a.s., </w:t>
            </w:r>
            <w:del w:id="2891" w:author="Jan Strohmandl" w:date="2018-11-17T20:49:00Z">
              <w:r w:rsidRPr="00DA6558" w:rsidDel="0045170A">
                <w:rPr>
                  <w:rFonts w:eastAsiaTheme="minorHAnsi"/>
                  <w:lang w:eastAsia="en-US"/>
                </w:rPr>
                <w:delText xml:space="preserve">2007. </w:delText>
              </w:r>
            </w:del>
            <w:r w:rsidRPr="00DA6558">
              <w:rPr>
                <w:rFonts w:eastAsiaTheme="minorHAnsi"/>
                <w:lang w:eastAsia="en-US"/>
              </w:rPr>
              <w:t>ISBN</w:t>
            </w:r>
            <w:r>
              <w:rPr>
                <w:rFonts w:eastAsiaTheme="minorHAnsi"/>
                <w:lang w:eastAsia="en-US"/>
              </w:rPr>
              <w:t xml:space="preserve"> </w:t>
            </w:r>
            <w:r w:rsidRPr="00DA6558">
              <w:rPr>
                <w:rFonts w:eastAsiaTheme="minorHAnsi"/>
                <w:lang w:eastAsia="en-US"/>
              </w:rPr>
              <w:t>978-80-247-3116-2.</w:t>
            </w:r>
          </w:p>
          <w:p w:rsidR="000D6DB9" w:rsidRPr="00DA6558" w:rsidRDefault="000D6DB9" w:rsidP="00420BD2">
            <w:pPr>
              <w:autoSpaceDE w:val="0"/>
              <w:autoSpaceDN w:val="0"/>
              <w:adjustRightInd w:val="0"/>
              <w:jc w:val="both"/>
              <w:rPr>
                <w:rFonts w:eastAsiaTheme="minorHAnsi"/>
                <w:lang w:eastAsia="en-US"/>
              </w:rPr>
            </w:pPr>
            <w:r w:rsidRPr="00DA6558">
              <w:rPr>
                <w:rFonts w:eastAsiaTheme="minorHAnsi"/>
                <w:lang w:eastAsia="en-US"/>
              </w:rPr>
              <w:t>PAVLÍČEK, Jaroslav</w:t>
            </w:r>
            <w:del w:id="2892" w:author="Eva Batůšková" w:date="2018-11-19T11:54:00Z">
              <w:r w:rsidRPr="00DA6558" w:rsidDel="00C7006B">
                <w:rPr>
                  <w:rFonts w:eastAsiaTheme="minorHAnsi"/>
                  <w:lang w:eastAsia="en-US"/>
                </w:rPr>
                <w:delText>.</w:delText>
              </w:r>
            </w:del>
            <w:r w:rsidRPr="00DA6558">
              <w:rPr>
                <w:rFonts w:eastAsiaTheme="minorHAnsi"/>
                <w:lang w:eastAsia="en-US"/>
              </w:rPr>
              <w:t xml:space="preserve"> </w:t>
            </w:r>
            <w:ins w:id="2893" w:author="Eva Batůšková" w:date="2018-11-19T11:54:00Z">
              <w:r w:rsidR="00C7006B">
                <w:rPr>
                  <w:rFonts w:eastAsiaTheme="minorHAnsi"/>
                  <w:lang w:eastAsia="en-US"/>
                </w:rPr>
                <w:t>(</w:t>
              </w:r>
            </w:ins>
            <w:ins w:id="2894" w:author="Jan Strohmandl" w:date="2018-11-17T20:50:00Z">
              <w:r w:rsidR="0045170A" w:rsidRPr="00DA6558">
                <w:rPr>
                  <w:rFonts w:eastAsiaTheme="minorHAnsi"/>
                  <w:lang w:eastAsia="en-US"/>
                </w:rPr>
                <w:t>1989</w:t>
              </w:r>
            </w:ins>
            <w:ins w:id="2895" w:author="Eva Batůšková" w:date="2018-11-19T11:54:00Z">
              <w:r w:rsidR="00C7006B">
                <w:rPr>
                  <w:rFonts w:eastAsiaTheme="minorHAnsi"/>
                  <w:lang w:eastAsia="en-US"/>
                </w:rPr>
                <w:t>)</w:t>
              </w:r>
            </w:ins>
            <w:ins w:id="2896" w:author="Jan Strohmandl" w:date="2018-11-17T20:50:00Z">
              <w:r w:rsidR="0045170A" w:rsidRPr="00DA6558">
                <w:rPr>
                  <w:rFonts w:eastAsiaTheme="minorHAnsi"/>
                  <w:lang w:eastAsia="en-US"/>
                </w:rPr>
                <w:t xml:space="preserve">. </w:t>
              </w:r>
            </w:ins>
            <w:r w:rsidRPr="00DA6558">
              <w:rPr>
                <w:rFonts w:eastAsiaTheme="minorHAnsi"/>
                <w:i/>
                <w:iCs/>
                <w:lang w:eastAsia="en-US"/>
              </w:rPr>
              <w:t>Člověk v drsné přírodě</w:t>
            </w:r>
            <w:r w:rsidRPr="00DA6558">
              <w:rPr>
                <w:rFonts w:eastAsiaTheme="minorHAnsi"/>
                <w:lang w:eastAsia="en-US"/>
              </w:rPr>
              <w:t xml:space="preserve">. Praha: Olympia, </w:t>
            </w:r>
            <w:del w:id="2897" w:author="Jan Strohmandl" w:date="2018-11-17T20:50:00Z">
              <w:r w:rsidRPr="00DA6558" w:rsidDel="0045170A">
                <w:rPr>
                  <w:rFonts w:eastAsiaTheme="minorHAnsi"/>
                  <w:lang w:eastAsia="en-US"/>
                </w:rPr>
                <w:delText xml:space="preserve">1989. </w:delText>
              </w:r>
            </w:del>
            <w:r w:rsidRPr="00DA6558">
              <w:rPr>
                <w:rFonts w:eastAsiaTheme="minorHAnsi"/>
                <w:lang w:eastAsia="en-US"/>
              </w:rPr>
              <w:t>ISBN 27-</w:t>
            </w:r>
            <w:r>
              <w:rPr>
                <w:rFonts w:eastAsiaTheme="minorHAnsi"/>
                <w:lang w:eastAsia="en-US"/>
              </w:rPr>
              <w:t xml:space="preserve"> </w:t>
            </w:r>
            <w:r w:rsidRPr="00DA6558">
              <w:rPr>
                <w:rFonts w:eastAsiaTheme="minorHAnsi"/>
                <w:lang w:eastAsia="en-US"/>
              </w:rPr>
              <w:t>004-89.</w:t>
            </w:r>
          </w:p>
          <w:p w:rsidR="000D6DB9" w:rsidRPr="00DA6558" w:rsidRDefault="000D6DB9" w:rsidP="00420BD2">
            <w:pPr>
              <w:autoSpaceDE w:val="0"/>
              <w:autoSpaceDN w:val="0"/>
              <w:adjustRightInd w:val="0"/>
              <w:jc w:val="both"/>
              <w:rPr>
                <w:rFonts w:eastAsiaTheme="minorHAnsi"/>
                <w:lang w:eastAsia="en-US"/>
              </w:rPr>
            </w:pPr>
            <w:r w:rsidRPr="00DA6558">
              <w:rPr>
                <w:rFonts w:eastAsiaTheme="minorHAnsi"/>
                <w:lang w:eastAsia="en-US"/>
              </w:rPr>
              <w:t>WISEMAN J.</w:t>
            </w:r>
            <w:del w:id="2898" w:author="Eva Batůšková" w:date="2018-11-19T11:55:00Z">
              <w:r w:rsidRPr="00DA6558" w:rsidDel="00C7006B">
                <w:rPr>
                  <w:rFonts w:eastAsiaTheme="minorHAnsi"/>
                  <w:lang w:eastAsia="en-US"/>
                </w:rPr>
                <w:delText>,</w:delText>
              </w:r>
            </w:del>
            <w:r w:rsidRPr="00DA6558">
              <w:rPr>
                <w:rFonts w:eastAsiaTheme="minorHAnsi"/>
                <w:lang w:eastAsia="en-US"/>
              </w:rPr>
              <w:t xml:space="preserve"> </w:t>
            </w:r>
            <w:ins w:id="2899" w:author="Eva Batůšková" w:date="2018-11-19T11:54:00Z">
              <w:r w:rsidR="00C7006B">
                <w:rPr>
                  <w:rFonts w:eastAsiaTheme="minorHAnsi"/>
                  <w:lang w:eastAsia="en-US"/>
                </w:rPr>
                <w:t>(</w:t>
              </w:r>
            </w:ins>
            <w:ins w:id="2900" w:author="Jan Strohmandl" w:date="2018-11-17T20:50:00Z">
              <w:r w:rsidR="0045170A" w:rsidRPr="00DA6558">
                <w:rPr>
                  <w:rFonts w:eastAsiaTheme="minorHAnsi"/>
                  <w:lang w:eastAsia="en-US"/>
                </w:rPr>
                <w:t>1999</w:t>
              </w:r>
            </w:ins>
            <w:ins w:id="2901" w:author="Eva Batůšková" w:date="2018-11-19T11:55:00Z">
              <w:r w:rsidR="00C7006B">
                <w:rPr>
                  <w:rFonts w:eastAsiaTheme="minorHAnsi"/>
                  <w:lang w:eastAsia="en-US"/>
                </w:rPr>
                <w:t>)</w:t>
              </w:r>
            </w:ins>
            <w:ins w:id="2902" w:author="Jan Strohmandl" w:date="2018-11-17T20:50:00Z">
              <w:r w:rsidR="0045170A">
                <w:rPr>
                  <w:rFonts w:eastAsiaTheme="minorHAnsi"/>
                  <w:lang w:eastAsia="en-US"/>
                </w:rPr>
                <w:t xml:space="preserve">. </w:t>
              </w:r>
            </w:ins>
            <w:r w:rsidR="00F139B8" w:rsidRPr="00F139B8">
              <w:rPr>
                <w:rFonts w:eastAsiaTheme="minorHAnsi"/>
                <w:i/>
                <w:lang w:eastAsia="en-US"/>
                <w:rPrChange w:id="2903" w:author="Jan Strohmandl" w:date="2018-11-17T20:50:00Z">
                  <w:rPr>
                    <w:rFonts w:eastAsiaTheme="minorHAnsi"/>
                    <w:color w:val="0000FF"/>
                    <w:u w:val="single"/>
                    <w:lang w:eastAsia="en-US"/>
                  </w:rPr>
                </w:rPrChange>
              </w:rPr>
              <w:t>SAS Příručka jak přežít</w:t>
            </w:r>
            <w:r w:rsidRPr="00DA6558">
              <w:rPr>
                <w:rFonts w:eastAsiaTheme="minorHAnsi"/>
                <w:lang w:eastAsia="en-US"/>
              </w:rPr>
              <w:t xml:space="preserve">, 1. vyd., Svojtka a Co., Praha </w:t>
            </w:r>
            <w:del w:id="2904" w:author="Jan Strohmandl" w:date="2018-11-17T20:50:00Z">
              <w:r w:rsidRPr="00DA6558" w:rsidDel="0045170A">
                <w:rPr>
                  <w:rFonts w:eastAsiaTheme="minorHAnsi"/>
                  <w:lang w:eastAsia="en-US"/>
                </w:rPr>
                <w:delText>1999,</w:delText>
              </w:r>
              <w:r w:rsidDel="0045170A">
                <w:rPr>
                  <w:rFonts w:eastAsiaTheme="minorHAnsi"/>
                  <w:lang w:eastAsia="en-US"/>
                </w:rPr>
                <w:delText xml:space="preserve"> </w:delText>
              </w:r>
            </w:del>
            <w:r w:rsidRPr="00DA6558">
              <w:rPr>
                <w:rFonts w:eastAsiaTheme="minorHAnsi"/>
                <w:lang w:eastAsia="en-US"/>
              </w:rPr>
              <w:t>ISBN 80-7237-280-7</w:t>
            </w:r>
          </w:p>
          <w:p w:rsidR="000D6DB9" w:rsidRDefault="000D6DB9" w:rsidP="0045170A">
            <w:pPr>
              <w:autoSpaceDE w:val="0"/>
              <w:autoSpaceDN w:val="0"/>
              <w:adjustRightInd w:val="0"/>
              <w:jc w:val="both"/>
            </w:pPr>
            <w:r w:rsidRPr="00DA6558">
              <w:rPr>
                <w:rFonts w:eastAsiaTheme="minorHAnsi"/>
                <w:lang w:eastAsia="en-US"/>
              </w:rPr>
              <w:t xml:space="preserve">JOHNSON C. </w:t>
            </w:r>
            <w:ins w:id="2905" w:author="Eva Batůšková" w:date="2018-11-19T11:55:00Z">
              <w:r w:rsidR="00C7006B">
                <w:rPr>
                  <w:rFonts w:eastAsiaTheme="minorHAnsi"/>
                  <w:lang w:eastAsia="en-US"/>
                </w:rPr>
                <w:t>(</w:t>
              </w:r>
            </w:ins>
            <w:ins w:id="2906" w:author="Jan Strohmandl" w:date="2018-11-17T20:50:00Z">
              <w:r w:rsidR="0045170A">
                <w:rPr>
                  <w:rFonts w:eastAsiaTheme="minorHAnsi"/>
                  <w:lang w:eastAsia="en-US"/>
                </w:rPr>
                <w:t>2002</w:t>
              </w:r>
            </w:ins>
            <w:ins w:id="2907" w:author="Eva Batůšková" w:date="2018-11-19T11:55:00Z">
              <w:r w:rsidR="00C7006B">
                <w:rPr>
                  <w:rFonts w:eastAsiaTheme="minorHAnsi"/>
                  <w:lang w:eastAsia="en-US"/>
                </w:rPr>
                <w:t>)</w:t>
              </w:r>
            </w:ins>
            <w:ins w:id="2908" w:author="Jan Strohmandl" w:date="2018-11-17T20:50:00Z">
              <w:r w:rsidR="0045170A">
                <w:rPr>
                  <w:rFonts w:eastAsiaTheme="minorHAnsi"/>
                  <w:lang w:eastAsia="en-US"/>
                </w:rPr>
                <w:t xml:space="preserve">. </w:t>
              </w:r>
            </w:ins>
            <w:r w:rsidR="00F139B8" w:rsidRPr="00F139B8">
              <w:rPr>
                <w:rFonts w:eastAsiaTheme="minorHAnsi"/>
                <w:i/>
                <w:lang w:eastAsia="en-US"/>
                <w:rPrChange w:id="2909" w:author="Jan Strohmandl" w:date="2018-11-17T20:50:00Z">
                  <w:rPr>
                    <w:rFonts w:eastAsiaTheme="minorHAnsi"/>
                    <w:color w:val="0000FF"/>
                    <w:u w:val="single"/>
                    <w:lang w:eastAsia="en-US"/>
                  </w:rPr>
                </w:rPrChange>
              </w:rPr>
              <w:t>Jak přežít v přírodě,</w:t>
            </w:r>
            <w:r w:rsidRPr="00DA6558">
              <w:rPr>
                <w:rFonts w:eastAsiaTheme="minorHAnsi"/>
                <w:lang w:eastAsia="en-US"/>
              </w:rPr>
              <w:t xml:space="preserve"> 1.vyd., Svojtka a Co., Praha </w:t>
            </w:r>
            <w:del w:id="2910" w:author="Jan Strohmandl" w:date="2018-11-17T20:50:00Z">
              <w:r w:rsidRPr="00DA6558" w:rsidDel="0045170A">
                <w:rPr>
                  <w:rFonts w:eastAsiaTheme="minorHAnsi"/>
                  <w:lang w:eastAsia="en-US"/>
                </w:rPr>
                <w:delText>2002,</w:delText>
              </w:r>
            </w:del>
            <w:r w:rsidRPr="00DA6558">
              <w:rPr>
                <w:rFonts w:eastAsiaTheme="minorHAnsi"/>
                <w:lang w:eastAsia="en-US"/>
              </w:rPr>
              <w:t xml:space="preserve"> ISBN 80-</w:t>
            </w:r>
            <w:r>
              <w:rPr>
                <w:rFonts w:eastAsiaTheme="minorHAnsi"/>
                <w:lang w:eastAsia="en-US"/>
              </w:rPr>
              <w:t xml:space="preserve"> </w:t>
            </w:r>
            <w:r w:rsidRPr="00DA6558">
              <w:rPr>
                <w:rFonts w:eastAsiaTheme="minorHAnsi"/>
                <w:lang w:eastAsia="en-US"/>
              </w:rPr>
              <w:t>7237-488-5</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both"/>
            </w:pPr>
            <w:r>
              <w:t>-</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pPr>
            <w:r>
              <w:t>-</w:t>
            </w:r>
          </w:p>
        </w:tc>
      </w:tr>
    </w:tbl>
    <w:p w:rsidR="000D6DB9" w:rsidRDefault="000D6DB9" w:rsidP="000D6DB9"/>
    <w:p w:rsidR="000D6DB9" w:rsidRDefault="000D6DB9" w:rsidP="000D6DB9">
      <w:del w:id="2911" w:author="PS" w:date="2018-11-24T21:12:00Z">
        <w:r w:rsidDel="00060721">
          <w:lastRenderedPageBreak/>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1701"/>
        <w:gridCol w:w="1275"/>
        <w:gridCol w:w="75"/>
        <w:gridCol w:w="634"/>
        <w:gridCol w:w="75"/>
        <w:gridCol w:w="209"/>
        <w:gridCol w:w="500"/>
        <w:gridCol w:w="1342"/>
        <w:gridCol w:w="1276"/>
        <w:gridCol w:w="608"/>
      </w:tblGrid>
      <w:tr w:rsidR="000D6DB9" w:rsidTr="00420BD2">
        <w:tc>
          <w:tcPr>
            <w:tcW w:w="9855" w:type="dxa"/>
            <w:gridSpan w:val="11"/>
            <w:tcBorders>
              <w:bottom w:val="double" w:sz="4" w:space="0" w:color="auto"/>
            </w:tcBorders>
            <w:shd w:val="clear" w:color="auto" w:fill="BDD6EE"/>
          </w:tcPr>
          <w:p w:rsidR="000D6DB9" w:rsidRDefault="000D6DB9" w:rsidP="00420BD2">
            <w:pPr>
              <w:jc w:val="both"/>
              <w:rPr>
                <w:b/>
                <w:sz w:val="28"/>
              </w:rPr>
            </w:pPr>
            <w:r>
              <w:lastRenderedPageBreak/>
              <w:br w:type="page"/>
            </w:r>
            <w:r>
              <w:rPr>
                <w:b/>
                <w:sz w:val="28"/>
              </w:rPr>
              <w:t>B-III – Charakteristika studijního předmětu</w:t>
            </w:r>
          </w:p>
        </w:tc>
      </w:tr>
      <w:tr w:rsidR="000D6DB9" w:rsidTr="00420BD2">
        <w:tc>
          <w:tcPr>
            <w:tcW w:w="3861" w:type="dxa"/>
            <w:gridSpan w:val="2"/>
            <w:tcBorders>
              <w:top w:val="double" w:sz="4" w:space="0" w:color="auto"/>
            </w:tcBorders>
            <w:shd w:val="clear" w:color="auto" w:fill="F7CAAC"/>
          </w:tcPr>
          <w:p w:rsidR="000D6DB9" w:rsidRDefault="000D6DB9" w:rsidP="00420BD2">
            <w:pPr>
              <w:jc w:val="both"/>
              <w:rPr>
                <w:b/>
              </w:rPr>
            </w:pPr>
            <w:r>
              <w:rPr>
                <w:b/>
              </w:rPr>
              <w:t>Název studijního předmětu</w:t>
            </w:r>
          </w:p>
        </w:tc>
        <w:tc>
          <w:tcPr>
            <w:tcW w:w="5994" w:type="dxa"/>
            <w:gridSpan w:val="9"/>
            <w:tcBorders>
              <w:top w:val="double" w:sz="4" w:space="0" w:color="auto"/>
            </w:tcBorders>
          </w:tcPr>
          <w:p w:rsidR="000D6DB9" w:rsidRPr="00D056B8" w:rsidRDefault="000D6DB9" w:rsidP="00420BD2">
            <w:pPr>
              <w:jc w:val="both"/>
              <w:rPr>
                <w:b/>
              </w:rPr>
            </w:pPr>
            <w:r w:rsidRPr="00D056B8">
              <w:rPr>
                <w:b/>
              </w:rPr>
              <w:t>Sběr a zpracování dat</w:t>
            </w:r>
          </w:p>
        </w:tc>
      </w:tr>
      <w:tr w:rsidR="000D6DB9" w:rsidTr="00420BD2">
        <w:tc>
          <w:tcPr>
            <w:tcW w:w="3861" w:type="dxa"/>
            <w:gridSpan w:val="2"/>
            <w:shd w:val="clear" w:color="auto" w:fill="F7CAAC"/>
          </w:tcPr>
          <w:p w:rsidR="000D6DB9" w:rsidRDefault="000D6DB9" w:rsidP="00420BD2">
            <w:pPr>
              <w:jc w:val="both"/>
              <w:rPr>
                <w:b/>
              </w:rPr>
            </w:pPr>
            <w:r>
              <w:rPr>
                <w:b/>
              </w:rPr>
              <w:t>Typ předmětu</w:t>
            </w:r>
          </w:p>
        </w:tc>
        <w:tc>
          <w:tcPr>
            <w:tcW w:w="2768" w:type="dxa"/>
            <w:gridSpan w:val="6"/>
          </w:tcPr>
          <w:p w:rsidR="000D6DB9" w:rsidRDefault="000D6DB9" w:rsidP="00420BD2">
            <w:pPr>
              <w:jc w:val="both"/>
            </w:pPr>
            <w:r>
              <w:t>povinný</w:t>
            </w:r>
          </w:p>
        </w:tc>
        <w:tc>
          <w:tcPr>
            <w:tcW w:w="2618" w:type="dxa"/>
            <w:gridSpan w:val="2"/>
            <w:shd w:val="clear" w:color="auto" w:fill="F7CAAC"/>
          </w:tcPr>
          <w:p w:rsidR="000D6DB9" w:rsidRDefault="000D6DB9" w:rsidP="00420BD2">
            <w:pPr>
              <w:jc w:val="both"/>
            </w:pPr>
            <w:r>
              <w:rPr>
                <w:b/>
              </w:rPr>
              <w:t>doporučený ročník / semestr</w:t>
            </w:r>
          </w:p>
        </w:tc>
        <w:tc>
          <w:tcPr>
            <w:tcW w:w="608" w:type="dxa"/>
          </w:tcPr>
          <w:p w:rsidR="000D6DB9" w:rsidRDefault="000D6DB9" w:rsidP="00420BD2">
            <w:pPr>
              <w:jc w:val="both"/>
            </w:pPr>
            <w:r>
              <w:t>1/LS</w:t>
            </w:r>
          </w:p>
        </w:tc>
      </w:tr>
      <w:tr w:rsidR="000D6DB9" w:rsidTr="00420BD2">
        <w:tc>
          <w:tcPr>
            <w:tcW w:w="3861" w:type="dxa"/>
            <w:gridSpan w:val="2"/>
            <w:shd w:val="clear" w:color="auto" w:fill="F7CAAC"/>
          </w:tcPr>
          <w:p w:rsidR="000D6DB9" w:rsidRDefault="000D6DB9" w:rsidP="00420BD2">
            <w:pPr>
              <w:jc w:val="both"/>
              <w:rPr>
                <w:b/>
              </w:rPr>
            </w:pPr>
            <w:r>
              <w:rPr>
                <w:b/>
              </w:rPr>
              <w:t>Rozsah studijního předmětu</w:t>
            </w:r>
          </w:p>
        </w:tc>
        <w:tc>
          <w:tcPr>
            <w:tcW w:w="1350" w:type="dxa"/>
            <w:gridSpan w:val="2"/>
          </w:tcPr>
          <w:p w:rsidR="000D6DB9" w:rsidRDefault="000D6DB9" w:rsidP="008449C0">
            <w:pPr>
              <w:jc w:val="both"/>
            </w:pPr>
            <w:r>
              <w:t>28p –</w:t>
            </w:r>
            <w:r w:rsidR="002C3F72">
              <w:t xml:space="preserve"> </w:t>
            </w:r>
            <w:r>
              <w:t>14c</w:t>
            </w:r>
          </w:p>
        </w:tc>
        <w:tc>
          <w:tcPr>
            <w:tcW w:w="709" w:type="dxa"/>
            <w:gridSpan w:val="2"/>
            <w:shd w:val="clear" w:color="auto" w:fill="F7CAAC"/>
          </w:tcPr>
          <w:p w:rsidR="000D6DB9" w:rsidRDefault="000D6DB9" w:rsidP="00420BD2">
            <w:pPr>
              <w:jc w:val="both"/>
              <w:rPr>
                <w:b/>
              </w:rPr>
            </w:pPr>
            <w:r>
              <w:rPr>
                <w:b/>
              </w:rPr>
              <w:t xml:space="preserve">hod. </w:t>
            </w:r>
          </w:p>
        </w:tc>
        <w:tc>
          <w:tcPr>
            <w:tcW w:w="709" w:type="dxa"/>
            <w:gridSpan w:val="2"/>
          </w:tcPr>
          <w:p w:rsidR="000D6DB9" w:rsidRDefault="000D6DB9" w:rsidP="00420BD2">
            <w:pPr>
              <w:jc w:val="both"/>
            </w:pPr>
            <w:r>
              <w:t>42</w:t>
            </w:r>
          </w:p>
        </w:tc>
        <w:tc>
          <w:tcPr>
            <w:tcW w:w="2618" w:type="dxa"/>
            <w:gridSpan w:val="2"/>
            <w:shd w:val="clear" w:color="auto" w:fill="F7CAAC"/>
          </w:tcPr>
          <w:p w:rsidR="000D6DB9" w:rsidRDefault="000D6DB9" w:rsidP="00420BD2">
            <w:pPr>
              <w:jc w:val="both"/>
              <w:rPr>
                <w:b/>
              </w:rPr>
            </w:pPr>
            <w:r>
              <w:rPr>
                <w:b/>
              </w:rPr>
              <w:t>kreditů</w:t>
            </w:r>
          </w:p>
        </w:tc>
        <w:tc>
          <w:tcPr>
            <w:tcW w:w="608" w:type="dxa"/>
          </w:tcPr>
          <w:p w:rsidR="000D6DB9" w:rsidRDefault="000D6DB9" w:rsidP="00420BD2">
            <w:pPr>
              <w:jc w:val="both"/>
            </w:pPr>
            <w:r>
              <w:t>3</w:t>
            </w:r>
          </w:p>
        </w:tc>
      </w:tr>
      <w:tr w:rsidR="000D6DB9" w:rsidTr="00420BD2">
        <w:tc>
          <w:tcPr>
            <w:tcW w:w="3861" w:type="dxa"/>
            <w:gridSpan w:val="2"/>
            <w:shd w:val="clear" w:color="auto" w:fill="F7CAAC"/>
          </w:tcPr>
          <w:p w:rsidR="000D6DB9" w:rsidRDefault="000D6DB9" w:rsidP="00420BD2">
            <w:pPr>
              <w:jc w:val="both"/>
              <w:rPr>
                <w:b/>
                <w:sz w:val="22"/>
              </w:rPr>
            </w:pPr>
            <w:r>
              <w:rPr>
                <w:b/>
              </w:rPr>
              <w:t>Prerekvizity, korekvizity, ekvivalence</w:t>
            </w:r>
          </w:p>
        </w:tc>
        <w:tc>
          <w:tcPr>
            <w:tcW w:w="5994" w:type="dxa"/>
            <w:gridSpan w:val="9"/>
          </w:tcPr>
          <w:p w:rsidR="000D6DB9" w:rsidRDefault="000D6DB9" w:rsidP="00420BD2">
            <w:pPr>
              <w:jc w:val="both"/>
            </w:pPr>
          </w:p>
        </w:tc>
      </w:tr>
      <w:tr w:rsidR="000D6DB9" w:rsidTr="00420BD2">
        <w:tc>
          <w:tcPr>
            <w:tcW w:w="3861" w:type="dxa"/>
            <w:gridSpan w:val="2"/>
            <w:shd w:val="clear" w:color="auto" w:fill="F7CAAC"/>
          </w:tcPr>
          <w:p w:rsidR="000D6DB9" w:rsidRDefault="000D6DB9" w:rsidP="00420BD2">
            <w:pPr>
              <w:jc w:val="both"/>
              <w:rPr>
                <w:b/>
              </w:rPr>
            </w:pPr>
            <w:r>
              <w:rPr>
                <w:b/>
              </w:rPr>
              <w:t>Způsob ověření studijních výsledků</w:t>
            </w:r>
          </w:p>
        </w:tc>
        <w:tc>
          <w:tcPr>
            <w:tcW w:w="2268" w:type="dxa"/>
            <w:gridSpan w:val="5"/>
          </w:tcPr>
          <w:p w:rsidR="000D6DB9" w:rsidRDefault="000D6DB9" w:rsidP="00420BD2">
            <w:pPr>
              <w:jc w:val="both"/>
            </w:pPr>
            <w:r>
              <w:t>klasifikovaný zápočet</w:t>
            </w:r>
          </w:p>
        </w:tc>
        <w:tc>
          <w:tcPr>
            <w:tcW w:w="1842" w:type="dxa"/>
            <w:gridSpan w:val="2"/>
            <w:shd w:val="clear" w:color="auto" w:fill="F7CAAC"/>
          </w:tcPr>
          <w:p w:rsidR="000D6DB9" w:rsidRDefault="000D6DB9" w:rsidP="00420BD2">
            <w:pPr>
              <w:jc w:val="both"/>
              <w:rPr>
                <w:b/>
              </w:rPr>
            </w:pPr>
            <w:r>
              <w:rPr>
                <w:b/>
              </w:rPr>
              <w:t>Forma výuky</w:t>
            </w:r>
          </w:p>
        </w:tc>
        <w:tc>
          <w:tcPr>
            <w:tcW w:w="1884" w:type="dxa"/>
            <w:gridSpan w:val="2"/>
          </w:tcPr>
          <w:p w:rsidR="000D6DB9" w:rsidRDefault="000D6DB9" w:rsidP="00420BD2">
            <w:pPr>
              <w:jc w:val="both"/>
            </w:pPr>
            <w:r>
              <w:t>přednášky</w:t>
            </w:r>
          </w:p>
          <w:p w:rsidR="000D6DB9" w:rsidRDefault="000D6DB9" w:rsidP="00420BD2">
            <w:pPr>
              <w:jc w:val="both"/>
            </w:pPr>
            <w:r>
              <w:t>cvičení</w:t>
            </w:r>
          </w:p>
        </w:tc>
      </w:tr>
      <w:tr w:rsidR="000D6DB9" w:rsidTr="00420BD2">
        <w:tc>
          <w:tcPr>
            <w:tcW w:w="9855" w:type="dxa"/>
            <w:gridSpan w:val="11"/>
            <w:shd w:val="clear" w:color="auto" w:fill="F7CAAC"/>
          </w:tcPr>
          <w:p w:rsidR="000D6DB9" w:rsidRDefault="000D6DB9" w:rsidP="00420BD2">
            <w:pPr>
              <w:jc w:val="both"/>
              <w:rPr>
                <w:b/>
              </w:rPr>
            </w:pPr>
            <w:r>
              <w:rPr>
                <w:b/>
              </w:rPr>
              <w:t>Forma způsobu ověření studijních výsledků a další požadavky na studenta</w:t>
            </w:r>
          </w:p>
        </w:tc>
      </w:tr>
      <w:tr w:rsidR="000D6DB9" w:rsidTr="00420BD2">
        <w:trPr>
          <w:trHeight w:val="1233"/>
        </w:trPr>
        <w:tc>
          <w:tcPr>
            <w:tcW w:w="9855" w:type="dxa"/>
            <w:gridSpan w:val="11"/>
          </w:tcPr>
          <w:p w:rsidR="000D6DB9" w:rsidRDefault="000D6DB9" w:rsidP="00420BD2">
            <w:pPr>
              <w:jc w:val="both"/>
            </w:pPr>
            <w:r>
              <w:t>Požadavky na zakončení předmětu:</w:t>
            </w:r>
          </w:p>
          <w:p w:rsidR="000D6DB9" w:rsidRDefault="000D6DB9" w:rsidP="00420BD2">
            <w:pPr>
              <w:jc w:val="both"/>
            </w:pPr>
            <w:r>
              <w:t>-</w:t>
            </w:r>
            <w:r w:rsidRPr="00897246">
              <w:t xml:space="preserve"> </w:t>
            </w:r>
            <w:r>
              <w:t>aktivní účast na cvičeních (min 80%),</w:t>
            </w:r>
          </w:p>
          <w:p w:rsidR="000D6DB9" w:rsidRDefault="000D6DB9" w:rsidP="00420BD2">
            <w:pPr>
              <w:jc w:val="both"/>
            </w:pPr>
            <w:r>
              <w:t>- absolvování dvou písemných prací (z každé min. 50%)</w:t>
            </w:r>
          </w:p>
        </w:tc>
      </w:tr>
      <w:tr w:rsidR="000D6DB9" w:rsidTr="00420BD2">
        <w:trPr>
          <w:trHeight w:val="197"/>
        </w:trPr>
        <w:tc>
          <w:tcPr>
            <w:tcW w:w="2160" w:type="dxa"/>
            <w:tcBorders>
              <w:top w:val="nil"/>
            </w:tcBorders>
            <w:shd w:val="clear" w:color="auto" w:fill="F7CAAC"/>
          </w:tcPr>
          <w:p w:rsidR="000D6DB9" w:rsidRDefault="000D6DB9" w:rsidP="00420BD2">
            <w:pPr>
              <w:jc w:val="both"/>
              <w:rPr>
                <w:b/>
              </w:rPr>
            </w:pPr>
            <w:r>
              <w:rPr>
                <w:b/>
              </w:rPr>
              <w:t>Garant předmětu</w:t>
            </w:r>
          </w:p>
        </w:tc>
        <w:tc>
          <w:tcPr>
            <w:tcW w:w="7695" w:type="dxa"/>
            <w:gridSpan w:val="10"/>
            <w:tcBorders>
              <w:top w:val="nil"/>
            </w:tcBorders>
          </w:tcPr>
          <w:p w:rsidR="000D6DB9" w:rsidRDefault="000D6DB9" w:rsidP="00420BD2">
            <w:pPr>
              <w:jc w:val="both"/>
            </w:pPr>
            <w:r>
              <w:t>RNDr. Martin Fajkus, Ph.D.</w:t>
            </w:r>
          </w:p>
        </w:tc>
      </w:tr>
      <w:tr w:rsidR="000D6DB9" w:rsidTr="00420BD2">
        <w:tc>
          <w:tcPr>
            <w:tcW w:w="9855" w:type="dxa"/>
            <w:gridSpan w:val="11"/>
            <w:shd w:val="clear" w:color="auto" w:fill="F7CAAC"/>
          </w:tcPr>
          <w:p w:rsidR="000D6DB9" w:rsidRDefault="000D6DB9" w:rsidP="00420BD2">
            <w:pPr>
              <w:jc w:val="both"/>
              <w:rPr>
                <w:b/>
              </w:rPr>
            </w:pPr>
            <w:r>
              <w:rPr>
                <w:b/>
              </w:rPr>
              <w:t>Zapojení garanta do výuky předmětu</w:t>
            </w:r>
          </w:p>
        </w:tc>
      </w:tr>
      <w:tr w:rsidR="000D6DB9" w:rsidTr="00420BD2">
        <w:trPr>
          <w:trHeight w:val="366"/>
        </w:trPr>
        <w:tc>
          <w:tcPr>
            <w:tcW w:w="9855" w:type="dxa"/>
            <w:gridSpan w:val="11"/>
            <w:vAlign w:val="center"/>
          </w:tcPr>
          <w:p w:rsidR="000D6DB9" w:rsidRDefault="000D6DB9" w:rsidP="00420BD2">
            <w:pPr>
              <w:jc w:val="both"/>
            </w:pPr>
            <w:r>
              <w:t xml:space="preserve">Garant stanovuje koncepci předmětu, podílí se na přednáškách v rozsahu 100 % a dále stanovuje koncepci cvičení </w:t>
            </w:r>
            <w:r>
              <w:br/>
              <w:t>a dohlíží na jejich jednotné vedení.</w:t>
            </w:r>
          </w:p>
        </w:tc>
      </w:tr>
      <w:tr w:rsidR="000D6DB9" w:rsidTr="00420BD2">
        <w:trPr>
          <w:trHeight w:val="197"/>
        </w:trPr>
        <w:tc>
          <w:tcPr>
            <w:tcW w:w="2160" w:type="dxa"/>
            <w:tcBorders>
              <w:top w:val="nil"/>
            </w:tcBorders>
            <w:shd w:val="clear" w:color="auto" w:fill="F7CAAC"/>
          </w:tcPr>
          <w:p w:rsidR="000D6DB9" w:rsidRDefault="000D6DB9" w:rsidP="00420BD2">
            <w:pPr>
              <w:jc w:val="both"/>
              <w:rPr>
                <w:b/>
              </w:rPr>
            </w:pPr>
            <w:r>
              <w:rPr>
                <w:b/>
              </w:rPr>
              <w:t>Vyučující</w:t>
            </w:r>
          </w:p>
        </w:tc>
        <w:tc>
          <w:tcPr>
            <w:tcW w:w="7695" w:type="dxa"/>
            <w:gridSpan w:val="10"/>
            <w:tcBorders>
              <w:top w:val="nil"/>
            </w:tcBorders>
          </w:tcPr>
          <w:p w:rsidR="000D6DB9" w:rsidRDefault="000D6DB9" w:rsidP="00420BD2">
            <w:pPr>
              <w:jc w:val="both"/>
            </w:pPr>
            <w:r>
              <w:t>RNDr. Martin Fajkus, Ph.D. – přednášky</w:t>
            </w:r>
            <w:ins w:id="2912" w:author="Strohmandl Jan" w:date="2018-11-13T10:20:00Z">
              <w:r w:rsidR="000111CE">
                <w:t xml:space="preserve">, </w:t>
              </w:r>
              <w:del w:id="2913" w:author="Jan Strohmandl" w:date="2018-11-17T20:51:00Z">
                <w:r w:rsidR="000111CE" w:rsidDel="0045170A">
                  <w:delText>seminář</w:delText>
                </w:r>
              </w:del>
            </w:ins>
            <w:ins w:id="2914" w:author="Jan Strohmandl" w:date="2018-11-17T20:51:00Z">
              <w:r w:rsidR="0045170A">
                <w:t>cvičení</w:t>
              </w:r>
            </w:ins>
            <w:r>
              <w:t xml:space="preserve"> (100 %)</w:t>
            </w:r>
          </w:p>
          <w:p w:rsidR="000D6DB9" w:rsidRDefault="000D6DB9" w:rsidP="00420BD2">
            <w:pPr>
              <w:jc w:val="both"/>
            </w:pPr>
          </w:p>
        </w:tc>
      </w:tr>
      <w:tr w:rsidR="000D6DB9" w:rsidTr="00420BD2">
        <w:tc>
          <w:tcPr>
            <w:tcW w:w="9855" w:type="dxa"/>
            <w:gridSpan w:val="11"/>
            <w:shd w:val="clear" w:color="auto" w:fill="F7CAAC"/>
          </w:tcPr>
          <w:p w:rsidR="000D6DB9" w:rsidRDefault="000D6DB9" w:rsidP="00420BD2">
            <w:pPr>
              <w:jc w:val="both"/>
              <w:rPr>
                <w:b/>
              </w:rPr>
            </w:pPr>
            <w:r>
              <w:rPr>
                <w:b/>
              </w:rPr>
              <w:t>Stručná anotace předmětu</w:t>
            </w:r>
          </w:p>
        </w:tc>
      </w:tr>
      <w:tr w:rsidR="000D6DB9" w:rsidTr="00420BD2">
        <w:trPr>
          <w:trHeight w:val="366"/>
        </w:trPr>
        <w:tc>
          <w:tcPr>
            <w:tcW w:w="9855" w:type="dxa"/>
            <w:gridSpan w:val="11"/>
          </w:tcPr>
          <w:p w:rsidR="000D6DB9" w:rsidRDefault="000D6DB9" w:rsidP="00420BD2">
            <w:pPr>
              <w:jc w:val="both"/>
            </w:pPr>
            <w:r>
              <w:t xml:space="preserve">Hlavním cílem předmětu je seznámit studenty s možnostmi statistického zpracování dat. Předmět je určen všem studentům, kteří v rámci svých semestrálních nebo závěrečných prací analyzují reálná data. Předmět se zabývá exploratorní analýzou s využitím tabulkového a grafického popisu dat, základními vlastnostmi náhodných veličin </w:t>
            </w:r>
            <w:r>
              <w:br/>
              <w:t xml:space="preserve">a vybranými statistickými metodami. Důraz je kladen na porozumění statistickým pojmům a na jejich využití při počítačovém zpracování dat. Přednášky jsou prokládány ukázkami statistických metod využitím počítačové techniky </w:t>
            </w:r>
            <w:r>
              <w:br/>
              <w:t>a interpretací získaných výsledků. Po absolvování kurzu je student schopen analyzovat reálné datové soubory, ověřovat předpoklady o datech a interpretovat získané výsledky.</w:t>
            </w:r>
          </w:p>
          <w:p w:rsidR="000D6DB9" w:rsidRPr="0027611D" w:rsidRDefault="000D6DB9" w:rsidP="00420BD2">
            <w:pPr>
              <w:jc w:val="both"/>
              <w:rPr>
                <w:u w:val="single"/>
              </w:rPr>
            </w:pPr>
            <w:r>
              <w:rPr>
                <w:u w:val="single"/>
              </w:rPr>
              <w:t>Hlavní témata:</w:t>
            </w:r>
          </w:p>
          <w:p w:rsidR="000D6DB9" w:rsidRDefault="000D6DB9" w:rsidP="00D81E97">
            <w:pPr>
              <w:numPr>
                <w:ilvl w:val="0"/>
                <w:numId w:val="19"/>
              </w:numPr>
            </w:pPr>
            <w:r>
              <w:t>Úvod do počtu pravděpodobnosti.</w:t>
            </w:r>
          </w:p>
          <w:p w:rsidR="000D6DB9" w:rsidRDefault="000D6DB9" w:rsidP="00D81E97">
            <w:pPr>
              <w:numPr>
                <w:ilvl w:val="0"/>
                <w:numId w:val="19"/>
              </w:numPr>
            </w:pPr>
            <w:r>
              <w:t>Nezávislost jevů, podmíněná pravděpodobnost, Bayesova věta.</w:t>
            </w:r>
          </w:p>
          <w:p w:rsidR="000D6DB9" w:rsidRDefault="000D6DB9" w:rsidP="00D81E97">
            <w:pPr>
              <w:numPr>
                <w:ilvl w:val="0"/>
                <w:numId w:val="19"/>
              </w:numPr>
            </w:pPr>
            <w:r w:rsidRPr="00F615C9">
              <w:t>Ná</w:t>
            </w:r>
            <w:r>
              <w:t>hodná veličina a její rozdělení;</w:t>
            </w:r>
            <w:r w:rsidRPr="00F615C9">
              <w:t xml:space="preserve"> distribuční funkce, pravděpodobnostní funkce a hustota</w:t>
            </w:r>
            <w:r>
              <w:t xml:space="preserve"> pravděpodobnosti.</w:t>
            </w:r>
          </w:p>
          <w:p w:rsidR="000D6DB9" w:rsidRDefault="000D6DB9" w:rsidP="00D81E97">
            <w:pPr>
              <w:numPr>
                <w:ilvl w:val="0"/>
                <w:numId w:val="19"/>
              </w:numPr>
            </w:pPr>
            <w:r>
              <w:t>Náhodný vektor.</w:t>
            </w:r>
            <w:r w:rsidRPr="00F615C9">
              <w:br/>
              <w:t>Základní charakteristiky náho</w:t>
            </w:r>
            <w:r>
              <w:t>dných veličin.</w:t>
            </w:r>
          </w:p>
          <w:p w:rsidR="000D6DB9" w:rsidRDefault="000D6DB9" w:rsidP="00D81E97">
            <w:pPr>
              <w:numPr>
                <w:ilvl w:val="0"/>
                <w:numId w:val="19"/>
              </w:numPr>
            </w:pPr>
            <w:r w:rsidRPr="00F615C9">
              <w:t>Základní diskrétní rozd</w:t>
            </w:r>
            <w:r>
              <w:t>ělení a jejich aplikace.</w:t>
            </w:r>
          </w:p>
          <w:p w:rsidR="000D6DB9" w:rsidRDefault="000D6DB9" w:rsidP="00D81E97">
            <w:pPr>
              <w:numPr>
                <w:ilvl w:val="0"/>
                <w:numId w:val="19"/>
              </w:numPr>
            </w:pPr>
            <w:r w:rsidRPr="00F615C9">
              <w:t>Základní spojitá rozdělení</w:t>
            </w:r>
            <w:r>
              <w:t xml:space="preserve"> a jejich aplikace.</w:t>
            </w:r>
          </w:p>
          <w:p w:rsidR="000D6DB9" w:rsidRDefault="000D6DB9" w:rsidP="00D81E97">
            <w:pPr>
              <w:numPr>
                <w:ilvl w:val="0"/>
                <w:numId w:val="19"/>
              </w:numPr>
            </w:pPr>
            <w:r w:rsidRPr="00F615C9">
              <w:t>Bodové odhady a jej</w:t>
            </w:r>
            <w:r>
              <w:t>ich základní vlastnosti.</w:t>
            </w:r>
          </w:p>
          <w:p w:rsidR="000D6DB9" w:rsidRDefault="000D6DB9" w:rsidP="00D81E97">
            <w:pPr>
              <w:numPr>
                <w:ilvl w:val="0"/>
                <w:numId w:val="19"/>
              </w:numPr>
            </w:pPr>
            <w:r w:rsidRPr="00F615C9">
              <w:t>Intervalové odhady. Intervaly spoleh</w:t>
            </w:r>
            <w:r>
              <w:t>livosti pro normální rozdělení.</w:t>
            </w:r>
          </w:p>
          <w:p w:rsidR="000D6DB9" w:rsidRDefault="000D6DB9" w:rsidP="00D81E97">
            <w:pPr>
              <w:numPr>
                <w:ilvl w:val="0"/>
                <w:numId w:val="19"/>
              </w:numPr>
            </w:pPr>
            <w:r w:rsidRPr="00F615C9">
              <w:t>Základní pojmy popisné statistiky a jejich interpretace</w:t>
            </w:r>
            <w:r>
              <w:t>. Náhodný výběr.</w:t>
            </w:r>
          </w:p>
          <w:p w:rsidR="000D6DB9" w:rsidRDefault="000D6DB9" w:rsidP="00D81E97">
            <w:pPr>
              <w:numPr>
                <w:ilvl w:val="0"/>
                <w:numId w:val="19"/>
              </w:numPr>
            </w:pPr>
            <w:r>
              <w:t>T</w:t>
            </w:r>
            <w:r w:rsidRPr="00F615C9">
              <w:t>estování statistických hypotéz</w:t>
            </w:r>
            <w:r>
              <w:t>.</w:t>
            </w:r>
          </w:p>
          <w:p w:rsidR="000D6DB9" w:rsidRDefault="000D6DB9" w:rsidP="00D81E97">
            <w:pPr>
              <w:numPr>
                <w:ilvl w:val="0"/>
                <w:numId w:val="19"/>
              </w:numPr>
            </w:pPr>
            <w:r>
              <w:t>Parametrické testy.</w:t>
            </w:r>
          </w:p>
          <w:p w:rsidR="000D6DB9" w:rsidRDefault="000D6DB9" w:rsidP="00D81E97">
            <w:pPr>
              <w:numPr>
                <w:ilvl w:val="0"/>
                <w:numId w:val="19"/>
              </w:numPr>
            </w:pPr>
            <w:r>
              <w:t>Neparametrické testy.</w:t>
            </w:r>
          </w:p>
          <w:p w:rsidR="000D6DB9" w:rsidRPr="00C41A7C" w:rsidRDefault="000D6DB9" w:rsidP="00D81E97">
            <w:pPr>
              <w:numPr>
                <w:ilvl w:val="0"/>
                <w:numId w:val="19"/>
              </w:numPr>
              <w:rPr>
                <w:b/>
              </w:rPr>
            </w:pPr>
            <w:r>
              <w:t>Korelační analýza.</w:t>
            </w:r>
          </w:p>
          <w:p w:rsidR="000D6DB9" w:rsidRPr="0079015A" w:rsidRDefault="000D6DB9" w:rsidP="00D81E97">
            <w:pPr>
              <w:numPr>
                <w:ilvl w:val="0"/>
                <w:numId w:val="19"/>
              </w:numPr>
              <w:rPr>
                <w:b/>
              </w:rPr>
            </w:pPr>
            <w:r w:rsidRPr="00F615C9">
              <w:t>Metoda nejmenších čtverců. Jednoduchá r</w:t>
            </w:r>
            <w:r>
              <w:t>egresní analýza.</w:t>
            </w:r>
          </w:p>
        </w:tc>
      </w:tr>
      <w:tr w:rsidR="000D6DB9" w:rsidTr="00420BD2">
        <w:trPr>
          <w:trHeight w:val="366"/>
        </w:trPr>
        <w:tc>
          <w:tcPr>
            <w:tcW w:w="9855" w:type="dxa"/>
            <w:gridSpan w:val="11"/>
            <w:shd w:val="clear" w:color="auto" w:fill="F7CAAC"/>
          </w:tcPr>
          <w:p w:rsidR="000D6DB9" w:rsidRPr="00F27BAD" w:rsidRDefault="000D6DB9" w:rsidP="00420BD2">
            <w:r>
              <w:rPr>
                <w:b/>
              </w:rPr>
              <w:t>Studijní literatura a studijní pomůcky</w:t>
            </w:r>
          </w:p>
        </w:tc>
      </w:tr>
      <w:tr w:rsidR="000D6DB9" w:rsidRPr="00C84851" w:rsidTr="00420BD2">
        <w:trPr>
          <w:trHeight w:val="366"/>
        </w:trPr>
        <w:tc>
          <w:tcPr>
            <w:tcW w:w="9855" w:type="dxa"/>
            <w:gridSpan w:val="11"/>
          </w:tcPr>
          <w:p w:rsidR="000D6DB9" w:rsidRPr="00F50701" w:rsidRDefault="000D6DB9" w:rsidP="00420BD2">
            <w:pPr>
              <w:jc w:val="both"/>
              <w:rPr>
                <w:b/>
              </w:rPr>
            </w:pPr>
            <w:r w:rsidRPr="00F50701">
              <w:rPr>
                <w:b/>
              </w:rPr>
              <w:t>Povinná literatura:</w:t>
            </w:r>
          </w:p>
          <w:p w:rsidR="000D6DB9" w:rsidRPr="00F50701" w:rsidRDefault="000D6DB9" w:rsidP="00420BD2">
            <w:pPr>
              <w:pStyle w:val="Odstavecseseznamem1"/>
              <w:ind w:left="0"/>
              <w:jc w:val="both"/>
            </w:pPr>
            <w:r w:rsidRPr="00F50701">
              <w:t>NEUBAUER, J., SEDLAČÍK, M., KŘÍŽ, O.</w:t>
            </w:r>
            <w:del w:id="2915" w:author="Eva Batůšková" w:date="2018-11-19T11:55:00Z">
              <w:r w:rsidRPr="00F50701" w:rsidDel="00C7006B">
                <w:delText>,</w:delText>
              </w:r>
            </w:del>
            <w:r w:rsidRPr="00F50701">
              <w:t xml:space="preserve"> </w:t>
            </w:r>
            <w:ins w:id="2916" w:author="Eva Batůšková" w:date="2018-11-19T11:55:00Z">
              <w:r w:rsidR="00C7006B">
                <w:t>(</w:t>
              </w:r>
            </w:ins>
            <w:r w:rsidRPr="00F50701">
              <w:t>2016</w:t>
            </w:r>
            <w:ins w:id="2917" w:author="Eva Batůšková" w:date="2018-11-19T11:55:00Z">
              <w:r w:rsidR="00C7006B">
                <w:t>)</w:t>
              </w:r>
            </w:ins>
            <w:r w:rsidRPr="00F50701">
              <w:t xml:space="preserve">. </w:t>
            </w:r>
            <w:r w:rsidRPr="00F50701">
              <w:rPr>
                <w:i/>
              </w:rPr>
              <w:t>Základy statistiky.</w:t>
            </w:r>
            <w:r w:rsidRPr="00F50701">
              <w:t xml:space="preserve"> Praha: Grada Publishing, a.s. ISBN </w:t>
            </w:r>
            <w:r w:rsidRPr="00F50701">
              <w:rPr>
                <w:color w:val="000000"/>
              </w:rPr>
              <w:t>978-80-247-5786-5</w:t>
            </w:r>
            <w:r>
              <w:rPr>
                <w:color w:val="000000"/>
              </w:rPr>
              <w:t>.</w:t>
            </w:r>
          </w:p>
          <w:p w:rsidR="000D6DB9" w:rsidRPr="00F50701" w:rsidRDefault="000D6DB9" w:rsidP="00420BD2">
            <w:pPr>
              <w:pStyle w:val="Odstavecseseznamem1"/>
              <w:ind w:left="0"/>
              <w:jc w:val="both"/>
            </w:pPr>
            <w:r w:rsidRPr="00F50701">
              <w:rPr>
                <w:color w:val="000000"/>
              </w:rPr>
              <w:t>HENDL, J.</w:t>
            </w:r>
            <w:ins w:id="2918" w:author="Eva Batůšková" w:date="2018-11-19T11:55:00Z">
              <w:r w:rsidR="00C7006B">
                <w:rPr>
                  <w:color w:val="000000"/>
                </w:rPr>
                <w:t xml:space="preserve"> (</w:t>
              </w:r>
            </w:ins>
            <w:del w:id="2919" w:author="Eva Batůšková" w:date="2018-11-19T11:55:00Z">
              <w:r w:rsidRPr="00F50701" w:rsidDel="00C7006B">
                <w:rPr>
                  <w:color w:val="000000"/>
                </w:rPr>
                <w:delText xml:space="preserve">, </w:delText>
              </w:r>
            </w:del>
            <w:r w:rsidRPr="00F50701">
              <w:rPr>
                <w:color w:val="000000"/>
              </w:rPr>
              <w:t>2015</w:t>
            </w:r>
            <w:ins w:id="2920" w:author="Eva Batůšková" w:date="2018-11-19T11:55:00Z">
              <w:r w:rsidR="00C7006B">
                <w:rPr>
                  <w:color w:val="000000"/>
                </w:rPr>
                <w:t>)</w:t>
              </w:r>
            </w:ins>
            <w:r w:rsidRPr="00F50701">
              <w:rPr>
                <w:color w:val="000000"/>
              </w:rPr>
              <w:t xml:space="preserve">. </w:t>
            </w:r>
            <w:r w:rsidRPr="00F50701">
              <w:rPr>
                <w:i/>
                <w:color w:val="000000"/>
              </w:rPr>
              <w:t>Přehled statistických metod.</w:t>
            </w:r>
            <w:r w:rsidRPr="00F50701">
              <w:rPr>
                <w:color w:val="000000"/>
              </w:rPr>
              <w:t xml:space="preserve"> Praha: Portál. </w:t>
            </w:r>
            <w:r w:rsidRPr="009C0F9C">
              <w:rPr>
                <w:rStyle w:val="Siln"/>
                <w:b w:val="0"/>
              </w:rPr>
              <w:t>ISBN:</w:t>
            </w:r>
            <w:r w:rsidRPr="00F50701">
              <w:t xml:space="preserve"> 978-80-262-0981-2</w:t>
            </w:r>
            <w:r>
              <w:t>.</w:t>
            </w:r>
          </w:p>
          <w:p w:rsidR="000D6DB9" w:rsidRPr="00F50701" w:rsidRDefault="000D6DB9" w:rsidP="00420BD2">
            <w:pPr>
              <w:pStyle w:val="Odstavecseseznamem1"/>
              <w:ind w:left="0"/>
              <w:jc w:val="both"/>
            </w:pPr>
            <w:r w:rsidRPr="00F50701">
              <w:rPr>
                <w:color w:val="000000"/>
              </w:rPr>
              <w:t>JAROŠ, F.</w:t>
            </w:r>
            <w:r w:rsidRPr="00F50701">
              <w:t>, PAVLÍK, J., TURZÍK, D., VESELÝ P.</w:t>
            </w:r>
            <w:del w:id="2921" w:author="Eva Batůšková" w:date="2018-11-19T11:55:00Z">
              <w:r w:rsidRPr="00F50701" w:rsidDel="00C7006B">
                <w:delText>,</w:delText>
              </w:r>
            </w:del>
            <w:r w:rsidRPr="00F50701">
              <w:t xml:space="preserve"> </w:t>
            </w:r>
            <w:ins w:id="2922" w:author="Eva Batůšková" w:date="2018-11-19T11:55:00Z">
              <w:r w:rsidR="00C7006B">
                <w:t>(</w:t>
              </w:r>
            </w:ins>
            <w:r w:rsidRPr="00F50701">
              <w:t>2002</w:t>
            </w:r>
            <w:ins w:id="2923" w:author="Eva Batůšková" w:date="2018-11-19T11:55:00Z">
              <w:r w:rsidR="00C7006B">
                <w:t>)</w:t>
              </w:r>
            </w:ins>
            <w:r w:rsidRPr="00F50701">
              <w:t xml:space="preserve">. </w:t>
            </w:r>
            <w:r w:rsidRPr="00F50701">
              <w:rPr>
                <w:i/>
              </w:rPr>
              <w:t>Pravděpodobnost a statistika</w:t>
            </w:r>
            <w:r w:rsidRPr="00F50701">
              <w:t>. Praha: VŠChT. ISBN 80-7080-474-2</w:t>
            </w:r>
            <w:r>
              <w:t>.</w:t>
            </w:r>
          </w:p>
          <w:p w:rsidR="000D6DB9" w:rsidRPr="00F50701" w:rsidRDefault="000D6DB9" w:rsidP="00420BD2">
            <w:pPr>
              <w:pStyle w:val="Odstavecseseznamem1"/>
              <w:ind w:left="0"/>
              <w:jc w:val="both"/>
            </w:pPr>
            <w:r w:rsidRPr="00F50701">
              <w:rPr>
                <w:color w:val="000000"/>
              </w:rPr>
              <w:t>BUDÍKOVÁ, M.</w:t>
            </w:r>
            <w:r w:rsidRPr="00F50701">
              <w:t>, KRÁLOVÁ, M., MAROŠ B.</w:t>
            </w:r>
            <w:del w:id="2924" w:author="Eva Batůšková" w:date="2018-11-19T11:55:00Z">
              <w:r w:rsidRPr="00F50701" w:rsidDel="00C7006B">
                <w:delText>,</w:delText>
              </w:r>
            </w:del>
            <w:r w:rsidRPr="00F50701">
              <w:t xml:space="preserve"> </w:t>
            </w:r>
            <w:ins w:id="2925" w:author="Eva Batůšková" w:date="2018-11-19T11:55:00Z">
              <w:r w:rsidR="00C7006B">
                <w:t>(</w:t>
              </w:r>
            </w:ins>
            <w:r w:rsidRPr="00F50701">
              <w:t>2010</w:t>
            </w:r>
            <w:ins w:id="2926" w:author="Eva Batůšková" w:date="2018-11-19T11:55:00Z">
              <w:r w:rsidR="00C7006B">
                <w:t>)</w:t>
              </w:r>
            </w:ins>
            <w:r w:rsidRPr="00F50701">
              <w:t xml:space="preserve">. </w:t>
            </w:r>
            <w:r w:rsidRPr="00F50701">
              <w:rPr>
                <w:i/>
              </w:rPr>
              <w:t>Průvodce základními statistickými metodami</w:t>
            </w:r>
            <w:r w:rsidRPr="00F50701">
              <w:t>. Praha: Grada Publishing, a.s. ISBN 978-80-247-3243-5</w:t>
            </w:r>
            <w:r>
              <w:t>.</w:t>
            </w:r>
          </w:p>
          <w:p w:rsidR="000D6DB9" w:rsidRPr="00F50701" w:rsidRDefault="000D6DB9" w:rsidP="00420BD2">
            <w:pPr>
              <w:spacing w:before="60"/>
              <w:jc w:val="both"/>
              <w:rPr>
                <w:b/>
              </w:rPr>
            </w:pPr>
            <w:r w:rsidRPr="00F50701">
              <w:rPr>
                <w:b/>
              </w:rPr>
              <w:t xml:space="preserve">Doporučená </w:t>
            </w:r>
            <w:r w:rsidRPr="000B3862">
              <w:rPr>
                <w:b/>
                <w:color w:val="000000"/>
              </w:rPr>
              <w:t>literatura</w:t>
            </w:r>
          </w:p>
          <w:p w:rsidR="000D6DB9" w:rsidRPr="00F50701" w:rsidRDefault="000D6DB9" w:rsidP="00420BD2">
            <w:pPr>
              <w:pStyle w:val="Odstavecseseznamem1"/>
              <w:ind w:left="0"/>
              <w:jc w:val="both"/>
              <w:rPr>
                <w:rStyle w:val="a-size-base"/>
              </w:rPr>
            </w:pPr>
            <w:r w:rsidRPr="00F50701">
              <w:t>PECK, R., OLSEN, Ch., DEVORE, J.</w:t>
            </w:r>
            <w:r>
              <w:t xml:space="preserve"> </w:t>
            </w:r>
            <w:r w:rsidRPr="00F50701">
              <w:t>L.</w:t>
            </w:r>
            <w:del w:id="2927" w:author="Eva Batůšková" w:date="2018-11-19T11:55:00Z">
              <w:r w:rsidRPr="00F50701" w:rsidDel="00C7006B">
                <w:delText>,</w:delText>
              </w:r>
            </w:del>
            <w:r w:rsidRPr="00F50701">
              <w:t xml:space="preserve"> </w:t>
            </w:r>
            <w:ins w:id="2928" w:author="Eva Batůšková" w:date="2018-11-19T11:56:00Z">
              <w:r w:rsidR="00C7006B">
                <w:t>(</w:t>
              </w:r>
            </w:ins>
            <w:r w:rsidRPr="00F50701">
              <w:t>2016</w:t>
            </w:r>
            <w:ins w:id="2929" w:author="Eva Batůšková" w:date="2018-11-19T11:56:00Z">
              <w:r w:rsidR="00C7006B">
                <w:t>)</w:t>
              </w:r>
            </w:ins>
            <w:r w:rsidRPr="00F50701">
              <w:t xml:space="preserve">. </w:t>
            </w:r>
            <w:r w:rsidRPr="00F50701">
              <w:rPr>
                <w:i/>
              </w:rPr>
              <w:t>Introduction to Statistics and Data Analysis.</w:t>
            </w:r>
            <w:r w:rsidRPr="00F50701">
              <w:t xml:space="preserve"> Boston: Cengage Learning. ISBN </w:t>
            </w:r>
            <w:r w:rsidRPr="00F50701">
              <w:rPr>
                <w:rStyle w:val="a-size-base"/>
              </w:rPr>
              <w:t>978-1305267244</w:t>
            </w:r>
            <w:r>
              <w:rPr>
                <w:rStyle w:val="a-size-base"/>
              </w:rPr>
              <w:t>.</w:t>
            </w:r>
          </w:p>
          <w:p w:rsidR="000D6DB9" w:rsidRPr="00C84851" w:rsidRDefault="000D6DB9" w:rsidP="00420BD2">
            <w:pPr>
              <w:pStyle w:val="Odstavecseseznamem1"/>
              <w:ind w:left="0"/>
              <w:jc w:val="both"/>
            </w:pPr>
            <w:r w:rsidRPr="00F50701">
              <w:t>PAVLÍK, J., LOUČKA M., VESELÝ P.</w:t>
            </w:r>
            <w:del w:id="2930" w:author="Eva Batůšková" w:date="2018-11-19T11:56:00Z">
              <w:r w:rsidRPr="00F50701" w:rsidDel="00C7006B">
                <w:delText>,</w:delText>
              </w:r>
            </w:del>
            <w:r w:rsidRPr="00F50701">
              <w:t xml:space="preserve"> </w:t>
            </w:r>
            <w:ins w:id="2931" w:author="Eva Batůšková" w:date="2018-11-19T11:56:00Z">
              <w:r w:rsidR="00C7006B">
                <w:t>(</w:t>
              </w:r>
            </w:ins>
            <w:r w:rsidRPr="00F50701">
              <w:t>2011</w:t>
            </w:r>
            <w:ins w:id="2932" w:author="Eva Batůšková" w:date="2018-11-19T11:56:00Z">
              <w:r w:rsidR="00C7006B">
                <w:t>)</w:t>
              </w:r>
            </w:ins>
            <w:r w:rsidRPr="00F50701">
              <w:t xml:space="preserve">. </w:t>
            </w:r>
            <w:r w:rsidRPr="00F50701">
              <w:rPr>
                <w:i/>
              </w:rPr>
              <w:t>Sbírka příkladů z pravděpodobnosti a matematické statistiky</w:t>
            </w:r>
            <w:r w:rsidRPr="00F50701">
              <w:t>. Praha: VŠChT. ISBN 80-7080-366-5</w:t>
            </w:r>
            <w:r>
              <w:t>.</w:t>
            </w:r>
          </w:p>
        </w:tc>
      </w:tr>
      <w:tr w:rsidR="000D6DB9" w:rsidTr="00420BD2">
        <w:tc>
          <w:tcPr>
            <w:tcW w:w="9855" w:type="dxa"/>
            <w:gridSpan w:val="11"/>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5136"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709" w:type="dxa"/>
            <w:gridSpan w:val="2"/>
            <w:tcBorders>
              <w:top w:val="single" w:sz="2" w:space="0" w:color="auto"/>
            </w:tcBorders>
          </w:tcPr>
          <w:p w:rsidR="000D6DB9" w:rsidRDefault="000D6DB9" w:rsidP="00420BD2">
            <w:pPr>
              <w:jc w:val="center"/>
            </w:pPr>
            <w:r>
              <w:t>10</w:t>
            </w:r>
          </w:p>
        </w:tc>
        <w:tc>
          <w:tcPr>
            <w:tcW w:w="4010" w:type="dxa"/>
            <w:gridSpan w:val="6"/>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11"/>
            <w:shd w:val="clear" w:color="auto" w:fill="F7CAAC"/>
          </w:tcPr>
          <w:p w:rsidR="000D6DB9" w:rsidRDefault="000D6DB9" w:rsidP="00420BD2">
            <w:pPr>
              <w:jc w:val="both"/>
              <w:rPr>
                <w:b/>
              </w:rPr>
            </w:pPr>
            <w:r>
              <w:rPr>
                <w:b/>
              </w:rPr>
              <w:t>Informace o způsobu kontaktu s vyučujícím</w:t>
            </w:r>
          </w:p>
        </w:tc>
      </w:tr>
      <w:tr w:rsidR="000D6DB9" w:rsidTr="00420BD2">
        <w:trPr>
          <w:trHeight w:val="260"/>
        </w:trPr>
        <w:tc>
          <w:tcPr>
            <w:tcW w:w="9855" w:type="dxa"/>
            <w:gridSpan w:val="11"/>
          </w:tcPr>
          <w:p w:rsidR="000D6DB9" w:rsidRDefault="000D6DB9" w:rsidP="00420BD2">
            <w:pPr>
              <w:jc w:val="both"/>
              <w:rPr>
                <w:ins w:id="2933" w:author="Strohmandl Jan" w:date="2018-11-13T09:27: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ins w:id="2934" w:author="Strohmandl Jan" w:date="2018-11-13T09:27:00Z">
              <w:r>
                <w:t>Studenti v rámci výuky absolvují 1 průběžný test za účelem prověření znalostí.</w:t>
              </w:r>
            </w:ins>
          </w:p>
          <w:p w:rsidR="000D6DB9" w:rsidRDefault="000D6DB9" w:rsidP="00420BD2">
            <w:pPr>
              <w:jc w:val="both"/>
            </w:pPr>
            <w:r>
              <w:t xml:space="preserve">Možnosti komunikace s vyučujícím: </w:t>
            </w:r>
            <w:hyperlink r:id="rId81" w:history="1">
              <w:r w:rsidRPr="00EB1132">
                <w:rPr>
                  <w:rStyle w:val="Hypertextovodkaz"/>
                </w:rPr>
                <w:t>fajkus@utb.cz</w:t>
              </w:r>
            </w:hyperlink>
          </w:p>
        </w:tc>
      </w:tr>
    </w:tbl>
    <w:p w:rsidR="000D6DB9" w:rsidRDefault="000D6DB9" w:rsidP="000D6DB9">
      <w:pPr>
        <w:spacing w:after="160" w:line="259" w:lineRule="auto"/>
      </w:pPr>
    </w:p>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RPr="00D056B8"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D056B8" w:rsidRDefault="000D6DB9" w:rsidP="00420BD2">
            <w:pPr>
              <w:jc w:val="both"/>
              <w:rPr>
                <w:b/>
              </w:rPr>
            </w:pPr>
            <w:r w:rsidRPr="00D056B8">
              <w:rPr>
                <w:b/>
              </w:rPr>
              <w:t xml:space="preserve">Seminář k bakalářské práci </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3/ZS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420BD2">
            <w:pPr>
              <w:jc w:val="both"/>
            </w:pPr>
            <w:r>
              <w:t>14c</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14</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2</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cvičení</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Požadavky na získání zápočtu:</w:t>
            </w:r>
          </w:p>
          <w:p w:rsidR="000D6DB9" w:rsidRDefault="000D6DB9" w:rsidP="00420BD2">
            <w:pPr>
              <w:ind w:left="198" w:hanging="198"/>
              <w:jc w:val="both"/>
            </w:pPr>
            <w:r>
              <w:t xml:space="preserve"> </w:t>
            </w:r>
            <w:r w:rsidRPr="00745274">
              <w:t xml:space="preserve">- </w:t>
            </w:r>
            <w:r>
              <w:t>v</w:t>
            </w:r>
            <w:r w:rsidRPr="00745274">
              <w:t>ypracování návrhu Podkladu pro zadání BP podle požadavků</w:t>
            </w:r>
            <w:r>
              <w:t>,</w:t>
            </w:r>
            <w:r w:rsidRPr="00745274">
              <w:t xml:space="preserve"> jeho odevzdání </w:t>
            </w:r>
            <w:r>
              <w:br/>
            </w:r>
            <w:r w:rsidRPr="00745274">
              <w:t>v předepsaném termínu</w:t>
            </w:r>
            <w:r>
              <w:t>,</w:t>
            </w:r>
          </w:p>
          <w:p w:rsidR="000D6DB9" w:rsidRDefault="000D6DB9" w:rsidP="00420BD2">
            <w:pPr>
              <w:ind w:left="198" w:hanging="198"/>
              <w:jc w:val="both"/>
            </w:pPr>
            <w:r>
              <w:t xml:space="preserve"> </w:t>
            </w:r>
            <w:r w:rsidRPr="00745274">
              <w:t xml:space="preserve">- </w:t>
            </w:r>
            <w:r>
              <w:t>v</w:t>
            </w:r>
            <w:r w:rsidRPr="00745274">
              <w:t>ypracování návrhu osnovy BP pod</w:t>
            </w:r>
            <w:r>
              <w:t xml:space="preserve">le požadavků a její odevzdání </w:t>
            </w:r>
            <w:r>
              <w:br/>
              <w:t xml:space="preserve">v </w:t>
            </w:r>
            <w:r w:rsidRPr="00745274">
              <w:t>předepsaném termínu</w:t>
            </w:r>
            <w:r>
              <w:t>,</w:t>
            </w:r>
          </w:p>
          <w:p w:rsidR="000D6DB9" w:rsidRDefault="000D6DB9" w:rsidP="00420BD2">
            <w:pPr>
              <w:ind w:left="198" w:hanging="198"/>
              <w:jc w:val="both"/>
            </w:pPr>
            <w:r>
              <w:t>- zpracování teoretické části bakalářské práce.</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 xml:space="preserve">doc. Ing. </w:t>
            </w:r>
            <w:smartTag w:uri="urn:schemas-microsoft-com:office:smarttags" w:element="PersonName">
              <w:smartTagPr>
                <w:attr w:name="ProductID" w:val="Zuzana Tučková"/>
              </w:smartTagPr>
              <w:r>
                <w:t>Zuzana Tučková</w:t>
              </w:r>
            </w:smartTag>
            <w:r>
              <w:t>,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Garant stanovuje koncepci předmětu, podílí se na cvičení v rozsahu 100 % .</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t xml:space="preserve">doc. Ing. </w:t>
            </w:r>
            <w:smartTag w:uri="urn:schemas-microsoft-com:office:smarttags" w:element="PersonName">
              <w:smartTagPr>
                <w:attr w:name="ProductID" w:val="Zuzana Tučková"/>
              </w:smartTagPr>
              <w:r>
                <w:t>Zuzana Tučková</w:t>
              </w:r>
            </w:smartTag>
            <w:r>
              <w:t>, Ph.D. – cvičení (100 %)</w:t>
            </w:r>
          </w:p>
        </w:tc>
      </w:tr>
      <w:tr w:rsidR="000D6DB9" w:rsidTr="00420BD2">
        <w:trPr>
          <w:trHeight w:val="26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510"/>
        </w:trPr>
        <w:tc>
          <w:tcPr>
            <w:tcW w:w="9855" w:type="dxa"/>
            <w:gridSpan w:val="8"/>
            <w:tcBorders>
              <w:top w:val="nil"/>
              <w:bottom w:val="single" w:sz="12" w:space="0" w:color="auto"/>
            </w:tcBorders>
          </w:tcPr>
          <w:p w:rsidR="000D6DB9" w:rsidRDefault="000D6DB9" w:rsidP="00420BD2">
            <w:pPr>
              <w:jc w:val="both"/>
            </w:pPr>
            <w:r w:rsidRPr="00745274">
              <w:t>Cílem předmětu je příprava na tvůrčí rozvíjení teoretických, analytických a projektujících činností. Prezentovány budou základní heuristické metody a možnosti jejich aplikace v inovační činnosti organizací. Pozornost bude věnována také tvůrčím způsobům prezentace ústních i písemných úkolů studia (esejů, scénářů a bakalářských prací).</w:t>
            </w:r>
          </w:p>
          <w:p w:rsidR="000D6DB9" w:rsidRPr="00F50701" w:rsidRDefault="000D6DB9" w:rsidP="00420BD2">
            <w:pPr>
              <w:jc w:val="both"/>
              <w:rPr>
                <w:u w:val="single"/>
              </w:rPr>
            </w:pPr>
            <w:r w:rsidRPr="00F50701">
              <w:rPr>
                <w:u w:val="single"/>
              </w:rPr>
              <w:t>Hlavní témata:</w:t>
            </w:r>
          </w:p>
          <w:p w:rsidR="000D6DB9" w:rsidRDefault="000D6DB9" w:rsidP="00D81E97">
            <w:pPr>
              <w:numPr>
                <w:ilvl w:val="0"/>
                <w:numId w:val="20"/>
              </w:numPr>
            </w:pPr>
            <w:r w:rsidRPr="00745274">
              <w:t>Výběr tématu bakalářské práce</w:t>
            </w:r>
            <w:r>
              <w:t>.</w:t>
            </w:r>
          </w:p>
          <w:p w:rsidR="000D6DB9" w:rsidRDefault="000D6DB9" w:rsidP="00D81E97">
            <w:pPr>
              <w:numPr>
                <w:ilvl w:val="0"/>
                <w:numId w:val="20"/>
              </w:numPr>
            </w:pPr>
            <w:r w:rsidRPr="00745274">
              <w:t>Osobní plán práce</w:t>
            </w:r>
            <w:r>
              <w:t>.</w:t>
            </w:r>
          </w:p>
          <w:p w:rsidR="000D6DB9" w:rsidRDefault="000D6DB9" w:rsidP="00D81E97">
            <w:pPr>
              <w:numPr>
                <w:ilvl w:val="0"/>
                <w:numId w:val="20"/>
              </w:numPr>
            </w:pPr>
            <w:r w:rsidRPr="00745274">
              <w:t>Informační průzkum I</w:t>
            </w:r>
            <w:r>
              <w:t>.</w:t>
            </w:r>
          </w:p>
          <w:p w:rsidR="000D6DB9" w:rsidRDefault="000D6DB9" w:rsidP="00D81E97">
            <w:pPr>
              <w:numPr>
                <w:ilvl w:val="0"/>
                <w:numId w:val="20"/>
              </w:numPr>
            </w:pPr>
            <w:r w:rsidRPr="00745274">
              <w:t>Informační průzkum II</w:t>
            </w:r>
            <w:r>
              <w:t>.</w:t>
            </w:r>
          </w:p>
          <w:p w:rsidR="000D6DB9" w:rsidRDefault="000D6DB9" w:rsidP="00D81E97">
            <w:pPr>
              <w:numPr>
                <w:ilvl w:val="0"/>
                <w:numId w:val="20"/>
              </w:numPr>
            </w:pPr>
            <w:r w:rsidRPr="00745274">
              <w:t>Metodologie a její využití v bakalářské práci</w:t>
            </w:r>
            <w:r>
              <w:t>.</w:t>
            </w:r>
          </w:p>
          <w:p w:rsidR="000D6DB9" w:rsidRDefault="000D6DB9" w:rsidP="00D81E97">
            <w:pPr>
              <w:numPr>
                <w:ilvl w:val="0"/>
                <w:numId w:val="20"/>
              </w:numPr>
            </w:pPr>
            <w:r w:rsidRPr="00745274">
              <w:t>Doporučení a návrhy řešení jako cíl bakalářské práce</w:t>
            </w:r>
            <w:r>
              <w:t>.</w:t>
            </w:r>
          </w:p>
          <w:p w:rsidR="000D6DB9" w:rsidRDefault="000D6DB9" w:rsidP="00D81E97">
            <w:pPr>
              <w:numPr>
                <w:ilvl w:val="0"/>
                <w:numId w:val="20"/>
              </w:numPr>
            </w:pPr>
            <w:r w:rsidRPr="00745274">
              <w:t>Práce s</w:t>
            </w:r>
            <w:r>
              <w:t> </w:t>
            </w:r>
            <w:r w:rsidRPr="00745274">
              <w:t>literaturou</w:t>
            </w:r>
            <w:r>
              <w:t>.</w:t>
            </w:r>
          </w:p>
          <w:p w:rsidR="000D6DB9" w:rsidRDefault="000D6DB9" w:rsidP="00D81E97">
            <w:pPr>
              <w:numPr>
                <w:ilvl w:val="0"/>
                <w:numId w:val="20"/>
              </w:numPr>
            </w:pPr>
            <w:r w:rsidRPr="00745274">
              <w:t>Formální úprava bakalářské práce</w:t>
            </w:r>
            <w:r>
              <w:t>.</w:t>
            </w:r>
          </w:p>
          <w:p w:rsidR="000D6DB9" w:rsidRDefault="000D6DB9" w:rsidP="00D81E97">
            <w:pPr>
              <w:numPr>
                <w:ilvl w:val="0"/>
                <w:numId w:val="20"/>
              </w:numPr>
            </w:pPr>
            <w:r w:rsidRPr="00745274">
              <w:t>Zásady tvorby prezentace a její příprava v</w:t>
            </w:r>
            <w:r>
              <w:t> PowerPoint.</w:t>
            </w:r>
          </w:p>
          <w:p w:rsidR="000D6DB9" w:rsidRDefault="000D6DB9" w:rsidP="00D81E97">
            <w:pPr>
              <w:numPr>
                <w:ilvl w:val="0"/>
                <w:numId w:val="20"/>
              </w:numPr>
            </w:pPr>
            <w:r>
              <w:t>Doporučení pro úspěšné obhájení bakalářské práce.</w:t>
            </w:r>
          </w:p>
          <w:p w:rsidR="000D6DB9" w:rsidRDefault="000D6DB9" w:rsidP="00D81E97">
            <w:pPr>
              <w:numPr>
                <w:ilvl w:val="0"/>
                <w:numId w:val="20"/>
              </w:numPr>
            </w:pPr>
            <w:r w:rsidRPr="00745274">
              <w:t>Individuální konzultace</w:t>
            </w:r>
            <w:r>
              <w:t>.</w:t>
            </w:r>
          </w:p>
          <w:p w:rsidR="000D6DB9" w:rsidRDefault="000D6DB9" w:rsidP="00420BD2">
            <w:pPr>
              <w:ind w:left="1080"/>
            </w:pP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1B4D53" w:rsidRDefault="000D6DB9" w:rsidP="00420BD2">
            <w:pPr>
              <w:jc w:val="both"/>
              <w:rPr>
                <w:b/>
              </w:rPr>
            </w:pPr>
            <w:r w:rsidRPr="001B4D53">
              <w:rPr>
                <w:b/>
              </w:rPr>
              <w:t>Povinná literatura:</w:t>
            </w:r>
          </w:p>
          <w:p w:rsidR="000D6DB9" w:rsidRPr="00CA7197" w:rsidRDefault="000D6DB9" w:rsidP="00420BD2">
            <w:pPr>
              <w:jc w:val="both"/>
            </w:pPr>
            <w:r w:rsidRPr="00745274">
              <w:t xml:space="preserve">SÁHA, P. </w:t>
            </w:r>
            <w:ins w:id="2935" w:author="Eva Batůšková" w:date="2018-11-19T11:56:00Z">
              <w:r w:rsidR="00C7006B">
                <w:t>(</w:t>
              </w:r>
            </w:ins>
            <w:ins w:id="2936" w:author="Jan Strohmandl" w:date="2018-11-17T20:51:00Z">
              <w:r w:rsidR="0045170A">
                <w:t>2018</w:t>
              </w:r>
            </w:ins>
            <w:ins w:id="2937" w:author="Eva Batůšková" w:date="2018-11-19T11:56:00Z">
              <w:r w:rsidR="00C7006B">
                <w:t>)</w:t>
              </w:r>
            </w:ins>
            <w:ins w:id="2938" w:author="Jan Strohmandl" w:date="2018-11-17T20:51:00Z">
              <w:r w:rsidR="0045170A">
                <w:t>.</w:t>
              </w:r>
            </w:ins>
            <w:ins w:id="2939" w:author="Eva Batůšková" w:date="2018-11-19T11:56:00Z">
              <w:r w:rsidR="00C7006B">
                <w:t xml:space="preserve"> </w:t>
              </w:r>
            </w:ins>
            <w:hyperlink r:id="rId82" w:history="1">
              <w:r w:rsidRPr="00220FB1">
                <w:rPr>
                  <w:i/>
                </w:rPr>
                <w:t>Směrnice rektora č. 7/2018</w:t>
              </w:r>
            </w:hyperlink>
            <w:r>
              <w:rPr>
                <w:i/>
              </w:rPr>
              <w:t xml:space="preserve">. </w:t>
            </w:r>
            <w:r w:rsidRPr="00220FB1">
              <w:rPr>
                <w:i/>
              </w:rPr>
              <w:t xml:space="preserve">Jednotná formální úprava diplomových a bakalářských prací, jejich uložení </w:t>
            </w:r>
            <w:del w:id="2940" w:author="Eva Batůšková" w:date="2018-11-19T11:56:00Z">
              <w:r w:rsidDel="00C7006B">
                <w:rPr>
                  <w:i/>
                </w:rPr>
                <w:br/>
              </w:r>
            </w:del>
            <w:r w:rsidRPr="00220FB1">
              <w:rPr>
                <w:i/>
              </w:rPr>
              <w:t>a zpřístupnění</w:t>
            </w:r>
            <w:r>
              <w:rPr>
                <w:i/>
              </w:rPr>
              <w:t xml:space="preserve">. </w:t>
            </w:r>
            <w:r w:rsidRPr="00745274">
              <w:t>Zlín:</w:t>
            </w:r>
            <w:r>
              <w:t xml:space="preserve"> </w:t>
            </w:r>
            <w:r w:rsidRPr="00745274">
              <w:t>UTB</w:t>
            </w:r>
            <w:ins w:id="2941" w:author="Jan Strohmandl" w:date="2018-11-17T20:51:00Z">
              <w:r w:rsidR="0045170A">
                <w:t>.</w:t>
              </w:r>
            </w:ins>
            <w:del w:id="2942" w:author="Jan Strohmandl" w:date="2018-11-17T20:51:00Z">
              <w:r w:rsidRPr="00745274" w:rsidDel="0045170A">
                <w:delText>,</w:delText>
              </w:r>
            </w:del>
            <w:r w:rsidRPr="00745274">
              <w:t xml:space="preserve"> </w:t>
            </w:r>
            <w:del w:id="2943" w:author="Jan Strohmandl" w:date="2018-11-17T20:51:00Z">
              <w:r w:rsidDel="0045170A">
                <w:delText>2018.</w:delText>
              </w:r>
            </w:del>
          </w:p>
          <w:p w:rsidR="000D6DB9" w:rsidRDefault="000D6DB9" w:rsidP="00420BD2">
            <w:pPr>
              <w:jc w:val="both"/>
            </w:pPr>
            <w:r w:rsidRPr="00745274">
              <w:t xml:space="preserve">SÁHA, P. </w:t>
            </w:r>
            <w:ins w:id="2944" w:author="Eva Batůšková" w:date="2018-11-19T11:56:00Z">
              <w:r w:rsidR="00C7006B">
                <w:t>(</w:t>
              </w:r>
            </w:ins>
            <w:moveToRangeStart w:id="2945" w:author="Jan Strohmandl" w:date="2018-11-17T20:51:00Z" w:name="move530251237"/>
            <w:moveTo w:id="2946" w:author="Jan Strohmandl" w:date="2018-11-17T20:51:00Z">
              <w:r w:rsidR="0045170A">
                <w:t>2018</w:t>
              </w:r>
            </w:moveTo>
            <w:ins w:id="2947" w:author="Eva Batůšková" w:date="2018-11-19T11:56:00Z">
              <w:r w:rsidR="00C7006B">
                <w:t>)</w:t>
              </w:r>
            </w:ins>
            <w:moveTo w:id="2948" w:author="Jan Strohmandl" w:date="2018-11-17T20:51:00Z">
              <w:r w:rsidR="0045170A">
                <w:t>.</w:t>
              </w:r>
            </w:moveTo>
            <w:moveToRangeEnd w:id="2945"/>
            <w:ins w:id="2949" w:author="Jan Strohmandl" w:date="2018-11-17T20:51:00Z">
              <w:r w:rsidR="0045170A">
                <w:t xml:space="preserve"> </w:t>
              </w:r>
            </w:ins>
            <w:hyperlink r:id="rId83" w:history="1">
              <w:r w:rsidRPr="00220FB1">
                <w:rPr>
                  <w:i/>
                </w:rPr>
                <w:t>Směrnice rektora č. 6/2018</w:t>
              </w:r>
            </w:hyperlink>
            <w:r>
              <w:rPr>
                <w:i/>
              </w:rPr>
              <w:t xml:space="preserve">. </w:t>
            </w:r>
            <w:r w:rsidRPr="00CA7197">
              <w:rPr>
                <w:i/>
              </w:rPr>
              <w:t>Dodatek č. 2 k Směrnici rektora č. 20/2016 - Jednotná formální úprava diplomových a bakalářských prací, jejich uložení a zpřístupnění</w:t>
            </w:r>
            <w:r>
              <w:rPr>
                <w:i/>
              </w:rPr>
              <w:t xml:space="preserve">. </w:t>
            </w:r>
            <w:r w:rsidRPr="00745274">
              <w:t>Zlín:</w:t>
            </w:r>
            <w:r>
              <w:t xml:space="preserve"> </w:t>
            </w:r>
            <w:r w:rsidRPr="00745274">
              <w:t>UTB</w:t>
            </w:r>
            <w:ins w:id="2950" w:author="Jan Strohmandl" w:date="2018-11-17T20:51:00Z">
              <w:r w:rsidR="0045170A">
                <w:t>.</w:t>
              </w:r>
            </w:ins>
            <w:del w:id="2951" w:author="Jan Strohmandl" w:date="2018-11-17T20:51:00Z">
              <w:r w:rsidRPr="00745274" w:rsidDel="0045170A">
                <w:delText>,</w:delText>
              </w:r>
            </w:del>
            <w:r w:rsidRPr="00745274">
              <w:t xml:space="preserve"> </w:t>
            </w:r>
            <w:moveFromRangeStart w:id="2952" w:author="Jan Strohmandl" w:date="2018-11-17T20:51:00Z" w:name="move530251237"/>
            <w:moveFrom w:id="2953" w:author="Jan Strohmandl" w:date="2018-11-17T20:51:00Z">
              <w:r w:rsidDel="0045170A">
                <w:t>2018.</w:t>
              </w:r>
            </w:moveFrom>
            <w:moveFromRangeEnd w:id="2952"/>
          </w:p>
          <w:p w:rsidR="000D6DB9" w:rsidRPr="009C0F9C" w:rsidRDefault="000D6DB9" w:rsidP="00420BD2">
            <w:pPr>
              <w:pStyle w:val="Nadpis2"/>
              <w:shd w:val="clear" w:color="auto" w:fill="FFFFFF"/>
              <w:spacing w:before="0"/>
              <w:jc w:val="both"/>
              <w:rPr>
                <w:rFonts w:ascii="Times New Roman" w:eastAsia="Calibri" w:hAnsi="Times New Roman" w:cs="Times New Roman"/>
                <w:b w:val="0"/>
                <w:bCs w:val="0"/>
                <w:color w:val="auto"/>
                <w:sz w:val="20"/>
                <w:szCs w:val="20"/>
              </w:rPr>
            </w:pPr>
            <w:r w:rsidRPr="00E37829">
              <w:rPr>
                <w:rFonts w:ascii="Times New Roman" w:eastAsia="Calibri" w:hAnsi="Times New Roman" w:cs="Times New Roman"/>
                <w:b w:val="0"/>
                <w:bCs w:val="0"/>
                <w:color w:val="auto"/>
                <w:sz w:val="20"/>
                <w:szCs w:val="20"/>
              </w:rPr>
              <w:t>ČSN ISO 7144 (010161).</w:t>
            </w:r>
            <w:r w:rsidRPr="00335D9D">
              <w:rPr>
                <w:rFonts w:ascii="Times New Roman" w:eastAsia="Calibri" w:hAnsi="Times New Roman" w:cs="Times New Roman"/>
                <w:b w:val="0"/>
                <w:bCs w:val="0"/>
                <w:i/>
                <w:color w:val="auto"/>
                <w:sz w:val="20"/>
                <w:szCs w:val="20"/>
              </w:rPr>
              <w:t xml:space="preserve"> </w:t>
            </w:r>
            <w:ins w:id="2954" w:author="Eva Batůšková" w:date="2018-11-19T11:56:00Z">
              <w:r w:rsidR="00C7006B" w:rsidRPr="00C7006B">
                <w:rPr>
                  <w:rFonts w:ascii="Times New Roman" w:eastAsia="Calibri" w:hAnsi="Times New Roman" w:cs="Times New Roman"/>
                  <w:b w:val="0"/>
                  <w:bCs w:val="0"/>
                  <w:color w:val="auto"/>
                  <w:sz w:val="20"/>
                  <w:szCs w:val="20"/>
                  <w:rPrChange w:id="2955" w:author="Eva Batůšková" w:date="2018-11-19T11:57:00Z">
                    <w:rPr>
                      <w:rFonts w:ascii="Times New Roman" w:eastAsia="Calibri" w:hAnsi="Times New Roman" w:cs="Times New Roman"/>
                      <w:b w:val="0"/>
                      <w:bCs w:val="0"/>
                      <w:i/>
                      <w:color w:val="auto"/>
                      <w:sz w:val="20"/>
                      <w:szCs w:val="20"/>
                    </w:rPr>
                  </w:rPrChange>
                </w:rPr>
                <w:t>(</w:t>
              </w:r>
            </w:ins>
            <w:moveToRangeStart w:id="2956" w:author="Jan Strohmandl" w:date="2018-11-17T20:52:00Z" w:name="move530251252"/>
            <w:moveTo w:id="2957" w:author="Jan Strohmandl" w:date="2018-11-17T20:52:00Z">
              <w:r w:rsidR="0045170A" w:rsidRPr="009C0F9C">
                <w:rPr>
                  <w:rFonts w:ascii="Times New Roman" w:eastAsia="Calibri" w:hAnsi="Times New Roman" w:cs="Times New Roman"/>
                  <w:b w:val="0"/>
                  <w:bCs w:val="0"/>
                  <w:color w:val="auto"/>
                  <w:sz w:val="20"/>
                  <w:szCs w:val="20"/>
                </w:rPr>
                <w:t>1997</w:t>
              </w:r>
            </w:moveTo>
            <w:ins w:id="2958" w:author="Eva Batůšková" w:date="2018-11-19T11:56:00Z">
              <w:r w:rsidR="00C7006B">
                <w:rPr>
                  <w:rFonts w:ascii="Times New Roman" w:eastAsia="Calibri" w:hAnsi="Times New Roman" w:cs="Times New Roman"/>
                  <w:b w:val="0"/>
                  <w:bCs w:val="0"/>
                  <w:color w:val="auto"/>
                  <w:sz w:val="20"/>
                  <w:szCs w:val="20"/>
                </w:rPr>
                <w:t>)</w:t>
              </w:r>
            </w:ins>
            <w:moveTo w:id="2959" w:author="Jan Strohmandl" w:date="2018-11-17T20:52:00Z">
              <w:r w:rsidR="0045170A" w:rsidRPr="009C0F9C">
                <w:rPr>
                  <w:rFonts w:ascii="Times New Roman" w:eastAsia="Calibri" w:hAnsi="Times New Roman" w:cs="Times New Roman"/>
                  <w:b w:val="0"/>
                  <w:bCs w:val="0"/>
                  <w:color w:val="auto"/>
                  <w:sz w:val="20"/>
                  <w:szCs w:val="20"/>
                </w:rPr>
                <w:t>.</w:t>
              </w:r>
            </w:moveTo>
            <w:moveToRangeEnd w:id="2956"/>
            <w:ins w:id="2960" w:author="Jan Strohmandl" w:date="2018-11-17T20:52:00Z">
              <w:r w:rsidR="0045170A">
                <w:rPr>
                  <w:rFonts w:ascii="Times New Roman" w:eastAsia="Calibri" w:hAnsi="Times New Roman" w:cs="Times New Roman"/>
                  <w:b w:val="0"/>
                  <w:bCs w:val="0"/>
                  <w:color w:val="auto"/>
                  <w:sz w:val="20"/>
                  <w:szCs w:val="20"/>
                </w:rPr>
                <w:t xml:space="preserve"> </w:t>
              </w:r>
            </w:ins>
            <w:r w:rsidRPr="00335D9D">
              <w:rPr>
                <w:rFonts w:ascii="Times New Roman" w:eastAsia="Calibri" w:hAnsi="Times New Roman" w:cs="Times New Roman"/>
                <w:b w:val="0"/>
                <w:bCs w:val="0"/>
                <w:i/>
                <w:color w:val="auto"/>
                <w:sz w:val="20"/>
                <w:szCs w:val="20"/>
              </w:rPr>
              <w:t>Dokumentace - Formální úprava disertací a podobných dokumentů</w:t>
            </w:r>
            <w:r>
              <w:rPr>
                <w:rFonts w:ascii="Times New Roman" w:eastAsia="Calibri" w:hAnsi="Times New Roman" w:cs="Times New Roman"/>
                <w:b w:val="0"/>
                <w:bCs w:val="0"/>
                <w:i/>
                <w:color w:val="auto"/>
                <w:sz w:val="20"/>
                <w:szCs w:val="20"/>
              </w:rPr>
              <w:t xml:space="preserve">. </w:t>
            </w:r>
            <w:r>
              <w:rPr>
                <w:rFonts w:ascii="Arial" w:hAnsi="Arial" w:cs="Arial"/>
                <w:color w:val="000000"/>
                <w:sz w:val="20"/>
                <w:szCs w:val="20"/>
              </w:rPr>
              <w:t> </w:t>
            </w:r>
            <w:r w:rsidRPr="009C0F9C">
              <w:rPr>
                <w:rFonts w:ascii="Times New Roman" w:eastAsia="Calibri" w:hAnsi="Times New Roman" w:cs="Times New Roman"/>
                <w:b w:val="0"/>
                <w:bCs w:val="0"/>
                <w:color w:val="auto"/>
                <w:sz w:val="20"/>
                <w:szCs w:val="20"/>
              </w:rPr>
              <w:t>Praha : Národní informační středisko České republiky</w:t>
            </w:r>
            <w:ins w:id="2961" w:author="Jan Strohmandl" w:date="2018-11-17T20:51:00Z">
              <w:r w:rsidR="0045170A">
                <w:rPr>
                  <w:rFonts w:ascii="Times New Roman" w:eastAsia="Calibri" w:hAnsi="Times New Roman" w:cs="Times New Roman"/>
                  <w:b w:val="0"/>
                  <w:bCs w:val="0"/>
                  <w:color w:val="auto"/>
                  <w:sz w:val="20"/>
                  <w:szCs w:val="20"/>
                </w:rPr>
                <w:t>.</w:t>
              </w:r>
            </w:ins>
            <w:del w:id="2962" w:author="Jan Strohmandl" w:date="2018-11-17T20:51:00Z">
              <w:r w:rsidRPr="009C0F9C" w:rsidDel="0045170A">
                <w:rPr>
                  <w:rFonts w:ascii="Times New Roman" w:eastAsia="Calibri" w:hAnsi="Times New Roman" w:cs="Times New Roman"/>
                  <w:b w:val="0"/>
                  <w:bCs w:val="0"/>
                  <w:color w:val="auto"/>
                  <w:sz w:val="20"/>
                  <w:szCs w:val="20"/>
                </w:rPr>
                <w:delText>,</w:delText>
              </w:r>
            </w:del>
            <w:r w:rsidRPr="009C0F9C">
              <w:rPr>
                <w:rFonts w:ascii="Times New Roman" w:eastAsia="Calibri" w:hAnsi="Times New Roman" w:cs="Times New Roman"/>
                <w:b w:val="0"/>
                <w:bCs w:val="0"/>
                <w:color w:val="auto"/>
                <w:sz w:val="20"/>
                <w:szCs w:val="20"/>
              </w:rPr>
              <w:t xml:space="preserve"> </w:t>
            </w:r>
            <w:moveFromRangeStart w:id="2963" w:author="Jan Strohmandl" w:date="2018-11-17T20:52:00Z" w:name="move530251252"/>
            <w:moveFrom w:id="2964" w:author="Jan Strohmandl" w:date="2018-11-17T20:52:00Z">
              <w:r w:rsidRPr="009C0F9C" w:rsidDel="0045170A">
                <w:rPr>
                  <w:rFonts w:ascii="Times New Roman" w:eastAsia="Calibri" w:hAnsi="Times New Roman" w:cs="Times New Roman"/>
                  <w:b w:val="0"/>
                  <w:bCs w:val="0"/>
                  <w:color w:val="auto"/>
                  <w:sz w:val="20"/>
                  <w:szCs w:val="20"/>
                </w:rPr>
                <w:t>1997.</w:t>
              </w:r>
            </w:moveFrom>
            <w:moveFromRangeEnd w:id="2963"/>
          </w:p>
          <w:p w:rsidR="00F139B8" w:rsidRPr="00F139B8" w:rsidRDefault="00F139B8">
            <w:pPr>
              <w:jc w:val="both"/>
              <w:rPr>
                <w:b/>
                <w:bCs/>
                <w:rPrChange w:id="2965" w:author="Strohmandl Jan" w:date="2018-11-13T09:28:00Z">
                  <w:rPr>
                    <w:b w:val="0"/>
                    <w:bCs w:val="0"/>
                    <w:color w:val="000000"/>
                    <w:sz w:val="18"/>
                    <w:szCs w:val="18"/>
                  </w:rPr>
                </w:rPrChange>
              </w:rPr>
              <w:pPrChange w:id="2966" w:author="Strohmandl Jan" w:date="2018-11-13T09:28:00Z">
                <w:pPr>
                  <w:pStyle w:val="Nadpis4"/>
                  <w:shd w:val="clear" w:color="auto" w:fill="FFFFFF"/>
                  <w:spacing w:before="0"/>
                </w:pPr>
              </w:pPrChange>
            </w:pPr>
            <w:r w:rsidRPr="00F139B8">
              <w:fldChar w:fldCharType="begin"/>
            </w:r>
            <w:r w:rsidR="00D318AC">
              <w:instrText xml:space="preserve"> HYPERLINK "https://www.cupress.cuni.cz/ink2_ext/index.jsp?include=autorTituly&amp;id=126351" \o "Knihy od autora Ochrana František" </w:instrText>
            </w:r>
            <w:r w:rsidRPr="00F139B8">
              <w:fldChar w:fldCharType="separate"/>
            </w:r>
            <w:r w:rsidRPr="00F139B8">
              <w:rPr>
                <w:rPrChange w:id="2967" w:author="Strohmandl Jan" w:date="2018-11-13T09:28:00Z">
                  <w:rPr>
                    <w:rFonts w:eastAsia="Calibri"/>
                    <w:bCs w:val="0"/>
                    <w:color w:val="0000FF"/>
                    <w:u w:val="single"/>
                  </w:rPr>
                </w:rPrChange>
              </w:rPr>
              <w:t>OCHRANA F.</w:t>
            </w:r>
            <w:r w:rsidRPr="00F139B8">
              <w:rPr>
                <w:rPrChange w:id="2968" w:author="Strohmandl Jan" w:date="2018-11-13T09:28:00Z">
                  <w:rPr>
                    <w:rFonts w:eastAsia="Calibri"/>
                    <w:bCs w:val="0"/>
                    <w:color w:val="0000FF"/>
                    <w:u w:val="single"/>
                  </w:rPr>
                </w:rPrChange>
              </w:rPr>
              <w:fldChar w:fldCharType="end"/>
            </w:r>
            <w:r w:rsidRPr="00F139B8">
              <w:rPr>
                <w:rPrChange w:id="2969" w:author="Strohmandl Jan" w:date="2018-11-13T09:28:00Z">
                  <w:rPr>
                    <w:rFonts w:eastAsia="Calibri"/>
                    <w:color w:val="0000FF"/>
                    <w:u w:val="single"/>
                  </w:rPr>
                </w:rPrChange>
              </w:rPr>
              <w:t xml:space="preserve"> </w:t>
            </w:r>
            <w:ins w:id="2970" w:author="Eva Batůšková" w:date="2018-11-19T11:57:00Z">
              <w:r w:rsidR="00C7006B">
                <w:t>(2013)</w:t>
              </w:r>
            </w:ins>
            <w:r w:rsidRPr="00F139B8">
              <w:rPr>
                <w:i/>
                <w:rPrChange w:id="2971" w:author="Strohmandl Jan" w:date="2018-11-13T09:28:00Z">
                  <w:rPr>
                    <w:rFonts w:eastAsia="Calibri"/>
                    <w:color w:val="0000FF"/>
                    <w:u w:val="single"/>
                  </w:rPr>
                </w:rPrChange>
              </w:rPr>
              <w:t>Metodologie vědy (Úvod do problému).</w:t>
            </w:r>
            <w:r w:rsidRPr="00F139B8">
              <w:rPr>
                <w:rPrChange w:id="2972" w:author="Strohmandl Jan" w:date="2018-11-13T09:28:00Z">
                  <w:rPr>
                    <w:b w:val="0"/>
                    <w:bCs w:val="0"/>
                    <w:color w:val="000000"/>
                    <w:sz w:val="22"/>
                    <w:szCs w:val="22"/>
                    <w:u w:val="single"/>
                  </w:rPr>
                </w:rPrChange>
              </w:rPr>
              <w:t xml:space="preserve"> </w:t>
            </w:r>
            <w:proofErr w:type="gramStart"/>
            <w:r w:rsidRPr="00F139B8">
              <w:rPr>
                <w:rPrChange w:id="2973" w:author="Strohmandl Jan" w:date="2018-11-13T09:28:00Z">
                  <w:rPr>
                    <w:b w:val="0"/>
                    <w:bCs w:val="0"/>
                    <w:color w:val="000000"/>
                    <w:sz w:val="22"/>
                    <w:szCs w:val="22"/>
                    <w:u w:val="single"/>
                  </w:rPr>
                </w:rPrChange>
              </w:rPr>
              <w:t xml:space="preserve">Praha : </w:t>
            </w:r>
            <w:r w:rsidRPr="00F139B8">
              <w:fldChar w:fldCharType="begin"/>
            </w:r>
            <w:r w:rsidR="00D318AC">
              <w:instrText xml:space="preserve"> HYPERLINK "https://www.cupress.cuni.cz/ink2_ext/index.jsp?include=naklTituly&amp;id=11716" </w:instrText>
            </w:r>
            <w:r w:rsidRPr="00F139B8">
              <w:fldChar w:fldCharType="separate"/>
            </w:r>
            <w:r w:rsidRPr="00F139B8">
              <w:rPr>
                <w:rPrChange w:id="2974" w:author="Strohmandl Jan" w:date="2018-11-13T09:28:00Z">
                  <w:rPr>
                    <w:rFonts w:eastAsia="Calibri"/>
                    <w:bCs w:val="0"/>
                    <w:color w:val="0000FF"/>
                    <w:u w:val="single"/>
                  </w:rPr>
                </w:rPrChange>
              </w:rPr>
              <w:t>Karolinum</w:t>
            </w:r>
            <w:proofErr w:type="gramEnd"/>
            <w:r w:rsidRPr="00F139B8">
              <w:rPr>
                <w:rPrChange w:id="2975" w:author="Strohmandl Jan" w:date="2018-11-13T09:28:00Z">
                  <w:rPr>
                    <w:rFonts w:eastAsia="Calibri"/>
                    <w:bCs w:val="0"/>
                    <w:color w:val="0000FF"/>
                    <w:u w:val="single"/>
                  </w:rPr>
                </w:rPrChange>
              </w:rPr>
              <w:fldChar w:fldCharType="end"/>
            </w:r>
            <w:r w:rsidRPr="00F139B8">
              <w:rPr>
                <w:rPrChange w:id="2976" w:author="Strohmandl Jan" w:date="2018-11-13T09:28:00Z">
                  <w:rPr>
                    <w:rFonts w:eastAsia="Calibri"/>
                    <w:color w:val="0000FF"/>
                    <w:u w:val="single"/>
                  </w:rPr>
                </w:rPrChange>
              </w:rPr>
              <w:t>, 2013. ISBN 9788024616094.</w:t>
            </w:r>
          </w:p>
          <w:p w:rsidR="000D6DB9" w:rsidRPr="001B4D53" w:rsidRDefault="000D6DB9" w:rsidP="00420BD2">
            <w:pPr>
              <w:spacing w:before="60"/>
              <w:jc w:val="both"/>
              <w:rPr>
                <w:b/>
              </w:rPr>
            </w:pPr>
            <w:r w:rsidRPr="001B4D53">
              <w:rPr>
                <w:b/>
              </w:rPr>
              <w:t xml:space="preserve">Doporučená </w:t>
            </w:r>
            <w:r w:rsidRPr="000B3862">
              <w:rPr>
                <w:b/>
                <w:color w:val="000000"/>
              </w:rPr>
              <w:t>literatura</w:t>
            </w:r>
            <w:r w:rsidRPr="001B4D53">
              <w:rPr>
                <w:b/>
              </w:rPr>
              <w:t>:</w:t>
            </w:r>
          </w:p>
          <w:p w:rsidR="000D6DB9" w:rsidRDefault="000D6DB9" w:rsidP="00420BD2">
            <w:pPr>
              <w:jc w:val="both"/>
            </w:pPr>
            <w:r w:rsidRPr="00745274">
              <w:t xml:space="preserve">BRATKOVÁ, E. </w:t>
            </w:r>
            <w:ins w:id="2977" w:author="Eva Batůšková" w:date="2018-11-19T11:57:00Z">
              <w:r w:rsidR="00C7006B">
                <w:t>(</w:t>
              </w:r>
            </w:ins>
            <w:ins w:id="2978" w:author="Jan Strohmandl" w:date="2018-11-17T20:52:00Z">
              <w:r w:rsidR="0045170A" w:rsidRPr="00745274">
                <w:t>2006</w:t>
              </w:r>
            </w:ins>
            <w:ins w:id="2979" w:author="Eva Batůšková" w:date="2018-11-19T11:57:00Z">
              <w:r w:rsidR="00C7006B">
                <w:t>)</w:t>
              </w:r>
            </w:ins>
            <w:ins w:id="2980" w:author="Jan Strohmandl" w:date="2018-11-17T20:52:00Z">
              <w:r w:rsidR="0045170A" w:rsidRPr="00745274">
                <w:t>.</w:t>
              </w:r>
              <w:r w:rsidR="0045170A">
                <w:t xml:space="preserve"> </w:t>
              </w:r>
            </w:ins>
            <w:r w:rsidRPr="00745274">
              <w:rPr>
                <w:i/>
                <w:iCs/>
              </w:rPr>
              <w:t xml:space="preserve">Metody citování literatury a strukturování bibliografických záznamů podle mezinárodních norem ISO </w:t>
            </w:r>
            <w:smartTag w:uri="urn:schemas-microsoft-com:office:smarttags" w:element="metricconverter">
              <w:smartTagPr>
                <w:attr w:name="ProductID" w:val="690 a"/>
              </w:smartTagPr>
              <w:r w:rsidRPr="00745274">
                <w:rPr>
                  <w:i/>
                  <w:iCs/>
                </w:rPr>
                <w:t>690 a</w:t>
              </w:r>
            </w:smartTag>
            <w:r w:rsidRPr="00745274">
              <w:rPr>
                <w:i/>
                <w:iCs/>
              </w:rPr>
              <w:t xml:space="preserve"> ISO 690-2 : Metodický materiál pro autory vysokoškolských kvalifikačních prací. Verze: 1.0. </w:t>
            </w:r>
            <w:r w:rsidRPr="00745274">
              <w:t>Asociace knihoven vysokých škol České republiky, Praha</w:t>
            </w:r>
            <w:ins w:id="2981" w:author="Jan Strohmandl" w:date="2018-11-17T20:52:00Z">
              <w:r w:rsidR="0045170A">
                <w:t>.</w:t>
              </w:r>
            </w:ins>
            <w:del w:id="2982" w:author="Jan Strohmandl" w:date="2018-11-17T20:52:00Z">
              <w:r w:rsidRPr="00745274" w:rsidDel="0045170A">
                <w:delText>,</w:delText>
              </w:r>
            </w:del>
            <w:r w:rsidRPr="00745274">
              <w:t xml:space="preserve"> </w:t>
            </w:r>
            <w:del w:id="2983" w:author="Jan Strohmandl" w:date="2018-11-17T20:52:00Z">
              <w:r w:rsidRPr="00745274" w:rsidDel="0045170A">
                <w:delText>2006.</w:delText>
              </w:r>
            </w:del>
          </w:p>
          <w:p w:rsidR="000D6DB9" w:rsidRPr="00745274" w:rsidRDefault="000D6DB9" w:rsidP="00420BD2">
            <w:pPr>
              <w:jc w:val="both"/>
            </w:pPr>
            <w:r>
              <w:t>ECO</w:t>
            </w:r>
            <w:r w:rsidRPr="00B255FC">
              <w:t>, Umberto</w:t>
            </w:r>
            <w:del w:id="2984" w:author="Eva Batůšková" w:date="2018-11-19T11:57:00Z">
              <w:r w:rsidRPr="00B255FC" w:rsidDel="00C7006B">
                <w:delText>.</w:delText>
              </w:r>
            </w:del>
            <w:r w:rsidRPr="00B255FC">
              <w:t xml:space="preserve"> </w:t>
            </w:r>
            <w:ins w:id="2985" w:author="Eva Batůšková" w:date="2018-11-19T11:57:00Z">
              <w:r w:rsidR="00C7006B">
                <w:t>(</w:t>
              </w:r>
            </w:ins>
            <w:ins w:id="2986" w:author="Jan Strohmandl" w:date="2018-11-17T20:52:00Z">
              <w:r w:rsidR="0045170A">
                <w:t>1997</w:t>
              </w:r>
            </w:ins>
            <w:ins w:id="2987" w:author="Eva Batůšková" w:date="2018-11-19T11:57:00Z">
              <w:r w:rsidR="00C7006B">
                <w:t>)</w:t>
              </w:r>
            </w:ins>
            <w:ins w:id="2988" w:author="Jan Strohmandl" w:date="2018-11-17T20:52:00Z">
              <w:r w:rsidR="0045170A">
                <w:t xml:space="preserve">. </w:t>
              </w:r>
            </w:ins>
            <w:r w:rsidRPr="00B255FC">
              <w:rPr>
                <w:i/>
                <w:iCs/>
              </w:rPr>
              <w:t>Jak napsat diplomovou práci</w:t>
            </w:r>
            <w:r w:rsidRPr="00B255FC">
              <w:t>. Olomouc : Vo</w:t>
            </w:r>
            <w:r>
              <w:t xml:space="preserve">tobia, </w:t>
            </w:r>
            <w:del w:id="2989" w:author="Jan Strohmandl" w:date="2018-11-17T20:52:00Z">
              <w:r w:rsidDel="0045170A">
                <w:delText xml:space="preserve">1997. </w:delText>
              </w:r>
            </w:del>
            <w:r>
              <w:t>ISBN 8071981737.</w:t>
            </w:r>
          </w:p>
          <w:p w:rsidR="000D6DB9" w:rsidRDefault="000D6DB9" w:rsidP="00420BD2">
            <w:pPr>
              <w:jc w:val="both"/>
            </w:pPr>
            <w:r>
              <w:t>SYNEK</w:t>
            </w:r>
            <w:r w:rsidRPr="00B255FC">
              <w:t>, Miloslav</w:t>
            </w:r>
            <w:del w:id="2990" w:author="Eva Batůšková" w:date="2018-11-19T11:57:00Z">
              <w:r w:rsidRPr="00B255FC" w:rsidDel="00C7006B">
                <w:delText>.</w:delText>
              </w:r>
            </w:del>
            <w:r w:rsidRPr="00B255FC">
              <w:t xml:space="preserve"> </w:t>
            </w:r>
            <w:ins w:id="2991" w:author="Eva Batůšková" w:date="2018-11-19T11:57:00Z">
              <w:r w:rsidR="00C7006B">
                <w:t>(</w:t>
              </w:r>
            </w:ins>
            <w:ins w:id="2992" w:author="Jan Strohmandl" w:date="2018-11-17T20:52:00Z">
              <w:r w:rsidR="0045170A" w:rsidRPr="00B255FC">
                <w:t>2007</w:t>
              </w:r>
            </w:ins>
            <w:ins w:id="2993" w:author="Eva Batůšková" w:date="2018-11-19T11:57:00Z">
              <w:r w:rsidR="00C7006B">
                <w:t>)</w:t>
              </w:r>
            </w:ins>
            <w:ins w:id="2994" w:author="Jan Strohmandl" w:date="2018-11-17T20:52:00Z">
              <w:r w:rsidR="0045170A" w:rsidRPr="00B255FC">
                <w:t xml:space="preserve">. </w:t>
              </w:r>
            </w:ins>
            <w:r w:rsidRPr="00B255FC">
              <w:rPr>
                <w:i/>
                <w:iCs/>
              </w:rPr>
              <w:t>Jak psát bakalářské, diplomové, doktorské a jiné písemné práce</w:t>
            </w:r>
            <w:r w:rsidRPr="00B255FC">
              <w:t xml:space="preserve">. 2., přeprac. vyd. Praha : Oeconomica, </w:t>
            </w:r>
            <w:del w:id="2995" w:author="Jan Strohmandl" w:date="2018-11-17T20:52:00Z">
              <w:r w:rsidRPr="00B255FC" w:rsidDel="0045170A">
                <w:delText xml:space="preserve">2007. </w:delText>
              </w:r>
            </w:del>
            <w:r w:rsidRPr="00B255FC">
              <w:t>ISBN 978-80-2</w:t>
            </w:r>
            <w:r>
              <w:t>45-1212-9.</w:t>
            </w:r>
          </w:p>
          <w:p w:rsidR="000D6DB9" w:rsidRDefault="000D6DB9" w:rsidP="00420BD2">
            <w:pPr>
              <w:jc w:val="both"/>
            </w:pPr>
          </w:p>
          <w:p w:rsidR="000D6DB9" w:rsidRDefault="000D6DB9" w:rsidP="00420BD2">
            <w:pPr>
              <w:jc w:val="both"/>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8</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283"/>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DB9" w:rsidRDefault="000D6DB9" w:rsidP="00420BD2">
            <w:pPr>
              <w:jc w:val="both"/>
            </w:pPr>
            <w:r>
              <w:t xml:space="preserve">Možnosti komunikace s vyučujícím: </w:t>
            </w:r>
            <w:hyperlink r:id="rId84" w:history="1">
              <w:r w:rsidRPr="00EB1132">
                <w:rPr>
                  <w:rStyle w:val="Hypertextovodkaz"/>
                </w:rPr>
                <w:t>tuckova@utb.cz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BE5F57" w:rsidRDefault="000D6DB9" w:rsidP="00420BD2">
            <w:pPr>
              <w:jc w:val="both"/>
              <w:rPr>
                <w:b/>
              </w:rPr>
            </w:pPr>
            <w:r w:rsidRPr="00BE5F57">
              <w:rPr>
                <w:b/>
              </w:rPr>
              <w:t>Soft Targets Protection</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povinně – volitelný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3/LS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10p –</w:t>
            </w:r>
            <w:r w:rsidR="002C3F72">
              <w:t xml:space="preserve"> </w:t>
            </w:r>
            <w:r w:rsidRPr="00351063">
              <w:t>2</w:t>
            </w:r>
            <w:r>
              <w:t>0c</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30</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3</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klasifikovaný zápočet</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přednášky, cvičení</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Závěrečná samostatná písemná práce z problematiky probírané látky – nutnost správnosti odpovědí min. 60%. Zpracování závěrečného projektu a jeho obhajoba v závěru semestru. Plnění průběžných úkolů na cvičení. Minimálně 80% aktivní účast na cvičeních</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rsidRPr="00351063">
              <w:t>Ing. Jakub Rak,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w:t>
            </w:r>
            <w:r>
              <w:br/>
              <w:t>100 % a dále stanovuje koncepci cvičení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rsidRPr="00351063">
              <w:t>Ing. Jakub Rak, Ph.D.</w:t>
            </w:r>
            <w:r>
              <w:t xml:space="preserve"> – přednášky (100 %)</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rPr>
                <w:color w:val="000000"/>
                <w:shd w:val="clear" w:color="auto" w:fill="FFFFFF"/>
              </w:rPr>
            </w:pPr>
            <w:r w:rsidRPr="005F2D22">
              <w:rPr>
                <w:color w:val="000000"/>
                <w:shd w:val="clear" w:color="auto" w:fill="FFFFFF"/>
              </w:rPr>
              <w:t xml:space="preserve">Cílem výuky je poskytnout studentům základní teoretické zázemí v oblasti </w:t>
            </w:r>
            <w:r>
              <w:rPr>
                <w:color w:val="000000"/>
                <w:shd w:val="clear" w:color="auto" w:fill="FFFFFF"/>
              </w:rPr>
              <w:t>ochrany měkkých cílů.</w:t>
            </w:r>
          </w:p>
          <w:p w:rsidR="00F139B8" w:rsidRPr="00F139B8" w:rsidRDefault="000D6DB9">
            <w:pPr>
              <w:rPr>
                <w:lang w:val="en-GB"/>
                <w:rPrChange w:id="2996" w:author="Strohmandl Jan" w:date="2018-11-13T10:21:00Z">
                  <w:rPr>
                    <w:color w:val="000000"/>
                    <w:shd w:val="clear" w:color="auto" w:fill="FFFFFF"/>
                  </w:rPr>
                </w:rPrChange>
              </w:rPr>
              <w:pPrChange w:id="2997" w:author="Strohmandl Jan" w:date="2018-11-13T10:21:00Z">
                <w:pPr>
                  <w:jc w:val="both"/>
                </w:pPr>
              </w:pPrChange>
            </w:pPr>
            <w:r>
              <w:rPr>
                <w:color w:val="000000"/>
                <w:shd w:val="clear" w:color="auto" w:fill="FFFFFF"/>
              </w:rPr>
              <w:t>Absolvování předmětu umožní studentům získat znalosti z problematiky bezpečnostních technologií, analytických metod a poznatků projektování bezpečnostní dokumentace.</w:t>
            </w:r>
            <w:ins w:id="2998" w:author="Strohmandl Jan" w:date="2018-11-13T10:21:00Z">
              <w:r w:rsidR="000111CE">
                <w:rPr>
                  <w:color w:val="000000"/>
                  <w:shd w:val="clear" w:color="auto" w:fill="FFFFFF"/>
                </w:rPr>
                <w:t xml:space="preserve"> Předmět vyučován v anglickém jazyce.</w:t>
              </w:r>
            </w:ins>
          </w:p>
          <w:p w:rsidR="000D6DB9" w:rsidRPr="00BE5F57" w:rsidRDefault="000D6DB9" w:rsidP="00420BD2">
            <w:pPr>
              <w:jc w:val="both"/>
              <w:rPr>
                <w:u w:val="single"/>
              </w:rPr>
            </w:pPr>
            <w:r>
              <w:rPr>
                <w:u w:val="single"/>
              </w:rPr>
              <w:t>Hlavní témata:</w:t>
            </w:r>
          </w:p>
          <w:p w:rsidR="000D6DB9" w:rsidRPr="00BE5F57" w:rsidRDefault="000D6DB9" w:rsidP="00D81E97">
            <w:pPr>
              <w:pStyle w:val="Odstavecseseznamem1"/>
              <w:numPr>
                <w:ilvl w:val="0"/>
                <w:numId w:val="18"/>
              </w:numPr>
              <w:jc w:val="both"/>
            </w:pPr>
            <w:r w:rsidRPr="00BE5F57">
              <w:t>Ba</w:t>
            </w:r>
            <w:r>
              <w:t>sic definitions of soft Targets.</w:t>
            </w:r>
          </w:p>
          <w:p w:rsidR="000D6DB9" w:rsidRPr="00BE5F57" w:rsidRDefault="000D6DB9" w:rsidP="00D81E97">
            <w:pPr>
              <w:pStyle w:val="Odstavecseseznamem1"/>
              <w:numPr>
                <w:ilvl w:val="0"/>
                <w:numId w:val="18"/>
              </w:numPr>
              <w:jc w:val="both"/>
            </w:pPr>
            <w:r>
              <w:t>Specification of soft Targets.</w:t>
            </w:r>
          </w:p>
          <w:p w:rsidR="000D6DB9" w:rsidRPr="00BE5F57" w:rsidRDefault="000D6DB9" w:rsidP="00D81E97">
            <w:pPr>
              <w:pStyle w:val="Odstavecseseznamem1"/>
              <w:numPr>
                <w:ilvl w:val="0"/>
                <w:numId w:val="18"/>
              </w:numPr>
              <w:jc w:val="both"/>
            </w:pPr>
            <w:r w:rsidRPr="00BE5F57">
              <w:t>Prevention of soft target</w:t>
            </w:r>
            <w:r>
              <w:t>s Protection.</w:t>
            </w:r>
          </w:p>
          <w:p w:rsidR="000D6DB9" w:rsidRPr="00BE5F57" w:rsidRDefault="000D6DB9" w:rsidP="00D81E97">
            <w:pPr>
              <w:pStyle w:val="Odstavecseseznamem1"/>
              <w:numPr>
                <w:ilvl w:val="0"/>
                <w:numId w:val="18"/>
              </w:numPr>
              <w:jc w:val="both"/>
            </w:pPr>
            <w:r w:rsidRPr="00BE5F57">
              <w:t>Se</w:t>
            </w:r>
            <w:r>
              <w:t>curity assessment of the object.</w:t>
            </w:r>
          </w:p>
          <w:p w:rsidR="000D6DB9" w:rsidRPr="00BE5F57" w:rsidRDefault="000D6DB9" w:rsidP="00D81E97">
            <w:pPr>
              <w:pStyle w:val="Odstavecseseznamem1"/>
              <w:numPr>
                <w:ilvl w:val="0"/>
                <w:numId w:val="18"/>
              </w:numPr>
              <w:jc w:val="both"/>
            </w:pPr>
            <w:r w:rsidRPr="00BE5F57">
              <w:t xml:space="preserve">Physical protection of soft </w:t>
            </w:r>
            <w:r>
              <w:t>Targets.</w:t>
            </w:r>
          </w:p>
          <w:p w:rsidR="000D6DB9" w:rsidRPr="00BE5F57" w:rsidRDefault="000D6DB9" w:rsidP="00D81E97">
            <w:pPr>
              <w:pStyle w:val="Odstavecseseznamem1"/>
              <w:numPr>
                <w:ilvl w:val="0"/>
                <w:numId w:val="18"/>
              </w:numPr>
              <w:jc w:val="both"/>
            </w:pPr>
            <w:r w:rsidRPr="00BE5F57">
              <w:t>Technic</w:t>
            </w:r>
            <w:r>
              <w:t>al protection of soft targets I.</w:t>
            </w:r>
          </w:p>
          <w:p w:rsidR="000D6DB9" w:rsidRPr="00BE5F57" w:rsidRDefault="000D6DB9" w:rsidP="00D81E97">
            <w:pPr>
              <w:pStyle w:val="Odstavecseseznamem1"/>
              <w:numPr>
                <w:ilvl w:val="0"/>
                <w:numId w:val="18"/>
              </w:numPr>
              <w:jc w:val="both"/>
            </w:pPr>
            <w:r w:rsidRPr="00BE5F57">
              <w:t>Technical protection of soft targets II</w:t>
            </w:r>
            <w:r>
              <w:t>.</w:t>
            </w:r>
          </w:p>
          <w:p w:rsidR="000D6DB9" w:rsidRPr="00BE5F57" w:rsidRDefault="000D6DB9" w:rsidP="00D81E97">
            <w:pPr>
              <w:pStyle w:val="Odstavecseseznamem1"/>
              <w:numPr>
                <w:ilvl w:val="0"/>
                <w:numId w:val="18"/>
              </w:numPr>
              <w:jc w:val="both"/>
            </w:pPr>
            <w:r w:rsidRPr="00BE5F57">
              <w:t>Security Syst</w:t>
            </w:r>
            <w:r>
              <w:t>ems for soft targets Protection.</w:t>
            </w:r>
          </w:p>
          <w:p w:rsidR="000D6DB9" w:rsidRPr="00BE5F57" w:rsidRDefault="000D6DB9" w:rsidP="00D81E97">
            <w:pPr>
              <w:pStyle w:val="Odstavecseseznamem1"/>
              <w:numPr>
                <w:ilvl w:val="0"/>
                <w:numId w:val="18"/>
              </w:numPr>
              <w:jc w:val="both"/>
            </w:pPr>
            <w:r w:rsidRPr="00BE5F57">
              <w:t xml:space="preserve">Design of security systems for soft targets </w:t>
            </w:r>
            <w:r>
              <w:t>Protection.</w:t>
            </w:r>
          </w:p>
          <w:p w:rsidR="000D6DB9" w:rsidRPr="009B7E93" w:rsidRDefault="000D6DB9" w:rsidP="00D81E97">
            <w:pPr>
              <w:pStyle w:val="Odstavecseseznamem1"/>
              <w:numPr>
                <w:ilvl w:val="0"/>
                <w:numId w:val="18"/>
              </w:numPr>
              <w:jc w:val="both"/>
              <w:rPr>
                <w:lang w:val="en-GB"/>
              </w:rPr>
            </w:pPr>
            <w:r w:rsidRPr="00BE5F57">
              <w:t>Case study of soft targets protection.</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2D7684" w:rsidRDefault="000D6DB9" w:rsidP="00420BD2">
            <w:pPr>
              <w:jc w:val="both"/>
              <w:rPr>
                <w:b/>
              </w:rPr>
            </w:pPr>
            <w:r w:rsidRPr="002D7684">
              <w:rPr>
                <w:b/>
              </w:rPr>
              <w:t>Povinná literatura</w:t>
            </w:r>
            <w:r>
              <w:rPr>
                <w:b/>
              </w:rPr>
              <w:t>:</w:t>
            </w:r>
          </w:p>
          <w:p w:rsidR="000D6DB9" w:rsidRDefault="000D6DB9" w:rsidP="00420BD2">
            <w:pPr>
              <w:jc w:val="both"/>
            </w:pPr>
            <w:r w:rsidRPr="009B7E93">
              <w:t>BAKER, Paul R. a Daniel J. BENNY</w:t>
            </w:r>
            <w:del w:id="2999" w:author="Eva Batůšková" w:date="2018-11-19T11:58:00Z">
              <w:r w:rsidRPr="009B7E93" w:rsidDel="00C7006B">
                <w:delText>.</w:delText>
              </w:r>
            </w:del>
            <w:r w:rsidRPr="009B7E93">
              <w:t xml:space="preserve"> </w:t>
            </w:r>
            <w:ins w:id="3000" w:author="Eva Batůšková" w:date="2018-11-19T11:58:00Z">
              <w:r w:rsidR="00C7006B">
                <w:t>(</w:t>
              </w:r>
            </w:ins>
            <w:ins w:id="3001" w:author="Jan Strohmandl" w:date="2018-11-17T21:16:00Z">
              <w:r w:rsidR="00ED1ED2" w:rsidRPr="009B7E93">
                <w:t>2013</w:t>
              </w:r>
            </w:ins>
            <w:ins w:id="3002" w:author="Eva Batůšková" w:date="2018-11-19T11:58:00Z">
              <w:r w:rsidR="00C7006B">
                <w:t xml:space="preserve">). </w:t>
              </w:r>
            </w:ins>
            <w:ins w:id="3003" w:author="Jan Strohmandl" w:date="2018-11-17T21:16:00Z">
              <w:del w:id="3004" w:author="Eva Batůšková" w:date="2018-11-19T11:58:00Z">
                <w:r w:rsidR="00ED1ED2" w:rsidRPr="009B7E93" w:rsidDel="00C7006B">
                  <w:delText>,</w:delText>
                </w:r>
              </w:del>
              <w:r w:rsidR="00ED1ED2">
                <w:t xml:space="preserve"> </w:t>
              </w:r>
            </w:ins>
            <w:r w:rsidR="00F139B8" w:rsidRPr="00F139B8">
              <w:rPr>
                <w:i/>
                <w:rPrChange w:id="3005" w:author="Jan Strohmandl" w:date="2018-11-17T20:53:00Z">
                  <w:rPr>
                    <w:color w:val="0000FF"/>
                    <w:u w:val="single"/>
                  </w:rPr>
                </w:rPrChange>
              </w:rPr>
              <w:t>The complete guide to physical security.</w:t>
            </w:r>
            <w:r w:rsidRPr="009B7E93">
              <w:t xml:space="preserve"> Boca Raton: CRC Press, </w:t>
            </w:r>
            <w:del w:id="3006" w:author="Jan Strohmandl" w:date="2018-11-17T21:16:00Z">
              <w:r w:rsidRPr="009B7E93" w:rsidDel="00ED1ED2">
                <w:delText xml:space="preserve">c2013, </w:delText>
              </w:r>
            </w:del>
            <w:r w:rsidRPr="009B7E93">
              <w:t>xxi, 339 s. ISBN 978-1-4200-9963-8.</w:t>
            </w:r>
          </w:p>
          <w:p w:rsidR="000D6DB9" w:rsidRDefault="000D6DB9" w:rsidP="00420BD2">
            <w:pPr>
              <w:jc w:val="both"/>
            </w:pPr>
            <w:r w:rsidRPr="009B7E93">
              <w:t>FLAMMINI, Francesco</w:t>
            </w:r>
            <w:del w:id="3007" w:author="Eva Batůšková" w:date="2018-11-19T11:58:00Z">
              <w:r w:rsidRPr="009B7E93" w:rsidDel="00C7006B">
                <w:delText xml:space="preserve">. </w:delText>
              </w:r>
            </w:del>
            <w:ins w:id="3008" w:author="Eva Batůšková" w:date="2018-11-19T11:58:00Z">
              <w:r w:rsidR="00C7006B">
                <w:t xml:space="preserve"> (</w:t>
              </w:r>
            </w:ins>
            <w:ins w:id="3009" w:author="Jan Strohmandl" w:date="2018-11-17T21:16:00Z">
              <w:r w:rsidR="00ED1ED2" w:rsidRPr="009B7E93">
                <w:t>2012</w:t>
              </w:r>
            </w:ins>
            <w:ins w:id="3010" w:author="Eva Batůšková" w:date="2018-11-19T11:58:00Z">
              <w:r w:rsidR="00C7006B">
                <w:t>)</w:t>
              </w:r>
            </w:ins>
            <w:ins w:id="3011" w:author="Jan Strohmandl" w:date="2018-11-17T21:16:00Z">
              <w:r w:rsidR="00ED1ED2">
                <w:t>.</w:t>
              </w:r>
              <w:r w:rsidR="00ED1ED2" w:rsidRPr="009B7E93">
                <w:t xml:space="preserve"> </w:t>
              </w:r>
            </w:ins>
            <w:r w:rsidR="00F139B8" w:rsidRPr="00F139B8">
              <w:rPr>
                <w:i/>
                <w:rPrChange w:id="3012" w:author="Jan Strohmandl" w:date="2018-11-17T20:53:00Z">
                  <w:rPr>
                    <w:color w:val="0000FF"/>
                    <w:u w:val="single"/>
                  </w:rPr>
                </w:rPrChange>
              </w:rPr>
              <w:t>Critical infrastructure security: assessment, prevention, detection, response.</w:t>
            </w:r>
            <w:r w:rsidRPr="009B7E93">
              <w:t xml:space="preserve"> Ashurst, Southampton: WIT Press, </w:t>
            </w:r>
            <w:del w:id="3013" w:author="Jan Strohmandl" w:date="2018-11-17T21:16:00Z">
              <w:r w:rsidRPr="009B7E93" w:rsidDel="00ED1ED2">
                <w:delText xml:space="preserve">c2012, </w:delText>
              </w:r>
            </w:del>
            <w:r w:rsidRPr="009B7E93">
              <w:t>1 online zdroj (303 s.). Information &amp; communication technologies. ISBN 978-1-84564-563-2.</w:t>
            </w:r>
          </w:p>
          <w:p w:rsidR="000D6DB9" w:rsidRDefault="000D6DB9" w:rsidP="00420BD2">
            <w:pPr>
              <w:jc w:val="both"/>
            </w:pPr>
            <w:r w:rsidRPr="009B7E93">
              <w:t>VALOUCH, Jan</w:t>
            </w:r>
            <w:ins w:id="3014" w:author="Eva Batůšková" w:date="2018-11-19T11:58:00Z">
              <w:r w:rsidR="00C7006B">
                <w:t xml:space="preserve"> (</w:t>
              </w:r>
            </w:ins>
            <w:del w:id="3015" w:author="Eva Batůšková" w:date="2018-11-19T11:58:00Z">
              <w:r w:rsidRPr="009B7E93" w:rsidDel="00C7006B">
                <w:delText>. </w:delText>
              </w:r>
            </w:del>
            <w:ins w:id="3016" w:author="Jan Strohmandl" w:date="2018-11-17T21:17:00Z">
              <w:r w:rsidR="00ED1ED2" w:rsidRPr="009B7E93">
                <w:t>2015</w:t>
              </w:r>
            </w:ins>
            <w:ins w:id="3017" w:author="Eva Batůšková" w:date="2018-11-19T11:58:00Z">
              <w:r w:rsidR="00C7006B">
                <w:t>)</w:t>
              </w:r>
            </w:ins>
            <w:ins w:id="3018" w:author="Jan Strohmandl" w:date="2018-11-17T21:17:00Z">
              <w:r w:rsidR="00ED1ED2">
                <w:t>.</w:t>
              </w:r>
              <w:r w:rsidR="00ED1ED2" w:rsidRPr="009B7E93">
                <w:t xml:space="preserve"> </w:t>
              </w:r>
            </w:ins>
            <w:r w:rsidRPr="009B7E93">
              <w:rPr>
                <w:i/>
                <w:iCs/>
              </w:rPr>
              <w:t>Projektování integrovaných systémů</w:t>
            </w:r>
            <w:r w:rsidRPr="009B7E93">
              <w:t xml:space="preserve">. Vydání druhé. Zlín: Univerzita Tomáše Bati ve Zlíně, </w:t>
            </w:r>
            <w:del w:id="3019" w:author="Jan Strohmandl" w:date="2018-11-17T21:17:00Z">
              <w:r w:rsidRPr="009B7E93" w:rsidDel="00ED1ED2">
                <w:delText xml:space="preserve">2015, </w:delText>
              </w:r>
            </w:del>
            <w:r w:rsidRPr="009B7E93">
              <w:t xml:space="preserve">1 online zdroj (169 stran). ISBN 978-80-7454-557-3. </w:t>
            </w:r>
          </w:p>
          <w:p w:rsidR="000D6DB9" w:rsidRPr="003A07C3" w:rsidRDefault="000D6DB9" w:rsidP="00420BD2">
            <w:pPr>
              <w:jc w:val="both"/>
            </w:pPr>
            <w:r w:rsidRPr="009B7E93">
              <w:t>IVANKA, Ján</w:t>
            </w:r>
            <w:del w:id="3020" w:author="Eva Batůšková" w:date="2018-11-19T11:58:00Z">
              <w:r w:rsidRPr="009B7E93" w:rsidDel="00C7006B">
                <w:delText>.</w:delText>
              </w:r>
            </w:del>
            <w:ins w:id="3021" w:author="Eva Batůšková" w:date="2018-11-19T11:58:00Z">
              <w:r w:rsidR="00C7006B">
                <w:t xml:space="preserve"> (</w:t>
              </w:r>
            </w:ins>
            <w:del w:id="3022" w:author="Eva Batůšková" w:date="2018-11-19T11:58:00Z">
              <w:r w:rsidRPr="009B7E93" w:rsidDel="00C7006B">
                <w:delText xml:space="preserve"> </w:delText>
              </w:r>
            </w:del>
            <w:ins w:id="3023" w:author="Jan Strohmandl" w:date="2018-11-17T21:17:00Z">
              <w:r w:rsidR="00ED1ED2" w:rsidRPr="009B7E93">
                <w:t>2014</w:t>
              </w:r>
            </w:ins>
            <w:ins w:id="3024" w:author="Eva Batůšková" w:date="2018-11-19T11:58:00Z">
              <w:r w:rsidR="00C7006B">
                <w:t>)</w:t>
              </w:r>
            </w:ins>
            <w:ins w:id="3025" w:author="Jan Strohmandl" w:date="2018-11-17T21:17:00Z">
              <w:r w:rsidR="00ED1ED2">
                <w:t>.</w:t>
              </w:r>
              <w:r w:rsidR="00ED1ED2" w:rsidRPr="009B7E93">
                <w:t xml:space="preserve"> </w:t>
              </w:r>
            </w:ins>
            <w:r w:rsidR="00F139B8" w:rsidRPr="00F139B8">
              <w:rPr>
                <w:i/>
                <w:rPrChange w:id="3026" w:author="Jan Strohmandl" w:date="2018-11-17T20:53:00Z">
                  <w:rPr>
                    <w:color w:val="0000FF"/>
                    <w:u w:val="single"/>
                  </w:rPr>
                </w:rPrChange>
              </w:rPr>
              <w:t>Mechanické zábranné systémy.</w:t>
            </w:r>
            <w:r w:rsidRPr="009B7E93">
              <w:t xml:space="preserve"> Vydání druhé. Zlín: Univerzita Tomáše Bati ve Zlíně, </w:t>
            </w:r>
            <w:del w:id="3027" w:author="Jan Strohmandl" w:date="2018-11-17T21:17:00Z">
              <w:r w:rsidRPr="009B7E93" w:rsidDel="00ED1ED2">
                <w:delText xml:space="preserve">2014, </w:delText>
              </w:r>
            </w:del>
            <w:r w:rsidRPr="009B7E93">
              <w:t>1 online zdroj (148 stran). ISBN 978-80-7454-427-9</w:t>
            </w:r>
            <w:r>
              <w:t>.</w:t>
            </w:r>
          </w:p>
          <w:p w:rsidR="000D6DB9" w:rsidRPr="003A07C3" w:rsidRDefault="000D6DB9" w:rsidP="00420BD2">
            <w:pPr>
              <w:spacing w:before="60"/>
              <w:jc w:val="both"/>
            </w:pPr>
            <w:r w:rsidRPr="00EB145C">
              <w:rPr>
                <w:b/>
              </w:rPr>
              <w:t>Doporučená</w:t>
            </w:r>
            <w:r>
              <w:t xml:space="preserve"> </w:t>
            </w:r>
            <w:r w:rsidRPr="002D7684">
              <w:rPr>
                <w:b/>
              </w:rPr>
              <w:t>literatura</w:t>
            </w:r>
            <w:r w:rsidRPr="003A07C3">
              <w:t>:</w:t>
            </w:r>
          </w:p>
          <w:p w:rsidR="000D6DB9" w:rsidRDefault="000D6DB9" w:rsidP="00420BD2">
            <w:pPr>
              <w:jc w:val="both"/>
            </w:pPr>
            <w:r w:rsidRPr="009B7E93">
              <w:t>PURPURA, Philip P.</w:t>
            </w:r>
            <w:ins w:id="3028" w:author="Eva Batůšková" w:date="2018-11-19T11:58:00Z">
              <w:r w:rsidR="00C7006B">
                <w:t xml:space="preserve"> (</w:t>
              </w:r>
            </w:ins>
            <w:del w:id="3029" w:author="Eva Batůšková" w:date="2018-11-19T11:58:00Z">
              <w:r w:rsidRPr="009B7E93" w:rsidDel="00C7006B">
                <w:delText xml:space="preserve"> </w:delText>
              </w:r>
            </w:del>
            <w:ins w:id="3030" w:author="Jan Strohmandl" w:date="2018-11-17T21:17:00Z">
              <w:r w:rsidR="00ED1ED2">
                <w:t>2011</w:t>
              </w:r>
            </w:ins>
            <w:ins w:id="3031" w:author="Eva Batůšková" w:date="2018-11-19T11:58:00Z">
              <w:r w:rsidR="00C7006B">
                <w:t>)</w:t>
              </w:r>
            </w:ins>
            <w:ins w:id="3032" w:author="Jan Strohmandl" w:date="2018-11-17T21:17:00Z">
              <w:r w:rsidR="00ED1ED2">
                <w:t>.</w:t>
              </w:r>
              <w:r w:rsidR="00ED1ED2" w:rsidRPr="009B7E93">
                <w:t xml:space="preserve"> </w:t>
              </w:r>
            </w:ins>
            <w:r w:rsidR="00F139B8" w:rsidRPr="00F139B8">
              <w:rPr>
                <w:i/>
                <w:rPrChange w:id="3033" w:author="Jan Strohmandl" w:date="2018-11-17T20:53:00Z">
                  <w:rPr>
                    <w:color w:val="0000FF"/>
                    <w:u w:val="single"/>
                  </w:rPr>
                </w:rPrChange>
              </w:rPr>
              <w:t>Security: an introduction.</w:t>
            </w:r>
            <w:r w:rsidRPr="009B7E93">
              <w:t xml:space="preserve"> Boca Raton: CRC Press, Taylor &amp; Francis Group, </w:t>
            </w:r>
            <w:del w:id="3034" w:author="Jan Strohmandl" w:date="2018-11-17T21:17:00Z">
              <w:r w:rsidRPr="009B7E93" w:rsidDel="00ED1ED2">
                <w:delText xml:space="preserve">2011, </w:delText>
              </w:r>
            </w:del>
            <w:r w:rsidRPr="009B7E93">
              <w:t xml:space="preserve">xxv, </w:t>
            </w:r>
            <w:r w:rsidRPr="009B7E93">
              <w:lastRenderedPageBreak/>
              <w:t>611. ISBN 978-1-4200-9283-7.</w:t>
            </w:r>
          </w:p>
          <w:p w:rsidR="000D6DB9" w:rsidRDefault="000D6DB9" w:rsidP="00420BD2">
            <w:pPr>
              <w:jc w:val="both"/>
            </w:pPr>
            <w:r w:rsidRPr="009B7E93">
              <w:t>LOVEČEK, Tomáš a Josef REITŠPÍS</w:t>
            </w:r>
            <w:del w:id="3035" w:author="Eva Batůšková" w:date="2018-11-19T12:01:00Z">
              <w:r w:rsidRPr="009B7E93" w:rsidDel="00983B77">
                <w:delText>.</w:delText>
              </w:r>
            </w:del>
            <w:r w:rsidRPr="009B7E93">
              <w:t xml:space="preserve"> </w:t>
            </w:r>
            <w:ins w:id="3036" w:author="Eva Batůšková" w:date="2018-11-19T12:01:00Z">
              <w:r w:rsidR="00983B77">
                <w:t>(</w:t>
              </w:r>
            </w:ins>
            <w:ins w:id="3037" w:author="Jan Strohmandl" w:date="2018-11-17T21:17:00Z">
              <w:r w:rsidR="00ED1ED2" w:rsidRPr="009B7E93">
                <w:t>2011</w:t>
              </w:r>
            </w:ins>
            <w:ins w:id="3038" w:author="Eva Batůšková" w:date="2018-11-19T12:01:00Z">
              <w:r w:rsidR="00983B77">
                <w:t>)</w:t>
              </w:r>
            </w:ins>
            <w:ins w:id="3039" w:author="Jan Strohmandl" w:date="2018-11-17T21:17:00Z">
              <w:r w:rsidR="00ED1ED2">
                <w:t>.</w:t>
              </w:r>
              <w:r w:rsidR="00ED1ED2" w:rsidRPr="009B7E93">
                <w:t xml:space="preserve"> </w:t>
              </w:r>
            </w:ins>
            <w:r w:rsidR="00F139B8" w:rsidRPr="00F139B8">
              <w:rPr>
                <w:i/>
                <w:rPrChange w:id="3040" w:author="Jan Strohmandl" w:date="2018-11-17T20:53:00Z">
                  <w:rPr>
                    <w:color w:val="0000FF"/>
                    <w:u w:val="single"/>
                  </w:rPr>
                </w:rPrChange>
              </w:rPr>
              <w:t>Projektovanie a hodnotenie systémov ochrany objektov.</w:t>
            </w:r>
            <w:r w:rsidRPr="009B7E93">
              <w:t xml:space="preserve"> V Žiline: Žilinská univerzita v Žiline, EDIS-vydavatel'stvo Žilinskej univerzity, </w:t>
            </w:r>
            <w:del w:id="3041" w:author="Jan Strohmandl" w:date="2018-11-17T21:17:00Z">
              <w:r w:rsidRPr="009B7E93" w:rsidDel="00ED1ED2">
                <w:delText xml:space="preserve">2011, </w:delText>
              </w:r>
            </w:del>
            <w:r w:rsidRPr="009B7E93">
              <w:t>281 s. Vedecké monografie. ISBN 978-80-554-0457-8.</w:t>
            </w:r>
          </w:p>
          <w:p w:rsidR="000D6DB9" w:rsidRDefault="000D6DB9" w:rsidP="00ED1ED2">
            <w:pPr>
              <w:jc w:val="both"/>
            </w:pPr>
            <w:r w:rsidRPr="009B7E93">
              <w:t>ŠČUREK, Radomír a Daniel MARŠÁLEK</w:t>
            </w:r>
            <w:del w:id="3042" w:author="Eva Batůšková" w:date="2018-11-19T12:01:00Z">
              <w:r w:rsidRPr="009B7E93" w:rsidDel="00983B77">
                <w:delText>.</w:delText>
              </w:r>
            </w:del>
            <w:r w:rsidRPr="009B7E93">
              <w:t xml:space="preserve"> </w:t>
            </w:r>
            <w:ins w:id="3043" w:author="Eva Batůšková" w:date="2018-11-19T12:01:00Z">
              <w:r w:rsidR="00983B77">
                <w:t>(</w:t>
              </w:r>
            </w:ins>
            <w:ins w:id="3044" w:author="Jan Strohmandl" w:date="2018-11-17T21:17:00Z">
              <w:r w:rsidR="00ED1ED2" w:rsidRPr="009B7E93">
                <w:t>2014</w:t>
              </w:r>
            </w:ins>
            <w:ins w:id="3045" w:author="Eva Batůšková" w:date="2018-11-19T12:01:00Z">
              <w:r w:rsidR="00983B77">
                <w:t>)</w:t>
              </w:r>
            </w:ins>
            <w:ins w:id="3046" w:author="Jan Strohmandl" w:date="2018-11-17T21:18:00Z">
              <w:r w:rsidR="00ED1ED2">
                <w:t>.</w:t>
              </w:r>
            </w:ins>
            <w:ins w:id="3047" w:author="Jan Strohmandl" w:date="2018-11-17T21:17:00Z">
              <w:r w:rsidR="00ED1ED2" w:rsidRPr="009B7E93">
                <w:t xml:space="preserve"> </w:t>
              </w:r>
            </w:ins>
            <w:r w:rsidR="00F139B8" w:rsidRPr="00F139B8">
              <w:rPr>
                <w:i/>
                <w:rPrChange w:id="3048" w:author="Jan Strohmandl" w:date="2018-11-17T20:53:00Z">
                  <w:rPr>
                    <w:color w:val="0000FF"/>
                    <w:u w:val="single"/>
                  </w:rPr>
                </w:rPrChange>
              </w:rPr>
              <w:t>Technologie fyzické ochrany civilního letiště</w:t>
            </w:r>
            <w:r w:rsidRPr="009B7E93">
              <w:t xml:space="preserve">. Brno: Akademické nakladatelství CERM, </w:t>
            </w:r>
            <w:del w:id="3049" w:author="Jan Strohmandl" w:date="2018-11-17T21:17:00Z">
              <w:r w:rsidRPr="009B7E93" w:rsidDel="00ED1ED2">
                <w:delText xml:space="preserve">2014, </w:delText>
              </w:r>
            </w:del>
            <w:r w:rsidRPr="009B7E93">
              <w:t>144 s. ISBN 978-80-7204-862-5.</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rPr>
                <w:ins w:id="3050" w:author="Strohmandl Jan" w:date="2018-11-13T09:28: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Del="00B13C9E" w:rsidRDefault="00F0246C" w:rsidP="00420BD2">
            <w:pPr>
              <w:jc w:val="both"/>
              <w:rPr>
                <w:del w:id="3051" w:author="Strohmandl Jan" w:date="2018-11-13T09:28:00Z"/>
              </w:rPr>
            </w:pPr>
            <w:ins w:id="3052" w:author="Strohmandl Jan" w:date="2018-11-13T09:28:00Z">
              <w:r>
                <w:t>Studenti v rámci výuky absolvují 1 průběžný test.</w:t>
              </w:r>
              <w:r w:rsidDel="00F0246C">
                <w:t xml:space="preserve"> </w:t>
              </w:r>
            </w:ins>
          </w:p>
          <w:p w:rsidR="00B13C9E" w:rsidRDefault="00B13C9E" w:rsidP="00420BD2">
            <w:pPr>
              <w:jc w:val="both"/>
              <w:rPr>
                <w:ins w:id="3053" w:author="Jan Strohmandl" w:date="2018-11-17T15:57:00Z"/>
              </w:rPr>
            </w:pPr>
          </w:p>
          <w:p w:rsidR="000D6DB9" w:rsidDel="00B13C9E" w:rsidRDefault="000D6DB9" w:rsidP="00420BD2">
            <w:pPr>
              <w:jc w:val="both"/>
              <w:rPr>
                <w:del w:id="3054" w:author="Jan Strohmandl" w:date="2018-11-17T15:57:00Z"/>
              </w:rPr>
            </w:pPr>
            <w:r>
              <w:t xml:space="preserve">Možnosti komunikace s vyučujícím: </w:t>
            </w:r>
            <w:hyperlink r:id="rId85" w:history="1">
              <w:r w:rsidRPr="00EB1132">
                <w:rPr>
                  <w:rStyle w:val="Hypertextovodkaz"/>
                </w:rPr>
                <w:t>jrak@utb.cz</w:t>
              </w:r>
            </w:hyperlink>
            <w:r>
              <w:t xml:space="preserve">. </w:t>
            </w:r>
          </w:p>
          <w:p w:rsidR="000D6DB9" w:rsidRDefault="000D6DB9" w:rsidP="00420BD2">
            <w:pPr>
              <w:jc w:val="both"/>
            </w:pPr>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528"/>
        <w:gridCol w:w="288"/>
        <w:gridCol w:w="2156"/>
        <w:gridCol w:w="249"/>
        <w:gridCol w:w="958"/>
      </w:tblGrid>
      <w:tr w:rsidR="000D6DB9" w:rsidTr="00420BD2">
        <w:tc>
          <w:tcPr>
            <w:tcW w:w="9855" w:type="dxa"/>
            <w:gridSpan w:val="9"/>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8"/>
            <w:tcBorders>
              <w:top w:val="double" w:sz="4" w:space="0" w:color="auto"/>
            </w:tcBorders>
          </w:tcPr>
          <w:p w:rsidR="000D6DB9" w:rsidRPr="00EC7397" w:rsidRDefault="000D6DB9" w:rsidP="00420BD2">
            <w:pPr>
              <w:jc w:val="both"/>
              <w:rPr>
                <w:b/>
                <w:i/>
              </w:rPr>
            </w:pPr>
            <w:r w:rsidRPr="00EC7397">
              <w:rPr>
                <w:b/>
              </w:rPr>
              <w:t>Sportovní aktivity I</w:t>
            </w:r>
            <w:r>
              <w:rPr>
                <w:b/>
              </w:rPr>
              <w:t>.</w:t>
            </w:r>
            <w:r w:rsidRPr="00EC7397">
              <w:rPr>
                <w:b/>
              </w:rPr>
              <w:t>, II</w:t>
            </w:r>
            <w:r>
              <w:rPr>
                <w:b/>
              </w:rPr>
              <w:t>.</w:t>
            </w:r>
          </w:p>
        </w:tc>
      </w:tr>
      <w:tr w:rsidR="000D6DB9" w:rsidTr="00420BD2">
        <w:trPr>
          <w:trHeight w:val="249"/>
        </w:trPr>
        <w:tc>
          <w:tcPr>
            <w:tcW w:w="3086" w:type="dxa"/>
            <w:shd w:val="clear" w:color="auto" w:fill="F7CAAC"/>
          </w:tcPr>
          <w:p w:rsidR="000D6DB9" w:rsidRDefault="000D6DB9" w:rsidP="00420BD2">
            <w:pPr>
              <w:jc w:val="both"/>
              <w:rPr>
                <w:b/>
              </w:rPr>
            </w:pPr>
            <w:r>
              <w:rPr>
                <w:b/>
              </w:rPr>
              <w:t>Typ předmětu</w:t>
            </w:r>
          </w:p>
        </w:tc>
        <w:tc>
          <w:tcPr>
            <w:tcW w:w="3118" w:type="dxa"/>
            <w:gridSpan w:val="4"/>
          </w:tcPr>
          <w:p w:rsidR="000D6DB9" w:rsidRDefault="000D6DB9" w:rsidP="00420BD2">
            <w:pPr>
              <w:jc w:val="both"/>
            </w:pPr>
            <w:r>
              <w:t>povinný</w:t>
            </w:r>
          </w:p>
        </w:tc>
        <w:tc>
          <w:tcPr>
            <w:tcW w:w="2693" w:type="dxa"/>
            <w:gridSpan w:val="3"/>
            <w:shd w:val="clear" w:color="auto" w:fill="F7CAAC"/>
          </w:tcPr>
          <w:p w:rsidR="000D6DB9" w:rsidRDefault="000D6DB9" w:rsidP="00420BD2">
            <w:pPr>
              <w:jc w:val="both"/>
            </w:pPr>
            <w:r>
              <w:rPr>
                <w:b/>
              </w:rPr>
              <w:t>doporučený ročník / semestr</w:t>
            </w:r>
          </w:p>
        </w:tc>
        <w:tc>
          <w:tcPr>
            <w:tcW w:w="958" w:type="dxa"/>
          </w:tcPr>
          <w:p w:rsidR="000D6DB9" w:rsidRDefault="000D6DB9" w:rsidP="00420BD2">
            <w:pPr>
              <w:jc w:val="both"/>
            </w:pPr>
            <w:r>
              <w:t>2/ZS, LS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2C3F72" w:rsidP="00420BD2">
            <w:r>
              <w:t>28c</w:t>
            </w:r>
          </w:p>
        </w:tc>
        <w:tc>
          <w:tcPr>
            <w:tcW w:w="889" w:type="dxa"/>
            <w:shd w:val="clear" w:color="auto" w:fill="F7CAAC"/>
          </w:tcPr>
          <w:p w:rsidR="000D6DB9" w:rsidRDefault="000D6DB9" w:rsidP="00420BD2">
            <w:pPr>
              <w:jc w:val="both"/>
              <w:rPr>
                <w:b/>
              </w:rPr>
            </w:pPr>
            <w:r>
              <w:rPr>
                <w:b/>
              </w:rPr>
              <w:t xml:space="preserve">hod. </w:t>
            </w:r>
          </w:p>
        </w:tc>
        <w:tc>
          <w:tcPr>
            <w:tcW w:w="528" w:type="dxa"/>
          </w:tcPr>
          <w:p w:rsidR="000D6DB9" w:rsidRDefault="000D6DB9" w:rsidP="00420BD2">
            <w:pPr>
              <w:jc w:val="center"/>
            </w:pPr>
            <w:r>
              <w:t>28</w:t>
            </w:r>
          </w:p>
        </w:tc>
        <w:tc>
          <w:tcPr>
            <w:tcW w:w="2444" w:type="dxa"/>
            <w:gridSpan w:val="2"/>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2</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8"/>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5"/>
          </w:tcPr>
          <w:p w:rsidR="000D6DB9" w:rsidRDefault="000D6DB9" w:rsidP="00420BD2">
            <w:pPr>
              <w:jc w:val="both"/>
            </w:pPr>
            <w:r>
              <w:t>zápočet</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cvičení</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8"/>
            <w:tcBorders>
              <w:bottom w:val="nil"/>
            </w:tcBorders>
          </w:tcPr>
          <w:p w:rsidR="000D6DB9" w:rsidRDefault="000D6DB9" w:rsidP="00420BD2">
            <w:r>
              <w:t>Požadavky pro absolvování předmětu:</w:t>
            </w:r>
          </w:p>
          <w:p w:rsidR="000D6DB9" w:rsidRPr="00F83F5D" w:rsidRDefault="000D6DB9" w:rsidP="00D81E97">
            <w:pPr>
              <w:pStyle w:val="Odstavecseseznamem"/>
              <w:numPr>
                <w:ilvl w:val="0"/>
                <w:numId w:val="21"/>
              </w:numPr>
              <w:ind w:left="213" w:hanging="213"/>
              <w:rPr>
                <w:color w:val="000000"/>
                <w:szCs w:val="24"/>
              </w:rPr>
            </w:pPr>
            <w:r>
              <w:t>10 aktivních</w:t>
            </w:r>
            <w:r w:rsidRPr="003B2750">
              <w:t xml:space="preserve"> účast</w:t>
            </w:r>
            <w:r>
              <w:t>í na cvičeních</w:t>
            </w:r>
          </w:p>
          <w:p w:rsidR="000D6DB9" w:rsidRPr="005757B5" w:rsidRDefault="000D6DB9" w:rsidP="00D81E97">
            <w:pPr>
              <w:pStyle w:val="Odstavecseseznamem"/>
              <w:numPr>
                <w:ilvl w:val="0"/>
                <w:numId w:val="21"/>
              </w:numPr>
              <w:ind w:left="213" w:hanging="213"/>
              <w:rPr>
                <w:color w:val="000000"/>
                <w:szCs w:val="24"/>
              </w:rPr>
            </w:pPr>
            <w:r w:rsidRPr="003B2750">
              <w:t>účast na rektorském dni sportu</w:t>
            </w:r>
            <w:r>
              <w:t>.</w:t>
            </w:r>
          </w:p>
        </w:tc>
      </w:tr>
      <w:tr w:rsidR="000D6DB9" w:rsidTr="00420BD2">
        <w:trPr>
          <w:trHeight w:val="76"/>
        </w:trPr>
        <w:tc>
          <w:tcPr>
            <w:tcW w:w="9855" w:type="dxa"/>
            <w:gridSpan w:val="9"/>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8"/>
            <w:tcBorders>
              <w:top w:val="nil"/>
            </w:tcBorders>
          </w:tcPr>
          <w:p w:rsidR="000D6DB9" w:rsidRDefault="000D6DB9" w:rsidP="00420BD2">
            <w:pPr>
              <w:jc w:val="both"/>
            </w:pPr>
            <w:r>
              <w:t>Mgr. Zdeněk Melichárek,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8"/>
            <w:tcBorders>
              <w:top w:val="nil"/>
            </w:tcBorders>
          </w:tcPr>
          <w:p w:rsidR="000D6DB9" w:rsidRDefault="000D6DB9" w:rsidP="00420BD2">
            <w:pPr>
              <w:jc w:val="both"/>
            </w:pPr>
            <w:r w:rsidRPr="000233F7">
              <w:rPr>
                <w:spacing w:val="2"/>
              </w:rPr>
              <w:t>Garant</w:t>
            </w:r>
            <w:r>
              <w:rPr>
                <w:spacing w:val="2"/>
              </w:rPr>
              <w:t xml:space="preserve"> stanovuje koncepci předmětu a</w:t>
            </w:r>
            <w:r w:rsidRPr="000233F7">
              <w:rPr>
                <w:spacing w:val="2"/>
              </w:rPr>
              <w:t xml:space="preserve"> </w:t>
            </w:r>
            <w:r>
              <w:rPr>
                <w:spacing w:val="2"/>
              </w:rPr>
              <w:t>podílí se na zabezpečení sportovních aktivit v rozsahu 100 %, dále stanovuje koncepci cvičení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8"/>
            <w:tcBorders>
              <w:bottom w:val="nil"/>
            </w:tcBorders>
          </w:tcPr>
          <w:p w:rsidR="000D6DB9" w:rsidRPr="003B2750" w:rsidRDefault="000D6DB9" w:rsidP="00420BD2">
            <w:pPr>
              <w:jc w:val="both"/>
            </w:pPr>
            <w:r>
              <w:t xml:space="preserve">Mgr. Miroslav Uherka </w:t>
            </w:r>
          </w:p>
          <w:p w:rsidR="000D6DB9" w:rsidRDefault="000D6DB9" w:rsidP="00420BD2">
            <w:pPr>
              <w:jc w:val="both"/>
            </w:pPr>
            <w:r>
              <w:t>Mgr. Lubomír Jenyš</w:t>
            </w:r>
          </w:p>
        </w:tc>
      </w:tr>
      <w:tr w:rsidR="000D6DB9" w:rsidTr="00420BD2">
        <w:trPr>
          <w:trHeight w:val="70"/>
        </w:trPr>
        <w:tc>
          <w:tcPr>
            <w:tcW w:w="9855" w:type="dxa"/>
            <w:gridSpan w:val="9"/>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8"/>
            <w:tcBorders>
              <w:bottom w:val="nil"/>
            </w:tcBorders>
          </w:tcPr>
          <w:p w:rsidR="000D6DB9" w:rsidRDefault="000D6DB9" w:rsidP="00420BD2">
            <w:pPr>
              <w:jc w:val="both"/>
            </w:pPr>
          </w:p>
        </w:tc>
      </w:tr>
      <w:tr w:rsidR="000D6DB9" w:rsidTr="00420BD2">
        <w:trPr>
          <w:trHeight w:val="992"/>
        </w:trPr>
        <w:tc>
          <w:tcPr>
            <w:tcW w:w="9855" w:type="dxa"/>
            <w:gridSpan w:val="9"/>
            <w:tcBorders>
              <w:top w:val="nil"/>
              <w:bottom w:val="single" w:sz="12" w:space="0" w:color="auto"/>
            </w:tcBorders>
          </w:tcPr>
          <w:p w:rsidR="000D6DB9" w:rsidRDefault="000D6DB9" w:rsidP="00420BD2">
            <w:pPr>
              <w:autoSpaceDE w:val="0"/>
              <w:autoSpaceDN w:val="0"/>
              <w:adjustRightInd w:val="0"/>
              <w:jc w:val="both"/>
            </w:pPr>
            <w:r w:rsidRPr="00CD682C">
              <w:rPr>
                <w:b/>
              </w:rPr>
              <w:t>Aerobik</w:t>
            </w:r>
            <w:r w:rsidRPr="003B2750">
              <w:t xml:space="preserve"> - tato pohybová aktivita blízká p</w:t>
            </w:r>
            <w:r w:rsidRPr="003B2750">
              <w:rPr>
                <w:rFonts w:cs="TimesNewRoman"/>
              </w:rPr>
              <w:t>ř</w:t>
            </w:r>
            <w:r w:rsidRPr="003B2750">
              <w:t xml:space="preserve">edevším ženské </w:t>
            </w:r>
            <w:r w:rsidRPr="003B2750">
              <w:rPr>
                <w:rFonts w:cs="TimesNewRoman"/>
              </w:rPr>
              <w:t>č</w:t>
            </w:r>
            <w:r w:rsidRPr="003B2750">
              <w:t>ásti studentstva, která by v jednotlivých na se</w:t>
            </w:r>
            <w:r>
              <w:t xml:space="preserve">be navazujících </w:t>
            </w:r>
            <w:r w:rsidRPr="003B2750">
              <w:t>lekcích mohla rozvíjet svou fyzickou kondici, využívaje r</w:t>
            </w:r>
            <w:r w:rsidRPr="003B2750">
              <w:rPr>
                <w:rFonts w:cs="TimesNewRoman"/>
              </w:rPr>
              <w:t>ů</w:t>
            </w:r>
            <w:r w:rsidRPr="003B2750">
              <w:t>zn</w:t>
            </w:r>
            <w:r>
              <w:t xml:space="preserve">ých forem aerobiku (kalanetika, </w:t>
            </w:r>
            <w:r w:rsidRPr="003B2750">
              <w:t>step aerobik atd.)</w:t>
            </w:r>
          </w:p>
          <w:p w:rsidR="000D6DB9" w:rsidRDefault="000D6DB9" w:rsidP="00420BD2">
            <w:pPr>
              <w:autoSpaceDE w:val="0"/>
              <w:autoSpaceDN w:val="0"/>
              <w:adjustRightInd w:val="0"/>
              <w:jc w:val="both"/>
            </w:pPr>
            <w:r w:rsidRPr="00CD682C">
              <w:rPr>
                <w:b/>
              </w:rPr>
              <w:t>Indoor Cycling, spinning</w:t>
            </w:r>
            <w:r w:rsidRPr="003B2750">
              <w:t xml:space="preserve"> - moderní forma kondi</w:t>
            </w:r>
            <w:r w:rsidRPr="003B2750">
              <w:rPr>
                <w:rFonts w:cs="TimesNewRoman"/>
              </w:rPr>
              <w:t>č</w:t>
            </w:r>
            <w:r w:rsidRPr="003B2750">
              <w:t>ního programu provozovaného na speciá</w:t>
            </w:r>
            <w:r>
              <w:t xml:space="preserve">lních spinningových </w:t>
            </w:r>
            <w:r w:rsidRPr="003B2750">
              <w:t>cyklotrenažerech pod vedením odborných instruktor</w:t>
            </w:r>
            <w:r w:rsidRPr="003B2750">
              <w:rPr>
                <w:rFonts w:cs="TimesNewRoman"/>
              </w:rPr>
              <w:t xml:space="preserve">ů </w:t>
            </w:r>
            <w:r>
              <w:t xml:space="preserve">pestrou formou s individuálním </w:t>
            </w:r>
            <w:r w:rsidRPr="003B2750">
              <w:t>prog</w:t>
            </w:r>
            <w:r>
              <w:t xml:space="preserve">ramem pro zlepšení </w:t>
            </w:r>
            <w:r w:rsidRPr="003B2750">
              <w:t>fyzické kondice.</w:t>
            </w:r>
          </w:p>
          <w:p w:rsidR="000D6DB9" w:rsidRPr="003B2750" w:rsidRDefault="000D6DB9" w:rsidP="00420BD2">
            <w:pPr>
              <w:autoSpaceDE w:val="0"/>
              <w:autoSpaceDN w:val="0"/>
              <w:adjustRightInd w:val="0"/>
              <w:jc w:val="both"/>
            </w:pPr>
            <w:r>
              <w:rPr>
                <w:b/>
              </w:rPr>
              <w:t>Sálová k</w:t>
            </w:r>
            <w:r w:rsidRPr="00CD682C">
              <w:rPr>
                <w:b/>
              </w:rPr>
              <w:t>opaná</w:t>
            </w:r>
            <w:r w:rsidRPr="003B2750">
              <w:t xml:space="preserve"> - cílem této aktivity je rozvíjet individuální </w:t>
            </w:r>
            <w:r w:rsidRPr="003B2750">
              <w:rPr>
                <w:rFonts w:cs="TimesNewRoman"/>
              </w:rPr>
              <w:t>č</w:t>
            </w:r>
            <w:r w:rsidRPr="003B2750">
              <w:t>innosti hrá</w:t>
            </w:r>
            <w:r w:rsidRPr="003B2750">
              <w:rPr>
                <w:rFonts w:cs="TimesNewRoman"/>
              </w:rPr>
              <w:t>čů</w:t>
            </w:r>
            <w:r w:rsidRPr="003B2750">
              <w:t>, vedení mí</w:t>
            </w:r>
            <w:r w:rsidRPr="003B2750">
              <w:rPr>
                <w:rFonts w:cs="TimesNewRoman"/>
              </w:rPr>
              <w:t>č</w:t>
            </w:r>
            <w:r w:rsidRPr="003B2750">
              <w:t>e, st</w:t>
            </w:r>
            <w:r w:rsidRPr="003B2750">
              <w:rPr>
                <w:rFonts w:cs="TimesNewRoman"/>
              </w:rPr>
              <w:t>ř</w:t>
            </w:r>
            <w:r w:rsidRPr="003B2750">
              <w:t>elba, p</w:t>
            </w:r>
            <w:r w:rsidRPr="003B2750">
              <w:rPr>
                <w:rFonts w:cs="TimesNewRoman"/>
              </w:rPr>
              <w:t>ř</w:t>
            </w:r>
            <w:r>
              <w:t xml:space="preserve">ihrávka na krátkou, </w:t>
            </w:r>
            <w:r w:rsidRPr="003B2750">
              <w:t>St</w:t>
            </w:r>
            <w:r w:rsidRPr="003B2750">
              <w:rPr>
                <w:rFonts w:cs="TimesNewRoman"/>
              </w:rPr>
              <w:t>ř</w:t>
            </w:r>
            <w:r>
              <w:t xml:space="preserve">ední </w:t>
            </w:r>
            <w:r w:rsidRPr="003B2750">
              <w:t>a dlouhou vzdálenost, dribling s mí</w:t>
            </w:r>
            <w:r w:rsidRPr="003B2750">
              <w:rPr>
                <w:rFonts w:cs="TimesNewRoman"/>
              </w:rPr>
              <w:t>č</w:t>
            </w:r>
            <w:r w:rsidRPr="003B2750">
              <w:t>em, kondi</w:t>
            </w:r>
            <w:r w:rsidRPr="003B2750">
              <w:rPr>
                <w:rFonts w:cs="TimesNewRoman"/>
              </w:rPr>
              <w:t>č</w:t>
            </w:r>
            <w:r w:rsidRPr="003B2750">
              <w:t xml:space="preserve">ní trénink, herní </w:t>
            </w:r>
            <w:r w:rsidRPr="003B2750">
              <w:rPr>
                <w:rFonts w:cs="TimesNewRoman"/>
              </w:rPr>
              <w:t>č</w:t>
            </w:r>
            <w:r w:rsidRPr="003B2750">
              <w:t>innosti družstva i jednotlivc</w:t>
            </w:r>
            <w:r w:rsidRPr="003B2750">
              <w:rPr>
                <w:rFonts w:cs="TimesNewRoman"/>
              </w:rPr>
              <w:t>ů</w:t>
            </w:r>
            <w:r>
              <w:rPr>
                <w:rFonts w:cs="TimesNewRoman"/>
              </w:rPr>
              <w:t xml:space="preserve"> jsou </w:t>
            </w:r>
            <w:r w:rsidRPr="003B2750">
              <w:rPr>
                <w:rFonts w:cs="TimesNewRoman"/>
              </w:rPr>
              <w:t>rozvíjeny</w:t>
            </w:r>
            <w:r>
              <w:t xml:space="preserve"> </w:t>
            </w:r>
            <w:r w:rsidRPr="003B2750">
              <w:t>v </w:t>
            </w:r>
            <w:r w:rsidRPr="003B2750">
              <w:rPr>
                <w:rFonts w:cs="TimesNewRoman"/>
              </w:rPr>
              <w:t>ř</w:t>
            </w:r>
            <w:r w:rsidRPr="003B2750">
              <w:t>ádné h</w:t>
            </w:r>
            <w:r w:rsidRPr="003B2750">
              <w:rPr>
                <w:rFonts w:cs="TimesNewRoman"/>
              </w:rPr>
              <w:t>ř</w:t>
            </w:r>
            <w:r w:rsidRPr="003B2750">
              <w:t>e.</w:t>
            </w:r>
          </w:p>
          <w:p w:rsidR="000D6DB9" w:rsidRPr="003B2750" w:rsidRDefault="000D6DB9" w:rsidP="00420BD2">
            <w:pPr>
              <w:autoSpaceDE w:val="0"/>
              <w:autoSpaceDN w:val="0"/>
              <w:adjustRightInd w:val="0"/>
              <w:jc w:val="both"/>
            </w:pPr>
            <w:r w:rsidRPr="00CD682C">
              <w:rPr>
                <w:b/>
              </w:rPr>
              <w:t>Squash</w:t>
            </w:r>
            <w:r w:rsidRPr="003B2750">
              <w:t xml:space="preserve"> - pat</w:t>
            </w:r>
            <w:r w:rsidRPr="003B2750">
              <w:rPr>
                <w:rFonts w:cs="TimesNewRoman"/>
              </w:rPr>
              <w:t>ř</w:t>
            </w:r>
            <w:r w:rsidRPr="003B2750">
              <w:t>í do tzv. pálkových her. Jsou rozvíjeny základní údery, pohyb hrá</w:t>
            </w:r>
            <w:r w:rsidRPr="003B2750">
              <w:rPr>
                <w:rFonts w:cs="TimesNewRoman"/>
              </w:rPr>
              <w:t>č</w:t>
            </w:r>
            <w:r w:rsidRPr="003B2750">
              <w:t>e, technika a taktické prvky p</w:t>
            </w:r>
            <w:r w:rsidRPr="003B2750">
              <w:rPr>
                <w:rFonts w:cs="TimesNewRoman"/>
              </w:rPr>
              <w:t>ř</w:t>
            </w:r>
            <w:r w:rsidRPr="003B2750">
              <w:t>i h</w:t>
            </w:r>
            <w:r w:rsidRPr="003B2750">
              <w:rPr>
                <w:rFonts w:cs="TimesNewRoman"/>
              </w:rPr>
              <w:t>ř</w:t>
            </w:r>
            <w:r>
              <w:t xml:space="preserve">e. </w:t>
            </w:r>
            <w:r w:rsidRPr="003B2750">
              <w:t>Fyzicky náro</w:t>
            </w:r>
            <w:r w:rsidRPr="003B2750">
              <w:rPr>
                <w:rFonts w:cs="TimesNewRoman"/>
              </w:rPr>
              <w:t>č</w:t>
            </w:r>
            <w:r w:rsidRPr="003B2750">
              <w:t>ná, ale pestrá pálková hra.</w:t>
            </w:r>
          </w:p>
          <w:p w:rsidR="000D6DB9" w:rsidRDefault="000D6DB9" w:rsidP="00420BD2">
            <w:pPr>
              <w:autoSpaceDE w:val="0"/>
              <w:autoSpaceDN w:val="0"/>
              <w:adjustRightInd w:val="0"/>
              <w:jc w:val="both"/>
            </w:pPr>
            <w:r w:rsidRPr="009E1C63">
              <w:rPr>
                <w:b/>
              </w:rPr>
              <w:t>Stolní tenis</w:t>
            </w:r>
            <w:r>
              <w:t xml:space="preserve"> - Cílem předmětu je dosáhnout toho, aby každý student zvládl všechny základní údery stolního tenisu </w:t>
            </w:r>
            <w:r>
              <w:br/>
              <w:t>a byl schopen samostatné hry. Student se seznámí se základy pravidel hry stolního tenisu a osvojí si základní technicko - taktické úkoly v samotné hře.</w:t>
            </w:r>
          </w:p>
          <w:p w:rsidR="000D6DB9" w:rsidRPr="00F83F5D" w:rsidRDefault="000D6DB9" w:rsidP="00420BD2">
            <w:pPr>
              <w:autoSpaceDE w:val="0"/>
              <w:autoSpaceDN w:val="0"/>
              <w:adjustRightInd w:val="0"/>
              <w:jc w:val="both"/>
              <w:rPr>
                <w:color w:val="000000"/>
                <w:szCs w:val="24"/>
              </w:rPr>
            </w:pPr>
            <w:r w:rsidRPr="00D765CF">
              <w:rPr>
                <w:b/>
                <w:color w:val="000000"/>
                <w:szCs w:val="24"/>
              </w:rPr>
              <w:t>Posilování a fitness</w:t>
            </w:r>
            <w:r>
              <w:rPr>
                <w:color w:val="000000"/>
                <w:szCs w:val="24"/>
              </w:rPr>
              <w:t xml:space="preserve"> – základy kondičního posilování. Posilování základních svalových partií. Nácvik dýchání, technika posilování. </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7"/>
            <w:tcBorders>
              <w:top w:val="nil"/>
              <w:bottom w:val="nil"/>
            </w:tcBorders>
          </w:tcPr>
          <w:p w:rsidR="000D6DB9" w:rsidRDefault="000D6DB9" w:rsidP="00420BD2">
            <w:pPr>
              <w:jc w:val="both"/>
            </w:pPr>
          </w:p>
        </w:tc>
      </w:tr>
      <w:tr w:rsidR="000D6DB9" w:rsidTr="00420BD2">
        <w:trPr>
          <w:trHeight w:val="823"/>
        </w:trPr>
        <w:tc>
          <w:tcPr>
            <w:tcW w:w="9855" w:type="dxa"/>
            <w:gridSpan w:val="9"/>
            <w:tcBorders>
              <w:top w:val="nil"/>
            </w:tcBorders>
          </w:tcPr>
          <w:p w:rsidR="000D6DB9" w:rsidRPr="00C03A29" w:rsidRDefault="000D6DB9" w:rsidP="00420BD2">
            <w:pPr>
              <w:spacing w:before="60"/>
              <w:jc w:val="both"/>
              <w:rPr>
                <w:b/>
              </w:rPr>
            </w:pPr>
            <w:r w:rsidRPr="00C03A29">
              <w:rPr>
                <w:b/>
              </w:rPr>
              <w:t>Doporučená literatura:</w:t>
            </w:r>
          </w:p>
          <w:p w:rsidR="000D6DB9" w:rsidRDefault="00ED1ED2" w:rsidP="00420BD2">
            <w:pPr>
              <w:jc w:val="both"/>
            </w:pPr>
            <w:r>
              <w:t>MACÁKOVÁ</w:t>
            </w:r>
            <w:r w:rsidR="000D6DB9">
              <w:t>, Marcela</w:t>
            </w:r>
            <w:del w:id="3055" w:author="Eva Batůšková" w:date="2018-11-19T12:01:00Z">
              <w:r w:rsidR="000D6DB9" w:rsidDel="00983B77">
                <w:delText>.</w:delText>
              </w:r>
            </w:del>
            <w:r w:rsidR="000D6DB9">
              <w:t xml:space="preserve"> </w:t>
            </w:r>
            <w:ins w:id="3056" w:author="Eva Batůšková" w:date="2018-11-19T12:01:00Z">
              <w:r w:rsidR="00983B77">
                <w:t>(</w:t>
              </w:r>
            </w:ins>
            <w:ins w:id="3057" w:author="Jan Strohmandl" w:date="2018-11-17T21:18:00Z">
              <w:r>
                <w:t>2001</w:t>
              </w:r>
            </w:ins>
            <w:ins w:id="3058" w:author="Eva Batůšková" w:date="2018-11-19T12:01:00Z">
              <w:r w:rsidR="00983B77">
                <w:t>)</w:t>
              </w:r>
            </w:ins>
            <w:ins w:id="3059" w:author="Jan Strohmandl" w:date="2018-11-17T21:18:00Z">
              <w:r>
                <w:t xml:space="preserve">. </w:t>
              </w:r>
            </w:ins>
            <w:r w:rsidR="000D6DB9">
              <w:rPr>
                <w:i/>
                <w:iCs/>
              </w:rPr>
              <w:t>Aerobik : moderní formy aerobiku, výživa a cviky pro dobrou kondici, soutěže v aerobiku</w:t>
            </w:r>
            <w:r w:rsidR="000D6DB9">
              <w:t>. Praha: Grada</w:t>
            </w:r>
            <w:ins w:id="3060" w:author="Jan Strohmandl" w:date="2018-11-17T21:18:00Z">
              <w:r>
                <w:t>.</w:t>
              </w:r>
            </w:ins>
            <w:del w:id="3061" w:author="Jan Strohmandl" w:date="2018-11-17T21:18:00Z">
              <w:r w:rsidR="000D6DB9" w:rsidDel="00ED1ED2">
                <w:delText>, 2001.</w:delText>
              </w:r>
            </w:del>
          </w:p>
          <w:p w:rsidR="000D6DB9" w:rsidRDefault="00ED1ED2" w:rsidP="00420BD2">
            <w:pPr>
              <w:jc w:val="both"/>
            </w:pPr>
            <w:r>
              <w:t>SIDWELLS,</w:t>
            </w:r>
            <w:r w:rsidR="000D6DB9">
              <w:t xml:space="preserve"> Ch. </w:t>
            </w:r>
            <w:ins w:id="3062" w:author="Eva Batůšková" w:date="2018-11-19T12:01:00Z">
              <w:r w:rsidR="00983B77">
                <w:t>(</w:t>
              </w:r>
            </w:ins>
            <w:ins w:id="3063" w:author="Jan Strohmandl" w:date="2018-11-17T21:18:00Z">
              <w:r>
                <w:t>2004</w:t>
              </w:r>
            </w:ins>
            <w:ins w:id="3064" w:author="Eva Batůšková" w:date="2018-11-19T12:01:00Z">
              <w:r w:rsidR="00983B77">
                <w:t>)</w:t>
              </w:r>
            </w:ins>
            <w:ins w:id="3065" w:author="Jan Strohmandl" w:date="2018-11-17T21:18:00Z">
              <w:r>
                <w:t xml:space="preserve">. </w:t>
              </w:r>
            </w:ins>
            <w:r w:rsidR="000D6DB9">
              <w:rPr>
                <w:i/>
                <w:iCs/>
              </w:rPr>
              <w:t>Velká kniha o cyklistice</w:t>
            </w:r>
            <w:r w:rsidR="000D6DB9">
              <w:t>. Slovart Bratislava</w:t>
            </w:r>
            <w:ins w:id="3066" w:author="Jan Strohmandl" w:date="2018-11-17T21:18:00Z">
              <w:r>
                <w:t>.</w:t>
              </w:r>
            </w:ins>
            <w:del w:id="3067" w:author="Jan Strohmandl" w:date="2018-11-17T21:18:00Z">
              <w:r w:rsidR="000D6DB9" w:rsidDel="00ED1ED2">
                <w:delText>,</w:delText>
              </w:r>
            </w:del>
            <w:r w:rsidR="000D6DB9">
              <w:t xml:space="preserve"> </w:t>
            </w:r>
            <w:del w:id="3068" w:author="Jan Strohmandl" w:date="2018-11-17T21:18:00Z">
              <w:r w:rsidR="000D6DB9" w:rsidDel="00ED1ED2">
                <w:delText>2004.</w:delText>
              </w:r>
            </w:del>
          </w:p>
          <w:p w:rsidR="000D6DB9" w:rsidRDefault="00ED1ED2" w:rsidP="00420BD2">
            <w:pPr>
              <w:jc w:val="both"/>
            </w:pPr>
            <w:r>
              <w:t>JOHNNY</w:t>
            </w:r>
            <w:r w:rsidR="000D6DB9">
              <w:t xml:space="preserve">, G. </w:t>
            </w:r>
            <w:r w:rsidR="000D6DB9">
              <w:rPr>
                <w:i/>
                <w:iCs/>
              </w:rPr>
              <w:t>Spinning Instruktor Manual</w:t>
            </w:r>
            <w:r w:rsidR="000D6DB9">
              <w:t>.</w:t>
            </w:r>
          </w:p>
          <w:p w:rsidR="000D6DB9" w:rsidRDefault="00ED1ED2" w:rsidP="00420BD2">
            <w:pPr>
              <w:jc w:val="both"/>
            </w:pPr>
            <w:r>
              <w:t xml:space="preserve">NEUMANN, G.,PFÜTZNER A., HOTTENROTT, K. </w:t>
            </w:r>
            <w:ins w:id="3069" w:author="Eva Batůšková" w:date="2018-11-19T12:01:00Z">
              <w:r w:rsidR="00983B77">
                <w:t>(</w:t>
              </w:r>
            </w:ins>
            <w:moveToRangeStart w:id="3070" w:author="Jan Strohmandl" w:date="2018-11-17T21:19:00Z" w:name="move530252884"/>
            <w:moveTo w:id="3071" w:author="Jan Strohmandl" w:date="2018-11-17T21:19:00Z">
              <w:r>
                <w:t>2005</w:t>
              </w:r>
            </w:moveTo>
            <w:ins w:id="3072" w:author="Eva Batůšková" w:date="2018-11-19T12:01:00Z">
              <w:r w:rsidR="00983B77">
                <w:t>)</w:t>
              </w:r>
            </w:ins>
            <w:moveTo w:id="3073" w:author="Jan Strohmandl" w:date="2018-11-17T21:19:00Z">
              <w:r>
                <w:t xml:space="preserve">. </w:t>
              </w:r>
            </w:moveTo>
            <w:moveToRangeEnd w:id="3070"/>
            <w:r w:rsidR="000D6DB9">
              <w:rPr>
                <w:i/>
                <w:iCs/>
              </w:rPr>
              <w:t>Trénink pod kontrolou</w:t>
            </w:r>
            <w:r w:rsidR="000D6DB9">
              <w:t xml:space="preserve">. </w:t>
            </w:r>
            <w:moveFromRangeStart w:id="3074" w:author="Jan Strohmandl" w:date="2018-11-17T21:19:00Z" w:name="move530252884"/>
            <w:moveFrom w:id="3075" w:author="Jan Strohmandl" w:date="2018-11-17T21:19:00Z">
              <w:r w:rsidR="000D6DB9" w:rsidDel="00ED1ED2">
                <w:t xml:space="preserve">2005. </w:t>
              </w:r>
            </w:moveFrom>
            <w:moveFromRangeEnd w:id="3074"/>
            <w:r w:rsidR="000D6DB9">
              <w:t>ISBN 80-247-0967-3.</w:t>
            </w:r>
          </w:p>
          <w:p w:rsidR="000D6DB9" w:rsidRDefault="00ED1ED2" w:rsidP="00420BD2">
            <w:pPr>
              <w:jc w:val="both"/>
            </w:pPr>
            <w:r>
              <w:t xml:space="preserve">HÝBNER </w:t>
            </w:r>
            <w:r w:rsidR="000D6DB9">
              <w:t>J.</w:t>
            </w:r>
            <w:del w:id="3076" w:author="Jan Strohmandl" w:date="2018-11-17T21:19:00Z">
              <w:r w:rsidR="000D6DB9" w:rsidDel="00ED1ED2">
                <w:delText>:</w:delText>
              </w:r>
            </w:del>
            <w:r w:rsidR="000D6DB9">
              <w:t xml:space="preserve"> </w:t>
            </w:r>
            <w:ins w:id="3077" w:author="Eva Batůšková" w:date="2018-11-19T12:01:00Z">
              <w:r w:rsidR="00983B77">
                <w:t>(</w:t>
              </w:r>
            </w:ins>
            <w:ins w:id="3078" w:author="Jan Strohmandl" w:date="2018-11-17T21:19:00Z">
              <w:r>
                <w:t>2002</w:t>
              </w:r>
            </w:ins>
            <w:ins w:id="3079" w:author="Eva Batůšková" w:date="2018-11-19T12:02:00Z">
              <w:r w:rsidR="00983B77">
                <w:t>)</w:t>
              </w:r>
            </w:ins>
            <w:ins w:id="3080" w:author="Jan Strohmandl" w:date="2018-11-17T21:19:00Z">
              <w:r>
                <w:t xml:space="preserve">. </w:t>
              </w:r>
            </w:ins>
            <w:r w:rsidR="000D6DB9">
              <w:rPr>
                <w:i/>
                <w:iCs/>
              </w:rPr>
              <w:t>Stolní tenis - technika úderů, taktika hry, příprava mládeže</w:t>
            </w:r>
            <w:r w:rsidR="000D6DB9">
              <w:t xml:space="preserve">. Praha: Grada, </w:t>
            </w:r>
            <w:del w:id="3081" w:author="Jan Strohmandl" w:date="2018-11-17T21:19:00Z">
              <w:r w:rsidR="000D6DB9" w:rsidDel="00ED1ED2">
                <w:delText xml:space="preserve">2002. </w:delText>
              </w:r>
            </w:del>
            <w:r w:rsidR="000D6DB9">
              <w:t>ISBN 80-247-0306-8.</w:t>
            </w:r>
          </w:p>
          <w:p w:rsidR="000D6DB9" w:rsidRDefault="000D6DB9" w:rsidP="00420BD2">
            <w:pPr>
              <w:jc w:val="both"/>
            </w:pPr>
          </w:p>
        </w:tc>
      </w:tr>
      <w:tr w:rsidR="000D6DB9" w:rsidTr="00420BD2">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both"/>
            </w:pPr>
          </w:p>
        </w:tc>
        <w:tc>
          <w:tcPr>
            <w:tcW w:w="4179" w:type="dxa"/>
            <w:gridSpan w:val="5"/>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9"/>
            <w:shd w:val="clear" w:color="auto" w:fill="F7CAAC"/>
          </w:tcPr>
          <w:p w:rsidR="000D6DB9" w:rsidRDefault="000D6DB9" w:rsidP="00420BD2">
            <w:pPr>
              <w:jc w:val="both"/>
              <w:rPr>
                <w:b/>
              </w:rPr>
            </w:pPr>
            <w:r>
              <w:rPr>
                <w:b/>
              </w:rPr>
              <w:t>Informace o způsobu kontaktu s vyučujícím</w:t>
            </w:r>
          </w:p>
        </w:tc>
      </w:tr>
      <w:tr w:rsidR="000D6DB9" w:rsidTr="00420BD2">
        <w:trPr>
          <w:trHeight w:val="548"/>
        </w:trPr>
        <w:tc>
          <w:tcPr>
            <w:tcW w:w="9855" w:type="dxa"/>
            <w:gridSpan w:val="9"/>
          </w:tcPr>
          <w:p w:rsidR="000D6DB9" w:rsidRDefault="000D6DB9" w:rsidP="00420BD2">
            <w:pPr>
              <w:jc w:val="both"/>
            </w:pPr>
          </w:p>
        </w:tc>
      </w:tr>
    </w:tbl>
    <w:p w:rsidR="000D6DB9" w:rsidRDefault="000D6DB9" w:rsidP="000D6DB9"/>
    <w:p w:rsidR="000D6DB9" w:rsidRDefault="000D6DB9" w:rsidP="000D6DB9">
      <w:pPr>
        <w:spacing w:after="160" w:line="259" w:lineRule="auto"/>
      </w:pPr>
    </w:p>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spacing w:line="256" w:lineRule="auto"/>
              <w:jc w:val="both"/>
              <w:rPr>
                <w:b/>
                <w:sz w:val="28"/>
                <w:lang w:eastAsia="en-US"/>
              </w:rPr>
            </w:pPr>
            <w:r>
              <w:br w:type="page"/>
            </w:r>
            <w:r>
              <w:rPr>
                <w:b/>
                <w:sz w:val="28"/>
                <w:lang w:eastAsia="en-US"/>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rsidR="000D6DB9" w:rsidRDefault="000D6DB9" w:rsidP="00420BD2">
            <w:pPr>
              <w:spacing w:line="256" w:lineRule="auto"/>
              <w:jc w:val="both"/>
              <w:rPr>
                <w:b/>
                <w:lang w:eastAsia="en-US"/>
              </w:rPr>
            </w:pPr>
            <w:r>
              <w:rPr>
                <w:b/>
                <w:lang w:eastAsia="en-US"/>
              </w:rPr>
              <w:t>Studentská odborná aktivita</w:t>
            </w:r>
          </w:p>
        </w:tc>
      </w:tr>
      <w:tr w:rsidR="000D6DB9" w:rsidTr="00420BD2">
        <w:trPr>
          <w:trHeight w:val="249"/>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56" w:lineRule="auto"/>
              <w:jc w:val="both"/>
              <w:rPr>
                <w:lang w:eastAsia="en-US"/>
              </w:rPr>
            </w:pPr>
            <w:r>
              <w:rPr>
                <w:lang w:eastAsia="en-US"/>
              </w:rPr>
              <w:t xml:space="preserve">povinně – volitelný </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56" w:lineRule="auto"/>
              <w:jc w:val="both"/>
              <w:rPr>
                <w:lang w:eastAsia="en-US"/>
              </w:rPr>
            </w:pPr>
            <w:r>
              <w:rPr>
                <w:lang w:eastAsia="en-US"/>
              </w:rPr>
              <w:t>3/L</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56" w:lineRule="auto"/>
              <w:jc w:val="both"/>
              <w:rPr>
                <w:lang w:eastAsia="en-US"/>
              </w:rPr>
            </w:pPr>
            <w:r>
              <w:rPr>
                <w:lang w:eastAsia="en-US"/>
              </w:rP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rsidR="000D6DB9" w:rsidRDefault="000D6DB9" w:rsidP="00420BD2">
            <w:pPr>
              <w:spacing w:line="256" w:lineRule="auto"/>
              <w:jc w:val="both"/>
              <w:rPr>
                <w:lang w:eastAsia="en-US"/>
              </w:rPr>
            </w:pPr>
            <w:r>
              <w:rPr>
                <w:lang w:eastAsia="en-US"/>
              </w:rP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rsidR="000D6DB9" w:rsidRDefault="000D6DB9" w:rsidP="00420BD2">
            <w:pPr>
              <w:spacing w:line="256" w:lineRule="auto"/>
              <w:rPr>
                <w:lang w:eastAsia="en-US"/>
              </w:rPr>
            </w:pPr>
            <w:r>
              <w:rPr>
                <w:lang w:eastAsia="en-US"/>
              </w:rPr>
              <w:t>Pro získání zápočtu je nutné:</w:t>
            </w:r>
          </w:p>
          <w:p w:rsidR="000D6DB9" w:rsidRDefault="000D6DB9" w:rsidP="00D81E97">
            <w:pPr>
              <w:numPr>
                <w:ilvl w:val="0"/>
                <w:numId w:val="27"/>
              </w:numPr>
              <w:spacing w:line="257" w:lineRule="auto"/>
              <w:ind w:left="357" w:hanging="357"/>
              <w:jc w:val="both"/>
              <w:rPr>
                <w:lang w:eastAsia="en-US"/>
              </w:rPr>
            </w:pPr>
            <w:r>
              <w:rPr>
                <w:lang w:eastAsia="en-US"/>
              </w:rPr>
              <w:t xml:space="preserve">vypracovat vědeckou práci na úrovni bakalářského studijního programu </w:t>
            </w:r>
            <w:r>
              <w:rPr>
                <w:lang w:eastAsia="en-US"/>
              </w:rPr>
              <w:br/>
              <w:t xml:space="preserve">a s ní se přihlásit na Studentskou vědeckou činnost v daném roce </w:t>
            </w:r>
            <w:r>
              <w:rPr>
                <w:lang w:eastAsia="en-US"/>
              </w:rPr>
              <w:br/>
              <w:t>a obhájit ji při soutěži SVOČ.</w:t>
            </w:r>
          </w:p>
          <w:p w:rsidR="000D6DB9" w:rsidRDefault="000D6DB9" w:rsidP="00420BD2">
            <w:pPr>
              <w:spacing w:line="256" w:lineRule="auto"/>
              <w:ind w:left="720"/>
              <w:rPr>
                <w:lang w:eastAsia="en-US"/>
              </w:rPr>
            </w:pP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rsidR="000D6DB9" w:rsidRDefault="000D6DB9" w:rsidP="00420BD2">
            <w:pPr>
              <w:spacing w:line="256" w:lineRule="auto"/>
              <w:jc w:val="both"/>
              <w:rPr>
                <w:lang w:eastAsia="en-US"/>
              </w:rPr>
            </w:pPr>
            <w:r>
              <w:rPr>
                <w:lang w:eastAsia="en-US"/>
              </w:rPr>
              <w:t>prof. Ing. Dušan Vičar,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rsidR="000D6DB9" w:rsidRDefault="000D6DB9" w:rsidP="00420BD2">
            <w:pPr>
              <w:spacing w:line="256" w:lineRule="auto"/>
              <w:jc w:val="both"/>
              <w:rPr>
                <w:lang w:eastAsia="en-US"/>
              </w:rPr>
            </w:pPr>
            <w:r>
              <w:rPr>
                <w:lang w:eastAsia="en-US"/>
              </w:rPr>
              <w:t xml:space="preserve">Garant se podílí na řízení systému organizace předmětu a spolu s mentorem SVOČ dohlíží na kvalitu a vyhodnocení zpracovaných vědeckých prací. </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spacing w:line="256" w:lineRule="auto"/>
              <w:jc w:val="both"/>
              <w:rPr>
                <w:lang w:eastAsia="en-US"/>
              </w:rPr>
            </w:pP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spacing w:line="256" w:lineRule="auto"/>
              <w:jc w:val="both"/>
              <w:rPr>
                <w:lang w:eastAsia="en-US"/>
              </w:rPr>
            </w:pPr>
          </w:p>
        </w:tc>
      </w:tr>
      <w:tr w:rsidR="000D6DB9" w:rsidTr="00420BD2">
        <w:trPr>
          <w:trHeight w:val="1691"/>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autoSpaceDE w:val="0"/>
              <w:autoSpaceDN w:val="0"/>
              <w:adjustRightInd w:val="0"/>
              <w:spacing w:line="256" w:lineRule="auto"/>
              <w:jc w:val="both"/>
              <w:rPr>
                <w:lang w:eastAsia="en-US"/>
              </w:rPr>
            </w:pPr>
            <w:r>
              <w:rPr>
                <w:color w:val="000000"/>
                <w:spacing w:val="-4"/>
                <w:lang w:eastAsia="en-US"/>
              </w:rPr>
              <w:t>Cílem předmětu je umožnit studentům zúčastnit se vědeckých a odborných činností fakulty.</w:t>
            </w:r>
          </w:p>
          <w:p w:rsidR="000D6DB9" w:rsidRDefault="000D6DB9" w:rsidP="00420BD2">
            <w:pPr>
              <w:spacing w:line="256" w:lineRule="auto"/>
              <w:jc w:val="both"/>
              <w:rPr>
                <w:lang w:eastAsia="en-US"/>
              </w:rPr>
            </w:pPr>
          </w:p>
          <w:p w:rsidR="000D6DB9" w:rsidRDefault="000D6DB9" w:rsidP="00420BD2">
            <w:pPr>
              <w:spacing w:line="256" w:lineRule="auto"/>
              <w:jc w:val="both"/>
              <w:rPr>
                <w:bCs/>
                <w:lang w:eastAsia="en-US"/>
              </w:rPr>
            </w:pPr>
            <w:r>
              <w:rPr>
                <w:bCs/>
                <w:lang w:eastAsia="en-US"/>
              </w:rPr>
              <w:t>Studentská vědecká a odborná činnost (SVOČ) je důležitou součástí vysokoškolského vzdělávacího procesu všech stupňů studia. Soutěž ve studentské vědecké a odborné činnosti je vyhlašována děkanem fakulty za účelem prezentace výsledků studentské vědeckovýzkumné činnosti realizované na jednotlivých ústavech. Rozsah a formální úprava přihlášené práce je uvedena v pravidlech pro SVOČ. Práce musí být odevzdána v elektronické a v písemné podobě v českém, slovenském nebo anglickém jazyce v jednom výtisku.</w:t>
            </w:r>
          </w:p>
          <w:p w:rsidR="000D6DB9" w:rsidRDefault="000D6DB9" w:rsidP="00420BD2">
            <w:pPr>
              <w:spacing w:line="256" w:lineRule="auto"/>
              <w:jc w:val="both"/>
              <w:rPr>
                <w:bCs/>
                <w:lang w:eastAsia="en-US"/>
              </w:rPr>
            </w:pPr>
          </w:p>
          <w:p w:rsidR="000D6DB9" w:rsidRDefault="000D6DB9" w:rsidP="00420BD2">
            <w:pPr>
              <w:spacing w:line="256" w:lineRule="auto"/>
              <w:jc w:val="both"/>
              <w:rPr>
                <w:lang w:eastAsia="en-US"/>
              </w:rPr>
            </w:pPr>
          </w:p>
          <w:p w:rsidR="000D6DB9" w:rsidRDefault="000D6DB9" w:rsidP="00420BD2">
            <w:pPr>
              <w:spacing w:line="256" w:lineRule="auto"/>
              <w:jc w:val="both"/>
              <w:rPr>
                <w:lang w:eastAsia="en-US"/>
              </w:rPr>
            </w:pP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spacing w:line="256" w:lineRule="auto"/>
              <w:jc w:val="both"/>
              <w:rPr>
                <w:lang w:eastAsia="en-US"/>
              </w:rPr>
            </w:pPr>
          </w:p>
        </w:tc>
      </w:tr>
      <w:tr w:rsidR="000D6DB9" w:rsidTr="00420BD2">
        <w:trPr>
          <w:trHeight w:val="1137"/>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spacing w:line="256" w:lineRule="auto"/>
              <w:jc w:val="center"/>
              <w:rPr>
                <w:b/>
                <w:lang w:eastAsia="en-US"/>
              </w:rPr>
            </w:pPr>
            <w:r>
              <w:rPr>
                <w:b/>
                <w:lang w:eastAsia="en-US"/>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spacing w:line="256" w:lineRule="auto"/>
              <w:jc w:val="both"/>
              <w:rPr>
                <w:b/>
                <w:lang w:eastAsia="en-US"/>
              </w:rPr>
            </w:pPr>
            <w:r>
              <w:rPr>
                <w:b/>
                <w:lang w:eastAsia="en-US"/>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spacing w:line="256" w:lineRule="auto"/>
              <w:jc w:val="both"/>
              <w:rPr>
                <w:lang w:eastAsia="en-US"/>
              </w:rPr>
            </w:pPr>
          </w:p>
        </w:tc>
      </w:tr>
    </w:tbl>
    <w:p w:rsidR="000D6DB9" w:rsidRDefault="000D6DB9" w:rsidP="000D6DB9"/>
    <w:p w:rsidR="000D6DB9" w:rsidRDefault="000D6DB9" w:rsidP="000D6DB9"/>
    <w:p w:rsidR="00CF16D4" w:rsidRDefault="00CF16D4">
      <w:pPr>
        <w:rPr>
          <w:ins w:id="3082" w:author="skybova" w:date="2018-11-26T10:55:00Z"/>
        </w:rPr>
      </w:pPr>
      <w:ins w:id="3083" w:author="skybova" w:date="2018-11-26T10:55:00Z">
        <w:r>
          <w:br w:type="page"/>
        </w:r>
      </w:ins>
    </w:p>
    <w:tbl>
      <w:tblPr>
        <w:tblW w:w="985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4"/>
        <w:gridCol w:w="567"/>
        <w:gridCol w:w="708"/>
        <w:gridCol w:w="426"/>
        <w:gridCol w:w="889"/>
        <w:gridCol w:w="816"/>
        <w:gridCol w:w="2155"/>
        <w:gridCol w:w="539"/>
        <w:gridCol w:w="668"/>
      </w:tblGrid>
      <w:tr w:rsidR="00CF16D4" w:rsidTr="00CF16D4">
        <w:trPr>
          <w:ins w:id="3084" w:author="skybova" w:date="2018-11-26T10:55:00Z"/>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rsidR="00CF16D4" w:rsidRDefault="00CF16D4">
            <w:pPr>
              <w:spacing w:line="254" w:lineRule="auto"/>
              <w:jc w:val="both"/>
              <w:rPr>
                <w:ins w:id="3085" w:author="skybova" w:date="2018-11-26T10:55:00Z"/>
                <w:b/>
                <w:sz w:val="28"/>
                <w:lang w:eastAsia="en-US"/>
              </w:rPr>
            </w:pPr>
            <w:ins w:id="3086" w:author="skybova" w:date="2018-11-26T10:55:00Z">
              <w:r>
                <w:lastRenderedPageBreak/>
                <w:br w:type="page"/>
              </w:r>
              <w:r>
                <w:rPr>
                  <w:b/>
                  <w:sz w:val="28"/>
                  <w:lang w:eastAsia="en-US"/>
                </w:rPr>
                <w:t>B-III – Charakteristika studijního předmětu</w:t>
              </w:r>
            </w:ins>
          </w:p>
        </w:tc>
      </w:tr>
      <w:tr w:rsidR="00CF16D4" w:rsidTr="00CF16D4">
        <w:trPr>
          <w:ins w:id="3087" w:author="skybova" w:date="2018-11-26T10:55:00Z"/>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CF16D4" w:rsidRDefault="00CF16D4">
            <w:pPr>
              <w:spacing w:line="254" w:lineRule="auto"/>
              <w:jc w:val="both"/>
              <w:rPr>
                <w:ins w:id="3088" w:author="skybova" w:date="2018-11-26T10:55:00Z"/>
                <w:b/>
                <w:lang w:eastAsia="en-US"/>
              </w:rPr>
            </w:pPr>
            <w:ins w:id="3089" w:author="skybova" w:date="2018-11-26T10:55:00Z">
              <w:r>
                <w:rPr>
                  <w:b/>
                  <w:lang w:eastAsia="en-US"/>
                </w:rPr>
                <w:t>Název studijního předmětu</w:t>
              </w:r>
            </w:ins>
          </w:p>
        </w:tc>
        <w:tc>
          <w:tcPr>
            <w:tcW w:w="6769" w:type="dxa"/>
            <w:gridSpan w:val="8"/>
            <w:tcBorders>
              <w:top w:val="double" w:sz="4" w:space="0" w:color="auto"/>
              <w:left w:val="single" w:sz="4" w:space="0" w:color="auto"/>
              <w:bottom w:val="single" w:sz="4" w:space="0" w:color="auto"/>
              <w:right w:val="single" w:sz="4" w:space="0" w:color="auto"/>
            </w:tcBorders>
            <w:hideMark/>
          </w:tcPr>
          <w:p w:rsidR="00CF16D4" w:rsidRDefault="00CF16D4">
            <w:pPr>
              <w:spacing w:line="254" w:lineRule="auto"/>
              <w:jc w:val="both"/>
              <w:rPr>
                <w:ins w:id="3090" w:author="skybova" w:date="2018-11-26T10:55:00Z"/>
                <w:b/>
                <w:lang w:val="en-GB" w:eastAsia="en-US"/>
              </w:rPr>
            </w:pPr>
            <w:ins w:id="3091" w:author="skybova" w:date="2018-11-26T10:55:00Z">
              <w:r>
                <w:rPr>
                  <w:b/>
                  <w:lang w:val="en-GB" w:eastAsia="en-US"/>
                </w:rPr>
                <w:t>Student special activity</w:t>
              </w:r>
            </w:ins>
          </w:p>
        </w:tc>
      </w:tr>
      <w:tr w:rsidR="00CF16D4" w:rsidTr="00CF16D4">
        <w:trPr>
          <w:trHeight w:val="249"/>
          <w:ins w:id="3092" w:author="skybova" w:date="2018-11-26T10:55: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pPr>
              <w:spacing w:line="254" w:lineRule="auto"/>
              <w:jc w:val="both"/>
              <w:rPr>
                <w:ins w:id="3093" w:author="skybova" w:date="2018-11-26T10:55:00Z"/>
                <w:b/>
                <w:lang w:eastAsia="en-US"/>
              </w:rPr>
            </w:pPr>
            <w:ins w:id="3094" w:author="skybova" w:date="2018-11-26T10:55:00Z">
              <w:r>
                <w:rPr>
                  <w:b/>
                  <w:lang w:eastAsia="en-US"/>
                </w:rPr>
                <w:t>Typ předmětu</w:t>
              </w:r>
            </w:ins>
          </w:p>
        </w:tc>
        <w:tc>
          <w:tcPr>
            <w:tcW w:w="3406" w:type="dxa"/>
            <w:gridSpan w:val="5"/>
            <w:tcBorders>
              <w:top w:val="single" w:sz="4" w:space="0" w:color="auto"/>
              <w:left w:val="single" w:sz="4" w:space="0" w:color="auto"/>
              <w:bottom w:val="single" w:sz="4" w:space="0" w:color="auto"/>
              <w:right w:val="single" w:sz="4" w:space="0" w:color="auto"/>
            </w:tcBorders>
            <w:hideMark/>
          </w:tcPr>
          <w:p w:rsidR="00CF16D4" w:rsidRDefault="00CF16D4">
            <w:pPr>
              <w:spacing w:line="254" w:lineRule="auto"/>
              <w:jc w:val="both"/>
              <w:rPr>
                <w:ins w:id="3095" w:author="skybova" w:date="2018-11-26T10:55:00Z"/>
                <w:lang w:val="en-GB" w:eastAsia="en-US"/>
              </w:rPr>
            </w:pPr>
            <w:ins w:id="3096" w:author="skybova" w:date="2018-11-26T10:55:00Z">
              <w:r>
                <w:rPr>
                  <w:lang w:val="en-GB" w:eastAsia="en-US"/>
                </w:rPr>
                <w:t>compulsorily - optional</w:t>
              </w:r>
            </w:ins>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pPr>
              <w:spacing w:line="254" w:lineRule="auto"/>
              <w:jc w:val="both"/>
              <w:rPr>
                <w:ins w:id="3097" w:author="skybova" w:date="2018-11-26T10:55:00Z"/>
                <w:lang w:eastAsia="en-US"/>
              </w:rPr>
            </w:pPr>
            <w:ins w:id="3098" w:author="skybova" w:date="2018-11-26T10:55:00Z">
              <w:r>
                <w:rPr>
                  <w:b/>
                  <w:lang w:eastAsia="en-US"/>
                </w:rPr>
                <w:t>doporučený ročník / semestr</w:t>
              </w:r>
            </w:ins>
          </w:p>
        </w:tc>
        <w:tc>
          <w:tcPr>
            <w:tcW w:w="668" w:type="dxa"/>
            <w:tcBorders>
              <w:top w:val="single" w:sz="4" w:space="0" w:color="auto"/>
              <w:left w:val="single" w:sz="4" w:space="0" w:color="auto"/>
              <w:bottom w:val="single" w:sz="4" w:space="0" w:color="auto"/>
              <w:right w:val="single" w:sz="4" w:space="0" w:color="auto"/>
            </w:tcBorders>
            <w:hideMark/>
          </w:tcPr>
          <w:p w:rsidR="00CF16D4" w:rsidRDefault="00CF16D4">
            <w:pPr>
              <w:spacing w:line="254" w:lineRule="auto"/>
              <w:jc w:val="both"/>
              <w:rPr>
                <w:ins w:id="3099" w:author="skybova" w:date="2018-11-26T10:55:00Z"/>
                <w:lang w:eastAsia="en-US"/>
              </w:rPr>
            </w:pPr>
            <w:ins w:id="3100" w:author="skybova" w:date="2018-11-26T10:55:00Z">
              <w:r>
                <w:rPr>
                  <w:lang w:eastAsia="en-US"/>
                </w:rPr>
                <w:t>3/ST</w:t>
              </w:r>
            </w:ins>
          </w:p>
        </w:tc>
      </w:tr>
      <w:tr w:rsidR="00CF16D4" w:rsidTr="00CF16D4">
        <w:trPr>
          <w:ins w:id="3101" w:author="skybova" w:date="2018-11-26T10:55: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pPr>
              <w:spacing w:line="254" w:lineRule="auto"/>
              <w:jc w:val="both"/>
              <w:rPr>
                <w:ins w:id="3102" w:author="skybova" w:date="2018-11-26T10:55:00Z"/>
                <w:b/>
                <w:lang w:eastAsia="en-US"/>
              </w:rPr>
            </w:pPr>
            <w:ins w:id="3103" w:author="skybova" w:date="2018-11-26T10:55:00Z">
              <w:r>
                <w:rPr>
                  <w:b/>
                  <w:lang w:eastAsia="en-US"/>
                </w:rPr>
                <w:t>Rozsah studijního předmětu</w:t>
              </w:r>
            </w:ins>
          </w:p>
        </w:tc>
        <w:tc>
          <w:tcPr>
            <w:tcW w:w="1701" w:type="dxa"/>
            <w:gridSpan w:val="3"/>
            <w:tcBorders>
              <w:top w:val="single" w:sz="4" w:space="0" w:color="auto"/>
              <w:left w:val="single" w:sz="4" w:space="0" w:color="auto"/>
              <w:bottom w:val="single" w:sz="4" w:space="0" w:color="auto"/>
              <w:right w:val="single" w:sz="4" w:space="0" w:color="auto"/>
            </w:tcBorders>
            <w:hideMark/>
          </w:tcPr>
          <w:p w:rsidR="00CF16D4" w:rsidRDefault="00CF16D4">
            <w:pPr>
              <w:spacing w:line="254" w:lineRule="auto"/>
              <w:jc w:val="both"/>
              <w:rPr>
                <w:ins w:id="3104" w:author="skybova" w:date="2018-11-26T10:55:00Z"/>
                <w:lang w:val="en-GB" w:eastAsia="en-US"/>
              </w:rPr>
            </w:pPr>
            <w:ins w:id="3105" w:author="skybova" w:date="2018-11-26T10:55:00Z">
              <w:r>
                <w:rPr>
                  <w:lang w:val="en-GB" w:eastAsia="en-US"/>
                </w:rPr>
                <w:t>individually</w:t>
              </w:r>
            </w:ins>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pPr>
              <w:spacing w:line="254" w:lineRule="auto"/>
              <w:jc w:val="both"/>
              <w:rPr>
                <w:ins w:id="3106" w:author="skybova" w:date="2018-11-26T10:55:00Z"/>
                <w:b/>
                <w:lang w:eastAsia="en-US"/>
              </w:rPr>
            </w:pPr>
            <w:ins w:id="3107" w:author="skybova" w:date="2018-11-26T10:55:00Z">
              <w:r>
                <w:rPr>
                  <w:b/>
                  <w:lang w:eastAsia="en-US"/>
                </w:rPr>
                <w:t xml:space="preserve">hod. </w:t>
              </w:r>
            </w:ins>
          </w:p>
        </w:tc>
        <w:tc>
          <w:tcPr>
            <w:tcW w:w="816" w:type="dxa"/>
            <w:tcBorders>
              <w:top w:val="single" w:sz="4" w:space="0" w:color="auto"/>
              <w:left w:val="single" w:sz="4" w:space="0" w:color="auto"/>
              <w:bottom w:val="single" w:sz="4" w:space="0" w:color="auto"/>
              <w:right w:val="single" w:sz="4" w:space="0" w:color="auto"/>
            </w:tcBorders>
          </w:tcPr>
          <w:p w:rsidR="00CF16D4" w:rsidRDefault="00CF16D4">
            <w:pPr>
              <w:spacing w:line="254" w:lineRule="auto"/>
              <w:jc w:val="both"/>
              <w:rPr>
                <w:ins w:id="3108" w:author="skybova" w:date="2018-11-26T10:55:00Z"/>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pPr>
              <w:spacing w:line="254" w:lineRule="auto"/>
              <w:jc w:val="both"/>
              <w:rPr>
                <w:ins w:id="3109" w:author="skybova" w:date="2018-11-26T10:55:00Z"/>
                <w:b/>
                <w:lang w:eastAsia="en-US"/>
              </w:rPr>
            </w:pPr>
            <w:ins w:id="3110" w:author="skybova" w:date="2018-11-26T10:55:00Z">
              <w:r>
                <w:rPr>
                  <w:b/>
                  <w:lang w:eastAsia="en-US"/>
                </w:rPr>
                <w:t>kreditů</w:t>
              </w:r>
            </w:ins>
          </w:p>
        </w:tc>
        <w:tc>
          <w:tcPr>
            <w:tcW w:w="1207" w:type="dxa"/>
            <w:gridSpan w:val="2"/>
            <w:tcBorders>
              <w:top w:val="single" w:sz="4" w:space="0" w:color="auto"/>
              <w:left w:val="single" w:sz="4" w:space="0" w:color="auto"/>
              <w:bottom w:val="single" w:sz="4" w:space="0" w:color="auto"/>
              <w:right w:val="single" w:sz="4" w:space="0" w:color="auto"/>
            </w:tcBorders>
            <w:hideMark/>
          </w:tcPr>
          <w:p w:rsidR="00CF16D4" w:rsidRDefault="00CF16D4">
            <w:pPr>
              <w:spacing w:line="254" w:lineRule="auto"/>
              <w:jc w:val="both"/>
              <w:rPr>
                <w:ins w:id="3111" w:author="skybova" w:date="2018-11-26T10:55:00Z"/>
                <w:lang w:eastAsia="en-US"/>
              </w:rPr>
            </w:pPr>
            <w:ins w:id="3112" w:author="skybova" w:date="2018-11-26T10:55:00Z">
              <w:r>
                <w:rPr>
                  <w:lang w:eastAsia="en-US"/>
                </w:rPr>
                <w:t>6</w:t>
              </w:r>
            </w:ins>
          </w:p>
        </w:tc>
      </w:tr>
      <w:tr w:rsidR="00CF16D4" w:rsidTr="00CF16D4">
        <w:trPr>
          <w:ins w:id="3113" w:author="skybova" w:date="2018-11-26T10:55: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pPr>
              <w:spacing w:line="254" w:lineRule="auto"/>
              <w:jc w:val="both"/>
              <w:rPr>
                <w:ins w:id="3114" w:author="skybova" w:date="2018-11-26T10:55:00Z"/>
                <w:b/>
                <w:lang w:eastAsia="en-US"/>
              </w:rPr>
            </w:pPr>
            <w:ins w:id="3115" w:author="skybova" w:date="2018-11-26T10:55:00Z">
              <w:r>
                <w:rPr>
                  <w:b/>
                  <w:lang w:eastAsia="en-US"/>
                </w:rPr>
                <w:t>Prerekvizity, korekvizity, ekvivalence</w:t>
              </w:r>
            </w:ins>
          </w:p>
        </w:tc>
        <w:tc>
          <w:tcPr>
            <w:tcW w:w="6769" w:type="dxa"/>
            <w:gridSpan w:val="8"/>
            <w:tcBorders>
              <w:top w:val="single" w:sz="4" w:space="0" w:color="auto"/>
              <w:left w:val="single" w:sz="4" w:space="0" w:color="auto"/>
              <w:bottom w:val="single" w:sz="4" w:space="0" w:color="auto"/>
              <w:right w:val="single" w:sz="4" w:space="0" w:color="auto"/>
            </w:tcBorders>
            <w:vAlign w:val="center"/>
            <w:hideMark/>
          </w:tcPr>
          <w:p w:rsidR="00CF16D4" w:rsidRDefault="00CF16D4">
            <w:pPr>
              <w:spacing w:line="256" w:lineRule="auto"/>
              <w:rPr>
                <w:ins w:id="3116" w:author="skybova" w:date="2018-11-26T10:55:00Z"/>
                <w:lang w:val="en-GB" w:eastAsia="en-US"/>
              </w:rPr>
            </w:pPr>
            <w:ins w:id="3117" w:author="skybova" w:date="2018-11-26T10:55:00Z">
              <w:r>
                <w:rPr>
                  <w:lang w:val="en-GB" w:eastAsia="en-US"/>
                </w:rPr>
                <w:t>Depending on the topic of the work being processed.</w:t>
              </w:r>
            </w:ins>
          </w:p>
        </w:tc>
      </w:tr>
      <w:tr w:rsidR="00CF16D4" w:rsidTr="00CF16D4">
        <w:trPr>
          <w:ins w:id="3118" w:author="skybova" w:date="2018-11-26T10:55: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pPr>
              <w:spacing w:line="254" w:lineRule="auto"/>
              <w:jc w:val="both"/>
              <w:rPr>
                <w:ins w:id="3119" w:author="skybova" w:date="2018-11-26T10:55:00Z"/>
                <w:b/>
                <w:lang w:eastAsia="en-US"/>
              </w:rPr>
            </w:pPr>
            <w:ins w:id="3120" w:author="skybova" w:date="2018-11-26T10:55:00Z">
              <w:r>
                <w:rPr>
                  <w:b/>
                  <w:lang w:eastAsia="en-US"/>
                </w:rPr>
                <w:t>Způsob ověření studijních výsledků</w:t>
              </w:r>
            </w:ins>
          </w:p>
        </w:tc>
        <w:tc>
          <w:tcPr>
            <w:tcW w:w="3406" w:type="dxa"/>
            <w:gridSpan w:val="5"/>
            <w:tcBorders>
              <w:top w:val="single" w:sz="4" w:space="0" w:color="auto"/>
              <w:left w:val="single" w:sz="4" w:space="0" w:color="auto"/>
              <w:bottom w:val="single" w:sz="4" w:space="0" w:color="auto"/>
              <w:right w:val="single" w:sz="4" w:space="0" w:color="auto"/>
            </w:tcBorders>
            <w:vAlign w:val="center"/>
            <w:hideMark/>
          </w:tcPr>
          <w:p w:rsidR="00CF16D4" w:rsidRDefault="00CF16D4">
            <w:pPr>
              <w:spacing w:line="256" w:lineRule="auto"/>
              <w:rPr>
                <w:ins w:id="3121" w:author="skybova" w:date="2018-11-26T10:55:00Z"/>
                <w:lang w:val="en-GB" w:eastAsia="en-US"/>
              </w:rPr>
            </w:pPr>
            <w:ins w:id="3122" w:author="skybova" w:date="2018-11-26T10:55:00Z">
              <w:r>
                <w:rPr>
                  <w:lang w:val="en-GB" w:eastAsia="en-US"/>
                </w:rPr>
                <w:t>classified credit</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pPr>
              <w:spacing w:line="254" w:lineRule="auto"/>
              <w:jc w:val="both"/>
              <w:rPr>
                <w:ins w:id="3123" w:author="skybova" w:date="2018-11-26T10:55:00Z"/>
                <w:b/>
                <w:lang w:eastAsia="en-US"/>
              </w:rPr>
            </w:pPr>
            <w:ins w:id="3124" w:author="skybova" w:date="2018-11-26T10:55:00Z">
              <w:r>
                <w:rPr>
                  <w:b/>
                  <w:lang w:eastAsia="en-US"/>
                </w:rPr>
                <w:t>Forma výuky</w:t>
              </w:r>
            </w:ins>
          </w:p>
        </w:tc>
        <w:tc>
          <w:tcPr>
            <w:tcW w:w="1207" w:type="dxa"/>
            <w:gridSpan w:val="2"/>
            <w:tcBorders>
              <w:top w:val="single" w:sz="4" w:space="0" w:color="auto"/>
              <w:left w:val="single" w:sz="4" w:space="0" w:color="auto"/>
              <w:bottom w:val="single" w:sz="4" w:space="0" w:color="auto"/>
              <w:right w:val="single" w:sz="4" w:space="0" w:color="auto"/>
            </w:tcBorders>
            <w:hideMark/>
          </w:tcPr>
          <w:p w:rsidR="00CF16D4" w:rsidRDefault="00CF16D4">
            <w:pPr>
              <w:spacing w:line="254" w:lineRule="auto"/>
              <w:jc w:val="both"/>
              <w:rPr>
                <w:ins w:id="3125" w:author="skybova" w:date="2018-11-26T10:55:00Z"/>
                <w:lang w:val="en-GB" w:eastAsia="en-US"/>
              </w:rPr>
            </w:pPr>
            <w:ins w:id="3126" w:author="skybova" w:date="2018-11-26T10:55:00Z">
              <w:r>
                <w:rPr>
                  <w:lang w:val="en-GB" w:eastAsia="en-US"/>
                </w:rPr>
                <w:t>individual study and work</w:t>
              </w:r>
            </w:ins>
          </w:p>
        </w:tc>
      </w:tr>
      <w:tr w:rsidR="00CF16D4" w:rsidTr="00CF16D4">
        <w:trPr>
          <w:ins w:id="3127" w:author="skybova" w:date="2018-11-26T10:55: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pPr>
              <w:spacing w:line="254" w:lineRule="auto"/>
              <w:jc w:val="both"/>
              <w:rPr>
                <w:ins w:id="3128" w:author="skybova" w:date="2018-11-26T10:55:00Z"/>
                <w:b/>
                <w:lang w:eastAsia="en-US"/>
              </w:rPr>
            </w:pPr>
            <w:ins w:id="3129" w:author="skybova" w:date="2018-11-26T10:55:00Z">
              <w:r>
                <w:rPr>
                  <w:b/>
                  <w:lang w:eastAsia="en-US"/>
                </w:rPr>
                <w:t>Forma způsobu ověření studijních výsledků a další požadavky na studenta</w:t>
              </w:r>
            </w:ins>
          </w:p>
        </w:tc>
        <w:tc>
          <w:tcPr>
            <w:tcW w:w="6769" w:type="dxa"/>
            <w:gridSpan w:val="8"/>
            <w:tcBorders>
              <w:top w:val="single" w:sz="4" w:space="0" w:color="auto"/>
              <w:left w:val="single" w:sz="4" w:space="0" w:color="auto"/>
              <w:bottom w:val="nil"/>
              <w:right w:val="single" w:sz="4" w:space="0" w:color="auto"/>
            </w:tcBorders>
            <w:hideMark/>
          </w:tcPr>
          <w:p w:rsidR="00CF16D4" w:rsidRDefault="00CF16D4">
            <w:pPr>
              <w:spacing w:before="60" w:line="256" w:lineRule="auto"/>
              <w:rPr>
                <w:ins w:id="3130" w:author="skybova" w:date="2018-11-26T10:55:00Z"/>
                <w:lang w:val="en-GB" w:eastAsia="en-US"/>
              </w:rPr>
            </w:pPr>
            <w:ins w:id="3131" w:author="skybova" w:date="2018-11-26T10:55:00Z">
              <w:r>
                <w:rPr>
                  <w:lang w:val="en-GB" w:eastAsia="en-US"/>
                </w:rPr>
                <w:t>To obtain the classified credit it is necessary:</w:t>
              </w:r>
            </w:ins>
          </w:p>
          <w:p w:rsidR="00CF16D4" w:rsidRDefault="00CF16D4">
            <w:pPr>
              <w:spacing w:before="60" w:line="256" w:lineRule="auto"/>
              <w:ind w:left="358" w:hanging="284"/>
              <w:jc w:val="both"/>
              <w:rPr>
                <w:ins w:id="3132" w:author="skybova" w:date="2018-11-26T10:55:00Z"/>
                <w:lang w:val="en-GB" w:eastAsia="en-US"/>
              </w:rPr>
            </w:pPr>
            <w:ins w:id="3133" w:author="skybova" w:date="2018-11-26T10:55:00Z">
              <w:r>
                <w:rPr>
                  <w:lang w:val="en-GB" w:eastAsia="en-US"/>
                </w:rPr>
                <w:t>a)   to prepare a special work on a given topic, or topic proposed by the student and approved by the supervisor of special work on the level of bachelor study program;</w:t>
              </w:r>
            </w:ins>
          </w:p>
          <w:p w:rsidR="00CF16D4" w:rsidRDefault="00CF16D4">
            <w:pPr>
              <w:spacing w:after="60" w:line="256" w:lineRule="auto"/>
              <w:ind w:left="354" w:hanging="354"/>
              <w:jc w:val="both"/>
              <w:rPr>
                <w:ins w:id="3134" w:author="skybova" w:date="2018-11-26T10:55:00Z"/>
                <w:lang w:val="en-GB" w:eastAsia="en-US"/>
              </w:rPr>
            </w:pPr>
            <w:ins w:id="3135" w:author="skybova" w:date="2018-11-26T10:55:00Z">
              <w:r>
                <w:rPr>
                  <w:lang w:val="en-GB" w:eastAsia="en-US"/>
                </w:rPr>
                <w:t>b)    to defend the special work in the framework of the Student's scientific activity successfully.</w:t>
              </w:r>
            </w:ins>
          </w:p>
        </w:tc>
      </w:tr>
      <w:tr w:rsidR="00CF16D4" w:rsidTr="00CF16D4">
        <w:trPr>
          <w:trHeight w:val="64"/>
          <w:ins w:id="3136" w:author="skybova" w:date="2018-11-26T10:55:00Z"/>
        </w:trPr>
        <w:tc>
          <w:tcPr>
            <w:tcW w:w="9855" w:type="dxa"/>
            <w:gridSpan w:val="9"/>
            <w:tcBorders>
              <w:top w:val="nil"/>
              <w:left w:val="single" w:sz="4" w:space="0" w:color="auto"/>
              <w:bottom w:val="single" w:sz="4" w:space="0" w:color="auto"/>
              <w:right w:val="single" w:sz="4" w:space="0" w:color="auto"/>
            </w:tcBorders>
          </w:tcPr>
          <w:p w:rsidR="00CF16D4" w:rsidRDefault="00CF16D4">
            <w:pPr>
              <w:spacing w:line="254" w:lineRule="auto"/>
              <w:jc w:val="both"/>
              <w:rPr>
                <w:ins w:id="3137" w:author="skybova" w:date="2018-11-26T10:55:00Z"/>
                <w:lang w:eastAsia="en-US"/>
              </w:rPr>
            </w:pPr>
          </w:p>
        </w:tc>
      </w:tr>
      <w:tr w:rsidR="00CF16D4" w:rsidTr="00CF16D4">
        <w:trPr>
          <w:trHeight w:val="197"/>
          <w:ins w:id="3138" w:author="skybova" w:date="2018-11-26T10:55:00Z"/>
        </w:trPr>
        <w:tc>
          <w:tcPr>
            <w:tcW w:w="3086" w:type="dxa"/>
            <w:tcBorders>
              <w:top w:val="nil"/>
              <w:left w:val="single" w:sz="4" w:space="0" w:color="auto"/>
              <w:bottom w:val="single" w:sz="4" w:space="0" w:color="auto"/>
              <w:right w:val="single" w:sz="4" w:space="0" w:color="auto"/>
            </w:tcBorders>
            <w:shd w:val="clear" w:color="auto" w:fill="F7CAAC"/>
            <w:hideMark/>
          </w:tcPr>
          <w:p w:rsidR="00CF16D4" w:rsidRDefault="00CF16D4">
            <w:pPr>
              <w:spacing w:line="254" w:lineRule="auto"/>
              <w:jc w:val="both"/>
              <w:rPr>
                <w:ins w:id="3139" w:author="skybova" w:date="2018-11-26T10:55:00Z"/>
                <w:b/>
                <w:lang w:eastAsia="en-US"/>
              </w:rPr>
            </w:pPr>
            <w:ins w:id="3140" w:author="skybova" w:date="2018-11-26T10:55:00Z">
              <w:r>
                <w:rPr>
                  <w:b/>
                  <w:lang w:eastAsia="en-US"/>
                </w:rPr>
                <w:t>Garant předmětu</w:t>
              </w:r>
            </w:ins>
          </w:p>
        </w:tc>
        <w:tc>
          <w:tcPr>
            <w:tcW w:w="6769" w:type="dxa"/>
            <w:gridSpan w:val="8"/>
            <w:tcBorders>
              <w:top w:val="nil"/>
              <w:left w:val="single" w:sz="4" w:space="0" w:color="auto"/>
              <w:bottom w:val="single" w:sz="4" w:space="0" w:color="auto"/>
              <w:right w:val="single" w:sz="4" w:space="0" w:color="auto"/>
            </w:tcBorders>
            <w:hideMark/>
          </w:tcPr>
          <w:p w:rsidR="00CF16D4" w:rsidRDefault="00CF16D4">
            <w:pPr>
              <w:spacing w:line="254" w:lineRule="auto"/>
              <w:jc w:val="both"/>
              <w:rPr>
                <w:ins w:id="3141" w:author="skybova" w:date="2018-11-26T10:55:00Z"/>
                <w:lang w:val="en-GB" w:eastAsia="en-US"/>
              </w:rPr>
            </w:pPr>
            <w:ins w:id="3142" w:author="skybova" w:date="2018-11-26T11:01:00Z">
              <w:r>
                <w:rPr>
                  <w:lang w:val="en-GB" w:eastAsia="en-US"/>
                </w:rPr>
                <w:t>director of DPP</w:t>
              </w:r>
            </w:ins>
          </w:p>
        </w:tc>
      </w:tr>
      <w:tr w:rsidR="00CF16D4" w:rsidTr="00CF16D4">
        <w:trPr>
          <w:trHeight w:val="243"/>
          <w:ins w:id="3143" w:author="skybova" w:date="2018-11-26T10:55:00Z"/>
        </w:trPr>
        <w:tc>
          <w:tcPr>
            <w:tcW w:w="3086" w:type="dxa"/>
            <w:tcBorders>
              <w:top w:val="nil"/>
              <w:left w:val="single" w:sz="4" w:space="0" w:color="auto"/>
              <w:bottom w:val="single" w:sz="4" w:space="0" w:color="auto"/>
              <w:right w:val="single" w:sz="4" w:space="0" w:color="auto"/>
            </w:tcBorders>
            <w:shd w:val="clear" w:color="auto" w:fill="F7CAAC"/>
            <w:hideMark/>
          </w:tcPr>
          <w:p w:rsidR="00CF16D4" w:rsidRDefault="00CF16D4">
            <w:pPr>
              <w:spacing w:line="254" w:lineRule="auto"/>
              <w:jc w:val="both"/>
              <w:rPr>
                <w:ins w:id="3144" w:author="skybova" w:date="2018-11-26T10:55:00Z"/>
                <w:b/>
                <w:lang w:eastAsia="en-US"/>
              </w:rPr>
            </w:pPr>
            <w:ins w:id="3145" w:author="skybova" w:date="2018-11-26T10:55:00Z">
              <w:r>
                <w:rPr>
                  <w:b/>
                  <w:lang w:eastAsia="en-US"/>
                </w:rPr>
                <w:t>Zapojení garanta do výuky předmětu</w:t>
              </w:r>
            </w:ins>
          </w:p>
        </w:tc>
        <w:tc>
          <w:tcPr>
            <w:tcW w:w="6769" w:type="dxa"/>
            <w:gridSpan w:val="8"/>
            <w:tcBorders>
              <w:top w:val="nil"/>
              <w:left w:val="single" w:sz="4" w:space="0" w:color="auto"/>
              <w:bottom w:val="single" w:sz="4" w:space="0" w:color="auto"/>
              <w:right w:val="single" w:sz="4" w:space="0" w:color="auto"/>
            </w:tcBorders>
            <w:hideMark/>
          </w:tcPr>
          <w:p w:rsidR="00CF16D4" w:rsidRDefault="00CF16D4">
            <w:pPr>
              <w:spacing w:before="60" w:after="60" w:line="256" w:lineRule="auto"/>
              <w:jc w:val="both"/>
              <w:rPr>
                <w:ins w:id="3146" w:author="skybova" w:date="2018-11-26T10:55:00Z"/>
                <w:lang w:val="en-GB" w:eastAsia="en-US"/>
              </w:rPr>
            </w:pPr>
            <w:ins w:id="3147" w:author="skybova" w:date="2018-11-26T10:55:00Z">
              <w:r>
                <w:rPr>
                  <w:lang w:val="en-GB" w:eastAsia="en-US"/>
                </w:rPr>
                <w:t xml:space="preserve">The guarantor participates in the management of the organizing system of the subject "Student special activity", and oversees together with the mentors of the Student's scientific and </w:t>
              </w:r>
              <w:r>
                <w:rPr>
                  <w:bCs/>
                  <w:lang w:val="en-GB" w:eastAsia="en-US"/>
                </w:rPr>
                <w:t>professional</w:t>
              </w:r>
              <w:r>
                <w:rPr>
                  <w:lang w:val="en-GB" w:eastAsia="en-US"/>
                </w:rPr>
                <w:t xml:space="preserve"> activity the quality and evaluation of the elaborated special works, as well.</w:t>
              </w:r>
            </w:ins>
          </w:p>
        </w:tc>
      </w:tr>
      <w:tr w:rsidR="00CF16D4" w:rsidTr="00CF16D4">
        <w:trPr>
          <w:ins w:id="3148" w:author="skybova" w:date="2018-11-26T10:55: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pPr>
              <w:spacing w:line="254" w:lineRule="auto"/>
              <w:jc w:val="both"/>
              <w:rPr>
                <w:ins w:id="3149" w:author="skybova" w:date="2018-11-26T10:55:00Z"/>
                <w:b/>
                <w:lang w:eastAsia="en-US"/>
              </w:rPr>
            </w:pPr>
            <w:ins w:id="3150" w:author="skybova" w:date="2018-11-26T10:55:00Z">
              <w:r>
                <w:rPr>
                  <w:b/>
                  <w:lang w:eastAsia="en-US"/>
                </w:rPr>
                <w:t>Vyučující</w:t>
              </w:r>
            </w:ins>
          </w:p>
        </w:tc>
        <w:tc>
          <w:tcPr>
            <w:tcW w:w="6769" w:type="dxa"/>
            <w:gridSpan w:val="8"/>
            <w:tcBorders>
              <w:top w:val="single" w:sz="4" w:space="0" w:color="auto"/>
              <w:left w:val="single" w:sz="4" w:space="0" w:color="auto"/>
              <w:bottom w:val="nil"/>
              <w:right w:val="single" w:sz="4" w:space="0" w:color="auto"/>
            </w:tcBorders>
            <w:hideMark/>
          </w:tcPr>
          <w:p w:rsidR="00CF16D4" w:rsidRDefault="00CF16D4">
            <w:pPr>
              <w:spacing w:before="60" w:line="256" w:lineRule="auto"/>
              <w:jc w:val="both"/>
              <w:rPr>
                <w:ins w:id="3151" w:author="skybova" w:date="2018-11-26T10:55:00Z"/>
                <w:lang w:val="en-GB" w:eastAsia="en-US"/>
              </w:rPr>
            </w:pPr>
            <w:ins w:id="3152" w:author="skybova" w:date="2018-11-26T10:55:00Z">
              <w:r>
                <w:rPr>
                  <w:lang w:val="en-GB" w:eastAsia="en-US"/>
                </w:rPr>
                <w:t>Supervisor of the student's special activity.</w:t>
              </w:r>
            </w:ins>
          </w:p>
        </w:tc>
      </w:tr>
      <w:tr w:rsidR="00CF16D4" w:rsidTr="00CF16D4">
        <w:trPr>
          <w:trHeight w:val="344"/>
          <w:ins w:id="3153" w:author="skybova" w:date="2018-11-26T10:55:00Z"/>
        </w:trPr>
        <w:tc>
          <w:tcPr>
            <w:tcW w:w="9855" w:type="dxa"/>
            <w:gridSpan w:val="9"/>
            <w:tcBorders>
              <w:top w:val="nil"/>
              <w:left w:val="single" w:sz="4" w:space="0" w:color="auto"/>
              <w:bottom w:val="single" w:sz="4" w:space="0" w:color="auto"/>
              <w:right w:val="single" w:sz="4" w:space="0" w:color="auto"/>
            </w:tcBorders>
          </w:tcPr>
          <w:p w:rsidR="00CF16D4" w:rsidRDefault="00CF16D4">
            <w:pPr>
              <w:spacing w:line="254" w:lineRule="auto"/>
              <w:jc w:val="both"/>
              <w:rPr>
                <w:ins w:id="3154" w:author="skybova" w:date="2018-11-26T10:55:00Z"/>
                <w:lang w:eastAsia="en-US"/>
              </w:rPr>
            </w:pPr>
          </w:p>
        </w:tc>
      </w:tr>
      <w:tr w:rsidR="00CF16D4" w:rsidTr="00CF16D4">
        <w:trPr>
          <w:ins w:id="3155" w:author="skybova" w:date="2018-11-26T10:55: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pPr>
              <w:spacing w:line="254" w:lineRule="auto"/>
              <w:jc w:val="both"/>
              <w:rPr>
                <w:ins w:id="3156" w:author="skybova" w:date="2018-11-26T10:55:00Z"/>
                <w:b/>
                <w:lang w:eastAsia="en-US"/>
              </w:rPr>
            </w:pPr>
            <w:ins w:id="3157" w:author="skybova" w:date="2018-11-26T10:55:00Z">
              <w:r>
                <w:rPr>
                  <w:b/>
                  <w:lang w:eastAsia="en-US"/>
                </w:rPr>
                <w:t>Stručná anotace předmětu</w:t>
              </w:r>
            </w:ins>
          </w:p>
        </w:tc>
        <w:tc>
          <w:tcPr>
            <w:tcW w:w="6769" w:type="dxa"/>
            <w:gridSpan w:val="8"/>
            <w:tcBorders>
              <w:top w:val="single" w:sz="4" w:space="0" w:color="auto"/>
              <w:left w:val="single" w:sz="4" w:space="0" w:color="auto"/>
              <w:bottom w:val="nil"/>
              <w:right w:val="single" w:sz="4" w:space="0" w:color="auto"/>
            </w:tcBorders>
          </w:tcPr>
          <w:p w:rsidR="00CF16D4" w:rsidRDefault="00CF16D4">
            <w:pPr>
              <w:spacing w:line="254" w:lineRule="auto"/>
              <w:jc w:val="both"/>
              <w:rPr>
                <w:ins w:id="3158" w:author="skybova" w:date="2018-11-26T10:55:00Z"/>
                <w:lang w:eastAsia="en-US"/>
              </w:rPr>
            </w:pPr>
          </w:p>
        </w:tc>
      </w:tr>
      <w:tr w:rsidR="00CF16D4" w:rsidTr="00CF16D4">
        <w:trPr>
          <w:trHeight w:val="1691"/>
          <w:ins w:id="3159" w:author="skybova" w:date="2018-11-26T10:55:00Z"/>
        </w:trPr>
        <w:tc>
          <w:tcPr>
            <w:tcW w:w="9855" w:type="dxa"/>
            <w:gridSpan w:val="9"/>
            <w:tcBorders>
              <w:top w:val="nil"/>
              <w:left w:val="single" w:sz="4" w:space="0" w:color="auto"/>
              <w:bottom w:val="single" w:sz="12" w:space="0" w:color="auto"/>
              <w:right w:val="single" w:sz="4" w:space="0" w:color="auto"/>
            </w:tcBorders>
            <w:hideMark/>
          </w:tcPr>
          <w:p w:rsidR="00CF16D4" w:rsidRDefault="00CF16D4">
            <w:pPr>
              <w:autoSpaceDE w:val="0"/>
              <w:autoSpaceDN w:val="0"/>
              <w:adjustRightInd w:val="0"/>
              <w:spacing w:before="60" w:after="60" w:line="256" w:lineRule="auto"/>
              <w:jc w:val="both"/>
              <w:rPr>
                <w:ins w:id="3160" w:author="skybova" w:date="2018-11-26T10:55:00Z"/>
                <w:color w:val="000000"/>
                <w:spacing w:val="-4"/>
                <w:lang w:val="en-GB" w:eastAsia="en-US"/>
              </w:rPr>
            </w:pPr>
            <w:ins w:id="3161" w:author="skybova" w:date="2018-11-26T10:55:00Z">
              <w:r>
                <w:rPr>
                  <w:color w:val="000000"/>
                  <w:spacing w:val="-4"/>
                  <w:lang w:val="en-GB" w:eastAsia="en-US"/>
                </w:rPr>
                <w:t>The structure of the submitted special work has to correspond with the structure of the bachelor's thesis approved by the Dean of the Faculty of Logistics and Crisis Management, Tomas Bata University in Zlín. The aim of the student's special activity is:</w:t>
              </w:r>
            </w:ins>
          </w:p>
          <w:p w:rsidR="00CF16D4" w:rsidRDefault="00CF16D4" w:rsidP="00CF16D4">
            <w:pPr>
              <w:pStyle w:val="Odstavecseseznamem"/>
              <w:numPr>
                <w:ilvl w:val="0"/>
                <w:numId w:val="46"/>
              </w:numPr>
              <w:autoSpaceDE w:val="0"/>
              <w:autoSpaceDN w:val="0"/>
              <w:adjustRightInd w:val="0"/>
              <w:spacing w:line="256" w:lineRule="auto"/>
              <w:ind w:left="254" w:hanging="254"/>
              <w:jc w:val="both"/>
              <w:rPr>
                <w:ins w:id="3162" w:author="skybova" w:date="2018-11-26T10:55:00Z"/>
                <w:lang w:eastAsia="en-US"/>
              </w:rPr>
            </w:pPr>
            <w:ins w:id="3163" w:author="skybova" w:date="2018-11-26T10:55:00Z">
              <w:r>
                <w:rPr>
                  <w:color w:val="000000"/>
                  <w:spacing w:val="-4"/>
                  <w:lang w:val="en-GB" w:eastAsia="en-US"/>
                </w:rPr>
                <w:t>to strengthen students' logical and creative thinking;</w:t>
              </w:r>
            </w:ins>
          </w:p>
          <w:p w:rsidR="00CF16D4" w:rsidRDefault="00CF16D4" w:rsidP="00CF16D4">
            <w:pPr>
              <w:pStyle w:val="Odstavecseseznamem"/>
              <w:numPr>
                <w:ilvl w:val="0"/>
                <w:numId w:val="46"/>
              </w:numPr>
              <w:autoSpaceDE w:val="0"/>
              <w:autoSpaceDN w:val="0"/>
              <w:adjustRightInd w:val="0"/>
              <w:spacing w:line="256" w:lineRule="auto"/>
              <w:ind w:left="322" w:hanging="284"/>
              <w:jc w:val="both"/>
              <w:rPr>
                <w:ins w:id="3164" w:author="skybova" w:date="2018-11-26T10:55:00Z"/>
                <w:color w:val="000000"/>
                <w:spacing w:val="-4"/>
                <w:lang w:eastAsia="en-US"/>
              </w:rPr>
            </w:pPr>
            <w:ins w:id="3165" w:author="skybova" w:date="2018-11-26T10:55:00Z">
              <w:r>
                <w:rPr>
                  <w:color w:val="000000"/>
                  <w:spacing w:val="-4"/>
                  <w:lang w:val="en-GB" w:eastAsia="en-US"/>
                </w:rPr>
                <w:t>to support individual work and decision-making during solving of particular specific problems;</w:t>
              </w:r>
            </w:ins>
          </w:p>
          <w:p w:rsidR="00CF16D4" w:rsidRDefault="00CF16D4" w:rsidP="00CF16D4">
            <w:pPr>
              <w:pStyle w:val="Odstavecseseznamem"/>
              <w:numPr>
                <w:ilvl w:val="0"/>
                <w:numId w:val="46"/>
              </w:numPr>
              <w:autoSpaceDE w:val="0"/>
              <w:autoSpaceDN w:val="0"/>
              <w:adjustRightInd w:val="0"/>
              <w:spacing w:line="256" w:lineRule="auto"/>
              <w:ind w:left="322" w:hanging="284"/>
              <w:jc w:val="both"/>
              <w:rPr>
                <w:ins w:id="3166" w:author="skybova" w:date="2018-11-26T10:55:00Z"/>
                <w:lang w:eastAsia="en-US"/>
              </w:rPr>
            </w:pPr>
            <w:ins w:id="3167" w:author="skybova" w:date="2018-11-26T10:55:00Z">
              <w:r>
                <w:rPr>
                  <w:color w:val="000000"/>
                  <w:spacing w:val="-4"/>
                  <w:lang w:val="en-GB" w:eastAsia="en-US"/>
                </w:rPr>
                <w:t>development of individual orientation skills when working with specialized literature;</w:t>
              </w:r>
            </w:ins>
          </w:p>
          <w:p w:rsidR="00CF16D4" w:rsidRDefault="00CF16D4" w:rsidP="00CF16D4">
            <w:pPr>
              <w:pStyle w:val="Odstavecseseznamem"/>
              <w:numPr>
                <w:ilvl w:val="0"/>
                <w:numId w:val="46"/>
              </w:numPr>
              <w:autoSpaceDE w:val="0"/>
              <w:autoSpaceDN w:val="0"/>
              <w:adjustRightInd w:val="0"/>
              <w:spacing w:line="256" w:lineRule="auto"/>
              <w:ind w:left="322" w:hanging="284"/>
              <w:jc w:val="both"/>
              <w:rPr>
                <w:ins w:id="3168" w:author="skybova" w:date="2018-11-26T10:55:00Z"/>
                <w:lang w:eastAsia="en-US"/>
              </w:rPr>
            </w:pPr>
            <w:ins w:id="3169" w:author="skybova" w:date="2018-11-26T10:55:00Z">
              <w:r>
                <w:rPr>
                  <w:color w:val="000000"/>
                  <w:spacing w:val="-4"/>
                  <w:lang w:val="en-GB" w:eastAsia="en-US"/>
                </w:rPr>
                <w:t>to increase the general view and to develop students' habits in the area of the use of scientific methods, eventually in the sphere of special devices for obtaining data that are necessary in the course of solving the particular specific problems;</w:t>
              </w:r>
            </w:ins>
          </w:p>
          <w:p w:rsidR="00CF16D4" w:rsidRDefault="00CF16D4" w:rsidP="00CF16D4">
            <w:pPr>
              <w:pStyle w:val="Odstavecseseznamem"/>
              <w:numPr>
                <w:ilvl w:val="0"/>
                <w:numId w:val="46"/>
              </w:numPr>
              <w:autoSpaceDE w:val="0"/>
              <w:autoSpaceDN w:val="0"/>
              <w:adjustRightInd w:val="0"/>
              <w:spacing w:line="256" w:lineRule="auto"/>
              <w:ind w:left="322" w:hanging="284"/>
              <w:jc w:val="both"/>
              <w:rPr>
                <w:ins w:id="3170" w:author="skybova" w:date="2018-11-26T10:55:00Z"/>
                <w:lang w:eastAsia="en-US"/>
              </w:rPr>
            </w:pPr>
            <w:ins w:id="3171" w:author="skybova" w:date="2018-11-26T10:55:00Z">
              <w:r>
                <w:rPr>
                  <w:color w:val="000000"/>
                  <w:spacing w:val="-4"/>
                  <w:lang w:val="en-GB" w:eastAsia="en-US"/>
                </w:rPr>
                <w:t>development of skills in the collection and interpretation of measured or acquired data;</w:t>
              </w:r>
            </w:ins>
          </w:p>
          <w:p w:rsidR="00CF16D4" w:rsidRDefault="00CF16D4" w:rsidP="00CF16D4">
            <w:pPr>
              <w:pStyle w:val="Odstavecseseznamem"/>
              <w:numPr>
                <w:ilvl w:val="0"/>
                <w:numId w:val="46"/>
              </w:numPr>
              <w:autoSpaceDE w:val="0"/>
              <w:autoSpaceDN w:val="0"/>
              <w:adjustRightInd w:val="0"/>
              <w:spacing w:line="256" w:lineRule="auto"/>
              <w:ind w:left="322" w:hanging="284"/>
              <w:jc w:val="both"/>
              <w:rPr>
                <w:ins w:id="3172" w:author="skybova" w:date="2018-11-26T10:55:00Z"/>
                <w:lang w:eastAsia="en-US"/>
              </w:rPr>
            </w:pPr>
            <w:ins w:id="3173" w:author="skybova" w:date="2018-11-26T10:55:00Z">
              <w:r>
                <w:rPr>
                  <w:color w:val="000000"/>
                  <w:spacing w:val="-4"/>
                  <w:lang w:val="en-GB" w:eastAsia="en-US"/>
                </w:rPr>
                <w:t>to contribute to the development of students' presentation and communication skills;</w:t>
              </w:r>
            </w:ins>
          </w:p>
          <w:p w:rsidR="00CF16D4" w:rsidRDefault="00CF16D4" w:rsidP="00CF16D4">
            <w:pPr>
              <w:pStyle w:val="Odstavecseseznamem"/>
              <w:numPr>
                <w:ilvl w:val="0"/>
                <w:numId w:val="46"/>
              </w:numPr>
              <w:autoSpaceDE w:val="0"/>
              <w:autoSpaceDN w:val="0"/>
              <w:adjustRightInd w:val="0"/>
              <w:spacing w:line="256" w:lineRule="auto"/>
              <w:ind w:left="322" w:hanging="284"/>
              <w:jc w:val="both"/>
              <w:rPr>
                <w:ins w:id="3174" w:author="skybova" w:date="2018-11-26T10:55:00Z"/>
                <w:lang w:eastAsia="en-US"/>
              </w:rPr>
            </w:pPr>
            <w:ins w:id="3175" w:author="skybova" w:date="2018-11-26T10:55:00Z">
              <w:r>
                <w:rPr>
                  <w:color w:val="000000"/>
                  <w:spacing w:val="-4"/>
                  <w:lang w:val="en-GB" w:eastAsia="en-US"/>
                </w:rPr>
                <w:t>to strengthen the potential of students' applicability in practice, eventually their knowledge, skills and general competences for the study of the Master's degree program "Security of the Society";</w:t>
              </w:r>
            </w:ins>
          </w:p>
          <w:p w:rsidR="00CF16D4" w:rsidRDefault="00CF16D4" w:rsidP="00CF16D4">
            <w:pPr>
              <w:pStyle w:val="Odstavecseseznamem"/>
              <w:numPr>
                <w:ilvl w:val="0"/>
                <w:numId w:val="46"/>
              </w:numPr>
              <w:autoSpaceDE w:val="0"/>
              <w:autoSpaceDN w:val="0"/>
              <w:adjustRightInd w:val="0"/>
              <w:spacing w:line="256" w:lineRule="auto"/>
              <w:ind w:left="322" w:hanging="284"/>
              <w:jc w:val="both"/>
              <w:rPr>
                <w:ins w:id="3176" w:author="skybova" w:date="2018-11-26T10:55:00Z"/>
                <w:color w:val="000000" w:themeColor="text1"/>
                <w:lang w:eastAsia="en-US"/>
              </w:rPr>
            </w:pPr>
            <w:ins w:id="3177" w:author="skybova" w:date="2018-11-26T10:55:00Z">
              <w:r>
                <w:rPr>
                  <w:color w:val="000000" w:themeColor="text1"/>
                  <w:lang w:val="en-GB"/>
                </w:rPr>
                <w:t xml:space="preserve">to increase the </w:t>
              </w:r>
              <w:r>
                <w:rPr>
                  <w:color w:val="000000" w:themeColor="text1"/>
                  <w:spacing w:val="-4"/>
                  <w:lang w:val="en-GB" w:eastAsia="en-US"/>
                </w:rPr>
                <w:t xml:space="preserve">student's </w:t>
              </w:r>
              <w:r>
                <w:rPr>
                  <w:color w:val="000000" w:themeColor="text1"/>
                  <w:lang w:val="en-GB"/>
                </w:rPr>
                <w:t>ability to communicate in the English language at the basic working level in the study field;</w:t>
              </w:r>
            </w:ins>
          </w:p>
          <w:p w:rsidR="00CF16D4" w:rsidRDefault="00CF16D4" w:rsidP="00CF16D4">
            <w:pPr>
              <w:pStyle w:val="Odstavecseseznamem"/>
              <w:numPr>
                <w:ilvl w:val="0"/>
                <w:numId w:val="46"/>
              </w:numPr>
              <w:autoSpaceDE w:val="0"/>
              <w:autoSpaceDN w:val="0"/>
              <w:adjustRightInd w:val="0"/>
              <w:spacing w:after="60" w:line="256" w:lineRule="auto"/>
              <w:ind w:left="324" w:hanging="284"/>
              <w:jc w:val="both"/>
              <w:rPr>
                <w:ins w:id="3178" w:author="skybova" w:date="2018-11-26T10:55:00Z"/>
                <w:color w:val="000000" w:themeColor="text1"/>
                <w:lang w:eastAsia="en-US"/>
              </w:rPr>
            </w:pPr>
            <w:ins w:id="3179" w:author="skybova" w:date="2018-11-26T10:55:00Z">
              <w:r>
                <w:rPr>
                  <w:color w:val="000000" w:themeColor="text1"/>
                  <w:spacing w:val="-4"/>
                  <w:lang w:val="en-GB" w:eastAsia="en-US"/>
                </w:rPr>
                <w:t>to make possible the participation of students in the scientific and special activities of the faculty</w:t>
              </w:r>
              <w:r>
                <w:rPr>
                  <w:color w:val="000000" w:themeColor="text1"/>
                  <w:spacing w:val="-4"/>
                  <w:lang w:eastAsia="en-US"/>
                </w:rPr>
                <w:t xml:space="preserve">. </w:t>
              </w:r>
            </w:ins>
          </w:p>
          <w:p w:rsidR="00CF16D4" w:rsidRDefault="00CF16D4">
            <w:pPr>
              <w:spacing w:after="60" w:line="256" w:lineRule="auto"/>
              <w:jc w:val="both"/>
              <w:rPr>
                <w:ins w:id="3180" w:author="skybova" w:date="2018-11-26T10:55:00Z"/>
                <w:bCs/>
                <w:lang w:val="en-GB" w:eastAsia="en-US"/>
              </w:rPr>
            </w:pPr>
            <w:ins w:id="3181" w:author="skybova" w:date="2018-11-26T10:55:00Z">
              <w:r>
                <w:rPr>
                  <w:lang w:val="en-GB" w:eastAsia="en-US"/>
                </w:rPr>
                <w:t>The subject entitled "Student special activity" is organized within the Student's s</w:t>
              </w:r>
              <w:r>
                <w:rPr>
                  <w:bCs/>
                  <w:lang w:val="en-GB" w:eastAsia="en-US"/>
                </w:rPr>
                <w:t xml:space="preserve">cientific and professional activity which is an important part of the university education process on all levels of study. The competition in the framework of </w:t>
              </w:r>
              <w:r>
                <w:rPr>
                  <w:lang w:val="en-GB" w:eastAsia="en-US"/>
                </w:rPr>
                <w:t>Student's</w:t>
              </w:r>
              <w:r>
                <w:rPr>
                  <w:bCs/>
                  <w:lang w:val="en-GB" w:eastAsia="en-US"/>
                </w:rPr>
                <w:t xml:space="preserve"> scientific and professional activity is announced by the Dean of the </w:t>
              </w:r>
              <w:r>
                <w:rPr>
                  <w:color w:val="000000"/>
                  <w:spacing w:val="-4"/>
                  <w:lang w:val="en-GB" w:eastAsia="en-US"/>
                </w:rPr>
                <w:t>Faculty of Logistics and Crisis Management</w:t>
              </w:r>
              <w:r>
                <w:rPr>
                  <w:bCs/>
                  <w:lang w:val="en-GB" w:eastAsia="en-US"/>
                </w:rPr>
                <w:t xml:space="preserve"> in every academic year in order to present the outcomes of the student's scientific research activities carried out at the particular departments. The scope and formal adjustment of the registered works are specified in the </w:t>
              </w:r>
              <w:r>
                <w:rPr>
                  <w:lang w:val="en-GB" w:eastAsia="en-US"/>
                </w:rPr>
                <w:t>Student's s</w:t>
              </w:r>
              <w:r>
                <w:rPr>
                  <w:bCs/>
                  <w:lang w:val="en-GB" w:eastAsia="en-US"/>
                </w:rPr>
                <w:t>cientific and professional activity rules. The works must be submitted in electronic form and one printout of hard copy in Czech, Slovak, or English language at the same time.</w:t>
              </w:r>
            </w:ins>
          </w:p>
        </w:tc>
      </w:tr>
      <w:tr w:rsidR="00CF16D4" w:rsidTr="00CF16D4">
        <w:trPr>
          <w:trHeight w:val="265"/>
          <w:ins w:id="3182" w:author="skybova" w:date="2018-11-26T10:55:00Z"/>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CF16D4" w:rsidRDefault="00CF16D4">
            <w:pPr>
              <w:spacing w:line="254" w:lineRule="auto"/>
              <w:jc w:val="both"/>
              <w:rPr>
                <w:ins w:id="3183" w:author="skybova" w:date="2018-11-26T10:55:00Z"/>
                <w:lang w:eastAsia="en-US"/>
              </w:rPr>
            </w:pPr>
            <w:ins w:id="3184" w:author="skybova" w:date="2018-11-26T10:55:00Z">
              <w:r>
                <w:rPr>
                  <w:b/>
                  <w:lang w:eastAsia="en-US"/>
                </w:rPr>
                <w:t>Studijní literatura a studijní pomůcky</w:t>
              </w:r>
            </w:ins>
          </w:p>
        </w:tc>
        <w:tc>
          <w:tcPr>
            <w:tcW w:w="6202" w:type="dxa"/>
            <w:gridSpan w:val="7"/>
            <w:tcBorders>
              <w:top w:val="nil"/>
              <w:left w:val="single" w:sz="4" w:space="0" w:color="auto"/>
              <w:bottom w:val="nil"/>
              <w:right w:val="single" w:sz="4" w:space="0" w:color="auto"/>
            </w:tcBorders>
            <w:hideMark/>
          </w:tcPr>
          <w:p w:rsidR="00CF16D4" w:rsidRDefault="00CF16D4">
            <w:pPr>
              <w:spacing w:before="60" w:line="256" w:lineRule="auto"/>
              <w:jc w:val="both"/>
              <w:rPr>
                <w:ins w:id="3185" w:author="skybova" w:date="2018-11-26T10:55:00Z"/>
                <w:lang w:eastAsia="en-US"/>
              </w:rPr>
            </w:pPr>
            <w:ins w:id="3186" w:author="skybova" w:date="2018-11-26T10:55:00Z">
              <w:r>
                <w:rPr>
                  <w:lang w:val="en-GB" w:eastAsia="en-US"/>
                </w:rPr>
                <w:t>Depending on the topic of the work being processed.</w:t>
              </w:r>
            </w:ins>
          </w:p>
        </w:tc>
      </w:tr>
      <w:tr w:rsidR="00CF16D4" w:rsidTr="00CF16D4">
        <w:trPr>
          <w:trHeight w:val="180"/>
          <w:ins w:id="3187" w:author="skybova" w:date="2018-11-26T10:55:00Z"/>
        </w:trPr>
        <w:tc>
          <w:tcPr>
            <w:tcW w:w="9855" w:type="dxa"/>
            <w:gridSpan w:val="9"/>
            <w:tcBorders>
              <w:top w:val="nil"/>
              <w:left w:val="single" w:sz="4" w:space="0" w:color="auto"/>
              <w:bottom w:val="single" w:sz="4" w:space="0" w:color="auto"/>
              <w:right w:val="single" w:sz="4" w:space="0" w:color="auto"/>
            </w:tcBorders>
          </w:tcPr>
          <w:p w:rsidR="00CF16D4" w:rsidRDefault="00CF16D4">
            <w:pPr>
              <w:spacing w:line="254" w:lineRule="auto"/>
              <w:jc w:val="both"/>
              <w:rPr>
                <w:ins w:id="3188" w:author="skybova" w:date="2018-11-26T10:55:00Z"/>
                <w:lang w:eastAsia="en-US"/>
              </w:rPr>
            </w:pPr>
          </w:p>
        </w:tc>
      </w:tr>
      <w:tr w:rsidR="00CF16D4" w:rsidTr="00CF16D4">
        <w:trPr>
          <w:ins w:id="3189" w:author="skybova" w:date="2018-11-26T10:55:00Z"/>
        </w:trPr>
        <w:tc>
          <w:tcPr>
            <w:tcW w:w="9855" w:type="dxa"/>
            <w:gridSpan w:val="9"/>
            <w:tcBorders>
              <w:top w:val="single" w:sz="4" w:space="0" w:color="auto"/>
              <w:left w:val="single" w:sz="2" w:space="0" w:color="auto"/>
              <w:bottom w:val="single" w:sz="2" w:space="0" w:color="auto"/>
              <w:right w:val="single" w:sz="2" w:space="0" w:color="auto"/>
            </w:tcBorders>
            <w:shd w:val="clear" w:color="auto" w:fill="F7CAAC"/>
            <w:hideMark/>
          </w:tcPr>
          <w:p w:rsidR="00CF16D4" w:rsidRDefault="00CF16D4">
            <w:pPr>
              <w:jc w:val="center"/>
              <w:rPr>
                <w:ins w:id="3190" w:author="skybova" w:date="2018-11-26T10:55:00Z"/>
                <w:b/>
              </w:rPr>
            </w:pPr>
            <w:ins w:id="3191" w:author="skybova" w:date="2018-11-26T10:55:00Z">
              <w:r>
                <w:rPr>
                  <w:b/>
                </w:rPr>
                <w:t>Informace ke kombinované nebo distanční formě</w:t>
              </w:r>
            </w:ins>
          </w:p>
        </w:tc>
      </w:tr>
      <w:tr w:rsidR="00CF16D4" w:rsidTr="00CF16D4">
        <w:trPr>
          <w:ins w:id="3192" w:author="skybova" w:date="2018-11-26T10:55:00Z"/>
        </w:trPr>
        <w:tc>
          <w:tcPr>
            <w:tcW w:w="4361" w:type="dxa"/>
            <w:gridSpan w:val="3"/>
            <w:tcBorders>
              <w:top w:val="single" w:sz="2" w:space="0" w:color="auto"/>
              <w:left w:val="single" w:sz="4" w:space="0" w:color="auto"/>
              <w:bottom w:val="single" w:sz="4" w:space="0" w:color="auto"/>
              <w:right w:val="single" w:sz="4" w:space="0" w:color="auto"/>
            </w:tcBorders>
            <w:shd w:val="clear" w:color="auto" w:fill="F7CAAC"/>
            <w:hideMark/>
          </w:tcPr>
          <w:p w:rsidR="00CF16D4" w:rsidRDefault="00CF16D4">
            <w:pPr>
              <w:jc w:val="both"/>
              <w:rPr>
                <w:ins w:id="3193" w:author="skybova" w:date="2018-11-26T10:55:00Z"/>
              </w:rPr>
            </w:pPr>
            <w:ins w:id="3194" w:author="skybova" w:date="2018-11-26T10:55:00Z">
              <w:r>
                <w:rPr>
                  <w:b/>
                </w:rPr>
                <w:t>Rozsah konzultací (soustředění)</w:t>
              </w:r>
            </w:ins>
          </w:p>
        </w:tc>
        <w:tc>
          <w:tcPr>
            <w:tcW w:w="1315" w:type="dxa"/>
            <w:gridSpan w:val="2"/>
            <w:tcBorders>
              <w:top w:val="single" w:sz="2" w:space="0" w:color="auto"/>
              <w:left w:val="single" w:sz="4" w:space="0" w:color="auto"/>
              <w:bottom w:val="single" w:sz="4" w:space="0" w:color="auto"/>
              <w:right w:val="single" w:sz="4" w:space="0" w:color="auto"/>
            </w:tcBorders>
            <w:hideMark/>
          </w:tcPr>
          <w:p w:rsidR="00CF16D4" w:rsidRDefault="00CF16D4">
            <w:pPr>
              <w:jc w:val="both"/>
              <w:rPr>
                <w:ins w:id="3195" w:author="skybova" w:date="2018-11-26T10:55:00Z"/>
              </w:rPr>
            </w:pPr>
            <w:ins w:id="3196" w:author="skybova" w:date="2018-11-26T10:55:00Z">
              <w:r>
                <w:rPr>
                  <w:lang w:val="en-GB" w:eastAsia="en-US"/>
                </w:rPr>
                <w:t>individually</w:t>
              </w:r>
            </w:ins>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CF16D4" w:rsidRDefault="00CF16D4">
            <w:pPr>
              <w:jc w:val="both"/>
              <w:rPr>
                <w:ins w:id="3197" w:author="skybova" w:date="2018-11-26T10:55:00Z"/>
                <w:b/>
              </w:rPr>
            </w:pPr>
            <w:ins w:id="3198" w:author="skybova" w:date="2018-11-26T10:55:00Z">
              <w:r>
                <w:rPr>
                  <w:b/>
                </w:rPr>
                <w:t xml:space="preserve">hodin </w:t>
              </w:r>
            </w:ins>
          </w:p>
        </w:tc>
      </w:tr>
      <w:tr w:rsidR="00CF16D4" w:rsidTr="00CF16D4">
        <w:trPr>
          <w:ins w:id="3199" w:author="skybova" w:date="2018-11-26T10:55:00Z"/>
        </w:trPr>
        <w:tc>
          <w:tcPr>
            <w:tcW w:w="9855" w:type="dxa"/>
            <w:gridSpan w:val="9"/>
            <w:tcBorders>
              <w:top w:val="single" w:sz="4" w:space="0" w:color="auto"/>
              <w:left w:val="single" w:sz="4" w:space="0" w:color="auto"/>
              <w:bottom w:val="single" w:sz="4" w:space="0" w:color="auto"/>
              <w:right w:val="single" w:sz="4" w:space="0" w:color="auto"/>
            </w:tcBorders>
            <w:shd w:val="clear" w:color="auto" w:fill="F7CAAC"/>
            <w:hideMark/>
          </w:tcPr>
          <w:p w:rsidR="00CF16D4" w:rsidRDefault="00CF16D4">
            <w:pPr>
              <w:jc w:val="both"/>
              <w:rPr>
                <w:ins w:id="3200" w:author="skybova" w:date="2018-11-26T10:55:00Z"/>
                <w:b/>
              </w:rPr>
            </w:pPr>
            <w:ins w:id="3201" w:author="skybova" w:date="2018-11-26T10:55:00Z">
              <w:r>
                <w:rPr>
                  <w:b/>
                </w:rPr>
                <w:t>Informace o způsobu kontaktu s vyučujícím</w:t>
              </w:r>
            </w:ins>
          </w:p>
        </w:tc>
      </w:tr>
      <w:tr w:rsidR="00CF16D4" w:rsidTr="00CF16D4">
        <w:trPr>
          <w:trHeight w:val="302"/>
          <w:ins w:id="3202" w:author="skybova" w:date="2018-11-26T10:55:00Z"/>
        </w:trPr>
        <w:tc>
          <w:tcPr>
            <w:tcW w:w="9855" w:type="dxa"/>
            <w:gridSpan w:val="9"/>
            <w:tcBorders>
              <w:top w:val="single" w:sz="4" w:space="0" w:color="auto"/>
              <w:left w:val="single" w:sz="4" w:space="0" w:color="auto"/>
              <w:bottom w:val="single" w:sz="4" w:space="0" w:color="auto"/>
              <w:right w:val="single" w:sz="4" w:space="0" w:color="auto"/>
            </w:tcBorders>
            <w:hideMark/>
          </w:tcPr>
          <w:p w:rsidR="00CF16D4" w:rsidRDefault="00CF16D4">
            <w:pPr>
              <w:spacing w:before="60" w:after="60"/>
              <w:jc w:val="both"/>
              <w:rPr>
                <w:ins w:id="3203" w:author="skybova" w:date="2018-11-26T10:55:00Z"/>
                <w:lang w:val="en-GB"/>
              </w:rPr>
            </w:pPr>
            <w:ins w:id="3204" w:author="skybova" w:date="2018-11-26T10:55:00Z">
              <w:r>
                <w:rPr>
                  <w:lang w:val="en-GB"/>
                </w:rPr>
                <w:t>Individual consultations at the consulting or agreed hours with the supervisor of the special work.</w:t>
              </w:r>
            </w:ins>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Default="000D6DB9" w:rsidP="00420BD2">
            <w:pPr>
              <w:jc w:val="both"/>
            </w:pPr>
            <w:r>
              <w:rPr>
                <w:b/>
              </w:rPr>
              <w:t>Technická chemie</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1/LS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28p – 28s – 42c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98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6</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w:t>
            </w:r>
          </w:p>
          <w:p w:rsidR="000D6DB9" w:rsidRDefault="000D6DB9" w:rsidP="00420BD2">
            <w:pPr>
              <w:jc w:val="both"/>
            </w:pPr>
            <w:r>
              <w:t>seminář</w:t>
            </w:r>
          </w:p>
          <w:p w:rsidR="000D6DB9" w:rsidRDefault="000D6DB9" w:rsidP="00420BD2">
            <w:pPr>
              <w:jc w:val="both"/>
            </w:pPr>
            <w:r>
              <w:t>cvičení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Minimálně 80% účast na kontrolované výuce, získání stanoveného počtu bodů při kontrolních testech a při zápočtovém testu. Studenti vypracují a odevzdají protokoly ze všech laboratorních cvičení. Úspěšné složení kombinované zkoušky.</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doc. Ing. Pavel Valášek, CSc.</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seminářů a cvičení,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8449C0">
            <w:pPr>
              <w:jc w:val="both"/>
            </w:pPr>
            <w:r>
              <w:t>doc. Ing. Pavel Valášek, CSc. – přednášky (</w:t>
            </w:r>
            <w:r w:rsidR="00CE493B">
              <w:t xml:space="preserve">90 </w:t>
            </w:r>
            <w:r>
              <w:t>%)</w:t>
            </w:r>
          </w:p>
          <w:p w:rsidR="00CE493B" w:rsidRDefault="00CE493B" w:rsidP="000111CE">
            <w:pPr>
              <w:jc w:val="both"/>
            </w:pPr>
            <w:r>
              <w:t>Ing. Ivan Princ – přednášky (10 %)</w:t>
            </w:r>
            <w:ins w:id="3205" w:author="Strohmandl Jan" w:date="2018-11-13T10:21:00Z">
              <w:r w:rsidR="000111CE">
                <w:t xml:space="preserve">, seminář, cvičení (100 %), </w:t>
              </w:r>
            </w:ins>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pPr>
            <w:r>
              <w:t xml:space="preserve">Znalosti získané při studiu předmětu studenti uplatní ve své praxi, při řešení otázek prevence a likvidace havárií </w:t>
            </w:r>
            <w:r>
              <w:br/>
              <w:t xml:space="preserve">a mimořádných událostí spojených s únikem nebezpečných chemických látek do volného životního a pracovního prostředí, ohrožující životy a zdraví obyvatel, faunu a floru, stejně tak i poškozující majetek. Znalosti uplatní zejména při řešení otázek monitorování, detekce, dekontaminace, ochrany a dalších opatření. Znalosti předmětu jsou předpokladem pro pochopení a zvládnutí navazujících předmětů řešící problematiku ochrany obyvatelstva, procesního inženýrství </w:t>
            </w:r>
            <w:r>
              <w:br/>
              <w:t xml:space="preserve">a posuzování environmentálních rizik. </w:t>
            </w:r>
          </w:p>
          <w:p w:rsidR="000D6DB9" w:rsidRPr="003B2898" w:rsidRDefault="000D6DB9" w:rsidP="00420BD2">
            <w:pPr>
              <w:jc w:val="both"/>
              <w:rPr>
                <w:u w:val="single"/>
              </w:rPr>
            </w:pPr>
            <w:r>
              <w:rPr>
                <w:u w:val="single"/>
              </w:rPr>
              <w:t>Hlavní témata:</w:t>
            </w:r>
          </w:p>
          <w:p w:rsidR="000D6DB9" w:rsidRDefault="000D6DB9" w:rsidP="00D81E97">
            <w:pPr>
              <w:pStyle w:val="Odstavecseseznamem1"/>
              <w:numPr>
                <w:ilvl w:val="0"/>
                <w:numId w:val="18"/>
              </w:numPr>
              <w:jc w:val="both"/>
            </w:pPr>
            <w:r>
              <w:t xml:space="preserve">Úvod do předmětu, vývoj chemie, hmota a energie, základní chemické zákony. </w:t>
            </w:r>
          </w:p>
          <w:p w:rsidR="000D6DB9" w:rsidRDefault="000D6DB9" w:rsidP="00D81E97">
            <w:pPr>
              <w:pStyle w:val="Odstavecseseznamem1"/>
              <w:numPr>
                <w:ilvl w:val="0"/>
                <w:numId w:val="18"/>
              </w:numPr>
              <w:jc w:val="both"/>
            </w:pPr>
            <w:r>
              <w:t>Atomy, molekuly, ionty. Složení a struktura chemických látek. Prvky, sloučeniny.</w:t>
            </w:r>
          </w:p>
          <w:p w:rsidR="000D6DB9" w:rsidRDefault="000D6DB9" w:rsidP="00D81E97">
            <w:pPr>
              <w:pStyle w:val="Odstavecseseznamem1"/>
              <w:numPr>
                <w:ilvl w:val="0"/>
                <w:numId w:val="18"/>
              </w:numPr>
              <w:jc w:val="both"/>
            </w:pPr>
            <w:r>
              <w:t>Názvosloví anorganických sloučenin, názvosloví organických sloučenin,</w:t>
            </w:r>
          </w:p>
          <w:p w:rsidR="000D6DB9" w:rsidRDefault="000D6DB9" w:rsidP="00D81E97">
            <w:pPr>
              <w:pStyle w:val="Odstavecseseznamem1"/>
              <w:numPr>
                <w:ilvl w:val="0"/>
                <w:numId w:val="18"/>
              </w:numPr>
              <w:jc w:val="both"/>
            </w:pPr>
            <w:r>
              <w:t xml:space="preserve">Kvalitativní a kvantitativní stránka chemických reakcí. Energetika chemických reakcí. Základy termodynamiky. </w:t>
            </w:r>
          </w:p>
          <w:p w:rsidR="000D6DB9" w:rsidRDefault="000D6DB9" w:rsidP="00D81E97">
            <w:pPr>
              <w:pStyle w:val="Odstavecseseznamem1"/>
              <w:numPr>
                <w:ilvl w:val="0"/>
                <w:numId w:val="18"/>
              </w:numPr>
              <w:jc w:val="both"/>
            </w:pPr>
            <w:r>
              <w:t xml:space="preserve">Skupenské stavy. Plyny, kapaliny, pevné látky. Disperzní soustavy. Roztoky. </w:t>
            </w:r>
          </w:p>
          <w:p w:rsidR="000D6DB9" w:rsidRDefault="000D6DB9" w:rsidP="00D81E97">
            <w:pPr>
              <w:pStyle w:val="Odstavecseseznamem1"/>
              <w:numPr>
                <w:ilvl w:val="0"/>
                <w:numId w:val="18"/>
              </w:numPr>
              <w:jc w:val="both"/>
            </w:pPr>
            <w:r>
              <w:t xml:space="preserve">Základy elektrochemie. Zdroje elektrického proudu. Koroze. </w:t>
            </w:r>
          </w:p>
          <w:p w:rsidR="000D6DB9" w:rsidRDefault="000D6DB9" w:rsidP="00D81E97">
            <w:pPr>
              <w:pStyle w:val="Odstavecseseznamem1"/>
              <w:numPr>
                <w:ilvl w:val="0"/>
                <w:numId w:val="18"/>
              </w:numPr>
              <w:jc w:val="both"/>
            </w:pPr>
            <w:r>
              <w:t xml:space="preserve">Vybrané kapitoly z anorganické chemie. Mendělejevova tabulka prvků. </w:t>
            </w:r>
          </w:p>
          <w:p w:rsidR="000D6DB9" w:rsidRDefault="000D6DB9" w:rsidP="00D81E97">
            <w:pPr>
              <w:pStyle w:val="Odstavecseseznamem1"/>
              <w:numPr>
                <w:ilvl w:val="0"/>
                <w:numId w:val="18"/>
              </w:numPr>
              <w:jc w:val="both"/>
            </w:pPr>
            <w:r>
              <w:t xml:space="preserve">Chemické vztahy mezi oxidy, hydroxidy, kyselinami a solemi. </w:t>
            </w:r>
          </w:p>
          <w:p w:rsidR="000D6DB9" w:rsidRDefault="000D6DB9" w:rsidP="00D81E97">
            <w:pPr>
              <w:pStyle w:val="Odstavecseseznamem1"/>
              <w:numPr>
                <w:ilvl w:val="0"/>
                <w:numId w:val="18"/>
              </w:numPr>
              <w:jc w:val="both"/>
            </w:pPr>
            <w:r>
              <w:t xml:space="preserve">Prvky nekovové, kovové. Přehled vlastností, výroby a využití kovů. </w:t>
            </w:r>
          </w:p>
          <w:p w:rsidR="000D6DB9" w:rsidRDefault="000D6DB9" w:rsidP="00D81E97">
            <w:pPr>
              <w:pStyle w:val="Odstavecseseznamem1"/>
              <w:numPr>
                <w:ilvl w:val="0"/>
                <w:numId w:val="18"/>
              </w:numPr>
              <w:jc w:val="both"/>
            </w:pPr>
            <w:r>
              <w:t xml:space="preserve">Anorganická technologie. Výroba vybraných prvků, minerálních kyselin a zásad, hnojiv </w:t>
            </w:r>
          </w:p>
          <w:p w:rsidR="000D6DB9" w:rsidRDefault="000D6DB9" w:rsidP="00D81E97">
            <w:pPr>
              <w:pStyle w:val="Odstavecseseznamem1"/>
              <w:numPr>
                <w:ilvl w:val="0"/>
                <w:numId w:val="18"/>
              </w:numPr>
              <w:jc w:val="both"/>
            </w:pPr>
            <w:r>
              <w:t xml:space="preserve">Nebezpečné chemické látky a přípravky anorganického původu. </w:t>
            </w:r>
          </w:p>
          <w:p w:rsidR="000D6DB9" w:rsidRDefault="000D6DB9" w:rsidP="00D81E97">
            <w:pPr>
              <w:pStyle w:val="Odstavecseseznamem1"/>
              <w:numPr>
                <w:ilvl w:val="0"/>
                <w:numId w:val="18"/>
              </w:numPr>
              <w:jc w:val="both"/>
            </w:pPr>
            <w:r>
              <w:t>Rozdělení organických sloučenin. Alifatické a aromatické uhlovodíky. Heterocyklické sloučeniny.</w:t>
            </w:r>
          </w:p>
          <w:p w:rsidR="000D6DB9" w:rsidRDefault="000D6DB9" w:rsidP="00D81E97">
            <w:pPr>
              <w:pStyle w:val="Odstavecseseznamem1"/>
              <w:numPr>
                <w:ilvl w:val="0"/>
                <w:numId w:val="18"/>
              </w:numPr>
              <w:jc w:val="both"/>
            </w:pPr>
            <w:r>
              <w:t>Heterosloučeniny-halogenderiváty, hydroxy-, nitro- sulfo-sloučeniny, aj. Nebezpečné chemické látky organického původu.</w:t>
            </w:r>
          </w:p>
          <w:p w:rsidR="000D6DB9" w:rsidRDefault="000D6DB9" w:rsidP="00D81E97">
            <w:pPr>
              <w:pStyle w:val="Odstavecseseznamem1"/>
              <w:numPr>
                <w:ilvl w:val="0"/>
                <w:numId w:val="18"/>
              </w:numPr>
              <w:jc w:val="both"/>
            </w:pPr>
            <w:r>
              <w:t xml:space="preserve">Základní suroviny průmyslové organické chemie - uhlí, ropa, zemní plyn. Organická technologie. -Výroba vybraných organických sloučenin. </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Default="000D6DB9" w:rsidP="00420BD2">
            <w:r>
              <w:rPr>
                <w:b/>
                <w:bCs/>
              </w:rPr>
              <w:t>Základní literatura:</w:t>
            </w:r>
          </w:p>
          <w:p w:rsidR="000D6DB9" w:rsidRPr="00B00AC3" w:rsidRDefault="000D6DB9" w:rsidP="00420BD2">
            <w:r w:rsidRPr="00B00AC3">
              <w:t xml:space="preserve">SEDMIDUBSKÝ, D., FLEMR, V., SVOBODA, </w:t>
            </w:r>
            <w:del w:id="3206" w:author="Jan Strohmandl" w:date="2018-11-17T21:19:00Z">
              <w:r w:rsidRPr="00B00AC3" w:rsidDel="00ED1ED2">
                <w:delText xml:space="preserve"> </w:delText>
              </w:r>
            </w:del>
            <w:r w:rsidRPr="00B00AC3">
              <w:t>J., CIBULKA, R.</w:t>
            </w:r>
            <w:ins w:id="3207" w:author="Jan Strohmandl" w:date="2018-11-17T21:20:00Z">
              <w:r w:rsidR="00ED1ED2">
                <w:t xml:space="preserve"> </w:t>
              </w:r>
            </w:ins>
            <w:ins w:id="3208" w:author="Eva Batůšková" w:date="2018-11-19T12:02:00Z">
              <w:r w:rsidR="00983B77">
                <w:t>(</w:t>
              </w:r>
            </w:ins>
            <w:ins w:id="3209" w:author="Jan Strohmandl" w:date="2018-11-17T21:20:00Z">
              <w:r w:rsidR="00ED1ED2">
                <w:t>2011</w:t>
              </w:r>
            </w:ins>
            <w:ins w:id="3210" w:author="Eva Batůšková" w:date="2018-11-19T12:02:00Z">
              <w:r w:rsidR="00983B77">
                <w:t>)</w:t>
              </w:r>
            </w:ins>
            <w:ins w:id="3211" w:author="Jan Strohmandl" w:date="2018-11-17T21:20:00Z">
              <w:r w:rsidR="00ED1ED2">
                <w:t xml:space="preserve">. </w:t>
              </w:r>
            </w:ins>
            <w:del w:id="3212" w:author="Jan Strohmandl" w:date="2018-11-17T21:20:00Z">
              <w:r w:rsidRPr="00B00AC3" w:rsidDel="00ED1ED2">
                <w:delText>:</w:delText>
              </w:r>
            </w:del>
            <w:r w:rsidRPr="00B00AC3">
              <w:t xml:space="preserve"> </w:t>
            </w:r>
            <w:r w:rsidR="00F139B8" w:rsidRPr="00F139B8">
              <w:rPr>
                <w:i/>
                <w:rPrChange w:id="3213" w:author="Jan Strohmandl" w:date="2018-11-17T21:20:00Z">
                  <w:rPr>
                    <w:color w:val="0000FF"/>
                    <w:u w:val="single"/>
                  </w:rPr>
                </w:rPrChange>
              </w:rPr>
              <w:t>Základy chemie pro bakaláře</w:t>
            </w:r>
            <w:r w:rsidRPr="00B00AC3">
              <w:t>,</w:t>
            </w:r>
            <w:r>
              <w:t xml:space="preserve"> VŠCHT Praha, </w:t>
            </w:r>
            <w:del w:id="3214" w:author="Jan Strohmandl" w:date="2018-11-17T21:20:00Z">
              <w:r w:rsidDel="00ED1ED2">
                <w:delText xml:space="preserve">2011, </w:delText>
              </w:r>
            </w:del>
            <w:r>
              <w:t xml:space="preserve">ISBN </w:t>
            </w:r>
            <w:r w:rsidRPr="00B00AC3">
              <w:t>978-80-7080-790-3</w:t>
            </w:r>
            <w:r>
              <w:t>.</w:t>
            </w:r>
          </w:p>
          <w:p w:rsidR="000D6DB9" w:rsidRDefault="000D6DB9" w:rsidP="00420BD2">
            <w:r>
              <w:t>L</w:t>
            </w:r>
            <w:r>
              <w:rPr>
                <w:caps/>
              </w:rPr>
              <w:t>ošťák.</w:t>
            </w:r>
            <w:r>
              <w:t xml:space="preserve"> P.</w:t>
            </w:r>
            <w:del w:id="3215" w:author="Jan Strohmandl" w:date="2018-11-17T21:20:00Z">
              <w:r w:rsidDel="00ED1ED2">
                <w:delText>:</w:delText>
              </w:r>
            </w:del>
            <w:ins w:id="3216" w:author="Jan Strohmandl" w:date="2018-11-17T21:20:00Z">
              <w:r w:rsidR="00ED1ED2">
                <w:t xml:space="preserve"> </w:t>
              </w:r>
            </w:ins>
            <w:ins w:id="3217" w:author="Eva Batůšková" w:date="2018-11-19T12:02:00Z">
              <w:r w:rsidR="00983B77">
                <w:t>(</w:t>
              </w:r>
            </w:ins>
            <w:ins w:id="3218" w:author="Jan Strohmandl" w:date="2018-11-17T21:20:00Z">
              <w:r w:rsidR="00ED1ED2">
                <w:t>2005</w:t>
              </w:r>
            </w:ins>
            <w:ins w:id="3219" w:author="Eva Batůšková" w:date="2018-11-19T12:02:00Z">
              <w:r w:rsidR="00983B77">
                <w:t>)</w:t>
              </w:r>
            </w:ins>
            <w:ins w:id="3220" w:author="Jan Strohmandl" w:date="2018-11-17T21:20:00Z">
              <w:r w:rsidR="00ED1ED2">
                <w:t xml:space="preserve">. </w:t>
              </w:r>
            </w:ins>
            <w:r>
              <w:rPr>
                <w:i/>
                <w:iCs/>
              </w:rPr>
              <w:t>Vybrané kapitoly z obecné chemie</w:t>
            </w:r>
            <w:r>
              <w:t xml:space="preserve">. Pardubice, </w:t>
            </w:r>
            <w:del w:id="3221" w:author="Jan Strohmandl" w:date="2018-11-17T21:20:00Z">
              <w:r w:rsidDel="00ED1ED2">
                <w:delText xml:space="preserve">2005. </w:delText>
              </w:r>
            </w:del>
            <w:r>
              <w:t>ISBN 80-7194-735-0.</w:t>
            </w:r>
          </w:p>
          <w:p w:rsidR="000D6DB9" w:rsidRDefault="000D6DB9" w:rsidP="00420BD2">
            <w:r>
              <w:t>POLÁK R.</w:t>
            </w:r>
            <w:ins w:id="3222" w:author="Jan Strohmandl" w:date="2018-11-17T21:20:00Z">
              <w:r w:rsidR="00ED1ED2">
                <w:t xml:space="preserve"> </w:t>
              </w:r>
            </w:ins>
            <w:ins w:id="3223" w:author="Eva Batůšková" w:date="2018-11-19T12:02:00Z">
              <w:r w:rsidR="00983B77">
                <w:t>(</w:t>
              </w:r>
            </w:ins>
            <w:ins w:id="3224" w:author="Jan Strohmandl" w:date="2018-11-17T21:20:00Z">
              <w:r w:rsidR="00ED1ED2">
                <w:t>2000</w:t>
              </w:r>
            </w:ins>
            <w:ins w:id="3225" w:author="Eva Batůšková" w:date="2018-11-19T12:02:00Z">
              <w:r w:rsidR="00983B77">
                <w:t>)</w:t>
              </w:r>
            </w:ins>
            <w:ins w:id="3226" w:author="Jan Strohmandl" w:date="2018-11-17T21:20:00Z">
              <w:r w:rsidR="00ED1ED2">
                <w:t>.</w:t>
              </w:r>
            </w:ins>
            <w:del w:id="3227" w:author="Jan Strohmandl" w:date="2018-11-17T21:20:00Z">
              <w:r w:rsidDel="00ED1ED2">
                <w:delText>:</w:delText>
              </w:r>
            </w:del>
            <w:r>
              <w:t xml:space="preserve"> </w:t>
            </w:r>
            <w:r>
              <w:rPr>
                <w:i/>
                <w:iCs/>
              </w:rPr>
              <w:t>Obecná chemie. Stručný úvod</w:t>
            </w:r>
            <w:r>
              <w:t xml:space="preserve">. Praha, </w:t>
            </w:r>
            <w:del w:id="3228" w:author="Jan Strohmandl" w:date="2018-11-17T21:20:00Z">
              <w:r w:rsidDel="00ED1ED2">
                <w:delText xml:space="preserve">2000. </w:delText>
              </w:r>
            </w:del>
            <w:r>
              <w:t>ISBN 80-200-0794.</w:t>
            </w:r>
          </w:p>
          <w:p w:rsidR="000D6DB9" w:rsidRDefault="000D6DB9" w:rsidP="00420BD2">
            <w:r>
              <w:t>H</w:t>
            </w:r>
            <w:r>
              <w:rPr>
                <w:caps/>
              </w:rPr>
              <w:t>oloubek</w:t>
            </w:r>
            <w:r>
              <w:t>, J.</w:t>
            </w:r>
            <w:ins w:id="3229" w:author="Jan Strohmandl" w:date="2018-11-17T21:21:00Z">
              <w:r w:rsidR="00ED1ED2">
                <w:t xml:space="preserve"> </w:t>
              </w:r>
            </w:ins>
            <w:ins w:id="3230" w:author="Eva Batůšková" w:date="2018-11-19T12:02:00Z">
              <w:r w:rsidR="00983B77">
                <w:t>(</w:t>
              </w:r>
            </w:ins>
            <w:ins w:id="3231" w:author="Jan Strohmandl" w:date="2018-11-17T21:21:00Z">
              <w:r w:rsidR="00ED1ED2">
                <w:t>1990</w:t>
              </w:r>
            </w:ins>
            <w:ins w:id="3232" w:author="Eva Batůšková" w:date="2018-11-19T12:02:00Z">
              <w:r w:rsidR="00983B77">
                <w:t>)</w:t>
              </w:r>
            </w:ins>
            <w:ins w:id="3233" w:author="Jan Strohmandl" w:date="2018-11-17T21:21:00Z">
              <w:r w:rsidR="00ED1ED2">
                <w:t>.</w:t>
              </w:r>
            </w:ins>
            <w:del w:id="3234" w:author="Jan Strohmandl" w:date="2018-11-17T21:21:00Z">
              <w:r w:rsidDel="00ED1ED2">
                <w:delText>:</w:delText>
              </w:r>
            </w:del>
            <w:r>
              <w:t xml:space="preserve"> </w:t>
            </w:r>
            <w:r>
              <w:rPr>
                <w:i/>
                <w:iCs/>
              </w:rPr>
              <w:t>Chemie životního prostředí</w:t>
            </w:r>
            <w:r>
              <w:t xml:space="preserve">. Praha : SPN, </w:t>
            </w:r>
            <w:del w:id="3235" w:author="Jan Strohmandl" w:date="2018-11-17T21:21:00Z">
              <w:r w:rsidDel="00ED1ED2">
                <w:delText xml:space="preserve">1990. </w:delText>
              </w:r>
            </w:del>
            <w:r>
              <w:t>ISBN 8021001054.</w:t>
            </w:r>
          </w:p>
          <w:p w:rsidR="000D6DB9" w:rsidRDefault="000D6DB9" w:rsidP="00420BD2">
            <w:pPr>
              <w:spacing w:before="60"/>
              <w:jc w:val="both"/>
            </w:pPr>
            <w:r>
              <w:rPr>
                <w:b/>
                <w:bCs/>
              </w:rPr>
              <w:t>Doporučená literatura:</w:t>
            </w:r>
          </w:p>
          <w:p w:rsidR="000D6DB9" w:rsidRDefault="000D6DB9" w:rsidP="00420BD2">
            <w:r>
              <w:lastRenderedPageBreak/>
              <w:t>A</w:t>
            </w:r>
            <w:r>
              <w:rPr>
                <w:caps/>
              </w:rPr>
              <w:t>dámková</w:t>
            </w:r>
            <w:r>
              <w:t xml:space="preserve"> M.</w:t>
            </w:r>
            <w:ins w:id="3236" w:author="Jan Strohmandl" w:date="2018-11-17T21:21:00Z">
              <w:r w:rsidR="00ED1ED2">
                <w:t xml:space="preserve"> </w:t>
              </w:r>
            </w:ins>
            <w:ins w:id="3237" w:author="Eva Batůšková" w:date="2018-11-19T12:02:00Z">
              <w:r w:rsidR="00983B77">
                <w:t>(</w:t>
              </w:r>
            </w:ins>
            <w:ins w:id="3238" w:author="Jan Strohmandl" w:date="2018-11-17T21:21:00Z">
              <w:r w:rsidR="00ED1ED2">
                <w:t>2004</w:t>
              </w:r>
            </w:ins>
            <w:ins w:id="3239" w:author="Eva Batůšková" w:date="2018-11-19T12:02:00Z">
              <w:r w:rsidR="00983B77">
                <w:t>)</w:t>
              </w:r>
            </w:ins>
            <w:ins w:id="3240" w:author="Jan Strohmandl" w:date="2018-11-17T21:21:00Z">
              <w:r w:rsidR="00ED1ED2">
                <w:t>.</w:t>
              </w:r>
            </w:ins>
            <w:del w:id="3241" w:author="Jan Strohmandl" w:date="2018-11-17T21:21:00Z">
              <w:r w:rsidDel="00ED1ED2">
                <w:delText>:</w:delText>
              </w:r>
            </w:del>
            <w:r>
              <w:t xml:space="preserve"> </w:t>
            </w:r>
            <w:r>
              <w:rPr>
                <w:i/>
                <w:iCs/>
              </w:rPr>
              <w:t>Nebezpečné chemické látky a přípravky, včetně prevence závažných havárií</w:t>
            </w:r>
            <w:r>
              <w:t xml:space="preserve">. Praha, </w:t>
            </w:r>
            <w:del w:id="3242" w:author="Jan Strohmandl" w:date="2018-11-17T21:21:00Z">
              <w:r w:rsidDel="00ED1ED2">
                <w:delText xml:space="preserve">2004. </w:delText>
              </w:r>
            </w:del>
            <w:r>
              <w:t>ISBN 80-86229-80-7.</w:t>
            </w:r>
          </w:p>
          <w:p w:rsidR="000D6DB9" w:rsidRDefault="000D6DB9" w:rsidP="00420BD2">
            <w:pPr>
              <w:jc w:val="both"/>
            </w:pPr>
            <w:r>
              <w:t>M</w:t>
            </w:r>
            <w:r>
              <w:rPr>
                <w:caps/>
              </w:rPr>
              <w:t>asařík</w:t>
            </w:r>
            <w:r>
              <w:t>, I.</w:t>
            </w:r>
            <w:ins w:id="3243" w:author="Jan Strohmandl" w:date="2018-11-17T21:21:00Z">
              <w:r w:rsidR="00ED1ED2">
                <w:t xml:space="preserve"> </w:t>
              </w:r>
            </w:ins>
            <w:ins w:id="3244" w:author="Eva Batůšková" w:date="2018-11-19T12:02:00Z">
              <w:r w:rsidR="00983B77">
                <w:t>(</w:t>
              </w:r>
            </w:ins>
            <w:ins w:id="3245" w:author="Jan Strohmandl" w:date="2018-11-17T21:21:00Z">
              <w:r w:rsidR="00ED1ED2">
                <w:t>2003</w:t>
              </w:r>
            </w:ins>
            <w:ins w:id="3246" w:author="Eva Batůšková" w:date="2018-11-19T12:02:00Z">
              <w:r w:rsidR="00983B77">
                <w:t>)</w:t>
              </w:r>
            </w:ins>
            <w:ins w:id="3247" w:author="Jan Strohmandl" w:date="2018-11-17T21:21:00Z">
              <w:r w:rsidR="00ED1ED2">
                <w:t>.</w:t>
              </w:r>
            </w:ins>
            <w:del w:id="3248" w:author="Jan Strohmandl" w:date="2018-11-17T21:21:00Z">
              <w:r w:rsidDel="00ED1ED2">
                <w:delText>:</w:delText>
              </w:r>
            </w:del>
            <w:r>
              <w:t xml:space="preserve"> </w:t>
            </w:r>
            <w:r>
              <w:rPr>
                <w:i/>
                <w:iCs/>
              </w:rPr>
              <w:t>Plasty a jejich požární nebezpečí. 1. vyd.</w:t>
            </w:r>
            <w:r>
              <w:t xml:space="preserve">. Ostrava, Sdružení požárního a bezpečnostního inženýrství, </w:t>
            </w:r>
            <w:del w:id="3249" w:author="Jan Strohmandl" w:date="2018-11-17T21:21:00Z">
              <w:r w:rsidDel="00ED1ED2">
                <w:delText xml:space="preserve">2003. </w:delText>
              </w:r>
            </w:del>
            <w:r>
              <w:t>ISBN 80-86634-16-7.</w:t>
            </w:r>
          </w:p>
          <w:p w:rsidR="000D6DB9" w:rsidRDefault="000D6DB9" w:rsidP="00ED1ED2">
            <w:pPr>
              <w:jc w:val="both"/>
            </w:pPr>
            <w:r>
              <w:t>BLAŽEK, J.</w:t>
            </w:r>
            <w:ins w:id="3250" w:author="Jan Strohmandl" w:date="2018-11-17T21:21:00Z">
              <w:r w:rsidR="00ED1ED2">
                <w:t xml:space="preserve"> </w:t>
              </w:r>
            </w:ins>
            <w:ins w:id="3251" w:author="Eva Batůšková" w:date="2018-11-19T12:02:00Z">
              <w:r w:rsidR="00983B77">
                <w:t>(</w:t>
              </w:r>
            </w:ins>
            <w:ins w:id="3252" w:author="Jan Strohmandl" w:date="2018-11-17T21:21:00Z">
              <w:r w:rsidR="00ED1ED2">
                <w:t>2007</w:t>
              </w:r>
            </w:ins>
            <w:ins w:id="3253" w:author="Eva Batůšková" w:date="2018-11-19T12:02:00Z">
              <w:r w:rsidR="00983B77">
                <w:t>)</w:t>
              </w:r>
            </w:ins>
            <w:ins w:id="3254" w:author="Jan Strohmandl" w:date="2018-11-17T21:21:00Z">
              <w:r w:rsidR="00ED1ED2">
                <w:t>.</w:t>
              </w:r>
            </w:ins>
            <w:del w:id="3255" w:author="Jan Strohmandl" w:date="2018-11-17T21:21:00Z">
              <w:r w:rsidDel="00ED1ED2">
                <w:delText>:</w:delText>
              </w:r>
            </w:del>
            <w:r>
              <w:t xml:space="preserve"> </w:t>
            </w:r>
            <w:r w:rsidR="00F139B8" w:rsidRPr="00F139B8">
              <w:rPr>
                <w:i/>
                <w:rPrChange w:id="3256" w:author="Jan Strohmandl" w:date="2018-11-17T21:21:00Z">
                  <w:rPr>
                    <w:color w:val="0000FF"/>
                    <w:u w:val="single"/>
                  </w:rPr>
                </w:rPrChange>
              </w:rPr>
              <w:t>Přehled chemického názvosloví</w:t>
            </w:r>
            <w:r>
              <w:t xml:space="preserve">, SPN Praha, </w:t>
            </w:r>
            <w:del w:id="3257" w:author="Jan Strohmandl" w:date="2018-11-17T21:21:00Z">
              <w:r w:rsidDel="00ED1ED2">
                <w:delText xml:space="preserve">2007, </w:delText>
              </w:r>
            </w:del>
            <w:r w:rsidRPr="00914666">
              <w:rPr>
                <w:rStyle w:val="Siln"/>
                <w:b w:val="0"/>
              </w:rPr>
              <w:t>ISBN</w:t>
            </w:r>
            <w:r w:rsidRPr="00914666">
              <w:t xml:space="preserve"> 80-7235-260-1</w:t>
            </w:r>
            <w:r>
              <w:t>.</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28</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3258" w:author="Strohmandl Jan" w:date="2018-11-13T09:28: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ins w:id="3259" w:author="Strohmandl Jan" w:date="2018-11-13T09:28: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86" w:history="1">
              <w:r w:rsidRPr="00EB1132">
                <w:rPr>
                  <w:rStyle w:val="Hypertextovodkaz"/>
                </w:rPr>
                <w:t>valasek@utb.cz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D056B8" w:rsidRDefault="000D6DB9" w:rsidP="00F0246C">
            <w:pPr>
              <w:jc w:val="both"/>
              <w:rPr>
                <w:b/>
              </w:rPr>
            </w:pPr>
            <w:r>
              <w:rPr>
                <w:b/>
              </w:rPr>
              <w:t xml:space="preserve">Úvod do </w:t>
            </w:r>
            <w:r w:rsidRPr="00D056B8">
              <w:rPr>
                <w:b/>
              </w:rPr>
              <w:t>logistiky</w:t>
            </w:r>
            <w:r>
              <w:rPr>
                <w:b/>
              </w:rPr>
              <w:t xml:space="preserve"> </w:t>
            </w:r>
            <w:del w:id="3260" w:author="Strohmandl Jan" w:date="2018-11-13T09:29:00Z">
              <w:r w:rsidDel="00F0246C">
                <w:rPr>
                  <w:b/>
                </w:rPr>
                <w:delText>krizových situací</w:delText>
              </w:r>
            </w:del>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8449C0">
            <w:pPr>
              <w:jc w:val="both"/>
            </w:pPr>
            <w:r>
              <w:t xml:space="preserve">Povinný </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1/ZS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420BD2">
            <w:pPr>
              <w:jc w:val="both"/>
            </w:pPr>
            <w:r>
              <w:t>28p – 14s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42</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center"/>
            </w:pPr>
            <w:r>
              <w:t>4</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RPr="00EE5744"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Pr="00EE5744" w:rsidRDefault="000D6DB9" w:rsidP="00420BD2">
            <w:pPr>
              <w:jc w:val="both"/>
              <w:rPr>
                <w:highlight w:val="red"/>
              </w:rPr>
            </w:pPr>
            <w:r>
              <w:t>přednáška seminář</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Zápočet: 80% aktivní účast na seminářích, průběžné plnění zadaných úkolů, úspěšné vypracování písemné práce.</w:t>
            </w:r>
          </w:p>
          <w:p w:rsidR="000D6DB9" w:rsidRDefault="000D6DB9" w:rsidP="00420BD2">
            <w:pPr>
              <w:jc w:val="both"/>
            </w:pPr>
            <w:r>
              <w:t>Zkouška: úspěšné vypracování písemné práce, ústní zkouška.</w:t>
            </w:r>
          </w:p>
        </w:tc>
      </w:tr>
      <w:tr w:rsidR="000D6DB9" w:rsidTr="00420BD2">
        <w:trPr>
          <w:trHeight w:val="392"/>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Ing. Jan Strohmandl,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80 % </w:t>
            </w:r>
            <w:r>
              <w:br/>
              <w:t>a dále stanovuje koncepci seminářů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t>Ing. Jan Strohmandl, Ph.D. – přednášky</w:t>
            </w:r>
            <w:ins w:id="3261" w:author="Strohmandl Jan" w:date="2018-11-13T10:21:00Z">
              <w:r w:rsidR="000111CE">
                <w:t>, seminář</w:t>
              </w:r>
            </w:ins>
            <w:r>
              <w:t xml:space="preserve"> (80 %)</w:t>
            </w:r>
          </w:p>
          <w:p w:rsidR="000D6DB9" w:rsidRDefault="000D6DB9" w:rsidP="00420BD2">
            <w:r>
              <w:t>Doc. Ing. Miroslav Tomek, PhD. – přednášky</w:t>
            </w:r>
            <w:ins w:id="3262" w:author="Strohmandl Jan" w:date="2018-11-13T10:22:00Z">
              <w:r w:rsidR="000111CE">
                <w:t>, seminář</w:t>
              </w:r>
            </w:ins>
            <w:r>
              <w:t xml:space="preserve"> (20 %)</w:t>
            </w:r>
          </w:p>
        </w:tc>
      </w:tr>
      <w:tr w:rsidR="000D6DB9" w:rsidTr="00420BD2">
        <w:trPr>
          <w:trHeight w:val="300"/>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RPr="00F71807" w:rsidTr="00420BD2">
        <w:trPr>
          <w:trHeight w:val="3331"/>
        </w:trPr>
        <w:tc>
          <w:tcPr>
            <w:tcW w:w="9855" w:type="dxa"/>
            <w:gridSpan w:val="8"/>
            <w:tcBorders>
              <w:top w:val="nil"/>
              <w:bottom w:val="single" w:sz="12" w:space="0" w:color="auto"/>
            </w:tcBorders>
          </w:tcPr>
          <w:p w:rsidR="000D6DB9" w:rsidRPr="00FE6DC6" w:rsidRDefault="000D6DB9" w:rsidP="00420BD2">
            <w:pPr>
              <w:jc w:val="both"/>
              <w:rPr>
                <w:rStyle w:val="apple-converted-space"/>
                <w:shd w:val="clear" w:color="auto" w:fill="FFFFFF"/>
              </w:rPr>
            </w:pPr>
            <w:r w:rsidRPr="00FE6DC6">
              <w:rPr>
                <w:shd w:val="clear" w:color="auto" w:fill="FFFFFF"/>
              </w:rPr>
              <w:t xml:space="preserve">Cílem předmětu je seznámit studenty se základy logistiky. Předmět se zabývá základními pojmy, historií logistiky </w:t>
            </w:r>
            <w:r>
              <w:rPr>
                <w:shd w:val="clear" w:color="auto" w:fill="FFFFFF"/>
              </w:rPr>
              <w:br/>
            </w:r>
            <w:r w:rsidRPr="00FE6DC6">
              <w:rPr>
                <w:shd w:val="clear" w:color="auto" w:fill="FFFFFF"/>
              </w:rPr>
              <w:t>a jejími cíli. Studenti získají znalosti z oblasti potřebných pro výuku odborných předmětů v ochran</w:t>
            </w:r>
            <w:r>
              <w:rPr>
                <w:shd w:val="clear" w:color="auto" w:fill="FFFFFF"/>
              </w:rPr>
              <w:t>ě</w:t>
            </w:r>
            <w:r w:rsidRPr="00FE6DC6">
              <w:rPr>
                <w:shd w:val="clear" w:color="auto" w:fill="FFFFFF"/>
              </w:rPr>
              <w:t xml:space="preserve"> obyvatelstva v logické posloupnosti. Obsahová náplň uvedeného předmětu vytváří základ pro další hlubší rozvíjení teoretických poznatků v jednotlivých navazujících předmětech ochrany obyvatelstva.</w:t>
            </w:r>
            <w:r w:rsidRPr="00FE6DC6">
              <w:rPr>
                <w:rStyle w:val="apple-converted-space"/>
                <w:shd w:val="clear" w:color="auto" w:fill="FFFFFF"/>
              </w:rPr>
              <w:t> </w:t>
            </w:r>
          </w:p>
          <w:p w:rsidR="000D6DB9" w:rsidRPr="00FE6DC6" w:rsidRDefault="000D6DB9" w:rsidP="00420BD2">
            <w:pPr>
              <w:jc w:val="both"/>
              <w:rPr>
                <w:u w:val="single"/>
              </w:rPr>
            </w:pPr>
            <w:r w:rsidRPr="00FE6DC6">
              <w:rPr>
                <w:rStyle w:val="apple-converted-space"/>
                <w:u w:val="single"/>
                <w:shd w:val="clear" w:color="auto" w:fill="FFFFFF"/>
              </w:rPr>
              <w:t>Hlavní témata:</w:t>
            </w:r>
          </w:p>
          <w:p w:rsidR="000D6DB9" w:rsidRPr="00744F5C" w:rsidRDefault="000D6DB9" w:rsidP="00D81E97">
            <w:pPr>
              <w:pStyle w:val="Odstavecseseznamem1"/>
              <w:numPr>
                <w:ilvl w:val="0"/>
                <w:numId w:val="7"/>
              </w:numPr>
            </w:pPr>
            <w:r w:rsidRPr="00744F5C">
              <w:t>Úvod do logistiky krizových situací.</w:t>
            </w:r>
          </w:p>
          <w:p w:rsidR="000D6DB9" w:rsidRPr="00744F5C" w:rsidRDefault="000D6DB9" w:rsidP="00D81E97">
            <w:pPr>
              <w:pStyle w:val="Odstavecseseznamem1"/>
              <w:numPr>
                <w:ilvl w:val="0"/>
                <w:numId w:val="7"/>
              </w:numPr>
            </w:pPr>
            <w:r w:rsidRPr="00744F5C">
              <w:t xml:space="preserve">Pojetí logistiky a vývojové trendy v logistice. </w:t>
            </w:r>
          </w:p>
          <w:p w:rsidR="000D6DB9" w:rsidRPr="00744F5C" w:rsidRDefault="000D6DB9" w:rsidP="00D81E97">
            <w:pPr>
              <w:pStyle w:val="Odstavecseseznamem1"/>
              <w:numPr>
                <w:ilvl w:val="0"/>
                <w:numId w:val="7"/>
              </w:numPr>
            </w:pPr>
            <w:r w:rsidRPr="00744F5C">
              <w:t xml:space="preserve">Strategie a cíle logistiky. </w:t>
            </w:r>
          </w:p>
          <w:p w:rsidR="000D6DB9" w:rsidRPr="00744F5C" w:rsidRDefault="000D6DB9" w:rsidP="00D81E97">
            <w:pPr>
              <w:pStyle w:val="Odstavecseseznamem1"/>
              <w:numPr>
                <w:ilvl w:val="0"/>
                <w:numId w:val="7"/>
              </w:numPr>
            </w:pPr>
            <w:r w:rsidRPr="00744F5C">
              <w:t>Logistické technologie.</w:t>
            </w:r>
          </w:p>
          <w:p w:rsidR="000D6DB9" w:rsidRPr="00744F5C" w:rsidRDefault="000D6DB9" w:rsidP="00D81E97">
            <w:pPr>
              <w:pStyle w:val="Odstavecseseznamem1"/>
              <w:numPr>
                <w:ilvl w:val="0"/>
                <w:numId w:val="7"/>
              </w:numPr>
            </w:pPr>
            <w:r w:rsidRPr="00744F5C">
              <w:t>Mechanizační a manipulační prostředky logistiky – základní dělení.</w:t>
            </w:r>
          </w:p>
          <w:p w:rsidR="000D6DB9" w:rsidRPr="00744F5C" w:rsidRDefault="000D6DB9" w:rsidP="00D81E97">
            <w:pPr>
              <w:pStyle w:val="Odstavecseseznamem1"/>
              <w:numPr>
                <w:ilvl w:val="0"/>
                <w:numId w:val="7"/>
              </w:numPr>
            </w:pPr>
            <w:r w:rsidRPr="00744F5C">
              <w:t>Obaly, obalová technika, význam obalů.</w:t>
            </w:r>
          </w:p>
          <w:p w:rsidR="000D6DB9" w:rsidRPr="00744F5C" w:rsidRDefault="000D6DB9" w:rsidP="00D81E97">
            <w:pPr>
              <w:pStyle w:val="Odstavecseseznamem1"/>
              <w:numPr>
                <w:ilvl w:val="0"/>
                <w:numId w:val="7"/>
              </w:numPr>
            </w:pPr>
            <w:r w:rsidRPr="00744F5C">
              <w:t>Manipulační jednotky, tvorba a sestavení jednotek.</w:t>
            </w:r>
          </w:p>
          <w:p w:rsidR="000D6DB9" w:rsidRDefault="000D6DB9" w:rsidP="00D81E97">
            <w:pPr>
              <w:pStyle w:val="Odstavecseseznamem1"/>
              <w:numPr>
                <w:ilvl w:val="0"/>
                <w:numId w:val="7"/>
              </w:numPr>
            </w:pPr>
            <w:r w:rsidRPr="00744F5C">
              <w:t>Teorie řízení zásob.</w:t>
            </w:r>
          </w:p>
          <w:p w:rsidR="000D6DB9" w:rsidRPr="00744F5C" w:rsidRDefault="000D6DB9" w:rsidP="00D81E97">
            <w:pPr>
              <w:pStyle w:val="Odstavecseseznamem1"/>
              <w:numPr>
                <w:ilvl w:val="0"/>
                <w:numId w:val="7"/>
              </w:numPr>
            </w:pPr>
            <w:r>
              <w:t>Teorie grafů.</w:t>
            </w:r>
          </w:p>
          <w:p w:rsidR="000D6DB9" w:rsidRPr="00744F5C" w:rsidRDefault="000D6DB9" w:rsidP="00D81E97">
            <w:pPr>
              <w:pStyle w:val="Odstavecseseznamem1"/>
              <w:numPr>
                <w:ilvl w:val="0"/>
                <w:numId w:val="7"/>
              </w:numPr>
            </w:pPr>
            <w:r w:rsidRPr="00744F5C">
              <w:t xml:space="preserve">Teorie vývozu zásob – metoda severozápadního rohu, metoda </w:t>
            </w:r>
            <w:r>
              <w:t>jednoduchá prostá</w:t>
            </w:r>
            <w:r w:rsidRPr="00744F5C">
              <w:t>, Vogelova aproximační metoda</w:t>
            </w:r>
            <w:r>
              <w:t>.</w:t>
            </w:r>
          </w:p>
          <w:p w:rsidR="000D6DB9" w:rsidRPr="00744F5C" w:rsidRDefault="000D6DB9" w:rsidP="00D81E97">
            <w:pPr>
              <w:pStyle w:val="Odstavecseseznamem1"/>
              <w:numPr>
                <w:ilvl w:val="0"/>
                <w:numId w:val="7"/>
              </w:numPr>
            </w:pPr>
            <w:r w:rsidRPr="00744F5C">
              <w:t>Základy dopravních systémů.</w:t>
            </w:r>
          </w:p>
          <w:p w:rsidR="000D6DB9" w:rsidRPr="00744F5C" w:rsidRDefault="000D6DB9" w:rsidP="00D81E97">
            <w:pPr>
              <w:pStyle w:val="Odstavecseseznamem1"/>
              <w:numPr>
                <w:ilvl w:val="0"/>
                <w:numId w:val="7"/>
              </w:numPr>
            </w:pPr>
            <w:r w:rsidRPr="00744F5C">
              <w:t>Silniční doprava.</w:t>
            </w:r>
          </w:p>
          <w:p w:rsidR="000D6DB9" w:rsidRPr="00744F5C" w:rsidRDefault="000D6DB9" w:rsidP="00D81E97">
            <w:pPr>
              <w:pStyle w:val="Odstavecseseznamem1"/>
              <w:numPr>
                <w:ilvl w:val="0"/>
                <w:numId w:val="7"/>
              </w:numPr>
            </w:pPr>
            <w:r w:rsidRPr="00744F5C">
              <w:t>Železniční doprava.</w:t>
            </w:r>
          </w:p>
          <w:p w:rsidR="000D6DB9" w:rsidRPr="00F71807" w:rsidRDefault="000D6DB9" w:rsidP="00D81E97">
            <w:pPr>
              <w:pStyle w:val="Odstavecseseznamem1"/>
              <w:numPr>
                <w:ilvl w:val="0"/>
                <w:numId w:val="7"/>
              </w:numPr>
            </w:pPr>
            <w:r w:rsidRPr="00744F5C">
              <w:t>Letecká a vodní doprava.</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60"/>
        </w:trPr>
        <w:tc>
          <w:tcPr>
            <w:tcW w:w="9855" w:type="dxa"/>
            <w:gridSpan w:val="8"/>
            <w:tcBorders>
              <w:top w:val="nil"/>
            </w:tcBorders>
          </w:tcPr>
          <w:p w:rsidR="000D6DB9" w:rsidRPr="00A20195" w:rsidRDefault="000D6DB9" w:rsidP="00420BD2">
            <w:pPr>
              <w:jc w:val="both"/>
              <w:rPr>
                <w:b/>
              </w:rPr>
            </w:pPr>
            <w:r w:rsidRPr="00A20195">
              <w:rPr>
                <w:b/>
              </w:rPr>
              <w:t>Povinná literatura:</w:t>
            </w:r>
          </w:p>
          <w:p w:rsidR="000D6DB9" w:rsidRDefault="000D6DB9" w:rsidP="00420BD2">
            <w:pPr>
              <w:jc w:val="both"/>
            </w:pPr>
            <w:r w:rsidRPr="008A0F7B">
              <w:t>PERNICA, Petr</w:t>
            </w:r>
            <w:del w:id="3263" w:author="Eva Batůšková" w:date="2018-11-19T12:03:00Z">
              <w:r w:rsidRPr="008A0F7B" w:rsidDel="00983B77">
                <w:delText>.</w:delText>
              </w:r>
            </w:del>
            <w:r w:rsidRPr="008A0F7B">
              <w:t xml:space="preserve"> </w:t>
            </w:r>
            <w:ins w:id="3264" w:author="Eva Batůšková" w:date="2018-11-19T12:03:00Z">
              <w:r w:rsidR="00983B77">
                <w:t>(</w:t>
              </w:r>
            </w:ins>
            <w:ins w:id="3265" w:author="Jan Strohmandl" w:date="2018-11-17T21:22:00Z">
              <w:r w:rsidR="00ED1ED2">
                <w:t>2005</w:t>
              </w:r>
            </w:ins>
            <w:ins w:id="3266" w:author="Eva Batůšková" w:date="2018-11-19T12:03:00Z">
              <w:r w:rsidR="00983B77">
                <w:t>)</w:t>
              </w:r>
            </w:ins>
            <w:ins w:id="3267" w:author="Jan Strohmandl" w:date="2018-11-17T21:22:00Z">
              <w:r w:rsidR="00ED1ED2">
                <w:t xml:space="preserve">. </w:t>
              </w:r>
            </w:ins>
            <w:r w:rsidRPr="008D247E">
              <w:rPr>
                <w:i/>
              </w:rPr>
              <w:t>Logistika (supply chain management) pro 21. století. 1. - 3. díl.</w:t>
            </w:r>
            <w:r>
              <w:t xml:space="preserve"> Praha: Radix, </w:t>
            </w:r>
            <w:del w:id="3268" w:author="Jan Strohmandl" w:date="2018-11-17T21:22:00Z">
              <w:r w:rsidDel="00ED1ED2">
                <w:delText xml:space="preserve">2005, </w:delText>
              </w:r>
            </w:del>
            <w:r w:rsidRPr="008A0F7B">
              <w:t>1698</w:t>
            </w:r>
            <w:r>
              <w:t xml:space="preserve"> s</w:t>
            </w:r>
            <w:r w:rsidRPr="008A0F7B">
              <w:t>. ISBN 8086031594.</w:t>
            </w:r>
          </w:p>
          <w:p w:rsidR="000D6DB9" w:rsidRDefault="000D6DB9" w:rsidP="00420BD2">
            <w:pPr>
              <w:jc w:val="both"/>
            </w:pPr>
            <w:r w:rsidRPr="008A0F7B">
              <w:t>GROS, Ivan</w:t>
            </w:r>
            <w:r>
              <w:t xml:space="preserve"> a kol.</w:t>
            </w:r>
            <w:r w:rsidRPr="008A0F7B">
              <w:t xml:space="preserve"> </w:t>
            </w:r>
            <w:ins w:id="3269" w:author="Eva Batůšková" w:date="2018-11-19T12:03:00Z">
              <w:r w:rsidR="00983B77">
                <w:t>(</w:t>
              </w:r>
            </w:ins>
            <w:ins w:id="3270" w:author="Jan Strohmandl" w:date="2018-11-17T21:22:00Z">
              <w:r w:rsidR="00ED1ED2">
                <w:t>2016</w:t>
              </w:r>
            </w:ins>
            <w:ins w:id="3271" w:author="Eva Batůšková" w:date="2018-11-19T12:03:00Z">
              <w:r w:rsidR="00983B77">
                <w:t>)</w:t>
              </w:r>
            </w:ins>
            <w:ins w:id="3272" w:author="Jan Strohmandl" w:date="2018-11-17T21:22:00Z">
              <w:r w:rsidR="00ED1ED2">
                <w:t>.</w:t>
              </w:r>
              <w:r w:rsidR="00ED1ED2" w:rsidRPr="008A0F7B">
                <w:t xml:space="preserve"> </w:t>
              </w:r>
            </w:ins>
            <w:r w:rsidRPr="008D247E">
              <w:rPr>
                <w:i/>
              </w:rPr>
              <w:t>Velká kniha logistiky.</w:t>
            </w:r>
            <w:r w:rsidRPr="008A0F7B">
              <w:t xml:space="preserve"> Praha: Vysoká škola chemicko-technologická v Praze, </w:t>
            </w:r>
            <w:del w:id="3273" w:author="Jan Strohmandl" w:date="2018-11-17T21:22:00Z">
              <w:r w:rsidRPr="008A0F7B" w:rsidDel="00ED1ED2">
                <w:delText xml:space="preserve">2016, </w:delText>
              </w:r>
            </w:del>
            <w:r w:rsidRPr="008A0F7B">
              <w:t xml:space="preserve">507 s. ISBN 978-80-7080-952-5. Dostupné také z: </w:t>
            </w:r>
            <w:r w:rsidRPr="00716FA0">
              <w:t>http://vydavatelstvi.vscht.cz/katalog/publikace?uid=uid_isbn-978-80-7080-952-5</w:t>
            </w:r>
          </w:p>
          <w:p w:rsidR="000D6DB9" w:rsidRPr="00A20195" w:rsidRDefault="000D6DB9" w:rsidP="00420BD2">
            <w:pPr>
              <w:spacing w:before="60"/>
              <w:jc w:val="both"/>
              <w:rPr>
                <w:b/>
              </w:rPr>
            </w:pPr>
            <w:r w:rsidRPr="00A20195">
              <w:rPr>
                <w:b/>
              </w:rPr>
              <w:t>Doporučená literatura:</w:t>
            </w:r>
          </w:p>
          <w:p w:rsidR="000D6DB9" w:rsidRDefault="000D6DB9" w:rsidP="00420BD2">
            <w:pPr>
              <w:jc w:val="both"/>
            </w:pPr>
            <w:r w:rsidRPr="00F71807">
              <w:t>CHRISTOPHER, Martin</w:t>
            </w:r>
            <w:ins w:id="3274" w:author="Eva Batůšková" w:date="2018-11-19T12:03:00Z">
              <w:r w:rsidR="00983B77">
                <w:t xml:space="preserve"> (</w:t>
              </w:r>
            </w:ins>
            <w:del w:id="3275" w:author="Eva Batůšková" w:date="2018-11-19T12:03:00Z">
              <w:r w:rsidRPr="00F71807" w:rsidDel="00983B77">
                <w:delText xml:space="preserve">. </w:delText>
              </w:r>
            </w:del>
            <w:ins w:id="3276" w:author="Jan Strohmandl" w:date="2018-11-17T21:22:00Z">
              <w:r w:rsidR="00ED1ED2" w:rsidRPr="00F71807">
                <w:t>2011</w:t>
              </w:r>
            </w:ins>
            <w:ins w:id="3277" w:author="Eva Batůšková" w:date="2018-11-19T12:03:00Z">
              <w:r w:rsidR="00983B77">
                <w:t>)</w:t>
              </w:r>
            </w:ins>
            <w:ins w:id="3278" w:author="Jan Strohmandl" w:date="2018-11-17T21:22:00Z">
              <w:r w:rsidR="00ED1ED2" w:rsidRPr="00F71807">
                <w:t xml:space="preserve">. </w:t>
              </w:r>
            </w:ins>
            <w:r w:rsidRPr="008D247E">
              <w:rPr>
                <w:i/>
              </w:rPr>
              <w:t>Logistics &amp; supply chain management. 4th ed</w:t>
            </w:r>
            <w:r w:rsidRPr="00F71807">
              <w:t xml:space="preserve">. Harlow, England ; London : Financial Times Prentice Hall, </w:t>
            </w:r>
            <w:del w:id="3279" w:author="Jan Strohmandl" w:date="2018-11-17T21:22:00Z">
              <w:r w:rsidRPr="00F71807" w:rsidDel="00ED1ED2">
                <w:delText xml:space="preserve">2011. </w:delText>
              </w:r>
            </w:del>
            <w:r w:rsidRPr="00F71807">
              <w:t>ISBN 978-0-273-73112-2.</w:t>
            </w:r>
          </w:p>
          <w:p w:rsidR="000D6DB9" w:rsidRDefault="000D6DB9" w:rsidP="00420BD2">
            <w:pPr>
              <w:jc w:val="both"/>
            </w:pPr>
            <w:r w:rsidRPr="002F6876">
              <w:t xml:space="preserve">BALLOU, R. H. </w:t>
            </w:r>
            <w:ins w:id="3280" w:author="Eva Batůšková" w:date="2018-11-19T12:03:00Z">
              <w:r w:rsidR="00983B77">
                <w:t>(</w:t>
              </w:r>
            </w:ins>
            <w:ins w:id="3281" w:author="Jan Strohmandl" w:date="2018-11-17T21:22:00Z">
              <w:r w:rsidR="00ED1ED2" w:rsidRPr="002F6876">
                <w:t>2003</w:t>
              </w:r>
            </w:ins>
            <w:ins w:id="3282" w:author="Eva Batůšková" w:date="2018-11-19T12:03:00Z">
              <w:r w:rsidR="00983B77">
                <w:t>)</w:t>
              </w:r>
            </w:ins>
            <w:ins w:id="3283" w:author="Jan Strohmandl" w:date="2018-11-17T21:22:00Z">
              <w:r w:rsidR="00ED1ED2" w:rsidRPr="002F6876">
                <w:t xml:space="preserve">. </w:t>
              </w:r>
            </w:ins>
            <w:r w:rsidRPr="008D247E">
              <w:rPr>
                <w:i/>
              </w:rPr>
              <w:t>Business Logistics / Supply Chain Management. null. null.</w:t>
            </w:r>
            <w:r w:rsidRPr="002F6876">
              <w:t xml:space="preserve">: Prentice Hall, </w:t>
            </w:r>
            <w:del w:id="3284" w:author="Jan Strohmandl" w:date="2018-11-17T21:22:00Z">
              <w:r w:rsidRPr="002F6876" w:rsidDel="00ED1ED2">
                <w:delText xml:space="preserve">2003. </w:delText>
              </w:r>
            </w:del>
            <w:r w:rsidRPr="002F6876">
              <w:t>ISBN 0-13-107659-0.</w:t>
            </w:r>
          </w:p>
          <w:p w:rsidR="000D6DB9" w:rsidRDefault="000D6DB9" w:rsidP="00420BD2">
            <w:pPr>
              <w:jc w:val="both"/>
            </w:pPr>
            <w:r w:rsidRPr="002F6876">
              <w:lastRenderedPageBreak/>
              <w:t xml:space="preserve">VOGT, J., PIENAAR, W. J., DEWIT, P. W. C. </w:t>
            </w:r>
            <w:ins w:id="3285" w:author="Eva Batůšková" w:date="2018-11-19T12:03:00Z">
              <w:r w:rsidR="00983B77">
                <w:t>(</w:t>
              </w:r>
            </w:ins>
            <w:ins w:id="3286" w:author="Jan Strohmandl" w:date="2018-11-17T21:22:00Z">
              <w:r w:rsidR="00ED1ED2" w:rsidRPr="002F6876">
                <w:t>2002</w:t>
              </w:r>
            </w:ins>
            <w:ins w:id="3287" w:author="Eva Batůšková" w:date="2018-11-19T12:03:00Z">
              <w:r w:rsidR="00983B77">
                <w:t>)</w:t>
              </w:r>
            </w:ins>
            <w:ins w:id="3288" w:author="Jan Strohmandl" w:date="2018-11-17T21:22:00Z">
              <w:r w:rsidR="00ED1ED2" w:rsidRPr="002F6876">
                <w:t>.</w:t>
              </w:r>
              <w:r w:rsidR="00ED1ED2">
                <w:t xml:space="preserve"> </w:t>
              </w:r>
            </w:ins>
            <w:r w:rsidRPr="008D247E">
              <w:rPr>
                <w:i/>
              </w:rPr>
              <w:t>Business Logistics Management / Theory and Practice. null. null</w:t>
            </w:r>
            <w:r w:rsidRPr="002F6876">
              <w:t xml:space="preserve">.: Oxford University Press, </w:t>
            </w:r>
            <w:del w:id="3289" w:author="Jan Strohmandl" w:date="2018-11-17T21:22:00Z">
              <w:r w:rsidRPr="002F6876" w:rsidDel="00ED1ED2">
                <w:delText xml:space="preserve">2002. </w:delText>
              </w:r>
            </w:del>
            <w:r w:rsidRPr="002F6876">
              <w:t>ISBN 0-19-578011-6.</w:t>
            </w: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350"/>
        </w:trPr>
        <w:tc>
          <w:tcPr>
            <w:tcW w:w="9855" w:type="dxa"/>
            <w:gridSpan w:val="8"/>
          </w:tcPr>
          <w:p w:rsidR="000D6DB9" w:rsidRDefault="000D6DB9" w:rsidP="00420BD2">
            <w:pPr>
              <w:jc w:val="both"/>
              <w:rPr>
                <w:ins w:id="3290" w:author="Strohmandl Jan" w:date="2018-11-13T09:29: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ins w:id="3291" w:author="Strohmandl Jan" w:date="2018-11-13T09:29: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87" w:history="1">
              <w:r w:rsidRPr="00EB1132">
                <w:rPr>
                  <w:rStyle w:val="Hypertextovodkaz"/>
                </w:rPr>
                <w:t>strohmandl@utb.cz</w:t>
              </w:r>
            </w:hyperlink>
            <w:r>
              <w:t xml:space="preserve">; </w:t>
            </w:r>
            <w:hyperlink r:id="rId88" w:history="1">
              <w:r w:rsidRPr="001975BB">
                <w:rPr>
                  <w:rStyle w:val="Hypertextovodkaz"/>
                </w:rPr>
                <w:t>tomek@utb.cz</w:t>
              </w:r>
            </w:hyperlink>
            <w:r>
              <w:t xml:space="preserve"> </w:t>
            </w:r>
          </w:p>
          <w:p w:rsidR="000D6DB9" w:rsidRDefault="000D6DB9" w:rsidP="00420BD2">
            <w:pPr>
              <w:jc w:val="both"/>
            </w:pPr>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757236" w:rsidRDefault="000D6DB9" w:rsidP="00420BD2">
            <w:pPr>
              <w:jc w:val="both"/>
              <w:rPr>
                <w:b/>
              </w:rPr>
            </w:pPr>
            <w:r w:rsidRPr="00757236">
              <w:rPr>
                <w:b/>
              </w:rPr>
              <w:t>Výukové simulace v ochraně obyvatelstva</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 xml:space="preserve">povinný – ZT </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3/ZS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t>14p –</w:t>
            </w:r>
            <w:r w:rsidR="00CE493B">
              <w:t xml:space="preserve"> </w:t>
            </w:r>
            <w:r w:rsidRPr="00351063">
              <w:t>2</w:t>
            </w:r>
            <w:r>
              <w:t>8c</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42</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3</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r>
              <w:t xml:space="preserve">Požadované ukončení předmětu – </w:t>
            </w:r>
            <w:r w:rsidRPr="00CC5A59">
              <w:t xml:space="preserve">Aplikovaná informatika </w:t>
            </w: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 zkouška</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420BD2">
            <w:pPr>
              <w:jc w:val="both"/>
            </w:pPr>
            <w:r>
              <w:t>přednáška, cvičení</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Forma zkoušky kombinovaná – závěrečná samostatná písemná práce z problematiky probírané látky doplněná o ústní zkoušení – nutnost správnosti odpovědí min. 60%.</w:t>
            </w:r>
          </w:p>
          <w:p w:rsidR="000D6DB9" w:rsidRDefault="000D6DB9" w:rsidP="008449C0">
            <w:pPr>
              <w:jc w:val="both"/>
            </w:pPr>
            <w:r>
              <w:t xml:space="preserve">Požadavky na zápočet – zpracování závěrečného seminárního projektu a jeho obhajoba v závěru semestru. Plnění průběžných úkolů na </w:t>
            </w:r>
            <w:r w:rsidR="00CE493B">
              <w:t>cvičeních</w:t>
            </w:r>
            <w:r>
              <w:t xml:space="preserve">. Minimálně 80% aktivní účast na </w:t>
            </w:r>
            <w:r w:rsidR="00CE493B">
              <w:t>cvičeních</w:t>
            </w:r>
            <w:r>
              <w:t>.</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rsidRPr="00351063">
              <w:t>Ing. Jakub Rak,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420BD2">
            <w:pPr>
              <w:jc w:val="both"/>
            </w:pPr>
            <w:r>
              <w:t xml:space="preserve">Garant stanovuje koncepci předmětu, podílí se na přednáškách v rozsahu </w:t>
            </w:r>
            <w:r>
              <w:br/>
              <w:t>100 % a dále stanovuje koncepci cvičení 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420BD2">
            <w:pPr>
              <w:jc w:val="both"/>
            </w:pPr>
            <w:r w:rsidRPr="00351063">
              <w:t>Ing. Jakub Rak, Ph.D.</w:t>
            </w:r>
            <w:r>
              <w:t xml:space="preserve"> – přednášky, cvičení (100 %)</w:t>
            </w:r>
          </w:p>
        </w:tc>
      </w:tr>
      <w:tr w:rsidR="000D6DB9" w:rsidTr="00420BD2">
        <w:trPr>
          <w:trHeight w:val="554"/>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RPr="005F2D22" w:rsidTr="00420BD2">
        <w:trPr>
          <w:trHeight w:val="3938"/>
        </w:trPr>
        <w:tc>
          <w:tcPr>
            <w:tcW w:w="9855" w:type="dxa"/>
            <w:gridSpan w:val="8"/>
            <w:tcBorders>
              <w:top w:val="nil"/>
              <w:bottom w:val="single" w:sz="12" w:space="0" w:color="auto"/>
            </w:tcBorders>
          </w:tcPr>
          <w:p w:rsidR="000D6DB9" w:rsidRDefault="000D6DB9" w:rsidP="00420BD2">
            <w:pPr>
              <w:jc w:val="both"/>
              <w:rPr>
                <w:color w:val="000000"/>
                <w:shd w:val="clear" w:color="auto" w:fill="FFFFFF"/>
              </w:rPr>
            </w:pPr>
            <w:r w:rsidRPr="005F2D22">
              <w:rPr>
                <w:color w:val="000000"/>
                <w:shd w:val="clear" w:color="auto" w:fill="FFFFFF"/>
              </w:rPr>
              <w:t xml:space="preserve">Cílem výuky je poskytnout studentům základní teoretické zázemí v oblasti </w:t>
            </w:r>
            <w:r>
              <w:rPr>
                <w:color w:val="000000"/>
                <w:shd w:val="clear" w:color="auto" w:fill="FFFFFF"/>
              </w:rPr>
              <w:t>výukových simulací v ochraně obyvatelstva.</w:t>
            </w:r>
          </w:p>
          <w:p w:rsidR="000D6DB9" w:rsidRDefault="000D6DB9" w:rsidP="00420BD2">
            <w:pPr>
              <w:jc w:val="both"/>
              <w:rPr>
                <w:color w:val="000000"/>
                <w:shd w:val="clear" w:color="auto" w:fill="FFFFFF"/>
              </w:rPr>
            </w:pPr>
            <w:r w:rsidRPr="00E17913">
              <w:rPr>
                <w:color w:val="000000"/>
                <w:shd w:val="clear" w:color="auto" w:fill="FFFFFF"/>
              </w:rPr>
              <w:t xml:space="preserve">Studenti prohloubí své znalosti a základní zkušenosti v oblastech jednotlivých typů simulace, základů modelování, tvorby scénářů činností a aplikace simulace při podpoře </w:t>
            </w:r>
            <w:r>
              <w:rPr>
                <w:color w:val="000000"/>
                <w:shd w:val="clear" w:color="auto" w:fill="FFFFFF"/>
              </w:rPr>
              <w:t>ochrany obyvatelstva.</w:t>
            </w:r>
          </w:p>
          <w:p w:rsidR="000D6DB9" w:rsidRPr="00757236" w:rsidRDefault="000D6DB9" w:rsidP="00420BD2">
            <w:pPr>
              <w:jc w:val="both"/>
              <w:rPr>
                <w:u w:val="single"/>
              </w:rPr>
            </w:pPr>
            <w:r>
              <w:rPr>
                <w:u w:val="single"/>
              </w:rPr>
              <w:t>Hlavní témata:</w:t>
            </w:r>
          </w:p>
          <w:p w:rsidR="000D6DB9" w:rsidRDefault="000D6DB9" w:rsidP="00D81E97">
            <w:pPr>
              <w:pStyle w:val="Odstavecseseznamem1"/>
              <w:numPr>
                <w:ilvl w:val="0"/>
                <w:numId w:val="18"/>
              </w:numPr>
              <w:jc w:val="both"/>
            </w:pPr>
            <w:r>
              <w:t>Základy problematiky simulací – vymezení pojmu a významu simulace.</w:t>
            </w:r>
          </w:p>
          <w:p w:rsidR="000D6DB9" w:rsidRDefault="000D6DB9" w:rsidP="00D81E97">
            <w:pPr>
              <w:pStyle w:val="Odstavecseseznamem1"/>
              <w:numPr>
                <w:ilvl w:val="0"/>
                <w:numId w:val="18"/>
              </w:numPr>
              <w:jc w:val="both"/>
            </w:pPr>
            <w:r>
              <w:t>Vymezení simulace v ochraně obyvatelstva.</w:t>
            </w:r>
          </w:p>
          <w:p w:rsidR="000D6DB9" w:rsidRDefault="000D6DB9" w:rsidP="00D81E97">
            <w:pPr>
              <w:pStyle w:val="Odstavecseseznamem1"/>
              <w:numPr>
                <w:ilvl w:val="0"/>
                <w:numId w:val="18"/>
              </w:numPr>
              <w:jc w:val="both"/>
            </w:pPr>
            <w:r>
              <w:t>Model a modelování.</w:t>
            </w:r>
          </w:p>
          <w:p w:rsidR="000D6DB9" w:rsidRDefault="000D6DB9" w:rsidP="00D81E97">
            <w:pPr>
              <w:pStyle w:val="Odstavecseseznamem1"/>
              <w:numPr>
                <w:ilvl w:val="0"/>
                <w:numId w:val="18"/>
              </w:numPr>
              <w:jc w:val="both"/>
            </w:pPr>
            <w:r>
              <w:t>Typy simulace.</w:t>
            </w:r>
          </w:p>
          <w:p w:rsidR="000D6DB9" w:rsidRDefault="000D6DB9" w:rsidP="00D81E97">
            <w:pPr>
              <w:pStyle w:val="Odstavecseseznamem1"/>
              <w:numPr>
                <w:ilvl w:val="0"/>
                <w:numId w:val="18"/>
              </w:numPr>
              <w:jc w:val="both"/>
            </w:pPr>
            <w:r>
              <w:t>Scénáře činností.</w:t>
            </w:r>
          </w:p>
          <w:p w:rsidR="000D6DB9" w:rsidRDefault="000D6DB9" w:rsidP="00D81E97">
            <w:pPr>
              <w:pStyle w:val="Odstavecseseznamem1"/>
              <w:numPr>
                <w:ilvl w:val="0"/>
                <w:numId w:val="18"/>
              </w:numPr>
              <w:jc w:val="both"/>
            </w:pPr>
            <w:r>
              <w:t>Živá simulace.</w:t>
            </w:r>
          </w:p>
          <w:p w:rsidR="000D6DB9" w:rsidRDefault="000D6DB9" w:rsidP="00D81E97">
            <w:pPr>
              <w:pStyle w:val="Odstavecseseznamem1"/>
              <w:numPr>
                <w:ilvl w:val="0"/>
                <w:numId w:val="18"/>
              </w:numPr>
              <w:jc w:val="both"/>
            </w:pPr>
            <w:r>
              <w:t>Virtuální simulace.</w:t>
            </w:r>
          </w:p>
          <w:p w:rsidR="000D6DB9" w:rsidRDefault="000D6DB9" w:rsidP="00D81E97">
            <w:pPr>
              <w:pStyle w:val="Odstavecseseznamem1"/>
              <w:numPr>
                <w:ilvl w:val="0"/>
                <w:numId w:val="18"/>
              </w:numPr>
              <w:jc w:val="both"/>
            </w:pPr>
            <w:r>
              <w:t>Konstruktivní simulace.</w:t>
            </w:r>
          </w:p>
          <w:p w:rsidR="000D6DB9" w:rsidRDefault="000D6DB9" w:rsidP="00D81E97">
            <w:pPr>
              <w:pStyle w:val="Odstavecseseznamem1"/>
              <w:numPr>
                <w:ilvl w:val="0"/>
                <w:numId w:val="18"/>
              </w:numPr>
              <w:jc w:val="both"/>
            </w:pPr>
            <w:r>
              <w:t>Simulační nástroje.</w:t>
            </w:r>
          </w:p>
          <w:p w:rsidR="000D6DB9" w:rsidRDefault="000D6DB9" w:rsidP="00D81E97">
            <w:pPr>
              <w:pStyle w:val="Odstavecseseznamem1"/>
              <w:numPr>
                <w:ilvl w:val="0"/>
                <w:numId w:val="18"/>
              </w:numPr>
              <w:jc w:val="both"/>
            </w:pPr>
            <w:r>
              <w:t>SW zabezpečení simulace v ochraně obyvatelstva.</w:t>
            </w:r>
          </w:p>
          <w:p w:rsidR="000D6DB9" w:rsidRDefault="000D6DB9" w:rsidP="00D81E97">
            <w:pPr>
              <w:pStyle w:val="Odstavecseseznamem1"/>
              <w:numPr>
                <w:ilvl w:val="0"/>
                <w:numId w:val="18"/>
              </w:numPr>
              <w:jc w:val="both"/>
            </w:pPr>
            <w:r>
              <w:t>HW zabezpečení simulace v ochraně obyvatelstva.</w:t>
            </w:r>
          </w:p>
          <w:p w:rsidR="000D6DB9" w:rsidRDefault="000D6DB9" w:rsidP="00D81E97">
            <w:pPr>
              <w:pStyle w:val="Odstavecseseznamem1"/>
              <w:numPr>
                <w:ilvl w:val="0"/>
                <w:numId w:val="18"/>
              </w:numPr>
              <w:jc w:val="both"/>
            </w:pPr>
            <w:r>
              <w:t>Navrhování a řízení simulačních experimentů.</w:t>
            </w:r>
          </w:p>
          <w:p w:rsidR="000D6DB9" w:rsidRDefault="000D6DB9" w:rsidP="00D81E97">
            <w:pPr>
              <w:pStyle w:val="Odstavecseseznamem1"/>
              <w:numPr>
                <w:ilvl w:val="0"/>
                <w:numId w:val="18"/>
              </w:numPr>
              <w:jc w:val="both"/>
            </w:pPr>
            <w:r>
              <w:t>Vizualizace a vyhodnocování výsledků simulace.</w:t>
            </w:r>
          </w:p>
          <w:p w:rsidR="000D6DB9" w:rsidRPr="005F2D22" w:rsidRDefault="000D6DB9" w:rsidP="00D81E97">
            <w:pPr>
              <w:pStyle w:val="Odstavecseseznamem1"/>
              <w:numPr>
                <w:ilvl w:val="0"/>
                <w:numId w:val="18"/>
              </w:numPr>
              <w:jc w:val="both"/>
            </w:pPr>
            <w:r>
              <w:t>Případová studie využití simulace v ochraně obyvatelstva.</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842712" w:rsidRDefault="000D6DB9" w:rsidP="00420BD2">
            <w:pPr>
              <w:jc w:val="both"/>
              <w:rPr>
                <w:b/>
              </w:rPr>
            </w:pPr>
            <w:r w:rsidRPr="00842712">
              <w:rPr>
                <w:b/>
              </w:rPr>
              <w:t>Povinná</w:t>
            </w:r>
            <w:r>
              <w:rPr>
                <w:b/>
              </w:rPr>
              <w:t xml:space="preserve"> literatura</w:t>
            </w:r>
            <w:r w:rsidRPr="00842712">
              <w:rPr>
                <w:b/>
              </w:rPr>
              <w:t>:</w:t>
            </w:r>
          </w:p>
          <w:p w:rsidR="000D6DB9" w:rsidRPr="00E17913" w:rsidRDefault="000D6DB9" w:rsidP="00420BD2">
            <w:pPr>
              <w:jc w:val="both"/>
            </w:pPr>
            <w:r w:rsidRPr="00E17913">
              <w:t xml:space="preserve">HARTMANN, Alexander K. </w:t>
            </w:r>
            <w:ins w:id="3292" w:author="Eva Batůšková" w:date="2018-11-19T12:03:00Z">
              <w:r w:rsidR="00983B77">
                <w:t>(</w:t>
              </w:r>
            </w:ins>
            <w:ins w:id="3293" w:author="Jan Strohmandl" w:date="2018-11-17T21:23:00Z">
              <w:r w:rsidR="00ED1ED2" w:rsidRPr="00E17913">
                <w:t>2015</w:t>
              </w:r>
            </w:ins>
            <w:ins w:id="3294" w:author="Eva Batůšková" w:date="2018-11-19T12:03:00Z">
              <w:r w:rsidR="00983B77">
                <w:t>)</w:t>
              </w:r>
            </w:ins>
            <w:ins w:id="3295" w:author="Jan Strohmandl" w:date="2018-11-17T21:23:00Z">
              <w:r w:rsidR="00ED1ED2">
                <w:t>.</w:t>
              </w:r>
              <w:r w:rsidR="00ED1ED2" w:rsidRPr="00E17913">
                <w:t xml:space="preserve"> </w:t>
              </w:r>
            </w:ins>
            <w:r w:rsidR="00F139B8" w:rsidRPr="00F139B8">
              <w:rPr>
                <w:i/>
                <w:rPrChange w:id="3296" w:author="Jan Strohmandl" w:date="2018-11-17T21:23:00Z">
                  <w:rPr>
                    <w:color w:val="0000FF"/>
                    <w:u w:val="single"/>
                  </w:rPr>
                </w:rPrChange>
              </w:rPr>
              <w:t>Big practical guide to computer simulations.</w:t>
            </w:r>
            <w:r w:rsidRPr="00E17913">
              <w:t xml:space="preserve"> Second edition. Singapore: World Scientific Publising Co. Pte., </w:t>
            </w:r>
            <w:del w:id="3297" w:author="Jan Strohmandl" w:date="2018-11-17T21:23:00Z">
              <w:r w:rsidRPr="00E17913" w:rsidDel="00ED1ED2">
                <w:delText xml:space="preserve">2015, </w:delText>
              </w:r>
            </w:del>
            <w:r w:rsidRPr="00E17913">
              <w:t>xx, 462. ISBN 978-981-4571-76-0.</w:t>
            </w:r>
          </w:p>
          <w:p w:rsidR="000D6DB9" w:rsidRPr="00E17913" w:rsidRDefault="000D6DB9" w:rsidP="00420BD2">
            <w:pPr>
              <w:jc w:val="both"/>
            </w:pPr>
            <w:r w:rsidRPr="00E17913">
              <w:t xml:space="preserve">LAW, Averill M. </w:t>
            </w:r>
            <w:ins w:id="3298" w:author="Eva Batůšková" w:date="2018-11-19T12:03:00Z">
              <w:r w:rsidR="00983B77">
                <w:t>(</w:t>
              </w:r>
            </w:ins>
            <w:ins w:id="3299" w:author="Jan Strohmandl" w:date="2018-11-17T21:24:00Z">
              <w:r w:rsidR="00ED1ED2" w:rsidRPr="00E17913">
                <w:t>2015</w:t>
              </w:r>
            </w:ins>
            <w:ins w:id="3300" w:author="Eva Batůšková" w:date="2018-11-19T12:03:00Z">
              <w:r w:rsidR="00983B77">
                <w:t>)</w:t>
              </w:r>
            </w:ins>
            <w:ins w:id="3301" w:author="Jan Strohmandl" w:date="2018-11-17T21:24:00Z">
              <w:r w:rsidR="00ED1ED2" w:rsidRPr="00E17913">
                <w:t xml:space="preserve">. </w:t>
              </w:r>
            </w:ins>
            <w:r w:rsidR="00F139B8" w:rsidRPr="00F139B8">
              <w:rPr>
                <w:i/>
                <w:rPrChange w:id="3302" w:author="Jan Strohmandl" w:date="2018-11-17T21:23:00Z">
                  <w:rPr>
                    <w:color w:val="0000FF"/>
                    <w:u w:val="single"/>
                  </w:rPr>
                </w:rPrChange>
              </w:rPr>
              <w:t>Simulation modeling and analysis.</w:t>
            </w:r>
            <w:r w:rsidRPr="00E17913">
              <w:t xml:space="preserve"> Fifth edition. New York: McGraw-Hill Education, </w:t>
            </w:r>
            <w:del w:id="3303" w:author="Jan Strohmandl" w:date="2018-11-17T21:24:00Z">
              <w:r w:rsidRPr="00E17913" w:rsidDel="00ED1ED2">
                <w:delText xml:space="preserve">2015. </w:delText>
              </w:r>
            </w:del>
            <w:r w:rsidRPr="00E17913">
              <w:t>McGraw-Hill international editions. ISBN 978-1-259-25438-3.</w:t>
            </w:r>
          </w:p>
          <w:p w:rsidR="000D6DB9" w:rsidRDefault="000D6DB9" w:rsidP="00420BD2">
            <w:pPr>
              <w:jc w:val="both"/>
            </w:pPr>
            <w:r w:rsidRPr="00E17913">
              <w:t>NEUSCHL, Štefan</w:t>
            </w:r>
            <w:del w:id="3304" w:author="Eva Batůšková" w:date="2018-11-19T12:03:00Z">
              <w:r w:rsidRPr="00E17913" w:rsidDel="00983B77">
                <w:delText>.</w:delText>
              </w:r>
            </w:del>
            <w:r w:rsidRPr="00E17913">
              <w:t xml:space="preserve"> </w:t>
            </w:r>
            <w:ins w:id="3305" w:author="Eva Batůšková" w:date="2018-11-19T12:04:00Z">
              <w:r w:rsidR="00983B77">
                <w:t>(</w:t>
              </w:r>
            </w:ins>
            <w:ins w:id="3306" w:author="Jan Strohmandl" w:date="2018-11-17T21:24:00Z">
              <w:r w:rsidR="00ED1ED2" w:rsidRPr="00E17913">
                <w:t>1988</w:t>
              </w:r>
            </w:ins>
            <w:ins w:id="3307" w:author="Eva Batůšková" w:date="2018-11-19T12:04:00Z">
              <w:r w:rsidR="00983B77">
                <w:t>)</w:t>
              </w:r>
            </w:ins>
            <w:ins w:id="3308" w:author="Jan Strohmandl" w:date="2018-11-17T21:24:00Z">
              <w:r w:rsidR="00ED1ED2">
                <w:t>.</w:t>
              </w:r>
              <w:r w:rsidR="00ED1ED2" w:rsidRPr="00E17913">
                <w:t xml:space="preserve"> </w:t>
              </w:r>
            </w:ins>
            <w:r w:rsidR="00F139B8" w:rsidRPr="00F139B8">
              <w:rPr>
                <w:i/>
                <w:rPrChange w:id="3309" w:author="Jan Strohmandl" w:date="2018-11-17T21:23:00Z">
                  <w:rPr>
                    <w:color w:val="0000FF"/>
                    <w:u w:val="single"/>
                  </w:rPr>
                </w:rPrChange>
              </w:rPr>
              <w:t>Modelovanie a simulácia.</w:t>
            </w:r>
            <w:r w:rsidRPr="00E17913">
              <w:t xml:space="preserve"> Bratislava: Alfa, </w:t>
            </w:r>
            <w:del w:id="3310" w:author="Jan Strohmandl" w:date="2018-11-17T21:24:00Z">
              <w:r w:rsidRPr="00E17913" w:rsidDel="00ED1ED2">
                <w:delText xml:space="preserve">1988, </w:delText>
              </w:r>
            </w:del>
            <w:r w:rsidRPr="00E17913">
              <w:t>423 s.</w:t>
            </w:r>
          </w:p>
          <w:p w:rsidR="000D6DB9" w:rsidRPr="00566287" w:rsidRDefault="000D6DB9" w:rsidP="00420BD2">
            <w:pPr>
              <w:spacing w:before="60"/>
              <w:jc w:val="both"/>
            </w:pPr>
            <w:r w:rsidRPr="00842712">
              <w:rPr>
                <w:b/>
              </w:rPr>
              <w:lastRenderedPageBreak/>
              <w:t>Doporučená</w:t>
            </w:r>
            <w:r>
              <w:rPr>
                <w:b/>
              </w:rPr>
              <w:t xml:space="preserve"> </w:t>
            </w:r>
            <w:r w:rsidRPr="000B3862">
              <w:rPr>
                <w:b/>
                <w:bCs/>
              </w:rPr>
              <w:t>literatura</w:t>
            </w:r>
            <w:r w:rsidRPr="00566287">
              <w:t>:</w:t>
            </w:r>
          </w:p>
          <w:p w:rsidR="000D6DB9" w:rsidRPr="003A07C3" w:rsidRDefault="000D6DB9" w:rsidP="00420BD2">
            <w:pPr>
              <w:jc w:val="both"/>
            </w:pPr>
            <w:r w:rsidRPr="00E17913">
              <w:t>KOPRDA, Štefan</w:t>
            </w:r>
            <w:del w:id="3311" w:author="Eva Batůšková" w:date="2018-11-19T12:04:00Z">
              <w:r w:rsidRPr="00E17913" w:rsidDel="00983B77">
                <w:delText>.</w:delText>
              </w:r>
            </w:del>
            <w:r w:rsidRPr="00E17913">
              <w:t> </w:t>
            </w:r>
            <w:ins w:id="3312" w:author="Eva Batůšková" w:date="2018-11-19T12:04:00Z">
              <w:r w:rsidR="00983B77">
                <w:t>(</w:t>
              </w:r>
            </w:ins>
            <w:ins w:id="3313" w:author="Jan Strohmandl" w:date="2018-11-17T21:24:00Z">
              <w:r w:rsidR="00ED1ED2" w:rsidRPr="00E17913">
                <w:t>2014</w:t>
              </w:r>
            </w:ins>
            <w:ins w:id="3314" w:author="Eva Batůšková" w:date="2018-11-19T12:04:00Z">
              <w:r w:rsidR="00983B77">
                <w:t>)</w:t>
              </w:r>
            </w:ins>
            <w:ins w:id="3315" w:author="Jan Strohmandl" w:date="2018-11-17T21:24:00Z">
              <w:r w:rsidR="00ED1ED2" w:rsidRPr="00E17913">
                <w:t xml:space="preserve">. </w:t>
              </w:r>
            </w:ins>
            <w:r w:rsidR="00F139B8" w:rsidRPr="00F139B8">
              <w:rPr>
                <w:i/>
                <w:rPrChange w:id="3316" w:author="Jan Strohmandl" w:date="2018-11-17T21:23:00Z">
                  <w:rPr>
                    <w:color w:val="0000FF"/>
                    <w:u w:val="single"/>
                  </w:rPr>
                </w:rPrChange>
              </w:rPr>
              <w:t>Modelovanie a simulácia spojitých dynamických systémov</w:t>
            </w:r>
            <w:r w:rsidRPr="00E17913">
              <w:t xml:space="preserve">. Fakulta prírodných vied UKF v Nitre: Nitra, </w:t>
            </w:r>
            <w:del w:id="3317" w:author="Jan Strohmandl" w:date="2018-11-17T21:24:00Z">
              <w:r w:rsidRPr="00E17913" w:rsidDel="00ED1ED2">
                <w:delText xml:space="preserve">2014. </w:delText>
              </w:r>
            </w:del>
            <w:r w:rsidRPr="00E17913">
              <w:t>ISBN 978-80-558-0581-8. </w:t>
            </w:r>
          </w:p>
          <w:p w:rsidR="000D6DB9" w:rsidRDefault="000D6DB9" w:rsidP="00420BD2">
            <w:pPr>
              <w:jc w:val="both"/>
            </w:pPr>
            <w:r w:rsidRPr="003A07C3">
              <w:t>KALUŽA, Jindřich a Ludmila KALUŽOVÁ</w:t>
            </w:r>
            <w:del w:id="3318" w:author="Eva Batůšková" w:date="2018-11-19T12:04:00Z">
              <w:r w:rsidRPr="003A07C3" w:rsidDel="00983B77">
                <w:delText>.</w:delText>
              </w:r>
            </w:del>
            <w:r w:rsidRPr="003A07C3">
              <w:t> </w:t>
            </w:r>
            <w:ins w:id="3319" w:author="Eva Batůšková" w:date="2018-11-19T12:04:00Z">
              <w:r w:rsidR="00983B77">
                <w:t>(</w:t>
              </w:r>
            </w:ins>
            <w:ins w:id="3320" w:author="Jan Strohmandl" w:date="2018-11-17T21:24:00Z">
              <w:r w:rsidR="00ED1ED2" w:rsidRPr="003A07C3">
                <w:t>2012</w:t>
              </w:r>
            </w:ins>
            <w:ins w:id="3321" w:author="Eva Batůšková" w:date="2018-11-19T12:04:00Z">
              <w:r w:rsidR="00983B77">
                <w:t>)</w:t>
              </w:r>
            </w:ins>
            <w:ins w:id="3322" w:author="Jan Strohmandl" w:date="2018-11-17T21:24:00Z">
              <w:r w:rsidR="00ED1ED2">
                <w:t>.</w:t>
              </w:r>
              <w:r w:rsidR="00ED1ED2" w:rsidRPr="003A07C3">
                <w:t xml:space="preserve"> </w:t>
              </w:r>
            </w:ins>
            <w:r w:rsidRPr="0073524B">
              <w:rPr>
                <w:i/>
                <w:iCs/>
              </w:rPr>
              <w:t>Modelování dat v informačních systémech</w:t>
            </w:r>
            <w:r w:rsidRPr="003A07C3">
              <w:t xml:space="preserve">. Praha: Ekopress, </w:t>
            </w:r>
            <w:del w:id="3323" w:author="Jan Strohmandl" w:date="2018-11-17T21:24:00Z">
              <w:r w:rsidRPr="003A07C3" w:rsidDel="00ED1ED2">
                <w:delText xml:space="preserve">2012, </w:delText>
              </w:r>
            </w:del>
            <w:r w:rsidRPr="003A07C3">
              <w:t>125 s. ISBN 978-80-86929-81-1.</w:t>
            </w:r>
          </w:p>
          <w:p w:rsidR="000D6DB9" w:rsidRDefault="000D6DB9" w:rsidP="00420BD2">
            <w:pPr>
              <w:jc w:val="both"/>
            </w:pPr>
          </w:p>
          <w:p w:rsidR="000D6DB9" w:rsidRDefault="000D6DB9" w:rsidP="00420BD2">
            <w:pPr>
              <w:jc w:val="both"/>
            </w:pPr>
          </w:p>
          <w:p w:rsidR="000D6DB9" w:rsidRDefault="000D6DB9" w:rsidP="00420BD2">
            <w:pPr>
              <w:jc w:val="both"/>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16</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Pr>
          <w:p w:rsidR="000D6DB9" w:rsidRDefault="000D6DB9" w:rsidP="00420BD2">
            <w:pPr>
              <w:jc w:val="both"/>
              <w:rPr>
                <w:ins w:id="3324" w:author="Strohmandl Jan" w:date="2018-11-13T09:29: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ins w:id="3325" w:author="Strohmandl Jan" w:date="2018-11-13T09:29:00Z">
              <w:r>
                <w:t>Studenti v rámci výuky absolvují 1 průběžný test za účelem prověření znalostí.</w:t>
              </w:r>
            </w:ins>
          </w:p>
          <w:p w:rsidR="000D6DB9" w:rsidRDefault="000D6DB9" w:rsidP="00420BD2">
            <w:pPr>
              <w:jc w:val="both"/>
            </w:pPr>
            <w:r>
              <w:t xml:space="preserve">Možnosti komunikace s vyučujícím: </w:t>
            </w:r>
            <w:hyperlink r:id="rId89" w:history="1">
              <w:r w:rsidRPr="00EB1132">
                <w:rPr>
                  <w:rStyle w:val="Hypertextovodkaz"/>
                </w:rPr>
                <w:t>jrak@utb.cz</w:t>
              </w:r>
            </w:hyperlink>
          </w:p>
          <w:p w:rsidR="000D6DB9" w:rsidRDefault="000D6DB9" w:rsidP="00420BD2">
            <w:pPr>
              <w:jc w:val="both"/>
            </w:pPr>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Del="00060721" w:rsidRDefault="000D6DB9" w:rsidP="000D6DB9">
      <w:pPr>
        <w:rPr>
          <w:del w:id="3326" w:author="PS" w:date="2018-11-24T21:13:00Z"/>
        </w:rPr>
      </w:pPr>
    </w:p>
    <w:p w:rsidR="000D6DB9" w:rsidDel="00060721" w:rsidRDefault="000D6DB9" w:rsidP="000D6DB9">
      <w:pPr>
        <w:rPr>
          <w:del w:id="3327" w:author="PS" w:date="2018-11-24T21:13:00Z"/>
        </w:rPr>
      </w:pPr>
    </w:p>
    <w:p w:rsidR="000D6DB9" w:rsidDel="00060721" w:rsidRDefault="000D6DB9" w:rsidP="000D6DB9">
      <w:pPr>
        <w:rPr>
          <w:del w:id="3328" w:author="PS" w:date="2018-11-24T21:13:00Z"/>
        </w:rPr>
      </w:pPr>
    </w:p>
    <w:p w:rsidR="000D6DB9" w:rsidDel="00060721" w:rsidRDefault="000D6DB9" w:rsidP="000D6DB9">
      <w:pPr>
        <w:rPr>
          <w:del w:id="3329" w:author="PS" w:date="2018-11-24T21:13:00Z"/>
        </w:rPr>
      </w:pPr>
    </w:p>
    <w:p w:rsidR="000D6DB9" w:rsidDel="00060721" w:rsidRDefault="000D6DB9" w:rsidP="000D6DB9">
      <w:pPr>
        <w:rPr>
          <w:del w:id="3330" w:author="PS" w:date="2018-11-24T21:13:00Z"/>
        </w:rPr>
      </w:pPr>
    </w:p>
    <w:p w:rsidR="000D6DB9" w:rsidDel="00060721" w:rsidRDefault="000D6DB9" w:rsidP="000D6DB9">
      <w:pPr>
        <w:rPr>
          <w:del w:id="3331" w:author="PS" w:date="2018-11-24T21:13:00Z"/>
        </w:rPr>
      </w:pPr>
    </w:p>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Pr="007451FA" w:rsidRDefault="000D6DB9" w:rsidP="00420BD2">
            <w:pPr>
              <w:jc w:val="both"/>
              <w:rPr>
                <w:b/>
              </w:rPr>
            </w:pPr>
            <w:r w:rsidRPr="007451FA">
              <w:br w:type="page"/>
            </w:r>
            <w:r w:rsidRPr="0073524B">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7A209C" w:rsidRDefault="000D6DB9" w:rsidP="00420BD2">
            <w:pPr>
              <w:jc w:val="both"/>
              <w:rPr>
                <w:b/>
              </w:rPr>
            </w:pPr>
            <w:r w:rsidRPr="007A209C">
              <w:rPr>
                <w:b/>
                <w:color w:val="000000"/>
                <w:shd w:val="clear" w:color="auto" w:fill="FFFFFF"/>
              </w:rPr>
              <w:t>Technologie chemického průmyslu a jaderně-energetických zařízení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Pr="007451FA" w:rsidRDefault="000D6DB9" w:rsidP="00420BD2">
            <w:pPr>
              <w:jc w:val="both"/>
            </w:pPr>
            <w:r>
              <w:t>povinně -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pPr>
            <w:r w:rsidRPr="007451FA">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Pr="007451FA" w:rsidRDefault="000D6DB9" w:rsidP="00420BD2">
            <w:pPr>
              <w:jc w:val="both"/>
            </w:pPr>
            <w:r w:rsidRPr="007451FA">
              <w:t>1/ZS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Pr="007451FA" w:rsidRDefault="000D6DB9" w:rsidP="008449C0">
            <w:pPr>
              <w:jc w:val="both"/>
            </w:pPr>
            <w:r w:rsidRPr="003962A7">
              <w:rPr>
                <w:color w:val="000000"/>
              </w:rPr>
              <w:t>28p – 14s</w:t>
            </w:r>
            <w:r>
              <w:rPr>
                <w:color w:val="000000"/>
              </w:rPr>
              <w:t xml:space="preserve">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Pr="007451FA" w:rsidRDefault="000D6DB9" w:rsidP="00420BD2">
            <w:pPr>
              <w:jc w:val="both"/>
            </w:pPr>
            <w:r>
              <w:t>4</w:t>
            </w:r>
            <w:r w:rsidRPr="007451FA">
              <w:t>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Pr="007451FA" w:rsidRDefault="000D6DB9" w:rsidP="00420BD2">
            <w:pPr>
              <w:jc w:val="both"/>
            </w:pPr>
            <w:r w:rsidRPr="007451FA">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Pr="007451FA"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Pr="007451FA" w:rsidRDefault="000D6DB9" w:rsidP="00420BD2">
            <w:pPr>
              <w:jc w:val="both"/>
            </w:pPr>
            <w:r>
              <w:t xml:space="preserve">klasifikovaný </w:t>
            </w:r>
            <w:r w:rsidRPr="007451FA">
              <w:t>z</w:t>
            </w:r>
            <w:r>
              <w:t>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w:t>
            </w:r>
          </w:p>
          <w:p w:rsidR="000D6DB9" w:rsidRPr="007451FA" w:rsidRDefault="000D6DB9" w:rsidP="00420BD2">
            <w:pPr>
              <w:jc w:val="both"/>
            </w:pPr>
            <w:r>
              <w:t>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Zápočet v podobě písemného testu. Pro získání zápočtu je nutno dosáhnout úspěšnosti minimálně 60%.</w:t>
            </w:r>
          </w:p>
          <w:p w:rsidR="000D6DB9" w:rsidRPr="007451FA" w:rsidRDefault="000D6DB9" w:rsidP="00420BD2">
            <w:pPr>
              <w:jc w:val="both"/>
            </w:pPr>
            <w:r>
              <w:t>Minimálně 80% účast na seminářích.</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Pr="007451FA"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Pr="007451FA" w:rsidRDefault="000D6DB9" w:rsidP="00420BD2">
            <w:pPr>
              <w:jc w:val="both"/>
            </w:pPr>
            <w:r w:rsidRPr="007451FA">
              <w:rPr>
                <w:shd w:val="clear" w:color="auto" w:fill="FFFFFF"/>
              </w:rPr>
              <w:t>Ing. Ivan Princ </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Pr="007451FA" w:rsidRDefault="000D6DB9" w:rsidP="008449C0">
            <w:pPr>
              <w:jc w:val="both"/>
            </w:pPr>
            <w:r>
              <w:t xml:space="preserve">Garant stanovuje koncepci předmětu, podílí se na přednáškách v rozsahu </w:t>
            </w:r>
            <w:r>
              <w:br/>
              <w:t xml:space="preserve">100 % a dále stanovuje koncepci </w:t>
            </w:r>
            <w:r w:rsidR="00CE493B">
              <w:t xml:space="preserve">seminářů </w:t>
            </w:r>
            <w:r>
              <w:t>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Vyučující</w:t>
            </w:r>
          </w:p>
        </w:tc>
        <w:tc>
          <w:tcPr>
            <w:tcW w:w="6769" w:type="dxa"/>
            <w:gridSpan w:val="7"/>
            <w:tcBorders>
              <w:top w:val="single" w:sz="4" w:space="0" w:color="auto"/>
              <w:left w:val="single" w:sz="4" w:space="0" w:color="auto"/>
              <w:bottom w:val="nil"/>
              <w:right w:val="single" w:sz="4" w:space="0" w:color="auto"/>
            </w:tcBorders>
          </w:tcPr>
          <w:p w:rsidR="000D6DB9" w:rsidRPr="007451FA" w:rsidRDefault="000D6DB9" w:rsidP="00420BD2">
            <w:pPr>
              <w:jc w:val="both"/>
            </w:pPr>
            <w:r>
              <w:t xml:space="preserve">Ing. Ivan Princ - přednášky, </w:t>
            </w:r>
            <w:r w:rsidR="00CE493B">
              <w:t xml:space="preserve">semináře </w:t>
            </w:r>
            <w:r>
              <w:t>(100 %)</w:t>
            </w:r>
          </w:p>
          <w:p w:rsidR="000D6DB9" w:rsidRPr="007451FA" w:rsidRDefault="000D6DB9" w:rsidP="00420BD2">
            <w:pPr>
              <w:jc w:val="both"/>
            </w:pP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Pr="007451FA" w:rsidRDefault="000D6DB9" w:rsidP="00420BD2">
            <w:pPr>
              <w:shd w:val="clear" w:color="auto" w:fill="FFFFFF"/>
              <w:spacing w:before="100" w:beforeAutospacing="1" w:after="100" w:afterAutospacing="1"/>
              <w:ind w:left="720"/>
              <w:rPr>
                <w:color w:val="000000"/>
              </w:rPr>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Pr="007451FA" w:rsidRDefault="000D6DB9" w:rsidP="00420BD2">
            <w:pPr>
              <w:jc w:val="both"/>
              <w:rPr>
                <w:b/>
              </w:rPr>
            </w:pPr>
            <w:r w:rsidRPr="007451FA">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Pr="007451FA" w:rsidRDefault="000D6DB9" w:rsidP="00420BD2">
            <w:pPr>
              <w:jc w:val="both"/>
            </w:pPr>
          </w:p>
        </w:tc>
      </w:tr>
      <w:tr w:rsidR="000D6DB9" w:rsidTr="00420BD2">
        <w:trPr>
          <w:trHeight w:val="1901"/>
        </w:trPr>
        <w:tc>
          <w:tcPr>
            <w:tcW w:w="9855" w:type="dxa"/>
            <w:gridSpan w:val="8"/>
            <w:tcBorders>
              <w:top w:val="nil"/>
              <w:left w:val="single" w:sz="4" w:space="0" w:color="auto"/>
              <w:bottom w:val="single" w:sz="12" w:space="0" w:color="auto"/>
              <w:right w:val="single" w:sz="4" w:space="0" w:color="auto"/>
            </w:tcBorders>
          </w:tcPr>
          <w:p w:rsidR="000D6DB9" w:rsidRDefault="000D6DB9" w:rsidP="00420BD2">
            <w:pPr>
              <w:jc w:val="both"/>
              <w:rPr>
                <w:color w:val="000000"/>
                <w:shd w:val="clear" w:color="auto" w:fill="FFFFFF"/>
              </w:rPr>
            </w:pPr>
            <w:r w:rsidRPr="007451FA">
              <w:rPr>
                <w:color w:val="000000"/>
                <w:shd w:val="clear" w:color="auto" w:fill="FFFFFF"/>
              </w:rPr>
              <w:t>Cílem předmětu je poskytnout studentům přehled o postavení chemického a jaderného průmyslu u nás a ve světě (historie a současnost), trendy v 21. století a jejich dopad na životní prostředí. V rámci předmětu budou přednášeny materiály, zařízení, procesy a produkty chemického průmyslu včetně bezpečnosti práce a rizika možných havárií. Zvlášť zde bude důraz položen na technologie anorganické a organické chemie, jaderná zařízení, i petrochemická zařízení, která jsou u nás v provozu. Předmět bude doplněn i vhodnými exkurzemi, hlavně do některé z jaderných elektráren, ale zájem je i o exkurzi v chemickém, plastikář</w:t>
            </w:r>
            <w:r>
              <w:rPr>
                <w:color w:val="000000"/>
                <w:shd w:val="clear" w:color="auto" w:fill="FFFFFF"/>
              </w:rPr>
              <w:t>ském nebo gumárenském průmyslu.</w:t>
            </w:r>
          </w:p>
          <w:p w:rsidR="000D6DB9" w:rsidRPr="00BA6F6B" w:rsidRDefault="000D6DB9" w:rsidP="00420BD2">
            <w:pPr>
              <w:jc w:val="both"/>
              <w:rPr>
                <w:u w:val="single"/>
              </w:rPr>
            </w:pPr>
            <w:r>
              <w:rPr>
                <w:u w:val="single"/>
              </w:rPr>
              <w:t>Hlavní témata:</w:t>
            </w:r>
          </w:p>
          <w:p w:rsidR="000D6DB9" w:rsidRDefault="000D6DB9" w:rsidP="00D81E97">
            <w:pPr>
              <w:pStyle w:val="Odstavecseseznamem1"/>
              <w:numPr>
                <w:ilvl w:val="0"/>
                <w:numId w:val="18"/>
              </w:numPr>
            </w:pPr>
            <w:r w:rsidRPr="00BA6F6B">
              <w:t>Úvod, základní pojmy, legislativa.</w:t>
            </w:r>
          </w:p>
          <w:p w:rsidR="000D6DB9" w:rsidRDefault="000D6DB9" w:rsidP="00D81E97">
            <w:pPr>
              <w:pStyle w:val="Odstavecseseznamem1"/>
              <w:numPr>
                <w:ilvl w:val="0"/>
                <w:numId w:val="18"/>
              </w:numPr>
            </w:pPr>
            <w:r w:rsidRPr="00BA6F6B">
              <w:t>Chemický průmysl v ČR a EU. Bezpečnost práce a ochrana zdraví při práci v chemickém průmyslu.</w:t>
            </w:r>
          </w:p>
          <w:p w:rsidR="000D6DB9" w:rsidRDefault="000D6DB9" w:rsidP="00D81E97">
            <w:pPr>
              <w:pStyle w:val="Odstavecseseznamem1"/>
              <w:numPr>
                <w:ilvl w:val="0"/>
                <w:numId w:val="18"/>
              </w:numPr>
            </w:pPr>
            <w:r w:rsidRPr="00BA6F6B">
              <w:t>Bezpečnost chemického průmyslu, analýza možných rizik.</w:t>
            </w:r>
          </w:p>
          <w:p w:rsidR="000D6DB9" w:rsidRDefault="000D6DB9" w:rsidP="00D81E97">
            <w:pPr>
              <w:pStyle w:val="Odstavecseseznamem1"/>
              <w:numPr>
                <w:ilvl w:val="0"/>
                <w:numId w:val="18"/>
              </w:numPr>
            </w:pPr>
            <w:r w:rsidRPr="00BA6F6B">
              <w:t>Vybrané technologie anorganické a organické chemie</w:t>
            </w:r>
            <w:r>
              <w:t>.</w:t>
            </w:r>
          </w:p>
          <w:p w:rsidR="000D6DB9" w:rsidRDefault="000D6DB9" w:rsidP="00D81E97">
            <w:pPr>
              <w:pStyle w:val="Odstavecseseznamem1"/>
              <w:numPr>
                <w:ilvl w:val="0"/>
                <w:numId w:val="18"/>
              </w:numPr>
            </w:pPr>
            <w:r>
              <w:t>Petrochemický průmysl.</w:t>
            </w:r>
          </w:p>
          <w:p w:rsidR="000D6DB9" w:rsidRDefault="000D6DB9" w:rsidP="00D81E97">
            <w:pPr>
              <w:pStyle w:val="Odstavecseseznamem1"/>
              <w:numPr>
                <w:ilvl w:val="0"/>
                <w:numId w:val="18"/>
              </w:numPr>
            </w:pPr>
            <w:r w:rsidRPr="00BA6F6B">
              <w:t>Vliv chemickéh</w:t>
            </w:r>
            <w:r>
              <w:t>o průmyslu na životní prostředí.</w:t>
            </w:r>
          </w:p>
          <w:p w:rsidR="000D6DB9" w:rsidRDefault="000D6DB9" w:rsidP="00D81E97">
            <w:pPr>
              <w:pStyle w:val="Odstavecseseznamem1"/>
              <w:numPr>
                <w:ilvl w:val="0"/>
                <w:numId w:val="18"/>
              </w:numPr>
            </w:pPr>
            <w:r w:rsidRPr="00BA6F6B">
              <w:t>Základy ja</w:t>
            </w:r>
            <w:r>
              <w:t>derné fyziky, jaderné reaktory.</w:t>
            </w:r>
          </w:p>
          <w:p w:rsidR="000D6DB9" w:rsidRDefault="000D6DB9" w:rsidP="00D81E97">
            <w:pPr>
              <w:pStyle w:val="Odstavecseseznamem1"/>
              <w:numPr>
                <w:ilvl w:val="0"/>
                <w:numId w:val="18"/>
              </w:numPr>
            </w:pPr>
            <w:r w:rsidRPr="00BA6F6B">
              <w:t>Konstrukce jaderné elektrárny. A</w:t>
            </w:r>
            <w:r>
              <w:t>ktivní zóna jaderného reaktoru.</w:t>
            </w:r>
          </w:p>
          <w:p w:rsidR="000D6DB9" w:rsidRDefault="000D6DB9" w:rsidP="00D81E97">
            <w:pPr>
              <w:pStyle w:val="Odstavecseseznamem1"/>
              <w:numPr>
                <w:ilvl w:val="0"/>
                <w:numId w:val="18"/>
              </w:numPr>
            </w:pPr>
            <w:r w:rsidRPr="00BA6F6B">
              <w:t>Stínění, regulace, dozimetrie a</w:t>
            </w:r>
            <w:r>
              <w:t xml:space="preserve"> dozimetrická kontrola.</w:t>
            </w:r>
          </w:p>
          <w:p w:rsidR="000D6DB9" w:rsidRDefault="000D6DB9" w:rsidP="00D81E97">
            <w:pPr>
              <w:pStyle w:val="Odstavecseseznamem1"/>
              <w:numPr>
                <w:ilvl w:val="0"/>
                <w:numId w:val="18"/>
              </w:numPr>
            </w:pPr>
            <w:r w:rsidRPr="00BA6F6B">
              <w:t>Jaderná bezpečnost a a zdroje radioaktivní kontaminace. Potenci</w:t>
            </w:r>
            <w:r>
              <w:t>ální rizika jaderných zařízení.</w:t>
            </w:r>
          </w:p>
          <w:p w:rsidR="000D6DB9" w:rsidRDefault="000D6DB9" w:rsidP="00D81E97">
            <w:pPr>
              <w:pStyle w:val="Odstavecseseznamem1"/>
              <w:numPr>
                <w:ilvl w:val="0"/>
                <w:numId w:val="18"/>
              </w:numPr>
            </w:pPr>
            <w:r w:rsidRPr="00BA6F6B">
              <w:t>Klasifikace havárií, poruch a odc</w:t>
            </w:r>
            <w:r>
              <w:t>hylek. Opatření proti haváriím.</w:t>
            </w:r>
          </w:p>
          <w:p w:rsidR="000D6DB9" w:rsidRDefault="000D6DB9" w:rsidP="00D81E97">
            <w:pPr>
              <w:pStyle w:val="Odstavecseseznamem1"/>
              <w:numPr>
                <w:ilvl w:val="0"/>
                <w:numId w:val="18"/>
              </w:numPr>
            </w:pPr>
            <w:r w:rsidRPr="00BA6F6B">
              <w:t>Jaderná energetika ve vztahu k životnímu prostředí. Problematika radi</w:t>
            </w:r>
            <w:r>
              <w:t>oaktivního odpadu.</w:t>
            </w:r>
          </w:p>
          <w:p w:rsidR="000D6DB9" w:rsidRDefault="000D6DB9" w:rsidP="00D81E97">
            <w:pPr>
              <w:pStyle w:val="Odstavecseseznamem1"/>
              <w:numPr>
                <w:ilvl w:val="0"/>
                <w:numId w:val="18"/>
              </w:numPr>
            </w:pPr>
            <w:r w:rsidRPr="00BA6F6B">
              <w:t>Perspektivy a ekonomika provo</w:t>
            </w:r>
            <w:r>
              <w:t>zu. Legislativa a státní dozor.</w:t>
            </w:r>
          </w:p>
          <w:p w:rsidR="000D6DB9" w:rsidRPr="007451FA" w:rsidRDefault="000D6DB9" w:rsidP="00D81E97">
            <w:pPr>
              <w:pStyle w:val="Odstavecseseznamem1"/>
              <w:numPr>
                <w:ilvl w:val="0"/>
                <w:numId w:val="18"/>
              </w:numPr>
            </w:pPr>
            <w:r w:rsidRPr="00BA6F6B">
              <w:t>Exkurze v jaderné elektrárně nebo v chemickém, plastikářském nebo gumárenském průmyslu.</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shd w:val="clear" w:color="auto" w:fill="FFFFFF"/>
              <w:rPr>
                <w:b/>
                <w:bCs/>
              </w:rPr>
            </w:pPr>
            <w:r>
              <w:rPr>
                <w:b/>
                <w:bCs/>
              </w:rPr>
              <w:lastRenderedPageBreak/>
              <w:t>Povinná literatura:</w:t>
            </w:r>
          </w:p>
          <w:p w:rsidR="00F139B8" w:rsidRDefault="000D6DB9">
            <w:pPr>
              <w:shd w:val="clear" w:color="auto" w:fill="FFFFFF"/>
              <w:jc w:val="both"/>
              <w:pPrChange w:id="3332" w:author="Jan Strohmandl" w:date="2018-11-17T21:25:00Z">
                <w:pPr>
                  <w:shd w:val="clear" w:color="auto" w:fill="FFFFFF"/>
                </w:pPr>
              </w:pPrChange>
            </w:pPr>
            <w:r w:rsidRPr="007451FA">
              <w:t>FARAZMAND, A. </w:t>
            </w:r>
            <w:ins w:id="3333" w:author="Eva Batůšková" w:date="2018-11-19T12:04:00Z">
              <w:r w:rsidR="00983B77">
                <w:t>(</w:t>
              </w:r>
            </w:ins>
            <w:moveToRangeStart w:id="3334" w:author="Jan Strohmandl" w:date="2018-11-17T21:51:00Z" w:name="move530254825"/>
            <w:moveTo w:id="3335" w:author="Jan Strohmandl" w:date="2018-11-17T21:51:00Z">
              <w:r w:rsidR="006E50D4" w:rsidRPr="007451FA">
                <w:t>2001</w:t>
              </w:r>
            </w:moveTo>
            <w:ins w:id="3336" w:author="Eva Batůšková" w:date="2018-11-19T12:04:00Z">
              <w:r w:rsidR="00983B77">
                <w:t>)</w:t>
              </w:r>
            </w:ins>
            <w:moveTo w:id="3337" w:author="Jan Strohmandl" w:date="2018-11-17T21:51:00Z">
              <w:r w:rsidR="006E50D4" w:rsidRPr="007451FA">
                <w:t>.</w:t>
              </w:r>
            </w:moveTo>
            <w:moveToRangeEnd w:id="3334"/>
            <w:ins w:id="3338" w:author="Jan Strohmandl" w:date="2018-11-17T21:51:00Z">
              <w:r w:rsidR="006E50D4">
                <w:t xml:space="preserve"> </w:t>
              </w:r>
            </w:ins>
            <w:r w:rsidRPr="007451FA">
              <w:rPr>
                <w:i/>
                <w:iCs/>
              </w:rPr>
              <w:t>Handbook of crisis and emergency management</w:t>
            </w:r>
            <w:r w:rsidRPr="007451FA">
              <w:t xml:space="preserve">. </w:t>
            </w:r>
            <w:moveFromRangeStart w:id="3339" w:author="Jan Strohmandl" w:date="2018-11-17T21:51:00Z" w:name="move530254825"/>
            <w:moveFrom w:id="3340" w:author="Jan Strohmandl" w:date="2018-11-17T21:51:00Z">
              <w:r w:rsidRPr="007451FA" w:rsidDel="006E50D4">
                <w:t>2001.</w:t>
              </w:r>
            </w:moveFrom>
            <w:moveFromRangeEnd w:id="3339"/>
          </w:p>
          <w:p w:rsidR="00F139B8" w:rsidRDefault="000D6DB9">
            <w:pPr>
              <w:shd w:val="clear" w:color="auto" w:fill="FFFFFF"/>
              <w:jc w:val="both"/>
              <w:pPrChange w:id="3341" w:author="Jan Strohmandl" w:date="2018-11-17T21:25:00Z">
                <w:pPr>
                  <w:shd w:val="clear" w:color="auto" w:fill="FFFFFF"/>
                </w:pPr>
              </w:pPrChange>
            </w:pPr>
            <w:r w:rsidRPr="007451FA">
              <w:t>MACKINTOSH R. et al. </w:t>
            </w:r>
            <w:ins w:id="3342" w:author="Eva Batůšková" w:date="2018-11-19T12:04:00Z">
              <w:r w:rsidR="00983B77">
                <w:t>(</w:t>
              </w:r>
            </w:ins>
            <w:moveToRangeStart w:id="3343" w:author="Jan Strohmandl" w:date="2018-11-17T21:51:00Z" w:name="move530254845"/>
            <w:moveTo w:id="3344" w:author="Jan Strohmandl" w:date="2018-11-17T21:51:00Z">
              <w:r w:rsidR="006E50D4" w:rsidRPr="007451FA">
                <w:t>2003</w:t>
              </w:r>
            </w:moveTo>
            <w:ins w:id="3345" w:author="Eva Batůšková" w:date="2018-11-19T12:04:00Z">
              <w:r w:rsidR="00983B77">
                <w:t>)</w:t>
              </w:r>
            </w:ins>
            <w:moveTo w:id="3346" w:author="Jan Strohmandl" w:date="2018-11-17T21:51:00Z">
              <w:r w:rsidR="006E50D4" w:rsidRPr="007451FA">
                <w:t>.</w:t>
              </w:r>
            </w:moveTo>
            <w:moveToRangeEnd w:id="3343"/>
            <w:ins w:id="3347" w:author="Jan Strohmandl" w:date="2018-11-17T21:51:00Z">
              <w:r w:rsidR="006E50D4">
                <w:t xml:space="preserve"> </w:t>
              </w:r>
            </w:ins>
            <w:r w:rsidRPr="007451FA">
              <w:rPr>
                <w:i/>
                <w:iCs/>
              </w:rPr>
              <w:t>Jádro, cesta do srdce hmoty</w:t>
            </w:r>
            <w:r w:rsidRPr="007451FA">
              <w:t>. Praha, Academia</w:t>
            </w:r>
            <w:ins w:id="3348" w:author="Jan Strohmandl" w:date="2018-11-17T21:51:00Z">
              <w:r w:rsidR="006E50D4">
                <w:t>.</w:t>
              </w:r>
            </w:ins>
            <w:del w:id="3349" w:author="Jan Strohmandl" w:date="2018-11-17T21:51:00Z">
              <w:r w:rsidRPr="007451FA" w:rsidDel="006E50D4">
                <w:delText>,</w:delText>
              </w:r>
            </w:del>
            <w:r w:rsidRPr="007451FA">
              <w:t xml:space="preserve"> </w:t>
            </w:r>
            <w:moveFromRangeStart w:id="3350" w:author="Jan Strohmandl" w:date="2018-11-17T21:51:00Z" w:name="move530254845"/>
            <w:moveFrom w:id="3351" w:author="Jan Strohmandl" w:date="2018-11-17T21:51:00Z">
              <w:r w:rsidRPr="007451FA" w:rsidDel="006E50D4">
                <w:t>2003.</w:t>
              </w:r>
            </w:moveFrom>
            <w:moveFromRangeEnd w:id="3350"/>
          </w:p>
          <w:p w:rsidR="00F139B8" w:rsidRDefault="000D6DB9">
            <w:pPr>
              <w:shd w:val="clear" w:color="auto" w:fill="FFFFFF"/>
              <w:jc w:val="both"/>
              <w:pPrChange w:id="3352" w:author="Jan Strohmandl" w:date="2018-11-17T21:25:00Z">
                <w:pPr>
                  <w:shd w:val="clear" w:color="auto" w:fill="FFFFFF"/>
                </w:pPr>
              </w:pPrChange>
            </w:pPr>
            <w:r w:rsidRPr="007451FA">
              <w:t>KIZLINK Juraj</w:t>
            </w:r>
            <w:ins w:id="3353" w:author="Eva Batůšková" w:date="2018-11-19T12:04:00Z">
              <w:r w:rsidR="00983B77">
                <w:t xml:space="preserve"> (</w:t>
              </w:r>
            </w:ins>
            <w:del w:id="3354" w:author="Eva Batůšková" w:date="2018-11-19T12:04:00Z">
              <w:r w:rsidRPr="007451FA" w:rsidDel="00983B77">
                <w:delText>. </w:delText>
              </w:r>
            </w:del>
            <w:ins w:id="3355" w:author="Jan Strohmandl" w:date="2018-11-17T21:52:00Z">
              <w:r w:rsidR="006E50D4" w:rsidRPr="007451FA">
                <w:t>2007</w:t>
              </w:r>
            </w:ins>
            <w:ins w:id="3356" w:author="Eva Batůšková" w:date="2018-11-19T12:04:00Z">
              <w:r w:rsidR="00983B77">
                <w:t>)</w:t>
              </w:r>
            </w:ins>
            <w:ins w:id="3357" w:author="Jan Strohmandl" w:date="2018-11-17T21:52:00Z">
              <w:r w:rsidR="006E50D4" w:rsidRPr="007451FA">
                <w:t xml:space="preserve">. </w:t>
              </w:r>
            </w:ins>
            <w:r w:rsidRPr="007451FA">
              <w:rPr>
                <w:i/>
                <w:iCs/>
              </w:rPr>
              <w:t>Nakládání s odpady</w:t>
            </w:r>
            <w:r w:rsidRPr="007451FA">
              <w:t xml:space="preserve">. FCH VUT v Brně, </w:t>
            </w:r>
            <w:del w:id="3358" w:author="Jan Strohmandl" w:date="2018-11-17T21:52:00Z">
              <w:r w:rsidRPr="007451FA" w:rsidDel="006E50D4">
                <w:delText xml:space="preserve">2007. </w:delText>
              </w:r>
            </w:del>
            <w:r w:rsidRPr="007451FA">
              <w:t>ISBN 80-214-3348-9.</w:t>
            </w:r>
          </w:p>
          <w:p w:rsidR="00F139B8" w:rsidRDefault="000D6DB9">
            <w:pPr>
              <w:shd w:val="clear" w:color="auto" w:fill="FFFFFF"/>
              <w:jc w:val="both"/>
              <w:pPrChange w:id="3359" w:author="Jan Strohmandl" w:date="2018-11-17T21:25:00Z">
                <w:pPr>
                  <w:shd w:val="clear" w:color="auto" w:fill="FFFFFF"/>
                </w:pPr>
              </w:pPrChange>
            </w:pPr>
            <w:r w:rsidRPr="007451FA">
              <w:t>ADÁMKOVÁ Marie</w:t>
            </w:r>
            <w:ins w:id="3360" w:author="Eva Batůšková" w:date="2018-11-19T12:04:00Z">
              <w:r w:rsidR="00983B77">
                <w:t xml:space="preserve"> (</w:t>
              </w:r>
            </w:ins>
            <w:del w:id="3361" w:author="Eva Batůšková" w:date="2018-11-19T12:04:00Z">
              <w:r w:rsidRPr="007451FA" w:rsidDel="00983B77">
                <w:delText>. </w:delText>
              </w:r>
            </w:del>
            <w:ins w:id="3362" w:author="Jan Strohmandl" w:date="2018-11-17T21:52:00Z">
              <w:r w:rsidR="006E50D4" w:rsidRPr="007451FA">
                <w:t>2004</w:t>
              </w:r>
            </w:ins>
            <w:ins w:id="3363" w:author="Eva Batůšková" w:date="2018-11-19T12:04:00Z">
              <w:r w:rsidR="00983B77">
                <w:t>)</w:t>
              </w:r>
            </w:ins>
            <w:ins w:id="3364" w:author="Jan Strohmandl" w:date="2018-11-17T21:52:00Z">
              <w:r w:rsidR="006E50D4" w:rsidRPr="007451FA">
                <w:t xml:space="preserve">. </w:t>
              </w:r>
            </w:ins>
            <w:r w:rsidRPr="007451FA">
              <w:rPr>
                <w:i/>
                <w:iCs/>
              </w:rPr>
              <w:t>Nebezpečné chemické látky a přípravky, včetně prevence závažných havárií</w:t>
            </w:r>
            <w:r w:rsidRPr="007451FA">
              <w:t xml:space="preserve">. Praha, </w:t>
            </w:r>
            <w:del w:id="3365" w:author="Jan Strohmandl" w:date="2018-11-17T21:52:00Z">
              <w:r w:rsidRPr="007451FA" w:rsidDel="006E50D4">
                <w:delText xml:space="preserve">2004. </w:delText>
              </w:r>
            </w:del>
            <w:r w:rsidRPr="007451FA">
              <w:t>ISBN 80-86229-80-7.</w:t>
            </w:r>
          </w:p>
          <w:p w:rsidR="00F139B8" w:rsidRDefault="000D6DB9">
            <w:pPr>
              <w:shd w:val="clear" w:color="auto" w:fill="FFFFFF"/>
              <w:jc w:val="both"/>
              <w:pPrChange w:id="3366" w:author="Jan Strohmandl" w:date="2018-11-17T21:25:00Z">
                <w:pPr>
                  <w:shd w:val="clear" w:color="auto" w:fill="FFFFFF"/>
                </w:pPr>
              </w:pPrChange>
            </w:pPr>
            <w:r w:rsidRPr="007451FA">
              <w:t>MAŠEK Ivan, MIKA Otakar, ZEMAN Miloš</w:t>
            </w:r>
            <w:del w:id="3367" w:author="Eva Batůšková" w:date="2018-11-19T12:05:00Z">
              <w:r w:rsidRPr="007451FA" w:rsidDel="00983B77">
                <w:delText>.</w:delText>
              </w:r>
            </w:del>
            <w:r w:rsidRPr="007451FA">
              <w:t> </w:t>
            </w:r>
            <w:ins w:id="3368" w:author="Eva Batůšková" w:date="2018-11-19T12:05:00Z">
              <w:r w:rsidR="00983B77">
                <w:t>(</w:t>
              </w:r>
            </w:ins>
            <w:ins w:id="3369" w:author="Jan Strohmandl" w:date="2018-11-17T21:52:00Z">
              <w:r w:rsidR="006E50D4" w:rsidRPr="007451FA">
                <w:t>2006</w:t>
              </w:r>
            </w:ins>
            <w:ins w:id="3370" w:author="Eva Batůšková" w:date="2018-11-19T12:05:00Z">
              <w:r w:rsidR="00983B77">
                <w:t>)</w:t>
              </w:r>
            </w:ins>
            <w:ins w:id="3371" w:author="Jan Strohmandl" w:date="2018-11-17T21:52:00Z">
              <w:r w:rsidR="006E50D4" w:rsidRPr="007451FA">
                <w:t xml:space="preserve">. </w:t>
              </w:r>
            </w:ins>
            <w:r w:rsidRPr="007451FA">
              <w:rPr>
                <w:i/>
                <w:iCs/>
              </w:rPr>
              <w:t>Prevence závažných chemických havárií.</w:t>
            </w:r>
            <w:del w:id="3372" w:author="Jan Strohmandl" w:date="2018-11-17T21:24:00Z">
              <w:r w:rsidRPr="007451FA" w:rsidDel="00ED1ED2">
                <w:delText>.</w:delText>
              </w:r>
            </w:del>
            <w:r w:rsidRPr="007451FA">
              <w:t xml:space="preserve"> FCH VUT v Brně, </w:t>
            </w:r>
            <w:del w:id="3373" w:author="Jan Strohmandl" w:date="2018-11-17T21:52:00Z">
              <w:r w:rsidRPr="007451FA" w:rsidDel="006E50D4">
                <w:delText xml:space="preserve">2006. </w:delText>
              </w:r>
            </w:del>
            <w:r w:rsidRPr="007451FA">
              <w:t>ISBN 80-214-3336-1.</w:t>
            </w:r>
          </w:p>
          <w:p w:rsidR="00F139B8" w:rsidRDefault="000D6DB9">
            <w:pPr>
              <w:shd w:val="clear" w:color="auto" w:fill="FFFFFF"/>
              <w:jc w:val="both"/>
              <w:pPrChange w:id="3374" w:author="Jan Strohmandl" w:date="2018-11-17T21:25:00Z">
                <w:pPr>
                  <w:shd w:val="clear" w:color="auto" w:fill="FFFFFF"/>
                </w:pPr>
              </w:pPrChange>
            </w:pPr>
            <w:r w:rsidRPr="007451FA">
              <w:t>KIZLINK Juraj</w:t>
            </w:r>
            <w:ins w:id="3375" w:author="Eva Batůšková" w:date="2018-11-19T12:05:00Z">
              <w:r w:rsidR="00983B77">
                <w:t xml:space="preserve"> </w:t>
              </w:r>
            </w:ins>
            <w:del w:id="3376" w:author="Eva Batůšková" w:date="2018-11-19T12:05:00Z">
              <w:r w:rsidRPr="007451FA" w:rsidDel="00983B77">
                <w:delText>.</w:delText>
              </w:r>
            </w:del>
            <w:r w:rsidRPr="007451FA">
              <w:t> </w:t>
            </w:r>
            <w:ins w:id="3377" w:author="Eva Batůšková" w:date="2018-11-19T12:05:00Z">
              <w:r w:rsidR="00983B77">
                <w:t>(</w:t>
              </w:r>
            </w:ins>
            <w:ins w:id="3378" w:author="Jan Strohmandl" w:date="2018-11-17T21:52:00Z">
              <w:r w:rsidR="006E50D4" w:rsidRPr="007451FA">
                <w:t>2005</w:t>
              </w:r>
            </w:ins>
            <w:ins w:id="3379" w:author="Eva Batůšková" w:date="2018-11-19T12:05:00Z">
              <w:r w:rsidR="00983B77">
                <w:t>)</w:t>
              </w:r>
            </w:ins>
            <w:ins w:id="3380" w:author="Jan Strohmandl" w:date="2018-11-17T21:52:00Z">
              <w:r w:rsidR="006E50D4" w:rsidRPr="007451FA">
                <w:t xml:space="preserve">. </w:t>
              </w:r>
            </w:ins>
            <w:r w:rsidRPr="007451FA">
              <w:rPr>
                <w:i/>
                <w:iCs/>
              </w:rPr>
              <w:t>Technologie chemických látek</w:t>
            </w:r>
            <w:r w:rsidRPr="007451FA">
              <w:t xml:space="preserve">. VUTIUM Brno, </w:t>
            </w:r>
            <w:del w:id="3381" w:author="Jan Strohmandl" w:date="2018-11-17T21:52:00Z">
              <w:r w:rsidRPr="007451FA" w:rsidDel="006E50D4">
                <w:delText xml:space="preserve">2005. </w:delText>
              </w:r>
            </w:del>
            <w:r w:rsidRPr="007451FA">
              <w:t>ISBN 80-214-2913-5.</w:t>
            </w:r>
          </w:p>
          <w:p w:rsidR="00F139B8" w:rsidRDefault="000D6DB9">
            <w:pPr>
              <w:shd w:val="clear" w:color="auto" w:fill="FFFFFF"/>
              <w:jc w:val="both"/>
              <w:pPrChange w:id="3382" w:author="Jan Strohmandl" w:date="2018-11-17T21:25:00Z">
                <w:pPr>
                  <w:shd w:val="clear" w:color="auto" w:fill="FFFFFF"/>
                </w:pPr>
              </w:pPrChange>
            </w:pPr>
            <w:r w:rsidRPr="007451FA">
              <w:t>BENCKO Vladimír, CIKRT Miroslav, LENER Jaroslav</w:t>
            </w:r>
            <w:ins w:id="3383" w:author="Eva Batůšková" w:date="2018-11-19T12:05:00Z">
              <w:r w:rsidR="00983B77">
                <w:t xml:space="preserve"> (</w:t>
              </w:r>
            </w:ins>
            <w:del w:id="3384" w:author="Eva Batůšková" w:date="2018-11-19T12:05:00Z">
              <w:r w:rsidRPr="007451FA" w:rsidDel="00983B77">
                <w:delText>. </w:delText>
              </w:r>
            </w:del>
            <w:ins w:id="3385" w:author="Jan Strohmandl" w:date="2018-11-17T21:52:00Z">
              <w:r w:rsidR="006E50D4" w:rsidRPr="007451FA">
                <w:t>1995</w:t>
              </w:r>
            </w:ins>
            <w:ins w:id="3386" w:author="Eva Batůšková" w:date="2018-11-19T12:05:00Z">
              <w:r w:rsidR="00983B77">
                <w:t>)</w:t>
              </w:r>
            </w:ins>
            <w:ins w:id="3387" w:author="Jan Strohmandl" w:date="2018-11-17T21:52:00Z">
              <w:r w:rsidR="006E50D4" w:rsidRPr="007451FA">
                <w:t>.</w:t>
              </w:r>
              <w:r w:rsidR="006E50D4">
                <w:t xml:space="preserve"> </w:t>
              </w:r>
            </w:ins>
            <w:r w:rsidRPr="007451FA">
              <w:rPr>
                <w:i/>
                <w:iCs/>
              </w:rPr>
              <w:t>Toxické kovy v životním a pracovním prostředí člověka</w:t>
            </w:r>
            <w:r w:rsidRPr="007451FA">
              <w:t>. Grada Publishing Praha</w:t>
            </w:r>
            <w:ins w:id="3388" w:author="Jan Strohmandl" w:date="2018-11-17T21:52:00Z">
              <w:r w:rsidR="006E50D4">
                <w:t>.</w:t>
              </w:r>
            </w:ins>
            <w:del w:id="3389" w:author="Jan Strohmandl" w:date="2018-11-17T21:52:00Z">
              <w:r w:rsidRPr="007451FA" w:rsidDel="006E50D4">
                <w:delText>,</w:delText>
              </w:r>
            </w:del>
            <w:r w:rsidRPr="007451FA">
              <w:t xml:space="preserve"> </w:t>
            </w:r>
            <w:del w:id="3390" w:author="Jan Strohmandl" w:date="2018-11-17T21:52:00Z">
              <w:r w:rsidRPr="007451FA" w:rsidDel="006E50D4">
                <w:delText>1995.</w:delText>
              </w:r>
            </w:del>
          </w:p>
          <w:p w:rsidR="00F139B8" w:rsidRDefault="000D6DB9">
            <w:pPr>
              <w:shd w:val="clear" w:color="auto" w:fill="FFFFFF"/>
              <w:jc w:val="both"/>
              <w:pPrChange w:id="3391" w:author="Jan Strohmandl" w:date="2018-11-17T21:25:00Z">
                <w:pPr>
                  <w:shd w:val="clear" w:color="auto" w:fill="FFFFFF"/>
                </w:pPr>
              </w:pPrChange>
            </w:pPr>
            <w:r w:rsidRPr="007451FA">
              <w:t>PALEČEK, J., LINHART, P., HORÁK, J. </w:t>
            </w:r>
            <w:ins w:id="3392" w:author="Eva Batůšková" w:date="2018-11-19T12:05:00Z">
              <w:r w:rsidR="00983B77">
                <w:t>(</w:t>
              </w:r>
            </w:ins>
            <w:ins w:id="3393" w:author="Jan Strohmandl" w:date="2018-11-17T21:52:00Z">
              <w:r w:rsidR="006E50D4" w:rsidRPr="007451FA">
                <w:t>1999</w:t>
              </w:r>
            </w:ins>
            <w:ins w:id="3394" w:author="Eva Batůšková" w:date="2018-11-19T12:05:00Z">
              <w:r w:rsidR="00983B77">
                <w:t>)</w:t>
              </w:r>
            </w:ins>
            <w:ins w:id="3395" w:author="Jan Strohmandl" w:date="2018-11-17T21:52:00Z">
              <w:r w:rsidR="006E50D4" w:rsidRPr="007451FA">
                <w:t xml:space="preserve">. </w:t>
              </w:r>
            </w:ins>
            <w:r w:rsidRPr="007451FA">
              <w:rPr>
                <w:i/>
                <w:iCs/>
              </w:rPr>
              <w:t>Toxikologie a bezpečnost práce v chemii</w:t>
            </w:r>
            <w:r w:rsidRPr="007451FA">
              <w:t xml:space="preserve">. VŠCHT Praha, </w:t>
            </w:r>
            <w:del w:id="3396" w:author="Jan Strohmandl" w:date="2018-11-17T21:52:00Z">
              <w:r w:rsidRPr="007451FA" w:rsidDel="006E50D4">
                <w:delText xml:space="preserve">1999. </w:delText>
              </w:r>
            </w:del>
            <w:r w:rsidRPr="007451FA">
              <w:t>ISBN 80-7080-266-9.</w:t>
            </w:r>
          </w:p>
          <w:p w:rsidR="000D6DB9" w:rsidRPr="007451FA" w:rsidRDefault="000D6DB9" w:rsidP="00420BD2">
            <w:pPr>
              <w:shd w:val="clear" w:color="auto" w:fill="FFFFFF"/>
            </w:pPr>
          </w:p>
          <w:p w:rsidR="000D6DB9" w:rsidRDefault="000D6DB9" w:rsidP="00420BD2">
            <w:pPr>
              <w:spacing w:before="60"/>
              <w:jc w:val="both"/>
              <w:rPr>
                <w:b/>
                <w:bCs/>
              </w:rPr>
            </w:pPr>
            <w:r w:rsidRPr="007451FA">
              <w:rPr>
                <w:b/>
                <w:bCs/>
              </w:rPr>
              <w:t>Doporučená</w:t>
            </w:r>
            <w:r>
              <w:rPr>
                <w:b/>
                <w:bCs/>
              </w:rPr>
              <w:t xml:space="preserve"> literatura</w:t>
            </w:r>
            <w:r w:rsidRPr="007451FA">
              <w:rPr>
                <w:b/>
                <w:bCs/>
              </w:rPr>
              <w:t>:</w:t>
            </w:r>
          </w:p>
          <w:p w:rsidR="00F139B8" w:rsidRDefault="000D6DB9">
            <w:pPr>
              <w:shd w:val="clear" w:color="auto" w:fill="FFFFFF"/>
              <w:jc w:val="both"/>
              <w:pPrChange w:id="3397" w:author="Jan Strohmandl" w:date="2018-11-17T21:25:00Z">
                <w:pPr>
                  <w:shd w:val="clear" w:color="auto" w:fill="FFFFFF"/>
                </w:pPr>
              </w:pPrChange>
            </w:pPr>
            <w:r w:rsidRPr="007451FA">
              <w:t>Kolektiv autorů</w:t>
            </w:r>
            <w:del w:id="3398" w:author="Eva Batůšková" w:date="2018-11-19T12:05:00Z">
              <w:r w:rsidRPr="007451FA" w:rsidDel="00983B77">
                <w:delText>. </w:delText>
              </w:r>
            </w:del>
            <w:ins w:id="3399" w:author="Eva Batůšková" w:date="2018-11-19T12:05:00Z">
              <w:r w:rsidR="00983B77">
                <w:t xml:space="preserve"> (</w:t>
              </w:r>
            </w:ins>
            <w:moveToRangeStart w:id="3400" w:author="Jan Strohmandl" w:date="2018-11-17T21:51:00Z" w:name="move530254814"/>
            <w:moveTo w:id="3401" w:author="Jan Strohmandl" w:date="2018-11-17T21:51:00Z">
              <w:r w:rsidR="006E50D4" w:rsidRPr="007451FA">
                <w:t>1993</w:t>
              </w:r>
            </w:moveTo>
            <w:ins w:id="3402" w:author="Eva Batůšková" w:date="2018-11-19T12:05:00Z">
              <w:r w:rsidR="00983B77">
                <w:t>)</w:t>
              </w:r>
            </w:ins>
            <w:moveTo w:id="3403" w:author="Jan Strohmandl" w:date="2018-11-17T21:51:00Z">
              <w:r w:rsidR="006E50D4" w:rsidRPr="007451FA">
                <w:t>.</w:t>
              </w:r>
            </w:moveTo>
            <w:moveToRangeEnd w:id="3400"/>
            <w:ins w:id="3404" w:author="Jan Strohmandl" w:date="2018-11-17T21:51:00Z">
              <w:r w:rsidR="006E50D4">
                <w:t xml:space="preserve"> </w:t>
              </w:r>
            </w:ins>
            <w:r w:rsidRPr="007451FA">
              <w:rPr>
                <w:i/>
                <w:iCs/>
              </w:rPr>
              <w:t>Bezpečnost jaderných zařízení</w:t>
            </w:r>
            <w:r w:rsidRPr="007451FA">
              <w:t xml:space="preserve">. </w:t>
            </w:r>
            <w:moveFromRangeStart w:id="3405" w:author="Jan Strohmandl" w:date="2018-11-17T21:51:00Z" w:name="move530254814"/>
            <w:moveFrom w:id="3406" w:author="Jan Strohmandl" w:date="2018-11-17T21:51:00Z">
              <w:r w:rsidRPr="007451FA" w:rsidDel="006E50D4">
                <w:t>1993.</w:t>
              </w:r>
            </w:moveFrom>
            <w:moveFromRangeEnd w:id="3405"/>
          </w:p>
          <w:p w:rsidR="00F139B8" w:rsidRDefault="000D6DB9">
            <w:pPr>
              <w:shd w:val="clear" w:color="auto" w:fill="FFFFFF"/>
              <w:jc w:val="both"/>
              <w:pPrChange w:id="3407" w:author="Jan Strohmandl" w:date="2018-11-17T21:25:00Z">
                <w:pPr>
                  <w:shd w:val="clear" w:color="auto" w:fill="FFFFFF"/>
                </w:pPr>
              </w:pPrChange>
            </w:pPr>
            <w:r w:rsidRPr="007451FA">
              <w:t>HADAČ, E. </w:t>
            </w:r>
            <w:ins w:id="3408" w:author="Eva Batůšková" w:date="2018-11-19T12:05:00Z">
              <w:r w:rsidR="00983B77">
                <w:t>(</w:t>
              </w:r>
            </w:ins>
            <w:moveToRangeStart w:id="3409" w:author="Jan Strohmandl" w:date="2018-11-17T21:53:00Z" w:name="move530254909"/>
            <w:moveTo w:id="3410" w:author="Jan Strohmandl" w:date="2018-11-17T21:53:00Z">
              <w:r w:rsidR="006E50D4" w:rsidRPr="007451FA">
                <w:t>1987</w:t>
              </w:r>
            </w:moveTo>
            <w:ins w:id="3411" w:author="Eva Batůšková" w:date="2018-11-19T12:05:00Z">
              <w:r w:rsidR="00983B77">
                <w:t>)</w:t>
              </w:r>
            </w:ins>
            <w:moveTo w:id="3412" w:author="Jan Strohmandl" w:date="2018-11-17T21:53:00Z">
              <w:r w:rsidR="006E50D4" w:rsidRPr="007451FA">
                <w:t>.</w:t>
              </w:r>
            </w:moveTo>
            <w:moveToRangeEnd w:id="3409"/>
            <w:ins w:id="3413" w:author="Jan Strohmandl" w:date="2018-11-17T21:53:00Z">
              <w:r w:rsidR="006E50D4">
                <w:t xml:space="preserve"> </w:t>
              </w:r>
            </w:ins>
            <w:r w:rsidRPr="007451FA">
              <w:rPr>
                <w:i/>
                <w:iCs/>
              </w:rPr>
              <w:t>Ekologické katastrofy</w:t>
            </w:r>
            <w:r w:rsidRPr="007451FA">
              <w:t>. Praha</w:t>
            </w:r>
            <w:ins w:id="3414" w:author="Jan Strohmandl" w:date="2018-11-17T21:52:00Z">
              <w:r w:rsidR="006E50D4">
                <w:t>.</w:t>
              </w:r>
            </w:ins>
            <w:del w:id="3415" w:author="Jan Strohmandl" w:date="2018-11-17T21:52:00Z">
              <w:r w:rsidRPr="007451FA" w:rsidDel="006E50D4">
                <w:delText>,</w:delText>
              </w:r>
            </w:del>
            <w:r w:rsidRPr="007451FA">
              <w:t xml:space="preserve"> </w:t>
            </w:r>
            <w:moveFromRangeStart w:id="3416" w:author="Jan Strohmandl" w:date="2018-11-17T21:53:00Z" w:name="move530254909"/>
            <w:moveFrom w:id="3417" w:author="Jan Strohmandl" w:date="2018-11-17T21:53:00Z">
              <w:r w:rsidRPr="007451FA" w:rsidDel="006E50D4">
                <w:t>1987.</w:t>
              </w:r>
            </w:moveFrom>
            <w:moveFromRangeEnd w:id="3416"/>
          </w:p>
          <w:p w:rsidR="00F139B8" w:rsidRDefault="006E50D4">
            <w:pPr>
              <w:shd w:val="clear" w:color="auto" w:fill="FFFFFF"/>
              <w:jc w:val="both"/>
              <w:pPrChange w:id="3418" w:author="Jan Strohmandl" w:date="2018-11-17T21:25:00Z">
                <w:pPr>
                  <w:shd w:val="clear" w:color="auto" w:fill="FFFFFF"/>
                </w:pPr>
              </w:pPrChange>
            </w:pPr>
            <w:r w:rsidRPr="007451FA">
              <w:t>LAGREGA D. MICHAEL, BUCKHINGHAM PHILIP L., EVANS C. JEFFREY</w:t>
            </w:r>
            <w:del w:id="3419" w:author="Eva Batůšková" w:date="2018-11-19T12:05:00Z">
              <w:r w:rsidRPr="007451FA" w:rsidDel="00983B77">
                <w:delText>.</w:delText>
              </w:r>
            </w:del>
            <w:r w:rsidRPr="007451FA">
              <w:t> </w:t>
            </w:r>
            <w:ins w:id="3420" w:author="Eva Batůšková" w:date="2018-11-19T12:05:00Z">
              <w:r w:rsidR="00983B77">
                <w:t>(</w:t>
              </w:r>
            </w:ins>
            <w:ins w:id="3421" w:author="Jan Strohmandl" w:date="2018-11-17T21:53:00Z">
              <w:r w:rsidRPr="007451FA">
                <w:t>2001</w:t>
              </w:r>
            </w:ins>
            <w:ins w:id="3422" w:author="Eva Batůšková" w:date="2018-11-19T12:05:00Z">
              <w:r w:rsidR="00983B77">
                <w:t>)</w:t>
              </w:r>
            </w:ins>
            <w:ins w:id="3423" w:author="Jan Strohmandl" w:date="2018-11-17T21:53:00Z">
              <w:r w:rsidRPr="007451FA">
                <w:t xml:space="preserve">. </w:t>
              </w:r>
            </w:ins>
            <w:r w:rsidR="000D6DB9" w:rsidRPr="007451FA">
              <w:rPr>
                <w:i/>
                <w:iCs/>
              </w:rPr>
              <w:t>Hazardous waste management</w:t>
            </w:r>
            <w:r w:rsidR="000D6DB9" w:rsidRPr="007451FA">
              <w:t xml:space="preserve">. New York McGraf - Hill, </w:t>
            </w:r>
            <w:del w:id="3424" w:author="Jan Strohmandl" w:date="2018-11-17T21:53:00Z">
              <w:r w:rsidR="000D6DB9" w:rsidRPr="007451FA" w:rsidDel="006E50D4">
                <w:delText xml:space="preserve">2001. </w:delText>
              </w:r>
            </w:del>
            <w:r w:rsidR="000D6DB9" w:rsidRPr="007451FA">
              <w:t>ISBN 0-07-118170-9.</w:t>
            </w:r>
          </w:p>
          <w:p w:rsidR="00F139B8" w:rsidRDefault="000D6DB9">
            <w:pPr>
              <w:shd w:val="clear" w:color="auto" w:fill="FFFFFF"/>
              <w:jc w:val="both"/>
              <w:pPrChange w:id="3425" w:author="Jan Strohmandl" w:date="2018-11-17T21:25:00Z">
                <w:pPr>
                  <w:shd w:val="clear" w:color="auto" w:fill="FFFFFF"/>
                </w:pPr>
              </w:pPrChange>
            </w:pPr>
            <w:r w:rsidRPr="007451FA">
              <w:t>WALKE</w:t>
            </w:r>
            <w:r w:rsidR="006E50D4" w:rsidRPr="007451FA">
              <w:t>R</w:t>
            </w:r>
            <w:r w:rsidRPr="007451FA">
              <w:t xml:space="preserve"> Peter</w:t>
            </w:r>
            <w:ins w:id="3426" w:author="Eva Batůšková" w:date="2018-11-19T12:05:00Z">
              <w:r w:rsidR="00983B77">
                <w:t xml:space="preserve"> (</w:t>
              </w:r>
            </w:ins>
            <w:del w:id="3427" w:author="Eva Batůšková" w:date="2018-11-19T12:05:00Z">
              <w:r w:rsidRPr="007451FA" w:rsidDel="00983B77">
                <w:delText>. </w:delText>
              </w:r>
            </w:del>
            <w:ins w:id="3428" w:author="Jan Strohmandl" w:date="2018-11-17T21:53:00Z">
              <w:r w:rsidR="006E50D4" w:rsidRPr="007451FA">
                <w:t>1999</w:t>
              </w:r>
            </w:ins>
            <w:ins w:id="3429" w:author="Eva Batůšková" w:date="2018-11-19T12:06:00Z">
              <w:r w:rsidR="00983B77">
                <w:t>)</w:t>
              </w:r>
            </w:ins>
            <w:ins w:id="3430" w:author="Jan Strohmandl" w:date="2018-11-17T21:53:00Z">
              <w:r w:rsidR="006E50D4" w:rsidRPr="007451FA">
                <w:t xml:space="preserve">. </w:t>
              </w:r>
            </w:ins>
            <w:r w:rsidRPr="007451FA">
              <w:rPr>
                <w:i/>
                <w:iCs/>
              </w:rPr>
              <w:t>Chambers Dictionary of Science and Technology</w:t>
            </w:r>
            <w:r w:rsidRPr="007451FA">
              <w:t xml:space="preserve">. Chambers Harap Publisher New York, </w:t>
            </w:r>
            <w:del w:id="3431" w:author="Jan Strohmandl" w:date="2018-11-17T21:53:00Z">
              <w:r w:rsidRPr="007451FA" w:rsidDel="006E50D4">
                <w:delText xml:space="preserve">1999. </w:delText>
              </w:r>
            </w:del>
            <w:r w:rsidRPr="007451FA">
              <w:t>ISBN 0-550-14110-3.</w:t>
            </w:r>
          </w:p>
          <w:p w:rsidR="00F139B8" w:rsidRDefault="000D6DB9">
            <w:pPr>
              <w:shd w:val="clear" w:color="auto" w:fill="FFFFFF"/>
              <w:jc w:val="both"/>
              <w:pPrChange w:id="3432" w:author="Jan Strohmandl" w:date="2018-11-17T21:25:00Z">
                <w:pPr>
                  <w:shd w:val="clear" w:color="auto" w:fill="FFFFFF"/>
                </w:pPr>
              </w:pPrChange>
            </w:pPr>
            <w:r w:rsidRPr="007451FA">
              <w:t>CROWL,</w:t>
            </w:r>
            <w:r>
              <w:t xml:space="preserve"> </w:t>
            </w:r>
            <w:r w:rsidRPr="007451FA">
              <w:t>D.</w:t>
            </w:r>
            <w:r>
              <w:t xml:space="preserve"> </w:t>
            </w:r>
            <w:r w:rsidRPr="007451FA">
              <w:t xml:space="preserve">A., </w:t>
            </w:r>
            <w:r w:rsidR="006E50D4" w:rsidRPr="007451FA">
              <w:t>LOUVAR, J., F</w:t>
            </w:r>
            <w:r w:rsidRPr="007451FA">
              <w:t>. </w:t>
            </w:r>
            <w:ins w:id="3433" w:author="Eva Batůšková" w:date="2018-11-19T12:06:00Z">
              <w:r w:rsidR="00983B77">
                <w:t>(</w:t>
              </w:r>
            </w:ins>
            <w:ins w:id="3434" w:author="Jan Strohmandl" w:date="2018-11-17T21:53:00Z">
              <w:r w:rsidR="006E50D4" w:rsidRPr="007451FA">
                <w:t>1990</w:t>
              </w:r>
            </w:ins>
            <w:ins w:id="3435" w:author="Eva Batůšková" w:date="2018-11-19T12:06:00Z">
              <w:r w:rsidR="00983B77">
                <w:t>)</w:t>
              </w:r>
            </w:ins>
            <w:ins w:id="3436" w:author="Jan Strohmandl" w:date="2018-11-17T21:53:00Z">
              <w:r w:rsidR="006E50D4" w:rsidRPr="007451FA">
                <w:t xml:space="preserve">. </w:t>
              </w:r>
            </w:ins>
            <w:r w:rsidRPr="007451FA">
              <w:rPr>
                <w:i/>
                <w:iCs/>
              </w:rPr>
              <w:t>Chemical Process Safety</w:t>
            </w:r>
            <w:r w:rsidRPr="007451FA">
              <w:t xml:space="preserve">. New York, </w:t>
            </w:r>
            <w:del w:id="3437" w:author="Jan Strohmandl" w:date="2018-11-17T21:53:00Z">
              <w:r w:rsidRPr="007451FA" w:rsidDel="006E50D4">
                <w:delText xml:space="preserve">1990. </w:delText>
              </w:r>
            </w:del>
            <w:r w:rsidRPr="007451FA">
              <w:t>ISBN 0-13-129701-5.</w:t>
            </w:r>
          </w:p>
          <w:p w:rsidR="00F139B8" w:rsidRDefault="000D6DB9">
            <w:pPr>
              <w:shd w:val="clear" w:color="auto" w:fill="FFFFFF"/>
              <w:jc w:val="both"/>
              <w:rPr>
                <w:b/>
                <w:bCs/>
              </w:rPr>
              <w:pPrChange w:id="3438" w:author="Jan Strohmandl" w:date="2018-11-17T21:25:00Z">
                <w:pPr>
                  <w:shd w:val="clear" w:color="auto" w:fill="FFFFFF"/>
                </w:pPr>
              </w:pPrChange>
            </w:pPr>
            <w:r w:rsidRPr="007451FA">
              <w:t>VOHLÍDAL, Jiří</w:t>
            </w:r>
            <w:ins w:id="3439" w:author="Eva Batůšková" w:date="2018-11-19T12:06:00Z">
              <w:r w:rsidR="00983B77">
                <w:t xml:space="preserve"> (</w:t>
              </w:r>
            </w:ins>
            <w:del w:id="3440" w:author="Eva Batůšková" w:date="2018-11-19T12:06:00Z">
              <w:r w:rsidRPr="007451FA" w:rsidDel="00983B77">
                <w:delText>. </w:delText>
              </w:r>
            </w:del>
            <w:ins w:id="3441" w:author="Jan Strohmandl" w:date="2018-11-17T21:54:00Z">
              <w:r w:rsidR="006E50D4" w:rsidRPr="007451FA">
                <w:t>1999</w:t>
              </w:r>
            </w:ins>
            <w:ins w:id="3442" w:author="Eva Batůšková" w:date="2018-11-19T12:06:00Z">
              <w:r w:rsidR="00983B77">
                <w:t>)</w:t>
              </w:r>
            </w:ins>
            <w:ins w:id="3443" w:author="Jan Strohmandl" w:date="2018-11-17T21:54:00Z">
              <w:r w:rsidR="006E50D4" w:rsidRPr="007451FA">
                <w:t xml:space="preserve">. </w:t>
              </w:r>
            </w:ins>
            <w:r w:rsidRPr="007451FA">
              <w:rPr>
                <w:i/>
                <w:iCs/>
              </w:rPr>
              <w:t>Chemické a analytické tabulky</w:t>
            </w:r>
            <w:r w:rsidRPr="007451FA">
              <w:t xml:space="preserve">. 1. vyd. Praha : Grada, </w:t>
            </w:r>
            <w:del w:id="3444" w:author="Jan Strohmandl" w:date="2018-11-17T21:54:00Z">
              <w:r w:rsidRPr="007451FA" w:rsidDel="006E50D4">
                <w:delText xml:space="preserve">1999. </w:delText>
              </w:r>
            </w:del>
            <w:r w:rsidRPr="007451FA">
              <w:t>ISBN 8071698555.</w:t>
            </w:r>
          </w:p>
          <w:p w:rsidR="00F139B8" w:rsidRDefault="000D6DB9">
            <w:pPr>
              <w:shd w:val="clear" w:color="auto" w:fill="FFFFFF"/>
              <w:jc w:val="both"/>
              <w:pPrChange w:id="3445" w:author="Jan Strohmandl" w:date="2018-11-17T21:25:00Z">
                <w:pPr>
                  <w:shd w:val="clear" w:color="auto" w:fill="FFFFFF"/>
                </w:pPr>
              </w:pPrChange>
            </w:pPr>
            <w:r w:rsidRPr="007451FA">
              <w:t>ŠTROCH, Petr</w:t>
            </w:r>
            <w:del w:id="3446" w:author="Eva Batůšková" w:date="2018-11-19T12:06:00Z">
              <w:r w:rsidRPr="007451FA" w:rsidDel="00983B77">
                <w:delText>.</w:delText>
              </w:r>
            </w:del>
            <w:ins w:id="3447" w:author="Eva Batůšková" w:date="2018-11-19T12:06:00Z">
              <w:r w:rsidR="00983B77">
                <w:t xml:space="preserve"> </w:t>
              </w:r>
            </w:ins>
            <w:r w:rsidRPr="007451FA">
              <w:t> </w:t>
            </w:r>
            <w:ins w:id="3448" w:author="Eva Batůšková" w:date="2018-11-19T12:06:00Z">
              <w:r w:rsidR="00983B77">
                <w:t>(</w:t>
              </w:r>
            </w:ins>
            <w:ins w:id="3449" w:author="Jan Strohmandl" w:date="2018-11-17T21:54:00Z">
              <w:del w:id="3450" w:author="Eva Batůšková" w:date="2018-11-19T12:06:00Z">
                <w:r w:rsidR="006E50D4" w:rsidRPr="007451FA" w:rsidDel="00983B77">
                  <w:delText>1999</w:delText>
                </w:r>
              </w:del>
            </w:ins>
            <w:ins w:id="3451" w:author="Eva Batůšková" w:date="2018-11-19T12:06:00Z">
              <w:r w:rsidR="00983B77">
                <w:t>1999)</w:t>
              </w:r>
            </w:ins>
            <w:ins w:id="3452" w:author="Jan Strohmandl" w:date="2018-11-17T21:54:00Z">
              <w:r w:rsidR="006E50D4" w:rsidRPr="007451FA">
                <w:t xml:space="preserve">. </w:t>
              </w:r>
            </w:ins>
            <w:r w:rsidRPr="007451FA">
              <w:rPr>
                <w:i/>
                <w:iCs/>
              </w:rPr>
              <w:t>Chemie procesů hoření</w:t>
            </w:r>
            <w:r w:rsidRPr="007451FA">
              <w:t xml:space="preserve">. 1. vyd. Ostrava : Sdružení požárního a bezpečnostního inženýrství, </w:t>
            </w:r>
            <w:del w:id="3453" w:author="Jan Strohmandl" w:date="2018-11-17T21:54:00Z">
              <w:r w:rsidRPr="007451FA" w:rsidDel="006E50D4">
                <w:delText xml:space="preserve">1999. </w:delText>
              </w:r>
            </w:del>
            <w:r w:rsidRPr="007451FA">
              <w:t>ISBN 8086111393.</w:t>
            </w:r>
          </w:p>
          <w:p w:rsidR="00F139B8" w:rsidRDefault="000D6DB9">
            <w:pPr>
              <w:shd w:val="clear" w:color="auto" w:fill="FFFFFF"/>
              <w:jc w:val="both"/>
              <w:pPrChange w:id="3454" w:author="Jan Strohmandl" w:date="2018-11-17T21:25:00Z">
                <w:pPr>
                  <w:shd w:val="clear" w:color="auto" w:fill="FFFFFF"/>
                </w:pPr>
              </w:pPrChange>
            </w:pPr>
            <w:r w:rsidRPr="007451FA">
              <w:t>KLOBOUČEK, J. </w:t>
            </w:r>
            <w:ins w:id="3455" w:author="Eva Batůšková" w:date="2018-11-19T12:06:00Z">
              <w:r w:rsidR="00983B77">
                <w:t>(</w:t>
              </w:r>
            </w:ins>
            <w:ins w:id="3456" w:author="Jan Strohmandl" w:date="2018-11-17T21:54:00Z">
              <w:r w:rsidR="006E50D4" w:rsidRPr="007451FA">
                <w:t>2005</w:t>
              </w:r>
            </w:ins>
            <w:ins w:id="3457" w:author="Eva Batůšková" w:date="2018-11-19T12:06:00Z">
              <w:r w:rsidR="00983B77">
                <w:t>)</w:t>
              </w:r>
            </w:ins>
            <w:ins w:id="3458" w:author="Jan Strohmandl" w:date="2018-11-17T21:54:00Z">
              <w:r w:rsidR="006E50D4" w:rsidRPr="007451FA">
                <w:t>.</w:t>
              </w:r>
              <w:r w:rsidR="006E50D4">
                <w:t xml:space="preserve"> </w:t>
              </w:r>
            </w:ins>
            <w:r w:rsidRPr="007451FA">
              <w:rPr>
                <w:i/>
                <w:iCs/>
              </w:rPr>
              <w:t>Jaderná energetika</w:t>
            </w:r>
            <w:r w:rsidRPr="007451FA">
              <w:t>. TU Liberec</w:t>
            </w:r>
            <w:ins w:id="3459" w:author="Jan Strohmandl" w:date="2018-11-17T21:54:00Z">
              <w:r w:rsidR="006E50D4">
                <w:t>.</w:t>
              </w:r>
            </w:ins>
            <w:del w:id="3460" w:author="Jan Strohmandl" w:date="2018-11-17T21:54:00Z">
              <w:r w:rsidRPr="007451FA" w:rsidDel="006E50D4">
                <w:delText>,</w:delText>
              </w:r>
            </w:del>
            <w:r w:rsidRPr="007451FA">
              <w:t xml:space="preserve"> </w:t>
            </w:r>
            <w:del w:id="3461" w:author="Jan Strohmandl" w:date="2018-11-17T21:54:00Z">
              <w:r w:rsidRPr="007451FA" w:rsidDel="006E50D4">
                <w:delText>2005.</w:delText>
              </w:r>
            </w:del>
          </w:p>
          <w:p w:rsidR="00F139B8" w:rsidRDefault="000D6DB9">
            <w:pPr>
              <w:shd w:val="clear" w:color="auto" w:fill="FFFFFF"/>
              <w:jc w:val="both"/>
              <w:pPrChange w:id="3462" w:author="Jan Strohmandl" w:date="2018-11-17T21:25:00Z">
                <w:pPr>
                  <w:shd w:val="clear" w:color="auto" w:fill="FFFFFF"/>
                </w:pPr>
              </w:pPrChange>
            </w:pPr>
            <w:r w:rsidRPr="007451FA">
              <w:t>BEČVÁŘ</w:t>
            </w:r>
            <w:ins w:id="3463" w:author="Eva Batůšková" w:date="2018-11-19T12:06:00Z">
              <w:r w:rsidR="00983B77">
                <w:t>,</w:t>
              </w:r>
            </w:ins>
            <w:r w:rsidRPr="007451FA">
              <w:t xml:space="preserve"> J. </w:t>
            </w:r>
            <w:ins w:id="3464" w:author="Eva Batůšková" w:date="2018-11-19T12:06:00Z">
              <w:r w:rsidR="00983B77">
                <w:t>(</w:t>
              </w:r>
            </w:ins>
            <w:ins w:id="3465" w:author="Jan Strohmandl" w:date="2018-11-17T21:54:00Z">
              <w:r w:rsidR="006E50D4" w:rsidRPr="007451FA">
                <w:t>1981</w:t>
              </w:r>
            </w:ins>
            <w:ins w:id="3466" w:author="Eva Batůšková" w:date="2018-11-19T12:06:00Z">
              <w:r w:rsidR="00983B77">
                <w:t>)</w:t>
              </w:r>
            </w:ins>
            <w:ins w:id="3467" w:author="Jan Strohmandl" w:date="2018-11-17T21:54:00Z">
              <w:r w:rsidR="006E50D4" w:rsidRPr="007451FA">
                <w:t>.</w:t>
              </w:r>
              <w:r w:rsidR="006E50D4">
                <w:t xml:space="preserve"> </w:t>
              </w:r>
            </w:ins>
            <w:r w:rsidRPr="007451FA">
              <w:rPr>
                <w:i/>
                <w:iCs/>
              </w:rPr>
              <w:t>Jaderné elektrárny</w:t>
            </w:r>
            <w:r w:rsidRPr="007451FA">
              <w:t>. SNTL Praha</w:t>
            </w:r>
            <w:ins w:id="3468" w:author="Jan Strohmandl" w:date="2018-11-17T21:54:00Z">
              <w:r w:rsidR="006E50D4">
                <w:t>.</w:t>
              </w:r>
            </w:ins>
            <w:del w:id="3469" w:author="Jan Strohmandl" w:date="2018-11-17T21:54:00Z">
              <w:r w:rsidRPr="007451FA" w:rsidDel="006E50D4">
                <w:delText>,</w:delText>
              </w:r>
            </w:del>
            <w:r w:rsidRPr="007451FA">
              <w:t xml:space="preserve"> </w:t>
            </w:r>
            <w:del w:id="3470" w:author="Jan Strohmandl" w:date="2018-11-17T21:54:00Z">
              <w:r w:rsidRPr="007451FA" w:rsidDel="006E50D4">
                <w:delText>1981.</w:delText>
              </w:r>
            </w:del>
          </w:p>
          <w:p w:rsidR="00F139B8" w:rsidRDefault="000D6DB9">
            <w:pPr>
              <w:shd w:val="clear" w:color="auto" w:fill="FFFFFF"/>
              <w:jc w:val="both"/>
              <w:pPrChange w:id="3471" w:author="Jan Strohmandl" w:date="2018-11-17T21:25:00Z">
                <w:pPr>
                  <w:shd w:val="clear" w:color="auto" w:fill="FFFFFF"/>
                </w:pPr>
              </w:pPrChange>
            </w:pPr>
            <w:r w:rsidRPr="007451FA">
              <w:t>SURÝ, J. </w:t>
            </w:r>
            <w:ins w:id="3472" w:author="Eva Batůšková" w:date="2018-11-19T12:06:00Z">
              <w:r w:rsidR="00983B77">
                <w:t>(</w:t>
              </w:r>
            </w:ins>
            <w:moveToRangeStart w:id="3473" w:author="Jan Strohmandl" w:date="2018-11-17T21:54:00Z" w:name="move530255011"/>
            <w:moveTo w:id="3474" w:author="Jan Strohmandl" w:date="2018-11-17T21:54:00Z">
              <w:r w:rsidR="006E50D4" w:rsidRPr="007451FA">
                <w:t>1992</w:t>
              </w:r>
            </w:moveTo>
            <w:ins w:id="3475" w:author="Eva Batůšková" w:date="2018-11-19T12:06:00Z">
              <w:r w:rsidR="00983B77">
                <w:t>)</w:t>
              </w:r>
            </w:ins>
            <w:moveTo w:id="3476" w:author="Jan Strohmandl" w:date="2018-11-17T21:54:00Z">
              <w:r w:rsidR="006E50D4" w:rsidRPr="007451FA">
                <w:t>.</w:t>
              </w:r>
            </w:moveTo>
            <w:moveToRangeEnd w:id="3473"/>
            <w:ins w:id="3477" w:author="Jan Strohmandl" w:date="2018-11-17T21:54:00Z">
              <w:r w:rsidR="006E50D4">
                <w:t xml:space="preserve"> </w:t>
              </w:r>
            </w:ins>
            <w:r w:rsidRPr="007451FA">
              <w:rPr>
                <w:i/>
                <w:iCs/>
              </w:rPr>
              <w:t>Jaderně energetická zařízení</w:t>
            </w:r>
            <w:r w:rsidRPr="007451FA">
              <w:t>. VVŠ Vyškov</w:t>
            </w:r>
            <w:ins w:id="3478" w:author="Jan Strohmandl" w:date="2018-11-17T21:54:00Z">
              <w:r w:rsidR="006E50D4">
                <w:t>.</w:t>
              </w:r>
            </w:ins>
            <w:del w:id="3479" w:author="Jan Strohmandl" w:date="2018-11-17T21:54:00Z">
              <w:r w:rsidRPr="007451FA" w:rsidDel="006E50D4">
                <w:delText>,</w:delText>
              </w:r>
            </w:del>
            <w:r w:rsidRPr="007451FA">
              <w:t xml:space="preserve"> </w:t>
            </w:r>
            <w:moveFromRangeStart w:id="3480" w:author="Jan Strohmandl" w:date="2018-11-17T21:54:00Z" w:name="move530255011"/>
            <w:moveFrom w:id="3481" w:author="Jan Strohmandl" w:date="2018-11-17T21:54:00Z">
              <w:r w:rsidRPr="007451FA" w:rsidDel="006E50D4">
                <w:t>1992.</w:t>
              </w:r>
            </w:moveFrom>
            <w:moveFromRangeEnd w:id="3480"/>
          </w:p>
          <w:p w:rsidR="00F139B8" w:rsidRDefault="000D6DB9">
            <w:pPr>
              <w:shd w:val="clear" w:color="auto" w:fill="FFFFFF"/>
              <w:jc w:val="both"/>
              <w:pPrChange w:id="3482" w:author="Jan Strohmandl" w:date="2018-11-17T21:25:00Z">
                <w:pPr>
                  <w:shd w:val="clear" w:color="auto" w:fill="FFFFFF"/>
                </w:pPr>
              </w:pPrChange>
            </w:pPr>
            <w:r w:rsidRPr="007451FA">
              <w:t>TŮMA, J. </w:t>
            </w:r>
            <w:ins w:id="3483" w:author="Eva Batůšková" w:date="2018-11-19T12:06:00Z">
              <w:r w:rsidR="00983B77">
                <w:t>(</w:t>
              </w:r>
            </w:ins>
            <w:ins w:id="3484" w:author="Jan Strohmandl" w:date="2018-11-17T21:54:00Z">
              <w:r w:rsidR="006E50D4" w:rsidRPr="007451FA">
                <w:t>2000</w:t>
              </w:r>
            </w:ins>
            <w:ins w:id="3485" w:author="Eva Batůšková" w:date="2018-11-19T12:06:00Z">
              <w:r w:rsidR="00983B77">
                <w:t>)</w:t>
              </w:r>
            </w:ins>
            <w:ins w:id="3486" w:author="Jan Strohmandl" w:date="2018-11-17T21:54:00Z">
              <w:r w:rsidR="006E50D4" w:rsidRPr="007451FA">
                <w:t xml:space="preserve">. </w:t>
              </w:r>
            </w:ins>
            <w:r w:rsidRPr="007451FA">
              <w:rPr>
                <w:i/>
                <w:iCs/>
              </w:rPr>
              <w:t>Katastrofy techniky děsící 20. století</w:t>
            </w:r>
            <w:r w:rsidRPr="007451FA">
              <w:t xml:space="preserve">. Praha, </w:t>
            </w:r>
            <w:del w:id="3487" w:author="Jan Strohmandl" w:date="2018-11-17T21:54:00Z">
              <w:r w:rsidRPr="007451FA" w:rsidDel="006E50D4">
                <w:delText xml:space="preserve">2000. </w:delText>
              </w:r>
            </w:del>
            <w:r w:rsidRPr="007451FA">
              <w:t>ISBN 80-200-0387-8.</w:t>
            </w:r>
          </w:p>
          <w:p w:rsidR="00F139B8" w:rsidRDefault="000D6DB9">
            <w:pPr>
              <w:shd w:val="clear" w:color="auto" w:fill="FFFFFF"/>
              <w:jc w:val="both"/>
              <w:pPrChange w:id="3488" w:author="Jan Strohmandl" w:date="2018-11-17T21:25:00Z">
                <w:pPr>
                  <w:shd w:val="clear" w:color="auto" w:fill="FFFFFF"/>
                </w:pPr>
              </w:pPrChange>
            </w:pPr>
            <w:r w:rsidRPr="007451FA">
              <w:t>BÁR, J. </w:t>
            </w:r>
            <w:ins w:id="3489" w:author="Eva Batůšková" w:date="2018-11-19T12:06:00Z">
              <w:r w:rsidR="00983B77">
                <w:t>(</w:t>
              </w:r>
            </w:ins>
            <w:ins w:id="3490" w:author="Jan Strohmandl" w:date="2018-11-17T21:55:00Z">
              <w:r w:rsidR="006E50D4" w:rsidRPr="007451FA">
                <w:t>1991</w:t>
              </w:r>
            </w:ins>
            <w:ins w:id="3491" w:author="Eva Batůšková" w:date="2018-11-19T12:06:00Z">
              <w:r w:rsidR="00983B77">
                <w:t>)</w:t>
              </w:r>
            </w:ins>
            <w:ins w:id="3492" w:author="Jan Strohmandl" w:date="2018-11-17T21:55:00Z">
              <w:r w:rsidR="006E50D4" w:rsidRPr="007451FA">
                <w:t>. </w:t>
              </w:r>
            </w:ins>
            <w:r w:rsidRPr="007451FA">
              <w:rPr>
                <w:i/>
                <w:iCs/>
              </w:rPr>
              <w:t>Kontaminace životního prostředí radioaktivními látkami</w:t>
            </w:r>
            <w:r w:rsidRPr="007451FA">
              <w:t xml:space="preserve">. Praha: FMO/SCHV, </w:t>
            </w:r>
            <w:del w:id="3493" w:author="Jan Strohmandl" w:date="2018-11-17T21:55:00Z">
              <w:r w:rsidRPr="007451FA" w:rsidDel="006E50D4">
                <w:delText>1991. </w:delText>
              </w:r>
              <w:r w:rsidRPr="007451FA" w:rsidDel="006E50D4">
                <w:br/>
              </w:r>
            </w:del>
            <w:r w:rsidRPr="007451FA">
              <w:t>Parlament ČR. </w:t>
            </w:r>
            <w:r w:rsidRPr="007451FA">
              <w:rPr>
                <w:i/>
                <w:iCs/>
              </w:rPr>
              <w:t>Legislativa v oblasti bezpečnosti a ochrany obyvatelstva</w:t>
            </w:r>
            <w:r w:rsidRPr="007451FA">
              <w:t>. Praha.</w:t>
            </w:r>
          </w:p>
          <w:p w:rsidR="00F139B8" w:rsidRDefault="000D6DB9">
            <w:pPr>
              <w:shd w:val="clear" w:color="auto" w:fill="FFFFFF"/>
              <w:jc w:val="both"/>
              <w:pPrChange w:id="3494" w:author="Jan Strohmandl" w:date="2018-11-17T21:25:00Z">
                <w:pPr>
                  <w:shd w:val="clear" w:color="auto" w:fill="FFFFFF"/>
                </w:pPr>
              </w:pPrChange>
            </w:pPr>
            <w:r w:rsidRPr="007451FA">
              <w:t>Kolektiv</w:t>
            </w:r>
            <w:ins w:id="3495" w:author="Eva Batůšková" w:date="2018-11-19T12:07:00Z">
              <w:r w:rsidR="00983B77">
                <w:t xml:space="preserve"> (</w:t>
              </w:r>
            </w:ins>
            <w:del w:id="3496" w:author="Eva Batůšková" w:date="2018-11-19T12:07:00Z">
              <w:r w:rsidRPr="007451FA" w:rsidDel="00983B77">
                <w:delText>. </w:delText>
              </w:r>
            </w:del>
            <w:ins w:id="3497" w:author="Jan Strohmandl" w:date="2018-11-17T21:55:00Z">
              <w:r w:rsidR="006E50D4" w:rsidRPr="007451FA">
                <w:t>2001</w:t>
              </w:r>
              <w:del w:id="3498" w:author="Eva Batůšková" w:date="2018-11-19T12:07:00Z">
                <w:r w:rsidR="006E50D4" w:rsidRPr="007451FA" w:rsidDel="00983B77">
                  <w:delText>.</w:delText>
                </w:r>
              </w:del>
            </w:ins>
            <w:ins w:id="3499" w:author="Eva Batůšková" w:date="2018-11-19T12:07:00Z">
              <w:r w:rsidR="00983B77">
                <w:t>).</w:t>
              </w:r>
            </w:ins>
            <w:ins w:id="3500" w:author="Jan Strohmandl" w:date="2018-11-17T21:55:00Z">
              <w:r w:rsidR="006E50D4" w:rsidRPr="007451FA">
                <w:t xml:space="preserve"> </w:t>
              </w:r>
            </w:ins>
            <w:r w:rsidRPr="007451FA">
              <w:rPr>
                <w:i/>
                <w:iCs/>
              </w:rPr>
              <w:t>Největší katastrofy a neštěstí 20. století</w:t>
            </w:r>
            <w:r w:rsidRPr="007451FA">
              <w:t xml:space="preserve">. Praha, </w:t>
            </w:r>
            <w:del w:id="3501" w:author="Jan Strohmandl" w:date="2018-11-17T21:55:00Z">
              <w:r w:rsidRPr="007451FA" w:rsidDel="006E50D4">
                <w:delText xml:space="preserve">2001. </w:delText>
              </w:r>
            </w:del>
            <w:r w:rsidRPr="007451FA">
              <w:t>ISBN 80-242-0486-X.</w:t>
            </w:r>
          </w:p>
          <w:p w:rsidR="00F139B8" w:rsidRDefault="000D6DB9">
            <w:pPr>
              <w:shd w:val="clear" w:color="auto" w:fill="FFFFFF"/>
              <w:jc w:val="both"/>
              <w:pPrChange w:id="3502" w:author="Jan Strohmandl" w:date="2018-11-17T21:25:00Z">
                <w:pPr>
                  <w:shd w:val="clear" w:color="auto" w:fill="FFFFFF"/>
                </w:pPr>
              </w:pPrChange>
            </w:pPr>
            <w:r w:rsidRPr="007451FA">
              <w:t>DANIHELKA, P. </w:t>
            </w:r>
            <w:ins w:id="3503" w:author="Eva Batůšková" w:date="2018-11-19T12:07:00Z">
              <w:r w:rsidR="00983B77">
                <w:t>(</w:t>
              </w:r>
            </w:ins>
            <w:ins w:id="3504" w:author="Jan Strohmandl" w:date="2018-11-17T21:55:00Z">
              <w:r w:rsidR="006E50D4" w:rsidRPr="007451FA">
                <w:t>2006</w:t>
              </w:r>
            </w:ins>
            <w:ins w:id="3505" w:author="Eva Batůšková" w:date="2018-11-19T12:07:00Z">
              <w:r w:rsidR="00983B77">
                <w:t>)</w:t>
              </w:r>
            </w:ins>
            <w:ins w:id="3506" w:author="Jan Strohmandl" w:date="2018-11-17T21:55:00Z">
              <w:r w:rsidR="006E50D4" w:rsidRPr="007451FA">
                <w:t xml:space="preserve">. </w:t>
              </w:r>
            </w:ins>
            <w:r w:rsidRPr="007451FA">
              <w:rPr>
                <w:i/>
                <w:iCs/>
              </w:rPr>
              <w:t>Neobvyklé chování nebezpečných látek</w:t>
            </w:r>
            <w:r w:rsidRPr="007451FA">
              <w:t xml:space="preserve">. Ostrava, </w:t>
            </w:r>
            <w:del w:id="3507" w:author="Jan Strohmandl" w:date="2018-11-17T21:55:00Z">
              <w:r w:rsidRPr="007451FA" w:rsidDel="006E50D4">
                <w:delText xml:space="preserve">2006. </w:delText>
              </w:r>
            </w:del>
            <w:r w:rsidRPr="007451FA">
              <w:t>ISBN 80-86634-91-4.</w:t>
            </w:r>
          </w:p>
          <w:p w:rsidR="00F139B8" w:rsidRDefault="000D6DB9">
            <w:pPr>
              <w:shd w:val="clear" w:color="auto" w:fill="FFFFFF"/>
              <w:jc w:val="both"/>
              <w:pPrChange w:id="3508" w:author="Jan Strohmandl" w:date="2018-11-17T21:25:00Z">
                <w:pPr>
                  <w:shd w:val="clear" w:color="auto" w:fill="FFFFFF"/>
                </w:pPr>
              </w:pPrChange>
            </w:pPr>
            <w:r w:rsidRPr="007451FA">
              <w:t>MASAŘÍK, Ivo</w:t>
            </w:r>
            <w:ins w:id="3509" w:author="Eva Batůšková" w:date="2018-11-19T12:07:00Z">
              <w:r w:rsidR="00983B77">
                <w:t xml:space="preserve"> (</w:t>
              </w:r>
            </w:ins>
            <w:del w:id="3510" w:author="Eva Batůšková" w:date="2018-11-19T12:07:00Z">
              <w:r w:rsidRPr="007451FA" w:rsidDel="00983B77">
                <w:delText>. </w:delText>
              </w:r>
            </w:del>
            <w:ins w:id="3511" w:author="Jan Strohmandl" w:date="2018-11-17T21:55:00Z">
              <w:r w:rsidR="006E50D4" w:rsidRPr="007451FA">
                <w:t>2003</w:t>
              </w:r>
            </w:ins>
            <w:ins w:id="3512" w:author="Eva Batůšková" w:date="2018-11-19T12:07:00Z">
              <w:r w:rsidR="00983B77">
                <w:t>)</w:t>
              </w:r>
            </w:ins>
            <w:ins w:id="3513" w:author="Jan Strohmandl" w:date="2018-11-17T21:55:00Z">
              <w:r w:rsidR="006E50D4" w:rsidRPr="007451FA">
                <w:t xml:space="preserve">. </w:t>
              </w:r>
            </w:ins>
            <w:r w:rsidRPr="007451FA">
              <w:rPr>
                <w:i/>
                <w:iCs/>
              </w:rPr>
              <w:t>Plasty a jejich požární nebezpečí</w:t>
            </w:r>
            <w:r w:rsidRPr="007451FA">
              <w:t xml:space="preserve">. 1. vyd. V Ostravě : Sdružení požárního a bezpečnostního inženýrství, </w:t>
            </w:r>
            <w:del w:id="3514" w:author="Jan Strohmandl" w:date="2018-11-17T21:55:00Z">
              <w:r w:rsidRPr="007451FA" w:rsidDel="006E50D4">
                <w:delText xml:space="preserve">2003. </w:delText>
              </w:r>
            </w:del>
            <w:r w:rsidRPr="007451FA">
              <w:t>ISBN 80-86634-16-7.</w:t>
            </w:r>
          </w:p>
          <w:p w:rsidR="00F139B8" w:rsidRDefault="000D6DB9">
            <w:pPr>
              <w:shd w:val="clear" w:color="auto" w:fill="FFFFFF"/>
              <w:jc w:val="both"/>
              <w:pPrChange w:id="3515" w:author="Jan Strohmandl" w:date="2018-11-17T21:25:00Z">
                <w:pPr>
                  <w:shd w:val="clear" w:color="auto" w:fill="FFFFFF"/>
                </w:pPr>
              </w:pPrChange>
            </w:pPr>
            <w:r w:rsidRPr="007451FA">
              <w:t>STEINLEITNER, H. D., a kol. </w:t>
            </w:r>
            <w:ins w:id="3516" w:author="Eva Batůšková" w:date="2018-11-19T12:07:00Z">
              <w:r w:rsidR="00983B77">
                <w:t>(</w:t>
              </w:r>
            </w:ins>
            <w:ins w:id="3517" w:author="Jan Strohmandl" w:date="2018-11-17T21:55:00Z">
              <w:r w:rsidR="006E50D4">
                <w:t>1990</w:t>
              </w:r>
            </w:ins>
            <w:ins w:id="3518" w:author="Eva Batůšková" w:date="2018-11-19T12:07:00Z">
              <w:r w:rsidR="00983B77">
                <w:t>)</w:t>
              </w:r>
            </w:ins>
            <w:ins w:id="3519" w:author="Jan Strohmandl" w:date="2018-11-17T21:55:00Z">
              <w:r w:rsidR="006E50D4">
                <w:t xml:space="preserve">. </w:t>
              </w:r>
            </w:ins>
            <w:r w:rsidRPr="007451FA">
              <w:rPr>
                <w:i/>
                <w:iCs/>
              </w:rPr>
              <w:t>Požárně a bezpečnostně technické charakteristické hodnoty nebezpečných látek</w:t>
            </w:r>
            <w:r>
              <w:t>. SPO Praha</w:t>
            </w:r>
            <w:ins w:id="3520" w:author="Jan Strohmandl" w:date="2018-11-17T21:55:00Z">
              <w:r w:rsidR="006E50D4">
                <w:t>.</w:t>
              </w:r>
            </w:ins>
            <w:del w:id="3521" w:author="Jan Strohmandl" w:date="2018-11-17T21:55:00Z">
              <w:r w:rsidDel="006E50D4">
                <w:delText>,</w:delText>
              </w:r>
            </w:del>
            <w:r>
              <w:t xml:space="preserve"> </w:t>
            </w:r>
            <w:del w:id="3522" w:author="Jan Strohmandl" w:date="2018-11-17T21:55:00Z">
              <w:r w:rsidDel="006E50D4">
                <w:delText>1990.</w:delText>
              </w:r>
            </w:del>
          </w:p>
          <w:p w:rsidR="00F139B8" w:rsidRDefault="000D6DB9">
            <w:pPr>
              <w:shd w:val="clear" w:color="auto" w:fill="FFFFFF"/>
              <w:jc w:val="both"/>
              <w:pPrChange w:id="3523" w:author="Jan Strohmandl" w:date="2018-11-17T21:25:00Z">
                <w:pPr>
                  <w:shd w:val="clear" w:color="auto" w:fill="FFFFFF"/>
                </w:pPr>
              </w:pPrChange>
            </w:pPr>
            <w:r w:rsidRPr="007451FA">
              <w:t>LEES, F., P. </w:t>
            </w:r>
            <w:ins w:id="3524" w:author="Eva Batůšková" w:date="2018-11-19T12:07:00Z">
              <w:r w:rsidR="00983B77">
                <w:t>(</w:t>
              </w:r>
            </w:ins>
            <w:ins w:id="3525" w:author="Jan Strohmandl" w:date="2018-11-17T21:55:00Z">
              <w:r w:rsidR="006E50D4" w:rsidRPr="007451FA">
                <w:t>1996</w:t>
              </w:r>
            </w:ins>
            <w:ins w:id="3526" w:author="Eva Batůšková" w:date="2018-11-19T12:07:00Z">
              <w:r w:rsidR="00983B77">
                <w:t>)</w:t>
              </w:r>
            </w:ins>
            <w:ins w:id="3527" w:author="Jan Strohmandl" w:date="2018-11-17T21:55:00Z">
              <w:r w:rsidR="006E50D4" w:rsidRPr="007451FA">
                <w:t xml:space="preserve">. </w:t>
              </w:r>
            </w:ins>
            <w:r w:rsidRPr="007451FA">
              <w:rPr>
                <w:i/>
                <w:iCs/>
              </w:rPr>
              <w:t>Prevention in the Process Industries</w:t>
            </w:r>
            <w:r w:rsidRPr="007451FA">
              <w:t xml:space="preserve">. London, </w:t>
            </w:r>
            <w:del w:id="3528" w:author="Jan Strohmandl" w:date="2018-11-17T21:55:00Z">
              <w:r w:rsidRPr="007451FA" w:rsidDel="006E50D4">
                <w:delText xml:space="preserve">1996. </w:delText>
              </w:r>
            </w:del>
            <w:r w:rsidRPr="007451FA">
              <w:t>ISBN 0 7506 1547 8.</w:t>
            </w:r>
          </w:p>
          <w:p w:rsidR="00F139B8" w:rsidRDefault="000D6DB9">
            <w:pPr>
              <w:shd w:val="clear" w:color="auto" w:fill="FFFFFF"/>
              <w:jc w:val="both"/>
              <w:pPrChange w:id="3529" w:author="Jan Strohmandl" w:date="2018-11-17T21:25:00Z">
                <w:pPr>
                  <w:shd w:val="clear" w:color="auto" w:fill="FFFFFF"/>
                </w:pPr>
              </w:pPrChange>
            </w:pPr>
            <w:r w:rsidRPr="007451FA">
              <w:t>MIKA, Otakar J., POLÍVKA, J. </w:t>
            </w:r>
            <w:ins w:id="3530" w:author="Eva Batůšková" w:date="2018-11-19T12:07:00Z">
              <w:r w:rsidR="00983B77">
                <w:t>(</w:t>
              </w:r>
            </w:ins>
            <w:ins w:id="3531" w:author="Jan Strohmandl" w:date="2018-11-17T21:56:00Z">
              <w:r w:rsidR="006E50D4" w:rsidRPr="007451FA">
                <w:t>2010</w:t>
              </w:r>
            </w:ins>
            <w:ins w:id="3532" w:author="Eva Batůšková" w:date="2018-11-19T12:07:00Z">
              <w:r w:rsidR="00983B77">
                <w:t>)</w:t>
              </w:r>
            </w:ins>
            <w:ins w:id="3533" w:author="Jan Strohmandl" w:date="2018-11-17T21:56:00Z">
              <w:r w:rsidR="006E50D4" w:rsidRPr="007451FA">
                <w:t xml:space="preserve">. </w:t>
              </w:r>
            </w:ins>
            <w:r w:rsidRPr="007451FA">
              <w:rPr>
                <w:i/>
                <w:iCs/>
              </w:rPr>
              <w:t>Radiační a chemické havárie</w:t>
            </w:r>
            <w:r w:rsidRPr="007451FA">
              <w:t xml:space="preserve">. PA ČR Praha, </w:t>
            </w:r>
            <w:del w:id="3534" w:author="Jan Strohmandl" w:date="2018-11-17T21:56:00Z">
              <w:r w:rsidRPr="007451FA" w:rsidDel="006E50D4">
                <w:delText xml:space="preserve">2010. </w:delText>
              </w:r>
            </w:del>
            <w:r w:rsidRPr="007451FA">
              <w:t>ISBN 978-80-7251-321-5.</w:t>
            </w:r>
          </w:p>
          <w:p w:rsidR="00F139B8" w:rsidRDefault="000D6DB9">
            <w:pPr>
              <w:shd w:val="clear" w:color="auto" w:fill="FFFFFF"/>
              <w:jc w:val="both"/>
              <w:pPrChange w:id="3535" w:author="Jan Strohmandl" w:date="2018-11-17T21:25:00Z">
                <w:pPr>
                  <w:shd w:val="clear" w:color="auto" w:fill="FFFFFF"/>
                </w:pPr>
              </w:pPrChange>
            </w:pPr>
            <w:r w:rsidRPr="007451FA">
              <w:t>HEJZLAR, R. </w:t>
            </w:r>
            <w:ins w:id="3536" w:author="Eva Batůšková" w:date="2018-11-19T12:07:00Z">
              <w:r w:rsidR="00983B77">
                <w:t>(</w:t>
              </w:r>
            </w:ins>
            <w:ins w:id="3537" w:author="Jan Strohmandl" w:date="2018-11-17T21:56:00Z">
              <w:r w:rsidR="006E50D4" w:rsidRPr="007451FA">
                <w:t>2005</w:t>
              </w:r>
            </w:ins>
            <w:ins w:id="3538" w:author="Eva Batůšková" w:date="2018-11-19T12:07:00Z">
              <w:r w:rsidR="00983B77">
                <w:t>)</w:t>
              </w:r>
            </w:ins>
            <w:ins w:id="3539" w:author="Jan Strohmandl" w:date="2018-11-17T21:56:00Z">
              <w:r w:rsidR="006E50D4" w:rsidRPr="007451FA">
                <w:t>.</w:t>
              </w:r>
              <w:r w:rsidR="006E50D4">
                <w:t xml:space="preserve"> </w:t>
              </w:r>
            </w:ins>
            <w:r w:rsidRPr="007451FA">
              <w:rPr>
                <w:i/>
                <w:iCs/>
              </w:rPr>
              <w:t>Stroje a zařízení jaderných elektráren</w:t>
            </w:r>
            <w:r w:rsidRPr="007451FA">
              <w:t>. ČVUT Praha</w:t>
            </w:r>
            <w:ins w:id="3540" w:author="Jan Strohmandl" w:date="2018-11-17T21:56:00Z">
              <w:r w:rsidR="006E50D4">
                <w:t>.</w:t>
              </w:r>
            </w:ins>
            <w:del w:id="3541" w:author="Jan Strohmandl" w:date="2018-11-17T21:56:00Z">
              <w:r w:rsidRPr="007451FA" w:rsidDel="006E50D4">
                <w:delText>,</w:delText>
              </w:r>
            </w:del>
            <w:r w:rsidRPr="007451FA">
              <w:t xml:space="preserve"> </w:t>
            </w:r>
            <w:del w:id="3542" w:author="Jan Strohmandl" w:date="2018-11-17T21:56:00Z">
              <w:r w:rsidRPr="007451FA" w:rsidDel="006E50D4">
                <w:delText>2005.</w:delText>
              </w:r>
            </w:del>
          </w:p>
          <w:p w:rsidR="00F139B8" w:rsidRDefault="000D6DB9">
            <w:pPr>
              <w:shd w:val="clear" w:color="auto" w:fill="FFFFFF"/>
              <w:jc w:val="both"/>
              <w:pPrChange w:id="3543" w:author="Jan Strohmandl" w:date="2018-11-17T21:25:00Z">
                <w:pPr>
                  <w:shd w:val="clear" w:color="auto" w:fill="FFFFFF"/>
                </w:pPr>
              </w:pPrChange>
            </w:pPr>
            <w:r w:rsidRPr="007451FA">
              <w:t>MŽP ČR. </w:t>
            </w:r>
            <w:ins w:id="3544" w:author="Jan Strohmandl" w:date="2018-11-17T21:56:00Z">
              <w:r w:rsidR="006E50D4" w:rsidRPr="007451FA">
                <w:t>2001.</w:t>
              </w:r>
              <w:r w:rsidR="006E50D4">
                <w:t xml:space="preserve"> </w:t>
              </w:r>
            </w:ins>
            <w:r w:rsidRPr="007451FA">
              <w:rPr>
                <w:i/>
                <w:iCs/>
              </w:rPr>
              <w:t>Vyhláška MŹP ČR č. 376/2001 Sb., o hodnocení nebezpečných vlastností odpadů</w:t>
            </w:r>
            <w:r w:rsidRPr="007451FA">
              <w:t>. Praha</w:t>
            </w:r>
            <w:ins w:id="3545" w:author="Jan Strohmandl" w:date="2018-11-17T21:56:00Z">
              <w:r w:rsidR="006E50D4">
                <w:t>.</w:t>
              </w:r>
            </w:ins>
            <w:del w:id="3546" w:author="Jan Strohmandl" w:date="2018-11-17T21:56:00Z">
              <w:r w:rsidRPr="007451FA" w:rsidDel="006E50D4">
                <w:delText>,</w:delText>
              </w:r>
            </w:del>
            <w:r w:rsidRPr="007451FA">
              <w:t xml:space="preserve"> </w:t>
            </w:r>
            <w:del w:id="3547" w:author="Jan Strohmandl" w:date="2018-11-17T21:56:00Z">
              <w:r w:rsidRPr="007451FA" w:rsidDel="006E50D4">
                <w:delText>2001.</w:delText>
              </w:r>
            </w:del>
          </w:p>
          <w:p w:rsidR="00F139B8" w:rsidRDefault="00F139B8">
            <w:pPr>
              <w:shd w:val="clear" w:color="auto" w:fill="FFFFFF"/>
              <w:jc w:val="both"/>
              <w:rPr>
                <w:rFonts w:ascii="Tahoma" w:hAnsi="Tahoma" w:cs="Tahoma"/>
                <w:color w:val="000000"/>
                <w:sz w:val="14"/>
                <w:szCs w:val="14"/>
              </w:rPr>
              <w:pPrChange w:id="3548" w:author="Eva Batůšková" w:date="2018-11-19T12:08:00Z">
                <w:pPr>
                  <w:shd w:val="clear" w:color="auto" w:fill="FFFFFF"/>
                </w:pPr>
              </w:pPrChange>
            </w:pPr>
            <w:r>
              <w:fldChar w:fldCharType="begin"/>
            </w:r>
            <w:r w:rsidR="00507795">
              <w:instrText>HYPERLINK "http://katalog.k.utb.cz/F/?func=find-b&amp;find_code=SYS&amp;request=60209" \t "_blank"</w:instrText>
            </w:r>
            <w:r>
              <w:fldChar w:fldCharType="separate"/>
            </w:r>
            <w:r w:rsidR="000D6DB9" w:rsidRPr="007451FA">
              <w:t>KALOUSEK, Jaroslav</w:t>
            </w:r>
            <w:ins w:id="3549" w:author="Eva Batůšková" w:date="2018-11-19T12:08:00Z">
              <w:r w:rsidR="00983B77">
                <w:t xml:space="preserve"> (</w:t>
              </w:r>
            </w:ins>
            <w:del w:id="3550" w:author="Eva Batůšková" w:date="2018-11-19T12:08:00Z">
              <w:r w:rsidR="000D6DB9" w:rsidRPr="007451FA" w:rsidDel="00983B77">
                <w:delText>. </w:delText>
              </w:r>
            </w:del>
            <w:ins w:id="3551" w:author="Jan Strohmandl" w:date="2018-11-17T21:56:00Z">
              <w:r w:rsidR="006E50D4" w:rsidRPr="006E50D4">
                <w:t>1999</w:t>
              </w:r>
            </w:ins>
            <w:ins w:id="3552" w:author="Eva Batůšková" w:date="2018-11-19T12:08:00Z">
              <w:r w:rsidR="00983B77">
                <w:t>)</w:t>
              </w:r>
            </w:ins>
            <w:ins w:id="3553" w:author="Jan Strohmandl" w:date="2018-11-17T21:56:00Z">
              <w:r w:rsidR="006E50D4" w:rsidRPr="006E50D4">
                <w:t xml:space="preserve">. </w:t>
              </w:r>
            </w:ins>
            <w:r w:rsidR="000D6DB9" w:rsidRPr="007451FA">
              <w:rPr>
                <w:i/>
                <w:iCs/>
              </w:rPr>
              <w:t>Základy fyzikální chemie hoření, výbuchu a hašení</w:t>
            </w:r>
            <w:r w:rsidR="000D6DB9" w:rsidRPr="007451FA">
              <w:t xml:space="preserve">. 2. vyd. V </w:t>
            </w:r>
            <w:proofErr w:type="gramStart"/>
            <w:r w:rsidR="000D6DB9" w:rsidRPr="007451FA">
              <w:t>Ostravě : Sdružení</w:t>
            </w:r>
            <w:proofErr w:type="gramEnd"/>
            <w:r w:rsidR="000D6DB9" w:rsidRPr="007451FA">
              <w:t xml:space="preserve"> požárního a bezpečnostního inženýrství, </w:t>
            </w:r>
            <w:del w:id="3554" w:author="Jan Strohmandl" w:date="2018-11-17T21:56:00Z">
              <w:r w:rsidR="000D6DB9" w:rsidRPr="007451FA" w:rsidDel="006E50D4">
                <w:delText xml:space="preserve">1999. </w:delText>
              </w:r>
            </w:del>
            <w:r w:rsidR="000D6DB9" w:rsidRPr="007451FA">
              <w:t>ISBN 80-86111-34-2.</w:t>
            </w:r>
            <w:r>
              <w:fldChar w:fldCharType="end"/>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10</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3555" w:author="Strohmandl Jan" w:date="2018-11-13T09:29: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ins w:id="3556" w:author="Strohmandl Jan" w:date="2018-11-13T09:29: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90" w:history="1">
              <w:r w:rsidRPr="00B43143">
                <w:rPr>
                  <w:rStyle w:val="Hypertextovodkaz"/>
                </w:rPr>
                <w:t>iprinc@utb.cz</w:t>
              </w:r>
            </w:hyperlink>
          </w:p>
          <w:p w:rsidR="000D6DB9" w:rsidRDefault="000D6DB9" w:rsidP="00420BD2">
            <w:pPr>
              <w:jc w:val="both"/>
            </w:pPr>
          </w:p>
        </w:tc>
      </w:tr>
    </w:tbl>
    <w:p w:rsidR="000D6DB9" w:rsidRDefault="000D6DB9" w:rsidP="000D6DB9"/>
    <w:p w:rsidR="000D6DB9" w:rsidRDefault="000D6DB9" w:rsidP="000D6DB9">
      <w:pPr>
        <w:spacing w:after="160" w:line="256" w:lineRule="auto"/>
      </w:pPr>
    </w:p>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951E24" w:rsidRDefault="000D6DB9" w:rsidP="00420BD2">
            <w:pPr>
              <w:jc w:val="both"/>
              <w:rPr>
                <w:b/>
              </w:rPr>
            </w:pPr>
            <w:r>
              <w:rPr>
                <w:b/>
              </w:rPr>
              <w:t>Veřejné právo a základní související předpisy</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 -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2/ZS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Způsob zakončení předmětu – písemná zkouška</w:t>
            </w:r>
          </w:p>
          <w:p w:rsidR="000D6DB9" w:rsidRDefault="000D6DB9" w:rsidP="00420BD2">
            <w:pPr>
              <w:jc w:val="both"/>
            </w:pPr>
            <w:r>
              <w:t>Požadavky na zápočet - vypracování seminární práce dle požadavků vyučujícího, 80% aktivní účast na seminářích.</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Pr="00EB5CEF" w:rsidRDefault="000D6DB9" w:rsidP="00420BD2">
            <w:pPr>
              <w:jc w:val="both"/>
            </w:pPr>
            <w:r w:rsidRPr="00EB5CEF">
              <w:t xml:space="preserve">JUDr. Radomíra Veselá, Ph.D. </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seminářů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0111CE">
            <w:pPr>
              <w:jc w:val="both"/>
            </w:pPr>
            <w:r>
              <w:t>JUDr. Radomíra Veselá, PhD. – přednášky</w:t>
            </w:r>
            <w:ins w:id="3557" w:author="Strohmandl Jan" w:date="2018-11-13T10:22:00Z">
              <w:r w:rsidR="000111CE">
                <w:t>, seminář</w:t>
              </w:r>
            </w:ins>
            <w:r>
              <w:t xml:space="preserve"> (</w:t>
            </w:r>
            <w:ins w:id="3558" w:author="Strohmandl Jan" w:date="2018-11-13T10:22:00Z">
              <w:r w:rsidR="000111CE">
                <w:t>10</w:t>
              </w:r>
            </w:ins>
            <w:del w:id="3559" w:author="Strohmandl Jan" w:date="2018-11-13T10:22:00Z">
              <w:r w:rsidDel="000111CE">
                <w:delText>5</w:delText>
              </w:r>
            </w:del>
            <w:r>
              <w:t>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RPr="009113F2"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Pr="00C918D5" w:rsidRDefault="000D6DB9" w:rsidP="00420BD2">
            <w:pPr>
              <w:jc w:val="both"/>
              <w:rPr>
                <w:color w:val="000000"/>
                <w:shd w:val="clear" w:color="auto" w:fill="FFFFFF"/>
              </w:rPr>
            </w:pPr>
            <w:r w:rsidRPr="00C918D5">
              <w:rPr>
                <w:color w:val="000000"/>
                <w:shd w:val="clear" w:color="auto" w:fill="FFFFFF"/>
              </w:rPr>
              <w:t>Předmět je zaměřen na získání uceleného přehledu o právní úpravě bezpečnostního systému v ČR a EU. Rozděluje bezpečnostní hrozby a rizika, legislativu v této oblasti aplikuje na aktuální bezpečnostní problémy uvnitř EU i v rámci globální bezpečnosti.</w:t>
            </w:r>
          </w:p>
          <w:p w:rsidR="000D6DB9" w:rsidRPr="009C4E5C" w:rsidRDefault="000D6DB9" w:rsidP="00420BD2">
            <w:pPr>
              <w:jc w:val="both"/>
              <w:rPr>
                <w:u w:val="single"/>
              </w:rPr>
            </w:pPr>
            <w:r w:rsidRPr="009C4E5C">
              <w:rPr>
                <w:u w:val="single"/>
              </w:rPr>
              <w:t>Hlavní témata:</w:t>
            </w:r>
          </w:p>
          <w:p w:rsidR="000D6DB9" w:rsidRPr="00C918D5" w:rsidRDefault="000D6DB9" w:rsidP="00D81E97">
            <w:pPr>
              <w:pStyle w:val="Odstavecseseznamem1"/>
              <w:numPr>
                <w:ilvl w:val="0"/>
                <w:numId w:val="18"/>
              </w:numPr>
              <w:jc w:val="both"/>
            </w:pPr>
            <w:r w:rsidRPr="00C918D5">
              <w:t>Vymezení základního pojmového aparátu – bezpečnost, bezpečnost a stát a bezpečnostní hrozby.</w:t>
            </w:r>
          </w:p>
          <w:p w:rsidR="000D6DB9" w:rsidRPr="00C918D5" w:rsidRDefault="000D6DB9" w:rsidP="00D81E97">
            <w:pPr>
              <w:pStyle w:val="Odstavecseseznamem1"/>
              <w:numPr>
                <w:ilvl w:val="0"/>
                <w:numId w:val="18"/>
              </w:numPr>
              <w:jc w:val="both"/>
            </w:pPr>
            <w:r w:rsidRPr="00C918D5">
              <w:t>Bezpečnostní hrozby, rizik a strategie.</w:t>
            </w:r>
          </w:p>
          <w:p w:rsidR="000D6DB9" w:rsidRPr="00C918D5" w:rsidRDefault="000D6DB9" w:rsidP="00D81E97">
            <w:pPr>
              <w:pStyle w:val="Odstavecseseznamem1"/>
              <w:numPr>
                <w:ilvl w:val="0"/>
                <w:numId w:val="18"/>
              </w:numPr>
              <w:jc w:val="both"/>
            </w:pPr>
            <w:r w:rsidRPr="00C918D5">
              <w:t>Vývoj legislativy v oblasti bezpečnosti od roku 1989.</w:t>
            </w:r>
          </w:p>
          <w:p w:rsidR="000D6DB9" w:rsidRPr="00C918D5" w:rsidRDefault="000D6DB9" w:rsidP="00D81E97">
            <w:pPr>
              <w:pStyle w:val="Odstavecseseznamem1"/>
              <w:numPr>
                <w:ilvl w:val="0"/>
                <w:numId w:val="18"/>
              </w:numPr>
              <w:jc w:val="both"/>
            </w:pPr>
            <w:r w:rsidRPr="00C918D5">
              <w:t>Právní rámec aktuálních problémů v oblasti bezpečnosti.</w:t>
            </w:r>
          </w:p>
          <w:p w:rsidR="000D6DB9" w:rsidRPr="00C918D5" w:rsidRDefault="000D6DB9" w:rsidP="00D81E97">
            <w:pPr>
              <w:pStyle w:val="Odstavecseseznamem1"/>
              <w:numPr>
                <w:ilvl w:val="0"/>
                <w:numId w:val="18"/>
              </w:numPr>
              <w:jc w:val="both"/>
            </w:pPr>
            <w:r w:rsidRPr="00C918D5">
              <w:t>Kolektivní bezpečnost a její zajištění.</w:t>
            </w:r>
          </w:p>
          <w:p w:rsidR="000D6DB9" w:rsidRPr="00C918D5" w:rsidRDefault="000D6DB9" w:rsidP="00D81E97">
            <w:pPr>
              <w:pStyle w:val="Odstavecseseznamem1"/>
              <w:numPr>
                <w:ilvl w:val="0"/>
                <w:numId w:val="18"/>
              </w:numPr>
              <w:jc w:val="both"/>
            </w:pPr>
            <w:r w:rsidRPr="00C918D5">
              <w:t>Schengenský prostor a jeho význam pro bezpečnost v Evropě.</w:t>
            </w:r>
          </w:p>
          <w:p w:rsidR="000D6DB9" w:rsidRPr="00C918D5" w:rsidRDefault="000D6DB9" w:rsidP="00D81E97">
            <w:pPr>
              <w:pStyle w:val="Odstavecseseznamem1"/>
              <w:numPr>
                <w:ilvl w:val="0"/>
                <w:numId w:val="18"/>
              </w:numPr>
              <w:jc w:val="both"/>
            </w:pPr>
            <w:r w:rsidRPr="00C918D5">
              <w:t>Evropská unie – legislativa policejní a soudní spolupráce členských států.</w:t>
            </w:r>
          </w:p>
          <w:p w:rsidR="000D6DB9" w:rsidRPr="00C918D5" w:rsidRDefault="000D6DB9" w:rsidP="00D81E97">
            <w:pPr>
              <w:pStyle w:val="Odstavecseseznamem1"/>
              <w:numPr>
                <w:ilvl w:val="0"/>
                <w:numId w:val="18"/>
              </w:numPr>
              <w:jc w:val="both"/>
            </w:pPr>
            <w:r w:rsidRPr="00C918D5">
              <w:t>Evropská témata a prevenční opatření vůči nim.</w:t>
            </w:r>
          </w:p>
          <w:p w:rsidR="000D6DB9" w:rsidRPr="00C918D5" w:rsidRDefault="000D6DB9" w:rsidP="00D81E97">
            <w:pPr>
              <w:pStyle w:val="Odstavecseseznamem1"/>
              <w:numPr>
                <w:ilvl w:val="0"/>
                <w:numId w:val="18"/>
              </w:numPr>
              <w:jc w:val="both"/>
            </w:pPr>
            <w:r w:rsidRPr="00C918D5">
              <w:t xml:space="preserve">Průmyslové havárie a přírodní pohromy. </w:t>
            </w:r>
          </w:p>
          <w:p w:rsidR="000D6DB9" w:rsidRPr="00C918D5" w:rsidRDefault="000D6DB9" w:rsidP="00D81E97">
            <w:pPr>
              <w:pStyle w:val="Odstavecseseznamem1"/>
              <w:numPr>
                <w:ilvl w:val="0"/>
                <w:numId w:val="18"/>
              </w:numPr>
              <w:jc w:val="both"/>
            </w:pPr>
            <w:r w:rsidRPr="00C918D5">
              <w:t xml:space="preserve">Standardy spolupráce bezpečnostních složek v rámci EU a ČR – ozbrojené síly, bezpečnostní sbory </w:t>
            </w:r>
            <w:r>
              <w:br/>
            </w:r>
            <w:r w:rsidRPr="00C918D5">
              <w:t>a zpravodajské služby.</w:t>
            </w:r>
          </w:p>
          <w:p w:rsidR="000D6DB9" w:rsidRPr="00C918D5" w:rsidRDefault="000D6DB9" w:rsidP="00D81E97">
            <w:pPr>
              <w:pStyle w:val="Odstavecseseznamem1"/>
              <w:numPr>
                <w:ilvl w:val="0"/>
                <w:numId w:val="18"/>
              </w:numPr>
              <w:jc w:val="both"/>
            </w:pPr>
            <w:r w:rsidRPr="00C918D5">
              <w:t>Informační systémy v rámci EU a jejich právní rámec s aspektem na ochranu osobních dat a jejich zneužití.</w:t>
            </w:r>
          </w:p>
          <w:p w:rsidR="000D6DB9" w:rsidRPr="00C918D5" w:rsidRDefault="000D6DB9" w:rsidP="00D81E97">
            <w:pPr>
              <w:pStyle w:val="Odstavecseseznamem1"/>
              <w:numPr>
                <w:ilvl w:val="0"/>
                <w:numId w:val="18"/>
              </w:numPr>
              <w:jc w:val="both"/>
            </w:pPr>
            <w:r w:rsidRPr="00C918D5">
              <w:t>NATO -  ochrana svobody a bezpečnosti členů politickými a vojenskými prostředky.</w:t>
            </w:r>
          </w:p>
          <w:p w:rsidR="000D6DB9" w:rsidRPr="00C918D5" w:rsidRDefault="000D6DB9" w:rsidP="00D81E97">
            <w:pPr>
              <w:pStyle w:val="Odstavecseseznamem1"/>
              <w:numPr>
                <w:ilvl w:val="0"/>
                <w:numId w:val="18"/>
              </w:numPr>
              <w:jc w:val="both"/>
            </w:pPr>
            <w:r w:rsidRPr="00C918D5">
              <w:t>Rozbor z</w:t>
            </w:r>
            <w:hyperlink r:id="rId91" w:history="1">
              <w:r w:rsidRPr="00C918D5">
                <w:t>ákona č. 181/2014 Sb. o kybernetické bezpečnosti</w:t>
              </w:r>
            </w:hyperlink>
            <w:r w:rsidRPr="00C918D5">
              <w:t>.</w:t>
            </w:r>
          </w:p>
          <w:p w:rsidR="000D6DB9" w:rsidRPr="00C918D5" w:rsidRDefault="000D6DB9" w:rsidP="00420BD2">
            <w:pPr>
              <w:jc w:val="both"/>
            </w:pPr>
          </w:p>
        </w:tc>
      </w:tr>
      <w:tr w:rsidR="000D6DB9" w:rsidRPr="009113F2"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Pr="00D62969" w:rsidRDefault="000D6DB9" w:rsidP="00420BD2">
            <w:pPr>
              <w:jc w:val="both"/>
            </w:pPr>
            <w:r w:rsidRPr="00D62969">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Pr="009113F2" w:rsidRDefault="000D6DB9" w:rsidP="00420BD2">
            <w:pPr>
              <w:jc w:val="both"/>
              <w:rPr>
                <w:sz w:val="22"/>
                <w:szCs w:val="22"/>
              </w:rPr>
            </w:pPr>
          </w:p>
        </w:tc>
      </w:tr>
      <w:tr w:rsidR="000D6DB9" w:rsidRPr="009113F2"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C004D7" w:rsidRDefault="000D6DB9" w:rsidP="00420BD2">
            <w:pPr>
              <w:jc w:val="both"/>
              <w:rPr>
                <w:b/>
              </w:rPr>
            </w:pPr>
            <w:r w:rsidRPr="00C004D7">
              <w:rPr>
                <w:b/>
              </w:rPr>
              <w:lastRenderedPageBreak/>
              <w:t>Povinná literatura:</w:t>
            </w:r>
          </w:p>
          <w:p w:rsidR="000D6DB9" w:rsidRPr="00C918D5" w:rsidRDefault="000D6DB9" w:rsidP="00420BD2">
            <w:pPr>
              <w:jc w:val="both"/>
            </w:pPr>
            <w:r w:rsidRPr="00C918D5">
              <w:t xml:space="preserve">ANTUŠÁK, E. </w:t>
            </w:r>
            <w:ins w:id="3560" w:author="Eva Batůšková" w:date="2018-11-19T12:08:00Z">
              <w:r w:rsidR="00983B77">
                <w:t>(</w:t>
              </w:r>
            </w:ins>
            <w:ins w:id="3561" w:author="Jan Strohmandl" w:date="2018-11-17T21:26:00Z">
              <w:r w:rsidR="00ED1ED2" w:rsidRPr="00C918D5">
                <w:t>2009</w:t>
              </w:r>
            </w:ins>
            <w:ins w:id="3562" w:author="Eva Batůšková" w:date="2018-11-19T12:08:00Z">
              <w:r w:rsidR="00983B77">
                <w:t>)</w:t>
              </w:r>
            </w:ins>
            <w:ins w:id="3563" w:author="Jan Strohmandl" w:date="2018-11-17T21:26:00Z">
              <w:r w:rsidR="00ED1ED2" w:rsidRPr="00C918D5">
                <w:t xml:space="preserve">. </w:t>
              </w:r>
            </w:ins>
            <w:r w:rsidRPr="00C918D5">
              <w:rPr>
                <w:i/>
              </w:rPr>
              <w:t>Krizový management: hrozby – krize – příležitosti</w:t>
            </w:r>
            <w:r w:rsidRPr="00C918D5">
              <w:t>. Vyd. 1. Praha: Wolters Kluwer</w:t>
            </w:r>
            <w:r>
              <w:t>.</w:t>
            </w:r>
            <w:r w:rsidRPr="00C918D5">
              <w:t xml:space="preserve"> Česká republika, </w:t>
            </w:r>
            <w:del w:id="3564" w:author="Jan Strohmandl" w:date="2018-11-17T21:26:00Z">
              <w:r w:rsidRPr="00C918D5" w:rsidDel="00ED1ED2">
                <w:delText xml:space="preserve">2009. </w:delText>
              </w:r>
            </w:del>
            <w:r w:rsidRPr="00C918D5">
              <w:t>ISBN 978-80-7357-488-8.</w:t>
            </w:r>
          </w:p>
          <w:p w:rsidR="000D6DB9" w:rsidRPr="00C918D5" w:rsidRDefault="000D6DB9" w:rsidP="00420BD2">
            <w:pPr>
              <w:jc w:val="both"/>
            </w:pPr>
            <w:r w:rsidRPr="00C918D5">
              <w:t xml:space="preserve">BALABÁN, M., </w:t>
            </w:r>
            <w:proofErr w:type="gramStart"/>
            <w:r w:rsidRPr="00C918D5">
              <w:t>PERNICA, B. a kol</w:t>
            </w:r>
            <w:proofErr w:type="gramEnd"/>
            <w:r w:rsidRPr="00C918D5">
              <w:t xml:space="preserve">. </w:t>
            </w:r>
            <w:ins w:id="3565" w:author="Eva Batůšková" w:date="2018-11-19T12:08:00Z">
              <w:r w:rsidR="00983B77">
                <w:t>(</w:t>
              </w:r>
            </w:ins>
            <w:ins w:id="3566" w:author="Jan Strohmandl" w:date="2018-11-17T21:26:00Z">
              <w:r w:rsidR="00ED1ED2">
                <w:t>2015</w:t>
              </w:r>
            </w:ins>
            <w:ins w:id="3567" w:author="Eva Batůšková" w:date="2018-11-19T12:08:00Z">
              <w:r w:rsidR="00983B77">
                <w:t>)</w:t>
              </w:r>
            </w:ins>
            <w:ins w:id="3568" w:author="Jan Strohmandl" w:date="2018-11-17T21:26:00Z">
              <w:r w:rsidR="00ED1ED2">
                <w:t xml:space="preserve">. </w:t>
              </w:r>
            </w:ins>
            <w:r w:rsidRPr="00C918D5">
              <w:rPr>
                <w:i/>
              </w:rPr>
              <w:t>Bezpečnostní systém ČR: problémy a výzvy</w:t>
            </w:r>
            <w:r w:rsidRPr="00C918D5">
              <w:t xml:space="preserve">. Praha: UK, Karolinum, </w:t>
            </w:r>
            <w:del w:id="3569" w:author="Jan Strohmandl" w:date="2018-11-17T21:26:00Z">
              <w:r w:rsidRPr="00C918D5" w:rsidDel="00ED1ED2">
                <w:delText xml:space="preserve">2015, </w:delText>
              </w:r>
            </w:del>
            <w:r w:rsidRPr="00C918D5">
              <w:t>ISBN 978-80-246-3150-9.</w:t>
            </w:r>
          </w:p>
          <w:p w:rsidR="000D6DB9" w:rsidRPr="00C918D5" w:rsidRDefault="000D6DB9" w:rsidP="00420BD2">
            <w:pPr>
              <w:jc w:val="both"/>
            </w:pPr>
            <w:r w:rsidRPr="00C918D5">
              <w:rPr>
                <w:color w:val="000000"/>
                <w:shd w:val="clear" w:color="auto" w:fill="FFFFFF"/>
              </w:rPr>
              <w:t>PIKNA, B. </w:t>
            </w:r>
            <w:ins w:id="3570" w:author="Eva Batůšková" w:date="2018-11-19T12:08:00Z">
              <w:r w:rsidR="00983B77">
                <w:rPr>
                  <w:color w:val="000000"/>
                  <w:shd w:val="clear" w:color="auto" w:fill="FFFFFF"/>
                </w:rPr>
                <w:t>(</w:t>
              </w:r>
            </w:ins>
            <w:ins w:id="3571" w:author="Jan Strohmandl" w:date="2018-11-17T21:26:00Z">
              <w:r w:rsidR="00ED1ED2" w:rsidRPr="00C918D5">
                <w:rPr>
                  <w:color w:val="000000"/>
                </w:rPr>
                <w:t>2016</w:t>
              </w:r>
            </w:ins>
            <w:ins w:id="3572" w:author="Eva Batůšková" w:date="2018-11-19T12:08:00Z">
              <w:r w:rsidR="00983B77">
                <w:rPr>
                  <w:color w:val="000000"/>
                </w:rPr>
                <w:t>)</w:t>
              </w:r>
            </w:ins>
            <w:ins w:id="3573" w:author="Jan Strohmandl" w:date="2018-11-17T21:26:00Z">
              <w:r w:rsidR="00ED1ED2" w:rsidRPr="00C918D5">
                <w:rPr>
                  <w:color w:val="000000"/>
                </w:rPr>
                <w:t xml:space="preserve">. </w:t>
              </w:r>
            </w:ins>
            <w:r w:rsidRPr="00C918D5">
              <w:rPr>
                <w:i/>
                <w:iCs/>
                <w:color w:val="000000"/>
              </w:rPr>
              <w:t>Vnitřní bezpečnost v právu a politice EU</w:t>
            </w:r>
            <w:r w:rsidRPr="00C918D5">
              <w:rPr>
                <w:color w:val="000000"/>
              </w:rPr>
              <w:t xml:space="preserve">. Plzeň: Vydavatelství a nakladatelství Aleš Čeněk, </w:t>
            </w:r>
            <w:del w:id="3574" w:author="Jan Strohmandl" w:date="2018-11-17T21:26:00Z">
              <w:r w:rsidRPr="00C918D5" w:rsidDel="00ED1ED2">
                <w:rPr>
                  <w:color w:val="000000"/>
                </w:rPr>
                <w:delText xml:space="preserve">2016. </w:delText>
              </w:r>
            </w:del>
            <w:r w:rsidRPr="00C918D5">
              <w:rPr>
                <w:color w:val="000000"/>
              </w:rPr>
              <w:t>432 s. ISBN 978-80-7380-611-8.</w:t>
            </w:r>
          </w:p>
          <w:p w:rsidR="000D6DB9" w:rsidRPr="00C918D5" w:rsidRDefault="000D6DB9" w:rsidP="00420BD2">
            <w:pPr>
              <w:pStyle w:val="literaturazavorky"/>
              <w:tabs>
                <w:tab w:val="left" w:pos="567"/>
              </w:tabs>
              <w:rPr>
                <w:rFonts w:ascii="Times New Roman" w:hAnsi="Times New Roman"/>
                <w:sz w:val="20"/>
              </w:rPr>
            </w:pPr>
            <w:r w:rsidRPr="00C918D5">
              <w:rPr>
                <w:rFonts w:ascii="Times New Roman" w:hAnsi="Times New Roman"/>
                <w:sz w:val="20"/>
              </w:rPr>
              <w:t>Ústava České republiky, úst. zák. č. 1/1993 Sb., v platném znění.</w:t>
            </w:r>
          </w:p>
          <w:p w:rsidR="000D6DB9" w:rsidRPr="00C918D5" w:rsidRDefault="000D6DB9" w:rsidP="00420BD2">
            <w:pPr>
              <w:jc w:val="both"/>
            </w:pPr>
            <w:r w:rsidRPr="00C918D5">
              <w:t>Listina základních práv a svobod, č. 2/1993 Sb., v platném znění.</w:t>
            </w:r>
          </w:p>
          <w:p w:rsidR="000D6DB9" w:rsidRPr="00C918D5" w:rsidRDefault="000D6DB9" w:rsidP="00420BD2">
            <w:pPr>
              <w:jc w:val="both"/>
            </w:pPr>
            <w:r w:rsidRPr="00C918D5">
              <w:t>Ústavní zákon č. 110/1998 Sb., o bezpečnosti Če</w:t>
            </w:r>
            <w:r>
              <w:t>ské republiky, v platném znění.</w:t>
            </w:r>
          </w:p>
          <w:p w:rsidR="000D6DB9" w:rsidRPr="00C004D7" w:rsidRDefault="000D6DB9" w:rsidP="00420BD2">
            <w:pPr>
              <w:spacing w:before="60"/>
              <w:jc w:val="both"/>
              <w:rPr>
                <w:b/>
              </w:rPr>
            </w:pPr>
            <w:r w:rsidRPr="000B3862">
              <w:rPr>
                <w:b/>
                <w:bCs/>
              </w:rPr>
              <w:t>Doporučená</w:t>
            </w:r>
            <w:r w:rsidRPr="00C004D7">
              <w:rPr>
                <w:b/>
              </w:rPr>
              <w:t xml:space="preserve"> literatura:</w:t>
            </w:r>
          </w:p>
          <w:p w:rsidR="000D6DB9" w:rsidRPr="00C918D5" w:rsidRDefault="000D6DB9" w:rsidP="00420BD2">
            <w:pPr>
              <w:pStyle w:val="Odstavecseseznamem"/>
              <w:autoSpaceDE w:val="0"/>
              <w:autoSpaceDN w:val="0"/>
              <w:adjustRightInd w:val="0"/>
              <w:spacing w:line="276" w:lineRule="auto"/>
              <w:ind w:left="0"/>
              <w:jc w:val="both"/>
            </w:pPr>
            <w:r w:rsidRPr="00C918D5">
              <w:t xml:space="preserve">JANKŮ, M. </w:t>
            </w:r>
            <w:ins w:id="3575" w:author="Eva Batůšková" w:date="2018-11-19T12:08:00Z">
              <w:r w:rsidR="00983B77">
                <w:t>(</w:t>
              </w:r>
            </w:ins>
            <w:ins w:id="3576" w:author="Jan Strohmandl" w:date="2018-11-17T21:26:00Z">
              <w:r w:rsidR="00CA7B21" w:rsidRPr="00C918D5">
                <w:t>2016</w:t>
              </w:r>
            </w:ins>
            <w:ins w:id="3577" w:author="Eva Batůšková" w:date="2018-11-19T12:08:00Z">
              <w:r w:rsidR="00983B77">
                <w:t>)</w:t>
              </w:r>
            </w:ins>
            <w:ins w:id="3578" w:author="Jan Strohmandl" w:date="2018-11-17T21:26:00Z">
              <w:r w:rsidR="00CA7B21" w:rsidRPr="00C918D5">
                <w:t xml:space="preserve">. </w:t>
              </w:r>
            </w:ins>
            <w:r w:rsidRPr="00C918D5">
              <w:rPr>
                <w:i/>
              </w:rPr>
              <w:t>Základy práva pro posluchače neprávnických fakult</w:t>
            </w:r>
            <w:r w:rsidRPr="00C918D5">
              <w:t>. Praha: C.</w:t>
            </w:r>
            <w:r>
              <w:t xml:space="preserve"> </w:t>
            </w:r>
            <w:r w:rsidRPr="00C918D5">
              <w:t>H.</w:t>
            </w:r>
            <w:r>
              <w:t xml:space="preserve"> </w:t>
            </w:r>
            <w:r w:rsidRPr="00C918D5">
              <w:t xml:space="preserve">Beck, </w:t>
            </w:r>
            <w:del w:id="3579" w:author="Jan Strohmandl" w:date="2018-11-17T21:26:00Z">
              <w:r w:rsidRPr="00C918D5" w:rsidDel="00CA7B21">
                <w:delText xml:space="preserve">2016. </w:delText>
              </w:r>
            </w:del>
            <w:r w:rsidRPr="00C918D5">
              <w:t>576 s. ISBN: 978-80-7400-611-1.</w:t>
            </w:r>
          </w:p>
          <w:p w:rsidR="000D6DB9" w:rsidRPr="00C918D5" w:rsidRDefault="000D6DB9" w:rsidP="00420BD2">
            <w:pPr>
              <w:jc w:val="both"/>
            </w:pPr>
            <w:r w:rsidRPr="00C918D5">
              <w:t>Bezpečnostní strategie České republiky, 2015</w:t>
            </w:r>
            <w:ins w:id="3580" w:author="Jan Strohmandl" w:date="2018-11-18T13:51:00Z">
              <w:r w:rsidR="00FD0016">
                <w:t>.</w:t>
              </w:r>
            </w:ins>
            <w:r w:rsidRPr="00C918D5">
              <w:t xml:space="preserve"> </w:t>
            </w:r>
          </w:p>
          <w:p w:rsidR="000D6DB9" w:rsidRPr="00C918D5" w:rsidRDefault="000D6DB9" w:rsidP="00420BD2">
            <w:pPr>
              <w:jc w:val="both"/>
            </w:pPr>
            <w:r w:rsidRPr="00C918D5">
              <w:t>Koncepce ochrany obyvatelstva do roku 2020 s výhledem do roku 2030</w:t>
            </w:r>
            <w:ins w:id="3581" w:author="Jan Strohmandl" w:date="2018-11-18T13:51:00Z">
              <w:r w:rsidR="00FD0016">
                <w:t>.</w:t>
              </w:r>
            </w:ins>
          </w:p>
          <w:p w:rsidR="000D6DB9" w:rsidRPr="00C918D5" w:rsidRDefault="000D6DB9" w:rsidP="00420BD2">
            <w:pPr>
              <w:jc w:val="both"/>
            </w:pPr>
            <w:r w:rsidRPr="00C918D5">
              <w:rPr>
                <w:rStyle w:val="Siln"/>
                <w:b w:val="0"/>
                <w:bCs w:val="0"/>
                <w:bdr w:val="none" w:sz="0" w:space="0" w:color="auto" w:frame="1"/>
                <w:shd w:val="clear" w:color="auto" w:fill="FFFFFF"/>
              </w:rPr>
              <w:t>SDĚLENÍ KOMISE EVROPSKÉMU PARLAMENTU, RADĚ, EVROPSKÉMU HOSPODÁŘSKÉMU A SOCIÁLNÍMU VÝBORU A VÝBORU REGIONŮ o strategickém rámci EU pro ochranu zdraví a bezpečnosti při práci na období 2014–2020</w:t>
            </w:r>
            <w:ins w:id="3582" w:author="Jan Strohmandl" w:date="2018-11-18T13:51:00Z">
              <w:r w:rsidR="009A2997">
                <w:rPr>
                  <w:rStyle w:val="Siln"/>
                  <w:b w:val="0"/>
                  <w:bCs w:val="0"/>
                  <w:bdr w:val="none" w:sz="0" w:space="0" w:color="auto" w:frame="1"/>
                  <w:shd w:val="clear" w:color="auto" w:fill="FFFFFF"/>
                </w:rPr>
                <w:t>.</w:t>
              </w:r>
            </w:ins>
          </w:p>
        </w:tc>
      </w:tr>
      <w:tr w:rsidR="000D6DB9" w:rsidRPr="009113F2"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Pr="00D62969" w:rsidRDefault="000D6DB9" w:rsidP="00420BD2">
            <w:pPr>
              <w:jc w:val="center"/>
              <w:rPr>
                <w:b/>
              </w:rPr>
            </w:pPr>
            <w:r w:rsidRPr="00D62969">
              <w:rPr>
                <w:b/>
              </w:rPr>
              <w:t>Informace ke kombinované nebo distanční formě</w:t>
            </w:r>
          </w:p>
        </w:tc>
      </w:tr>
      <w:tr w:rsidR="000D6DB9" w:rsidRPr="009113F2"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Pr="00D62969" w:rsidRDefault="000D6DB9" w:rsidP="00420BD2">
            <w:pPr>
              <w:jc w:val="both"/>
            </w:pPr>
            <w:r w:rsidRPr="00D62969">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Pr="00D62969" w:rsidRDefault="000D6DB9" w:rsidP="00420BD2">
            <w:pPr>
              <w:jc w:val="center"/>
            </w:pPr>
            <w:r>
              <w:t>12</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Pr="00D62969" w:rsidRDefault="000D6DB9" w:rsidP="00420BD2">
            <w:pPr>
              <w:jc w:val="both"/>
              <w:rPr>
                <w:b/>
              </w:rPr>
            </w:pPr>
            <w:r w:rsidRPr="00D62969">
              <w:rPr>
                <w:b/>
              </w:rPr>
              <w:t xml:space="preserve">hodin </w:t>
            </w:r>
          </w:p>
        </w:tc>
      </w:tr>
      <w:tr w:rsidR="000D6DB9" w:rsidRPr="009113F2"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Pr="00D62969" w:rsidRDefault="000D6DB9" w:rsidP="00420BD2">
            <w:pPr>
              <w:jc w:val="both"/>
              <w:rPr>
                <w:b/>
              </w:rPr>
            </w:pPr>
            <w:r w:rsidRPr="00D62969">
              <w:rPr>
                <w:b/>
              </w:rPr>
              <w:t>Informace o způsobu kontaktu s vyučujícím</w:t>
            </w:r>
          </w:p>
        </w:tc>
      </w:tr>
      <w:tr w:rsidR="000D6DB9" w:rsidRPr="009113F2"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3583" w:author="Strohmandl Jan" w:date="2018-11-13T09:29: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ins w:id="3584" w:author="Strohmandl Jan" w:date="2018-11-13T09:29:00Z">
              <w:r>
                <w:t>Studenti v rámci výuky absolvují 1 průběžný test za účelem prověření znalostí a odevzdají seminární práci.</w:t>
              </w:r>
            </w:ins>
          </w:p>
          <w:p w:rsidR="000D6DB9" w:rsidRPr="009113F2" w:rsidRDefault="000D6DB9" w:rsidP="00420BD2">
            <w:pPr>
              <w:jc w:val="both"/>
              <w:rPr>
                <w:sz w:val="22"/>
                <w:szCs w:val="22"/>
              </w:rPr>
            </w:pPr>
            <w:r>
              <w:t xml:space="preserve">Možnosti komunikace s vyučujícím: </w:t>
            </w:r>
            <w:hyperlink r:id="rId92" w:history="1">
              <w:r w:rsidRPr="006D7FE1">
                <w:rPr>
                  <w:rStyle w:val="Hypertextovodkaz"/>
                </w:rPr>
                <w:t>vesela@utb.cz</w:t>
              </w:r>
            </w:hyperlink>
          </w:p>
        </w:tc>
      </w:tr>
    </w:tbl>
    <w:p w:rsidR="000D6DB9" w:rsidRPr="009113F2" w:rsidRDefault="000D6DB9" w:rsidP="000D6DB9">
      <w:pPr>
        <w:rPr>
          <w:sz w:val="22"/>
          <w:szCs w:val="22"/>
        </w:rPr>
      </w:pPr>
    </w:p>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Pr>
        <w:rPr>
          <w:ins w:id="3585" w:author="PS" w:date="2018-11-24T21:13:00Z"/>
        </w:rPr>
      </w:pPr>
    </w:p>
    <w:p w:rsidR="00060721" w:rsidRDefault="00060721" w:rsidP="000D6DB9">
      <w:pPr>
        <w:rPr>
          <w:ins w:id="3586" w:author="PS" w:date="2018-11-24T21:13:00Z"/>
        </w:rPr>
      </w:pPr>
    </w:p>
    <w:p w:rsidR="00060721" w:rsidRDefault="00060721" w:rsidP="000D6DB9">
      <w:pPr>
        <w:rPr>
          <w:ins w:id="3587" w:author="PS" w:date="2018-11-24T21:13:00Z"/>
        </w:rPr>
      </w:pPr>
    </w:p>
    <w:p w:rsidR="00060721" w:rsidRDefault="00060721" w:rsidP="000D6DB9">
      <w:pPr>
        <w:rPr>
          <w:ins w:id="3588" w:author="PS" w:date="2018-11-24T21:13:00Z"/>
        </w:rPr>
      </w:pPr>
    </w:p>
    <w:p w:rsidR="00060721" w:rsidRDefault="00060721" w:rsidP="000D6DB9">
      <w:pPr>
        <w:rPr>
          <w:ins w:id="3589" w:author="PS" w:date="2018-11-24T21:13:00Z"/>
        </w:rPr>
      </w:pPr>
    </w:p>
    <w:p w:rsidR="00060721" w:rsidRDefault="00060721"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D0016" w:rsidTr="00F71CA5">
        <w:trPr>
          <w:ins w:id="3590" w:author="Jan Strohmandl" w:date="2018-11-18T13:51:00Z"/>
        </w:trPr>
        <w:tc>
          <w:tcPr>
            <w:tcW w:w="9855" w:type="dxa"/>
            <w:gridSpan w:val="8"/>
            <w:tcBorders>
              <w:bottom w:val="double" w:sz="4" w:space="0" w:color="auto"/>
            </w:tcBorders>
            <w:shd w:val="clear" w:color="auto" w:fill="BDD6EE"/>
          </w:tcPr>
          <w:p w:rsidR="00FD0016" w:rsidRDefault="00FD0016" w:rsidP="00F71CA5">
            <w:pPr>
              <w:jc w:val="both"/>
              <w:rPr>
                <w:ins w:id="3591" w:author="Jan Strohmandl" w:date="2018-11-18T13:51:00Z"/>
                <w:b/>
                <w:sz w:val="28"/>
              </w:rPr>
            </w:pPr>
            <w:ins w:id="3592" w:author="Jan Strohmandl" w:date="2018-11-18T13:51:00Z">
              <w:r>
                <w:br w:type="page"/>
              </w:r>
              <w:r>
                <w:rPr>
                  <w:b/>
                  <w:sz w:val="28"/>
                </w:rPr>
                <w:t>B-III – Charakteristika studijního předmětu</w:t>
              </w:r>
            </w:ins>
          </w:p>
        </w:tc>
      </w:tr>
      <w:tr w:rsidR="00FD0016" w:rsidTr="00F71CA5">
        <w:trPr>
          <w:ins w:id="3593" w:author="Jan Strohmandl" w:date="2018-11-18T13:51:00Z"/>
        </w:trPr>
        <w:tc>
          <w:tcPr>
            <w:tcW w:w="3086" w:type="dxa"/>
            <w:tcBorders>
              <w:top w:val="double" w:sz="4" w:space="0" w:color="auto"/>
            </w:tcBorders>
            <w:shd w:val="clear" w:color="auto" w:fill="F7CAAC"/>
          </w:tcPr>
          <w:p w:rsidR="00FD0016" w:rsidRDefault="00FD0016" w:rsidP="00F71CA5">
            <w:pPr>
              <w:jc w:val="both"/>
              <w:rPr>
                <w:ins w:id="3594" w:author="Jan Strohmandl" w:date="2018-11-18T13:51:00Z"/>
                <w:b/>
              </w:rPr>
            </w:pPr>
            <w:ins w:id="3595" w:author="Jan Strohmandl" w:date="2018-11-18T13:51:00Z">
              <w:r>
                <w:rPr>
                  <w:b/>
                </w:rPr>
                <w:t>Název studijního předmětu</w:t>
              </w:r>
            </w:ins>
          </w:p>
        </w:tc>
        <w:tc>
          <w:tcPr>
            <w:tcW w:w="6769" w:type="dxa"/>
            <w:gridSpan w:val="7"/>
            <w:tcBorders>
              <w:top w:val="double" w:sz="4" w:space="0" w:color="auto"/>
            </w:tcBorders>
          </w:tcPr>
          <w:p w:rsidR="00FD0016" w:rsidRPr="00EC7397" w:rsidRDefault="00FD0016" w:rsidP="00F71CA5">
            <w:pPr>
              <w:jc w:val="both"/>
              <w:rPr>
                <w:ins w:id="3596" w:author="Jan Strohmandl" w:date="2018-11-18T13:51:00Z"/>
                <w:b/>
              </w:rPr>
            </w:pPr>
            <w:ins w:id="3597" w:author="Jan Strohmandl" w:date="2018-11-18T13:51:00Z">
              <w:r>
                <w:rPr>
                  <w:b/>
                </w:rPr>
                <w:t>Základy lineární algebry a optimalizace</w:t>
              </w:r>
            </w:ins>
          </w:p>
        </w:tc>
      </w:tr>
      <w:tr w:rsidR="00FD0016" w:rsidTr="00F71CA5">
        <w:trPr>
          <w:ins w:id="3598" w:author="Jan Strohmandl" w:date="2018-11-18T13:51:00Z"/>
        </w:trPr>
        <w:tc>
          <w:tcPr>
            <w:tcW w:w="3086" w:type="dxa"/>
            <w:shd w:val="clear" w:color="auto" w:fill="F7CAAC"/>
          </w:tcPr>
          <w:p w:rsidR="00FD0016" w:rsidRDefault="00FD0016" w:rsidP="00F71CA5">
            <w:pPr>
              <w:jc w:val="both"/>
              <w:rPr>
                <w:ins w:id="3599" w:author="Jan Strohmandl" w:date="2018-11-18T13:51:00Z"/>
                <w:b/>
              </w:rPr>
            </w:pPr>
            <w:ins w:id="3600" w:author="Jan Strohmandl" w:date="2018-11-18T13:51:00Z">
              <w:r>
                <w:rPr>
                  <w:b/>
                </w:rPr>
                <w:t>Typ předmětu</w:t>
              </w:r>
            </w:ins>
          </w:p>
        </w:tc>
        <w:tc>
          <w:tcPr>
            <w:tcW w:w="3406" w:type="dxa"/>
            <w:gridSpan w:val="4"/>
          </w:tcPr>
          <w:p w:rsidR="00FD0016" w:rsidRPr="005F2CFE" w:rsidRDefault="00FD0016" w:rsidP="00F71CA5">
            <w:pPr>
              <w:pStyle w:val="FormtovanvHTML"/>
              <w:shd w:val="clear" w:color="auto" w:fill="FFFFFF"/>
              <w:rPr>
                <w:ins w:id="3601" w:author="Jan Strohmandl" w:date="2018-11-18T13:51:00Z"/>
                <w:rFonts w:ascii="Times New Roman" w:hAnsi="Times New Roman"/>
                <w:color w:val="000000"/>
              </w:rPr>
            </w:pPr>
            <w:ins w:id="3602" w:author="Jan Strohmandl" w:date="2018-11-18T13:51:00Z">
              <w:r>
                <w:rPr>
                  <w:rFonts w:ascii="Times New Roman" w:hAnsi="Times New Roman"/>
                </w:rPr>
                <w:t>povinný</w:t>
              </w:r>
            </w:ins>
          </w:p>
        </w:tc>
        <w:tc>
          <w:tcPr>
            <w:tcW w:w="2695" w:type="dxa"/>
            <w:gridSpan w:val="2"/>
            <w:shd w:val="clear" w:color="auto" w:fill="F7CAAC"/>
          </w:tcPr>
          <w:p w:rsidR="00FD0016" w:rsidRDefault="00FD0016" w:rsidP="00F71CA5">
            <w:pPr>
              <w:jc w:val="both"/>
              <w:rPr>
                <w:ins w:id="3603" w:author="Jan Strohmandl" w:date="2018-11-18T13:51:00Z"/>
              </w:rPr>
            </w:pPr>
            <w:ins w:id="3604" w:author="Jan Strohmandl" w:date="2018-11-18T13:51:00Z">
              <w:r>
                <w:rPr>
                  <w:b/>
                </w:rPr>
                <w:t>doporučený ročník / semestr</w:t>
              </w:r>
            </w:ins>
          </w:p>
        </w:tc>
        <w:tc>
          <w:tcPr>
            <w:tcW w:w="668" w:type="dxa"/>
          </w:tcPr>
          <w:p w:rsidR="00FD0016" w:rsidRDefault="00FD0016" w:rsidP="00F71CA5">
            <w:pPr>
              <w:jc w:val="both"/>
              <w:rPr>
                <w:ins w:id="3605" w:author="Jan Strohmandl" w:date="2018-11-18T13:51:00Z"/>
              </w:rPr>
            </w:pPr>
            <w:ins w:id="3606" w:author="Jan Strohmandl" w:date="2018-11-18T13:51:00Z">
              <w:r>
                <w:t>1/LS</w:t>
              </w:r>
            </w:ins>
          </w:p>
        </w:tc>
      </w:tr>
      <w:tr w:rsidR="00FD0016" w:rsidTr="00F71CA5">
        <w:trPr>
          <w:ins w:id="3607" w:author="Jan Strohmandl" w:date="2018-11-18T13:51:00Z"/>
        </w:trPr>
        <w:tc>
          <w:tcPr>
            <w:tcW w:w="3086" w:type="dxa"/>
            <w:shd w:val="clear" w:color="auto" w:fill="F7CAAC"/>
          </w:tcPr>
          <w:p w:rsidR="00FD0016" w:rsidRDefault="00FD0016" w:rsidP="00F71CA5">
            <w:pPr>
              <w:jc w:val="both"/>
              <w:rPr>
                <w:ins w:id="3608" w:author="Jan Strohmandl" w:date="2018-11-18T13:51:00Z"/>
                <w:b/>
              </w:rPr>
            </w:pPr>
            <w:ins w:id="3609" w:author="Jan Strohmandl" w:date="2018-11-18T13:51:00Z">
              <w:r>
                <w:rPr>
                  <w:b/>
                </w:rPr>
                <w:t>Rozsah studijního předmětu</w:t>
              </w:r>
            </w:ins>
          </w:p>
        </w:tc>
        <w:tc>
          <w:tcPr>
            <w:tcW w:w="1701" w:type="dxa"/>
            <w:gridSpan w:val="2"/>
          </w:tcPr>
          <w:p w:rsidR="00FD0016" w:rsidRDefault="00FD0016" w:rsidP="00F71CA5">
            <w:pPr>
              <w:jc w:val="both"/>
              <w:rPr>
                <w:ins w:id="3610" w:author="Jan Strohmandl" w:date="2018-11-18T13:51:00Z"/>
              </w:rPr>
            </w:pPr>
            <w:ins w:id="3611" w:author="Jan Strohmandl" w:date="2018-11-18T13:51:00Z">
              <w:r>
                <w:t>28p – 28c</w:t>
              </w:r>
            </w:ins>
          </w:p>
        </w:tc>
        <w:tc>
          <w:tcPr>
            <w:tcW w:w="889" w:type="dxa"/>
            <w:shd w:val="clear" w:color="auto" w:fill="F7CAAC"/>
          </w:tcPr>
          <w:p w:rsidR="00FD0016" w:rsidRDefault="00FD0016" w:rsidP="00F71CA5">
            <w:pPr>
              <w:jc w:val="both"/>
              <w:rPr>
                <w:ins w:id="3612" w:author="Jan Strohmandl" w:date="2018-11-18T13:51:00Z"/>
                <w:b/>
              </w:rPr>
            </w:pPr>
            <w:ins w:id="3613" w:author="Jan Strohmandl" w:date="2018-11-18T13:51:00Z">
              <w:r>
                <w:rPr>
                  <w:b/>
                </w:rPr>
                <w:t xml:space="preserve">hod. </w:t>
              </w:r>
            </w:ins>
          </w:p>
        </w:tc>
        <w:tc>
          <w:tcPr>
            <w:tcW w:w="816" w:type="dxa"/>
          </w:tcPr>
          <w:p w:rsidR="00FD0016" w:rsidRDefault="00FD0016" w:rsidP="00F71CA5">
            <w:pPr>
              <w:jc w:val="both"/>
              <w:rPr>
                <w:ins w:id="3614" w:author="Jan Strohmandl" w:date="2018-11-18T13:51:00Z"/>
              </w:rPr>
            </w:pPr>
            <w:ins w:id="3615" w:author="Jan Strohmandl" w:date="2018-11-18T13:51:00Z">
              <w:r>
                <w:t>56</w:t>
              </w:r>
            </w:ins>
          </w:p>
        </w:tc>
        <w:tc>
          <w:tcPr>
            <w:tcW w:w="2156" w:type="dxa"/>
            <w:shd w:val="clear" w:color="auto" w:fill="F7CAAC"/>
          </w:tcPr>
          <w:p w:rsidR="00FD0016" w:rsidRDefault="00FD0016" w:rsidP="00F71CA5">
            <w:pPr>
              <w:jc w:val="both"/>
              <w:rPr>
                <w:ins w:id="3616" w:author="Jan Strohmandl" w:date="2018-11-18T13:51:00Z"/>
                <w:b/>
              </w:rPr>
            </w:pPr>
            <w:ins w:id="3617" w:author="Jan Strohmandl" w:date="2018-11-18T13:51:00Z">
              <w:r>
                <w:rPr>
                  <w:b/>
                </w:rPr>
                <w:t>kreditů</w:t>
              </w:r>
            </w:ins>
          </w:p>
        </w:tc>
        <w:tc>
          <w:tcPr>
            <w:tcW w:w="1207" w:type="dxa"/>
            <w:gridSpan w:val="2"/>
          </w:tcPr>
          <w:p w:rsidR="00FD0016" w:rsidRDefault="00FD0016" w:rsidP="00F71CA5">
            <w:pPr>
              <w:jc w:val="both"/>
              <w:rPr>
                <w:ins w:id="3618" w:author="Jan Strohmandl" w:date="2018-11-18T13:51:00Z"/>
              </w:rPr>
            </w:pPr>
            <w:ins w:id="3619" w:author="Jan Strohmandl" w:date="2018-11-18T13:51:00Z">
              <w:r>
                <w:t>5</w:t>
              </w:r>
            </w:ins>
          </w:p>
        </w:tc>
      </w:tr>
      <w:tr w:rsidR="00FD0016" w:rsidTr="00F71CA5">
        <w:trPr>
          <w:ins w:id="3620" w:author="Jan Strohmandl" w:date="2018-11-18T13:51:00Z"/>
        </w:trPr>
        <w:tc>
          <w:tcPr>
            <w:tcW w:w="3086" w:type="dxa"/>
            <w:shd w:val="clear" w:color="auto" w:fill="F7CAAC"/>
          </w:tcPr>
          <w:p w:rsidR="00FD0016" w:rsidRDefault="00FD0016" w:rsidP="00F71CA5">
            <w:pPr>
              <w:jc w:val="both"/>
              <w:rPr>
                <w:ins w:id="3621" w:author="Jan Strohmandl" w:date="2018-11-18T13:51:00Z"/>
                <w:b/>
                <w:sz w:val="22"/>
              </w:rPr>
            </w:pPr>
            <w:ins w:id="3622" w:author="Jan Strohmandl" w:date="2018-11-18T13:51:00Z">
              <w:r>
                <w:rPr>
                  <w:b/>
                </w:rPr>
                <w:t>Prerekvizity, korekvizity, ekvivalence</w:t>
              </w:r>
            </w:ins>
          </w:p>
        </w:tc>
        <w:tc>
          <w:tcPr>
            <w:tcW w:w="6769" w:type="dxa"/>
            <w:gridSpan w:val="7"/>
          </w:tcPr>
          <w:p w:rsidR="00FD0016" w:rsidRDefault="00FD0016" w:rsidP="00F71CA5">
            <w:pPr>
              <w:jc w:val="both"/>
              <w:rPr>
                <w:ins w:id="3623" w:author="Jan Strohmandl" w:date="2018-11-18T13:51:00Z"/>
              </w:rPr>
            </w:pPr>
          </w:p>
        </w:tc>
      </w:tr>
      <w:tr w:rsidR="00FD0016" w:rsidTr="00F71CA5">
        <w:trPr>
          <w:ins w:id="3624" w:author="Jan Strohmandl" w:date="2018-11-18T13:51:00Z"/>
        </w:trPr>
        <w:tc>
          <w:tcPr>
            <w:tcW w:w="3086" w:type="dxa"/>
            <w:shd w:val="clear" w:color="auto" w:fill="F7CAAC"/>
          </w:tcPr>
          <w:p w:rsidR="00FD0016" w:rsidRDefault="00FD0016" w:rsidP="00F71CA5">
            <w:pPr>
              <w:jc w:val="both"/>
              <w:rPr>
                <w:ins w:id="3625" w:author="Jan Strohmandl" w:date="2018-11-18T13:51:00Z"/>
                <w:b/>
              </w:rPr>
            </w:pPr>
            <w:ins w:id="3626" w:author="Jan Strohmandl" w:date="2018-11-18T13:51:00Z">
              <w:r>
                <w:rPr>
                  <w:b/>
                </w:rPr>
                <w:t>Způsob ověření studijních výsledků</w:t>
              </w:r>
            </w:ins>
          </w:p>
        </w:tc>
        <w:tc>
          <w:tcPr>
            <w:tcW w:w="3406" w:type="dxa"/>
            <w:gridSpan w:val="4"/>
          </w:tcPr>
          <w:p w:rsidR="00FD0016" w:rsidRPr="00164753" w:rsidRDefault="00FD0016" w:rsidP="00F71CA5">
            <w:pPr>
              <w:jc w:val="both"/>
              <w:rPr>
                <w:ins w:id="3627" w:author="Jan Strohmandl" w:date="2018-11-18T13:51:00Z"/>
              </w:rPr>
            </w:pPr>
            <w:ins w:id="3628" w:author="Jan Strohmandl" w:date="2018-11-18T13:51:00Z">
              <w:r>
                <w:rPr>
                  <w:rFonts w:eastAsia="SimSun"/>
                  <w:lang w:eastAsia="zh-CN" w:bidi="hi-IN"/>
                </w:rPr>
                <w:t>z</w:t>
              </w:r>
              <w:r w:rsidRPr="00164753">
                <w:rPr>
                  <w:rFonts w:eastAsia="SimSun"/>
                  <w:lang w:eastAsia="zh-CN" w:bidi="hi-IN"/>
                </w:rPr>
                <w:t>ápo</w:t>
              </w:r>
              <w:r w:rsidRPr="00164753">
                <w:rPr>
                  <w:rFonts w:eastAsia="SimSun" w:cs="TimesNewRoman"/>
                  <w:lang w:eastAsia="zh-CN" w:bidi="hi-IN"/>
                </w:rPr>
                <w:t>č</w:t>
              </w:r>
              <w:r w:rsidRPr="00164753">
                <w:rPr>
                  <w:rFonts w:eastAsia="SimSun"/>
                  <w:lang w:eastAsia="zh-CN" w:bidi="hi-IN"/>
                </w:rPr>
                <w:t>et, zkouška</w:t>
              </w:r>
            </w:ins>
          </w:p>
        </w:tc>
        <w:tc>
          <w:tcPr>
            <w:tcW w:w="2156" w:type="dxa"/>
            <w:shd w:val="clear" w:color="auto" w:fill="F7CAAC"/>
          </w:tcPr>
          <w:p w:rsidR="00FD0016" w:rsidRDefault="00FD0016" w:rsidP="00F71CA5">
            <w:pPr>
              <w:jc w:val="both"/>
              <w:rPr>
                <w:ins w:id="3629" w:author="Jan Strohmandl" w:date="2018-11-18T13:51:00Z"/>
                <w:b/>
              </w:rPr>
            </w:pPr>
            <w:ins w:id="3630" w:author="Jan Strohmandl" w:date="2018-11-18T13:51:00Z">
              <w:r>
                <w:rPr>
                  <w:b/>
                </w:rPr>
                <w:t>Forma výuky</w:t>
              </w:r>
            </w:ins>
          </w:p>
        </w:tc>
        <w:tc>
          <w:tcPr>
            <w:tcW w:w="1207" w:type="dxa"/>
            <w:gridSpan w:val="2"/>
          </w:tcPr>
          <w:p w:rsidR="00FD0016" w:rsidRDefault="00FD0016" w:rsidP="00F71CA5">
            <w:pPr>
              <w:jc w:val="both"/>
              <w:rPr>
                <w:ins w:id="3631" w:author="Jan Strohmandl" w:date="2018-11-18T13:51:00Z"/>
              </w:rPr>
            </w:pPr>
            <w:ins w:id="3632" w:author="Jan Strohmandl" w:date="2018-11-18T13:51:00Z">
              <w:r>
                <w:t xml:space="preserve">přednáška, </w:t>
              </w:r>
            </w:ins>
          </w:p>
          <w:p w:rsidR="00FD0016" w:rsidRDefault="00FD0016" w:rsidP="00F71CA5">
            <w:pPr>
              <w:jc w:val="both"/>
              <w:rPr>
                <w:ins w:id="3633" w:author="Jan Strohmandl" w:date="2018-11-18T13:51:00Z"/>
              </w:rPr>
            </w:pPr>
            <w:ins w:id="3634" w:author="Jan Strohmandl" w:date="2018-11-18T13:51:00Z">
              <w:r>
                <w:t>cvičení</w:t>
              </w:r>
            </w:ins>
          </w:p>
        </w:tc>
      </w:tr>
      <w:tr w:rsidR="00FD0016" w:rsidTr="00F71CA5">
        <w:trPr>
          <w:ins w:id="3635" w:author="Jan Strohmandl" w:date="2018-11-18T13:51:00Z"/>
        </w:trPr>
        <w:tc>
          <w:tcPr>
            <w:tcW w:w="3086" w:type="dxa"/>
            <w:shd w:val="clear" w:color="auto" w:fill="F7CAAC"/>
          </w:tcPr>
          <w:p w:rsidR="00FD0016" w:rsidRDefault="00FD0016" w:rsidP="00F71CA5">
            <w:pPr>
              <w:jc w:val="both"/>
              <w:rPr>
                <w:ins w:id="3636" w:author="Jan Strohmandl" w:date="2018-11-18T13:51:00Z"/>
                <w:b/>
              </w:rPr>
            </w:pPr>
            <w:ins w:id="3637" w:author="Jan Strohmandl" w:date="2018-11-18T13:51:00Z">
              <w:r>
                <w:rPr>
                  <w:b/>
                </w:rPr>
                <w:t>Forma způsobu ověření studijních výsledků a další požadavky na studenta</w:t>
              </w:r>
            </w:ins>
          </w:p>
        </w:tc>
        <w:tc>
          <w:tcPr>
            <w:tcW w:w="6769" w:type="dxa"/>
            <w:gridSpan w:val="7"/>
            <w:tcBorders>
              <w:bottom w:val="nil"/>
            </w:tcBorders>
          </w:tcPr>
          <w:p w:rsidR="00FD0016" w:rsidRDefault="00FD0016" w:rsidP="00F71CA5">
            <w:pPr>
              <w:jc w:val="both"/>
              <w:rPr>
                <w:ins w:id="3638" w:author="Jan Strohmandl" w:date="2018-11-18T13:51:00Z"/>
              </w:rPr>
            </w:pPr>
          </w:p>
        </w:tc>
      </w:tr>
      <w:tr w:rsidR="00FD0016" w:rsidTr="00F71CA5">
        <w:trPr>
          <w:trHeight w:val="554"/>
          <w:ins w:id="3639" w:author="Jan Strohmandl" w:date="2018-11-18T13:51:00Z"/>
        </w:trPr>
        <w:tc>
          <w:tcPr>
            <w:tcW w:w="9855" w:type="dxa"/>
            <w:gridSpan w:val="8"/>
            <w:tcBorders>
              <w:top w:val="nil"/>
            </w:tcBorders>
          </w:tcPr>
          <w:p w:rsidR="00FD0016" w:rsidRDefault="00FD0016" w:rsidP="00F71CA5">
            <w:pPr>
              <w:jc w:val="both"/>
              <w:rPr>
                <w:ins w:id="3640" w:author="Jan Strohmandl" w:date="2018-11-18T13:51:00Z"/>
              </w:rPr>
            </w:pPr>
            <w:ins w:id="3641" w:author="Jan Strohmandl" w:date="2018-11-18T13:51:00Z">
              <w:r>
                <w:t>Zápočet</w:t>
              </w:r>
              <w:r w:rsidRPr="007E623A">
                <w:t>: K udělení zápočtu je nutno</w:t>
              </w:r>
              <w:r>
                <w:t xml:space="preserve"> úspěšně zvládnout </w:t>
              </w:r>
              <w:r w:rsidRPr="007E623A">
                <w:t>dvě zápočtové písemné práce a splnit 80</w:t>
              </w:r>
              <w:r>
                <w:t>%</w:t>
              </w:r>
              <w:r w:rsidRPr="007E623A">
                <w:t xml:space="preserve"> účast na cvičeních.</w:t>
              </w:r>
            </w:ins>
          </w:p>
          <w:p w:rsidR="00FD0016" w:rsidRDefault="00FD0016" w:rsidP="00F71CA5">
            <w:pPr>
              <w:jc w:val="both"/>
              <w:rPr>
                <w:ins w:id="3642" w:author="Jan Strohmandl" w:date="2018-11-18T13:51:00Z"/>
              </w:rPr>
            </w:pPr>
            <w:ins w:id="3643" w:author="Jan Strohmandl" w:date="2018-11-18T13:51:00Z">
              <w:r w:rsidRPr="003C2BF2">
                <w:t xml:space="preserve">Zkouška: </w:t>
              </w:r>
              <w:r>
                <w:t xml:space="preserve">Je vyžadována </w:t>
              </w:r>
              <w:r w:rsidRPr="003C2BF2">
                <w:t>znalost látky z probíraných tematických okruhů</w:t>
              </w:r>
              <w:r>
                <w:t>, forma je písemná.</w:t>
              </w:r>
            </w:ins>
          </w:p>
        </w:tc>
      </w:tr>
      <w:tr w:rsidR="00FD0016" w:rsidTr="00F71CA5">
        <w:trPr>
          <w:trHeight w:val="197"/>
          <w:ins w:id="3644" w:author="Jan Strohmandl" w:date="2018-11-18T13:51:00Z"/>
        </w:trPr>
        <w:tc>
          <w:tcPr>
            <w:tcW w:w="3086" w:type="dxa"/>
            <w:tcBorders>
              <w:top w:val="nil"/>
            </w:tcBorders>
            <w:shd w:val="clear" w:color="auto" w:fill="F7CAAC"/>
          </w:tcPr>
          <w:p w:rsidR="00FD0016" w:rsidRDefault="00FD0016" w:rsidP="00F71CA5">
            <w:pPr>
              <w:jc w:val="both"/>
              <w:rPr>
                <w:ins w:id="3645" w:author="Jan Strohmandl" w:date="2018-11-18T13:51:00Z"/>
                <w:b/>
              </w:rPr>
            </w:pPr>
            <w:ins w:id="3646" w:author="Jan Strohmandl" w:date="2018-11-18T13:51:00Z">
              <w:r>
                <w:rPr>
                  <w:b/>
                </w:rPr>
                <w:t>Garant předmětu</w:t>
              </w:r>
            </w:ins>
          </w:p>
        </w:tc>
        <w:tc>
          <w:tcPr>
            <w:tcW w:w="6769" w:type="dxa"/>
            <w:gridSpan w:val="7"/>
            <w:tcBorders>
              <w:top w:val="nil"/>
            </w:tcBorders>
          </w:tcPr>
          <w:p w:rsidR="00FD0016" w:rsidRPr="004158DD" w:rsidRDefault="00FD0016" w:rsidP="00F71CA5">
            <w:pPr>
              <w:pStyle w:val="FormtovanvHTML"/>
              <w:shd w:val="clear" w:color="auto" w:fill="FFFFFF"/>
              <w:rPr>
                <w:ins w:id="3647" w:author="Jan Strohmandl" w:date="2018-11-18T13:51:00Z"/>
                <w:rFonts w:ascii="Times New Roman" w:hAnsi="Times New Roman"/>
                <w:color w:val="000000"/>
              </w:rPr>
            </w:pPr>
            <w:ins w:id="3648" w:author="Jan Strohmandl" w:date="2018-11-18T13:51:00Z">
              <w:r w:rsidRPr="004158DD">
                <w:rPr>
                  <w:rFonts w:ascii="Times New Roman" w:hAnsi="Times New Roman"/>
                </w:rPr>
                <w:t>Ing. Pavel Martinek, Ph.D.</w:t>
              </w:r>
            </w:ins>
          </w:p>
        </w:tc>
      </w:tr>
      <w:tr w:rsidR="00FD0016" w:rsidTr="00F71CA5">
        <w:trPr>
          <w:trHeight w:val="243"/>
          <w:ins w:id="3649" w:author="Jan Strohmandl" w:date="2018-11-18T13:51:00Z"/>
        </w:trPr>
        <w:tc>
          <w:tcPr>
            <w:tcW w:w="3086" w:type="dxa"/>
            <w:tcBorders>
              <w:top w:val="nil"/>
            </w:tcBorders>
            <w:shd w:val="clear" w:color="auto" w:fill="F7CAAC"/>
          </w:tcPr>
          <w:p w:rsidR="00FD0016" w:rsidRDefault="00FD0016" w:rsidP="00F71CA5">
            <w:pPr>
              <w:jc w:val="both"/>
              <w:rPr>
                <w:ins w:id="3650" w:author="Jan Strohmandl" w:date="2018-11-18T13:51:00Z"/>
                <w:b/>
              </w:rPr>
            </w:pPr>
            <w:ins w:id="3651" w:author="Jan Strohmandl" w:date="2018-11-18T13:51:00Z">
              <w:r>
                <w:rPr>
                  <w:b/>
                </w:rPr>
                <w:t>Zapojení garanta do výuky předmětu</w:t>
              </w:r>
            </w:ins>
          </w:p>
        </w:tc>
        <w:tc>
          <w:tcPr>
            <w:tcW w:w="6769" w:type="dxa"/>
            <w:gridSpan w:val="7"/>
            <w:tcBorders>
              <w:top w:val="nil"/>
            </w:tcBorders>
          </w:tcPr>
          <w:p w:rsidR="00FD0016" w:rsidRDefault="00FD0016" w:rsidP="00F71CA5">
            <w:pPr>
              <w:jc w:val="both"/>
              <w:rPr>
                <w:ins w:id="3652" w:author="Jan Strohmandl" w:date="2018-11-18T13:51:00Z"/>
              </w:rPr>
            </w:pPr>
            <w:ins w:id="3653" w:author="Jan Strohmandl" w:date="2018-11-18T13:51:00Z">
              <w:r w:rsidRPr="00F826DD">
                <w:t xml:space="preserve">Garant stanovuje koncepci předmětu, stanovuje koncepci přednášek v rozsahu </w:t>
              </w:r>
              <w:r w:rsidRPr="00F826DD">
                <w:br/>
                <w:t xml:space="preserve">100 % a dále stanovuje koncepci </w:t>
              </w:r>
              <w:r>
                <w:t>cvičení</w:t>
              </w:r>
              <w:r w:rsidRPr="00F826DD">
                <w:t xml:space="preserve"> a dohlíží na jejich jednotné vedení</w:t>
              </w:r>
            </w:ins>
          </w:p>
        </w:tc>
      </w:tr>
      <w:tr w:rsidR="00FD0016" w:rsidTr="00F71CA5">
        <w:trPr>
          <w:ins w:id="3654" w:author="Jan Strohmandl" w:date="2018-11-18T13:51:00Z"/>
        </w:trPr>
        <w:tc>
          <w:tcPr>
            <w:tcW w:w="3086" w:type="dxa"/>
            <w:shd w:val="clear" w:color="auto" w:fill="F7CAAC"/>
          </w:tcPr>
          <w:p w:rsidR="00FD0016" w:rsidRDefault="00FD0016" w:rsidP="00F71CA5">
            <w:pPr>
              <w:jc w:val="both"/>
              <w:rPr>
                <w:ins w:id="3655" w:author="Jan Strohmandl" w:date="2018-11-18T13:51:00Z"/>
                <w:b/>
              </w:rPr>
            </w:pPr>
            <w:ins w:id="3656" w:author="Jan Strohmandl" w:date="2018-11-18T13:51:00Z">
              <w:r>
                <w:rPr>
                  <w:b/>
                </w:rPr>
                <w:t>Vyučující</w:t>
              </w:r>
            </w:ins>
          </w:p>
        </w:tc>
        <w:tc>
          <w:tcPr>
            <w:tcW w:w="6769" w:type="dxa"/>
            <w:gridSpan w:val="7"/>
            <w:tcBorders>
              <w:bottom w:val="nil"/>
            </w:tcBorders>
          </w:tcPr>
          <w:p w:rsidR="00FD0016" w:rsidRPr="00F826DD" w:rsidRDefault="00FD0016" w:rsidP="00F71CA5">
            <w:pPr>
              <w:jc w:val="both"/>
              <w:rPr>
                <w:ins w:id="3657" w:author="Jan Strohmandl" w:date="2018-11-18T13:51:00Z"/>
              </w:rPr>
            </w:pPr>
            <w:ins w:id="3658" w:author="Jan Strohmandl" w:date="2018-11-18T13:51:00Z">
              <w:r w:rsidRPr="00F826DD">
                <w:t>Ing. Pavel Martinek, Ph.D.</w:t>
              </w:r>
              <w:r>
                <w:t xml:space="preserve"> – přenášky (100 %)</w:t>
              </w:r>
            </w:ins>
          </w:p>
          <w:p w:rsidR="00FD0016" w:rsidRPr="00F826DD" w:rsidRDefault="00FD0016" w:rsidP="00F71CA5">
            <w:pPr>
              <w:jc w:val="both"/>
              <w:rPr>
                <w:ins w:id="3659" w:author="Jan Strohmandl" w:date="2018-11-18T13:51:00Z"/>
              </w:rPr>
            </w:pPr>
            <w:ins w:id="3660" w:author="Jan Strohmandl" w:date="2018-11-18T13:51:00Z">
              <w:r w:rsidRPr="00F826DD">
                <w:t>RNDr. Martin Fajkus, Ph.D.</w:t>
              </w:r>
              <w:r>
                <w:t xml:space="preserve"> – cvičení (20 %)</w:t>
              </w:r>
            </w:ins>
          </w:p>
          <w:p w:rsidR="00FD0016" w:rsidRDefault="00FD0016" w:rsidP="00F71CA5">
            <w:pPr>
              <w:jc w:val="both"/>
              <w:rPr>
                <w:ins w:id="3661" w:author="Jan Strohmandl" w:date="2018-11-18T13:51:00Z"/>
              </w:rPr>
            </w:pPr>
            <w:ins w:id="3662" w:author="Jan Strohmandl" w:date="2018-11-18T13:51:00Z">
              <w:r w:rsidRPr="00F826DD">
                <w:t>RNDr. Lenka Kozáková, Ph.D.</w:t>
              </w:r>
              <w:r>
                <w:t xml:space="preserve"> cvičení (80 %)</w:t>
              </w:r>
            </w:ins>
          </w:p>
        </w:tc>
      </w:tr>
      <w:tr w:rsidR="00FD0016" w:rsidTr="00F71CA5">
        <w:trPr>
          <w:trHeight w:val="554"/>
          <w:ins w:id="3663" w:author="Jan Strohmandl" w:date="2018-11-18T13:51:00Z"/>
        </w:trPr>
        <w:tc>
          <w:tcPr>
            <w:tcW w:w="9855" w:type="dxa"/>
            <w:gridSpan w:val="8"/>
            <w:tcBorders>
              <w:top w:val="nil"/>
            </w:tcBorders>
          </w:tcPr>
          <w:p w:rsidR="00FD0016" w:rsidRDefault="00FD0016" w:rsidP="00F71CA5">
            <w:pPr>
              <w:jc w:val="both"/>
              <w:rPr>
                <w:ins w:id="3664" w:author="Jan Strohmandl" w:date="2018-11-18T13:51:00Z"/>
              </w:rPr>
            </w:pPr>
          </w:p>
        </w:tc>
      </w:tr>
      <w:tr w:rsidR="00FD0016" w:rsidTr="00F71CA5">
        <w:trPr>
          <w:ins w:id="3665" w:author="Jan Strohmandl" w:date="2018-11-18T13:51:00Z"/>
        </w:trPr>
        <w:tc>
          <w:tcPr>
            <w:tcW w:w="3086" w:type="dxa"/>
            <w:shd w:val="clear" w:color="auto" w:fill="F7CAAC"/>
          </w:tcPr>
          <w:p w:rsidR="00FD0016" w:rsidRDefault="00FD0016" w:rsidP="00F71CA5">
            <w:pPr>
              <w:jc w:val="both"/>
              <w:rPr>
                <w:ins w:id="3666" w:author="Jan Strohmandl" w:date="2018-11-18T13:51:00Z"/>
                <w:b/>
              </w:rPr>
            </w:pPr>
            <w:ins w:id="3667" w:author="Jan Strohmandl" w:date="2018-11-18T13:51:00Z">
              <w:r>
                <w:rPr>
                  <w:b/>
                </w:rPr>
                <w:t>Stručná anotace předmětu</w:t>
              </w:r>
            </w:ins>
          </w:p>
        </w:tc>
        <w:tc>
          <w:tcPr>
            <w:tcW w:w="6769" w:type="dxa"/>
            <w:gridSpan w:val="7"/>
            <w:tcBorders>
              <w:bottom w:val="nil"/>
            </w:tcBorders>
          </w:tcPr>
          <w:p w:rsidR="00FD0016" w:rsidRDefault="00FD0016" w:rsidP="00F71CA5">
            <w:pPr>
              <w:jc w:val="both"/>
              <w:rPr>
                <w:ins w:id="3668" w:author="Jan Strohmandl" w:date="2018-11-18T13:51:00Z"/>
              </w:rPr>
            </w:pPr>
          </w:p>
        </w:tc>
      </w:tr>
      <w:tr w:rsidR="00FD0016" w:rsidTr="00F71CA5">
        <w:trPr>
          <w:trHeight w:val="3938"/>
          <w:ins w:id="3669" w:author="Jan Strohmandl" w:date="2018-11-18T13:51:00Z"/>
        </w:trPr>
        <w:tc>
          <w:tcPr>
            <w:tcW w:w="9855" w:type="dxa"/>
            <w:gridSpan w:val="8"/>
            <w:tcBorders>
              <w:top w:val="nil"/>
              <w:bottom w:val="single" w:sz="12" w:space="0" w:color="auto"/>
            </w:tcBorders>
          </w:tcPr>
          <w:p w:rsidR="00FD0016" w:rsidRPr="00F45816" w:rsidRDefault="00FD0016" w:rsidP="00F71CA5">
            <w:pPr>
              <w:autoSpaceDE w:val="0"/>
              <w:autoSpaceDN w:val="0"/>
              <w:adjustRightInd w:val="0"/>
              <w:jc w:val="both"/>
              <w:rPr>
                <w:ins w:id="3670" w:author="Jan Strohmandl" w:date="2018-11-18T13:51:00Z"/>
                <w:rFonts w:cs="Calibri"/>
              </w:rPr>
            </w:pPr>
            <w:ins w:id="3671" w:author="Jan Strohmandl" w:date="2018-11-18T13:51:00Z">
              <w:r w:rsidRPr="00F45816">
                <w:rPr>
                  <w:rFonts w:cs="Calibri"/>
                </w:rPr>
                <w:t xml:space="preserve">V první části kurzu si studenti osvojí základy lineární algebry. Naučí se pracovat s maticemi, řešit pomocí nich soustavy rovnic. Studenti budou seznámeni s možnostmi využití lineární algebry např. v chemii. </w:t>
              </w:r>
            </w:ins>
          </w:p>
          <w:p w:rsidR="00FD0016" w:rsidRDefault="00FD0016" w:rsidP="00F71CA5">
            <w:pPr>
              <w:autoSpaceDE w:val="0"/>
              <w:autoSpaceDN w:val="0"/>
              <w:adjustRightInd w:val="0"/>
              <w:jc w:val="both"/>
              <w:rPr>
                <w:ins w:id="3672" w:author="Jan Strohmandl" w:date="2018-11-18T13:51:00Z"/>
                <w:rFonts w:cs="Calibri"/>
              </w:rPr>
            </w:pPr>
            <w:ins w:id="3673" w:author="Jan Strohmandl" w:date="2018-11-18T13:51:00Z">
              <w:r w:rsidRPr="00F45816">
                <w:rPr>
                  <w:rFonts w:cs="Calibri"/>
                </w:rPr>
                <w:t>V druhé části se studenti seznámí s teorií lineárního programování. Naučí se formulovat daný problém matematicky a řešit jej pomocí speciálních metod, jako je např. simplexová metoda. Cvičení budou věnována praktickým příkladů souvisejících s logistickou problematikou.</w:t>
              </w:r>
            </w:ins>
          </w:p>
          <w:p w:rsidR="00FD0016" w:rsidRPr="00C65FAF" w:rsidRDefault="00FD0016" w:rsidP="00F71CA5">
            <w:pPr>
              <w:autoSpaceDE w:val="0"/>
              <w:autoSpaceDN w:val="0"/>
              <w:adjustRightInd w:val="0"/>
              <w:jc w:val="both"/>
              <w:rPr>
                <w:ins w:id="3674" w:author="Jan Strohmandl" w:date="2018-11-18T13:51:00Z"/>
                <w:u w:val="single"/>
              </w:rPr>
            </w:pPr>
            <w:ins w:id="3675" w:author="Jan Strohmandl" w:date="2018-11-18T13:51:00Z">
              <w:r>
                <w:rPr>
                  <w:u w:val="single"/>
                </w:rPr>
                <w:t>Hlavní témata:</w:t>
              </w:r>
            </w:ins>
          </w:p>
          <w:p w:rsidR="00FD0016" w:rsidRPr="00CC1F5C" w:rsidRDefault="00FD0016" w:rsidP="00F71CA5">
            <w:pPr>
              <w:autoSpaceDE w:val="0"/>
              <w:autoSpaceDN w:val="0"/>
              <w:adjustRightInd w:val="0"/>
              <w:jc w:val="both"/>
              <w:rPr>
                <w:ins w:id="3676" w:author="Jan Strohmandl" w:date="2018-11-18T13:51:00Z"/>
              </w:rPr>
            </w:pPr>
            <w:ins w:id="3677" w:author="Jan Strohmandl" w:date="2018-11-18T13:51:00Z">
              <w:r w:rsidRPr="00CC1F5C">
                <w:t>Lineární algebra:</w:t>
              </w:r>
            </w:ins>
          </w:p>
          <w:p w:rsidR="00FD0016" w:rsidRDefault="00FD0016" w:rsidP="00F71CA5">
            <w:pPr>
              <w:numPr>
                <w:ilvl w:val="0"/>
                <w:numId w:val="12"/>
              </w:numPr>
              <w:rPr>
                <w:ins w:id="3678" w:author="Jan Strohmandl" w:date="2018-11-18T13:51:00Z"/>
              </w:rPr>
            </w:pPr>
            <w:ins w:id="3679" w:author="Jan Strohmandl" w:date="2018-11-18T13:51:00Z">
              <w:r>
                <w:t>Vektorový prostor, lineární závislost a nezávislost vektorů, báze, dimenze.</w:t>
              </w:r>
            </w:ins>
          </w:p>
          <w:p w:rsidR="00FD0016" w:rsidRDefault="00FD0016" w:rsidP="00F71CA5">
            <w:pPr>
              <w:numPr>
                <w:ilvl w:val="0"/>
                <w:numId w:val="12"/>
              </w:numPr>
              <w:rPr>
                <w:ins w:id="3680" w:author="Jan Strohmandl" w:date="2018-11-18T13:51:00Z"/>
              </w:rPr>
            </w:pPr>
            <w:ins w:id="3681" w:author="Jan Strohmandl" w:date="2018-11-18T13:51:00Z">
              <w:r>
                <w:t>Matice, operace s maticemi, hodnost matice.</w:t>
              </w:r>
            </w:ins>
          </w:p>
          <w:p w:rsidR="00FD0016" w:rsidRDefault="00FD0016" w:rsidP="00F71CA5">
            <w:pPr>
              <w:numPr>
                <w:ilvl w:val="0"/>
                <w:numId w:val="12"/>
              </w:numPr>
              <w:rPr>
                <w:ins w:id="3682" w:author="Jan Strohmandl" w:date="2018-11-18T13:51:00Z"/>
              </w:rPr>
            </w:pPr>
            <w:ins w:id="3683" w:author="Jan Strohmandl" w:date="2018-11-18T13:51:00Z">
              <w:r>
                <w:t>Soustavy lineárních rovnic, Gaussova eliminační metoda.</w:t>
              </w:r>
            </w:ins>
          </w:p>
          <w:p w:rsidR="00FD0016" w:rsidRDefault="00FD0016" w:rsidP="00F71CA5">
            <w:pPr>
              <w:numPr>
                <w:ilvl w:val="0"/>
                <w:numId w:val="12"/>
              </w:numPr>
              <w:rPr>
                <w:ins w:id="3684" w:author="Jan Strohmandl" w:date="2018-11-18T13:51:00Z"/>
              </w:rPr>
            </w:pPr>
            <w:ins w:id="3685" w:author="Jan Strohmandl" w:date="2018-11-18T13:51:00Z">
              <w:r>
                <w:t>Determinant, Cramerovo pravidlo.</w:t>
              </w:r>
            </w:ins>
          </w:p>
          <w:p w:rsidR="00FD0016" w:rsidRDefault="00FD0016" w:rsidP="00F71CA5">
            <w:pPr>
              <w:numPr>
                <w:ilvl w:val="0"/>
                <w:numId w:val="12"/>
              </w:numPr>
              <w:rPr>
                <w:ins w:id="3686" w:author="Jan Strohmandl" w:date="2018-11-18T13:51:00Z"/>
              </w:rPr>
            </w:pPr>
            <w:ins w:id="3687" w:author="Jan Strohmandl" w:date="2018-11-18T13:51:00Z">
              <w:r>
                <w:t>Aplikace lineární algebry, kódování zpráv, výpočet produkce, koncentrace látek.</w:t>
              </w:r>
            </w:ins>
          </w:p>
          <w:p w:rsidR="00FD0016" w:rsidRDefault="00FD0016" w:rsidP="00F71CA5">
            <w:pPr>
              <w:numPr>
                <w:ilvl w:val="0"/>
                <w:numId w:val="12"/>
              </w:numPr>
              <w:rPr>
                <w:ins w:id="3688" w:author="Jan Strohmandl" w:date="2018-11-18T13:51:00Z"/>
              </w:rPr>
            </w:pPr>
            <w:ins w:id="3689" w:author="Jan Strohmandl" w:date="2018-11-18T13:51:00Z">
              <w:r>
                <w:t>Matematické modely ekonomických úloh, dopravní úloha, úloha o plánování výroby, dělení zdrojů, úloha o míchání směsí.</w:t>
              </w:r>
            </w:ins>
          </w:p>
          <w:p w:rsidR="00FD0016" w:rsidRDefault="00FD0016" w:rsidP="00F71CA5">
            <w:pPr>
              <w:numPr>
                <w:ilvl w:val="0"/>
                <w:numId w:val="12"/>
              </w:numPr>
              <w:rPr>
                <w:ins w:id="3690" w:author="Jan Strohmandl" w:date="2018-11-18T13:51:00Z"/>
              </w:rPr>
            </w:pPr>
            <w:ins w:id="3691" w:author="Jan Strohmandl" w:date="2018-11-18T13:51:00Z">
              <w:r>
                <w:t>Formulace a klasifikace úloh lineárního programování (LP).</w:t>
              </w:r>
            </w:ins>
          </w:p>
          <w:p w:rsidR="00FD0016" w:rsidRDefault="00FD0016" w:rsidP="00F71CA5">
            <w:pPr>
              <w:numPr>
                <w:ilvl w:val="0"/>
                <w:numId w:val="12"/>
              </w:numPr>
              <w:rPr>
                <w:ins w:id="3692" w:author="Jan Strohmandl" w:date="2018-11-18T13:51:00Z"/>
              </w:rPr>
            </w:pPr>
            <w:ins w:id="3693" w:author="Jan Strohmandl" w:date="2018-11-18T13:51:00Z">
              <w:r>
                <w:t>Simplexová tabulka jako metoda řešení úloh LP.</w:t>
              </w:r>
            </w:ins>
          </w:p>
          <w:p w:rsidR="00FD0016" w:rsidRDefault="00FD0016" w:rsidP="00F71CA5">
            <w:pPr>
              <w:numPr>
                <w:ilvl w:val="0"/>
                <w:numId w:val="12"/>
              </w:numPr>
              <w:rPr>
                <w:ins w:id="3694" w:author="Jan Strohmandl" w:date="2018-11-18T13:51:00Z"/>
              </w:rPr>
            </w:pPr>
            <w:ins w:id="3695" w:author="Jan Strohmandl" w:date="2018-11-18T13:51:00Z">
              <w:r>
                <w:t>Primární a duální úloha LP.</w:t>
              </w:r>
            </w:ins>
          </w:p>
          <w:p w:rsidR="00FD0016" w:rsidRDefault="00FD0016" w:rsidP="00F71CA5">
            <w:pPr>
              <w:numPr>
                <w:ilvl w:val="0"/>
                <w:numId w:val="12"/>
              </w:numPr>
              <w:rPr>
                <w:ins w:id="3696" w:author="Jan Strohmandl" w:date="2018-11-18T13:51:00Z"/>
              </w:rPr>
            </w:pPr>
            <w:ins w:id="3697" w:author="Jan Strohmandl" w:date="2018-11-18T13:51:00Z">
              <w:r>
                <w:t>Kombinovaná úloha LP, celočíselné LP.</w:t>
              </w:r>
            </w:ins>
          </w:p>
          <w:p w:rsidR="00FD0016" w:rsidRDefault="00FD0016" w:rsidP="00F71CA5">
            <w:pPr>
              <w:numPr>
                <w:ilvl w:val="0"/>
                <w:numId w:val="12"/>
              </w:numPr>
              <w:rPr>
                <w:ins w:id="3698" w:author="Jan Strohmandl" w:date="2018-11-18T13:51:00Z"/>
              </w:rPr>
            </w:pPr>
            <w:ins w:id="3699" w:author="Jan Strohmandl" w:date="2018-11-18T13:51:00Z">
              <w:r>
                <w:t>Metody řešení dopravních úloh.</w:t>
              </w:r>
            </w:ins>
          </w:p>
          <w:p w:rsidR="00FD0016" w:rsidRDefault="00FD0016" w:rsidP="00F71CA5">
            <w:pPr>
              <w:numPr>
                <w:ilvl w:val="0"/>
                <w:numId w:val="12"/>
              </w:numPr>
              <w:rPr>
                <w:ins w:id="3700" w:author="Jan Strohmandl" w:date="2018-11-18T13:51:00Z"/>
              </w:rPr>
            </w:pPr>
            <w:ins w:id="3701" w:author="Jan Strohmandl" w:date="2018-11-18T13:51:00Z">
              <w:r>
                <w:t>Dynamické programování − Bellmanův princip optimalizace v logistických úlohách, Dijkstrův algoritmus.</w:t>
              </w:r>
            </w:ins>
          </w:p>
          <w:p w:rsidR="00FD0016" w:rsidRDefault="00FD0016" w:rsidP="00F71CA5">
            <w:pPr>
              <w:numPr>
                <w:ilvl w:val="0"/>
                <w:numId w:val="12"/>
              </w:numPr>
              <w:rPr>
                <w:ins w:id="3702" w:author="Jan Strohmandl" w:date="2018-11-18T13:51:00Z"/>
              </w:rPr>
            </w:pPr>
            <w:ins w:id="3703" w:author="Jan Strohmandl" w:date="2018-11-18T13:51:00Z">
              <w:r>
                <w:t>Separovatelné programování − tabulková metoda.</w:t>
              </w:r>
            </w:ins>
          </w:p>
          <w:p w:rsidR="00FD0016" w:rsidRDefault="00FD0016" w:rsidP="00F71CA5">
            <w:pPr>
              <w:numPr>
                <w:ilvl w:val="0"/>
                <w:numId w:val="12"/>
              </w:numPr>
              <w:rPr>
                <w:ins w:id="3704" w:author="Jan Strohmandl" w:date="2018-11-18T13:51:00Z"/>
              </w:rPr>
            </w:pPr>
            <w:ins w:id="3705" w:author="Jan Strohmandl" w:date="2018-11-18T13:51:00Z">
              <w:r>
                <w:t>Aplikační příklady, ukázka softwaru pro lineární programování.</w:t>
              </w:r>
            </w:ins>
          </w:p>
        </w:tc>
      </w:tr>
      <w:tr w:rsidR="00FD0016" w:rsidTr="00F71CA5">
        <w:trPr>
          <w:trHeight w:val="265"/>
          <w:ins w:id="3706" w:author="Jan Strohmandl" w:date="2018-11-18T13:51:00Z"/>
        </w:trPr>
        <w:tc>
          <w:tcPr>
            <w:tcW w:w="3653" w:type="dxa"/>
            <w:gridSpan w:val="2"/>
            <w:tcBorders>
              <w:top w:val="nil"/>
            </w:tcBorders>
            <w:shd w:val="clear" w:color="auto" w:fill="F7CAAC"/>
          </w:tcPr>
          <w:p w:rsidR="00FD0016" w:rsidRDefault="00FD0016" w:rsidP="00F71CA5">
            <w:pPr>
              <w:jc w:val="both"/>
              <w:rPr>
                <w:ins w:id="3707" w:author="Jan Strohmandl" w:date="2018-11-18T13:51:00Z"/>
              </w:rPr>
            </w:pPr>
            <w:ins w:id="3708" w:author="Jan Strohmandl" w:date="2018-11-18T13:51:00Z">
              <w:r>
                <w:rPr>
                  <w:b/>
                </w:rPr>
                <w:t>Studijní literatura a studijní pomůcky</w:t>
              </w:r>
            </w:ins>
          </w:p>
        </w:tc>
        <w:tc>
          <w:tcPr>
            <w:tcW w:w="6202" w:type="dxa"/>
            <w:gridSpan w:val="6"/>
            <w:tcBorders>
              <w:top w:val="nil"/>
              <w:bottom w:val="nil"/>
            </w:tcBorders>
          </w:tcPr>
          <w:p w:rsidR="00FD0016" w:rsidRDefault="00FD0016" w:rsidP="00F71CA5">
            <w:pPr>
              <w:jc w:val="both"/>
              <w:rPr>
                <w:ins w:id="3709" w:author="Jan Strohmandl" w:date="2018-11-18T13:51:00Z"/>
              </w:rPr>
            </w:pPr>
          </w:p>
        </w:tc>
      </w:tr>
      <w:tr w:rsidR="00FD0016" w:rsidTr="00F71CA5">
        <w:trPr>
          <w:trHeight w:val="1497"/>
          <w:ins w:id="3710" w:author="Jan Strohmandl" w:date="2018-11-18T13:51:00Z"/>
        </w:trPr>
        <w:tc>
          <w:tcPr>
            <w:tcW w:w="9855" w:type="dxa"/>
            <w:gridSpan w:val="8"/>
            <w:tcBorders>
              <w:top w:val="nil"/>
            </w:tcBorders>
          </w:tcPr>
          <w:p w:rsidR="00FD0016" w:rsidRDefault="00FD0016" w:rsidP="00F71CA5">
            <w:pPr>
              <w:jc w:val="both"/>
              <w:rPr>
                <w:ins w:id="3711" w:author="Jan Strohmandl" w:date="2018-11-18T13:51:00Z"/>
                <w:b/>
              </w:rPr>
            </w:pPr>
            <w:ins w:id="3712" w:author="Jan Strohmandl" w:date="2018-11-18T13:51:00Z">
              <w:r w:rsidRPr="009A32D6">
                <w:rPr>
                  <w:b/>
                </w:rPr>
                <w:lastRenderedPageBreak/>
                <w:t>Povinná</w:t>
              </w:r>
              <w:r>
                <w:rPr>
                  <w:b/>
                </w:rPr>
                <w:t xml:space="preserve"> literatura:</w:t>
              </w:r>
            </w:ins>
          </w:p>
          <w:p w:rsidR="00FD0016" w:rsidRDefault="00FD0016" w:rsidP="00F71CA5">
            <w:pPr>
              <w:autoSpaceDE w:val="0"/>
              <w:autoSpaceDN w:val="0"/>
              <w:adjustRightInd w:val="0"/>
              <w:jc w:val="both"/>
              <w:rPr>
                <w:ins w:id="3713" w:author="Jan Strohmandl" w:date="2018-11-18T13:51:00Z"/>
              </w:rPr>
            </w:pPr>
            <w:ins w:id="3714" w:author="Jan Strohmandl" w:date="2018-11-18T13:51:00Z">
              <w:r>
                <w:t xml:space="preserve">GROS, I. </w:t>
              </w:r>
            </w:ins>
            <w:ins w:id="3715" w:author="Eva Batůšková" w:date="2018-11-19T12:09:00Z">
              <w:r w:rsidR="00983B77">
                <w:t>(</w:t>
              </w:r>
            </w:ins>
            <w:ins w:id="3716" w:author="Jan Strohmandl" w:date="2018-11-18T13:51:00Z">
              <w:r>
                <w:t>2003</w:t>
              </w:r>
            </w:ins>
            <w:ins w:id="3717" w:author="Eva Batůšková" w:date="2018-11-19T12:09:00Z">
              <w:r w:rsidR="00983B77">
                <w:t>)</w:t>
              </w:r>
            </w:ins>
            <w:ins w:id="3718" w:author="Jan Strohmandl" w:date="2018-11-18T13:51:00Z">
              <w:r>
                <w:t xml:space="preserve">. </w:t>
              </w:r>
              <w:r>
                <w:rPr>
                  <w:i/>
                </w:rPr>
                <w:t xml:space="preserve">Kvantitativní metody v manažerském rozhodování, </w:t>
              </w:r>
              <w:r>
                <w:t>GRADA ISBN 80-247-0421-8</w:t>
              </w:r>
            </w:ins>
          </w:p>
          <w:p w:rsidR="00FD0016" w:rsidRDefault="00FD0016" w:rsidP="00F71CA5">
            <w:pPr>
              <w:autoSpaceDE w:val="0"/>
              <w:autoSpaceDN w:val="0"/>
              <w:adjustRightInd w:val="0"/>
              <w:jc w:val="both"/>
              <w:rPr>
                <w:ins w:id="3719" w:author="Jan Strohmandl" w:date="2018-11-18T13:51:00Z"/>
              </w:rPr>
            </w:pPr>
            <w:ins w:id="3720" w:author="Jan Strohmandl" w:date="2018-11-18T13:51:00Z">
              <w:r>
                <w:t xml:space="preserve">JABLONSKÝ, J. </w:t>
              </w:r>
            </w:ins>
            <w:ins w:id="3721" w:author="Eva Batůšková" w:date="2018-11-19T12:09:00Z">
              <w:r w:rsidR="00983B77">
                <w:t>(</w:t>
              </w:r>
            </w:ins>
            <w:ins w:id="3722" w:author="Jan Strohmandl" w:date="2018-11-18T13:51:00Z">
              <w:r>
                <w:t>2011</w:t>
              </w:r>
            </w:ins>
            <w:ins w:id="3723" w:author="Eva Batůšková" w:date="2018-11-19T12:09:00Z">
              <w:r w:rsidR="00983B77">
                <w:t>)</w:t>
              </w:r>
            </w:ins>
            <w:ins w:id="3724" w:author="Jan Strohmandl" w:date="2018-11-18T13:51:00Z">
              <w:r>
                <w:t xml:space="preserve">. </w:t>
              </w:r>
              <w:r>
                <w:rPr>
                  <w:i/>
                </w:rPr>
                <w:t xml:space="preserve">Operační výzkum, </w:t>
              </w:r>
              <w:r>
                <w:t>Professional Publishing, ISBN 978-80-86946-44-3.</w:t>
              </w:r>
            </w:ins>
          </w:p>
          <w:p w:rsidR="00FD0016" w:rsidRPr="00AD3CAE" w:rsidRDefault="00FD0016" w:rsidP="00F71CA5">
            <w:pPr>
              <w:autoSpaceDE w:val="0"/>
              <w:autoSpaceDN w:val="0"/>
              <w:adjustRightInd w:val="0"/>
              <w:jc w:val="both"/>
              <w:rPr>
                <w:ins w:id="3725" w:author="Jan Strohmandl" w:date="2018-11-18T13:51:00Z"/>
              </w:rPr>
            </w:pPr>
            <w:ins w:id="3726" w:author="Jan Strohmandl" w:date="2018-11-18T13:51:00Z">
              <w:r>
                <w:t>KOZÁKOVÁ, L.</w:t>
              </w:r>
              <w:r>
                <w:rPr>
                  <w:rFonts w:cs="Calibri"/>
                </w:rPr>
                <w:t xml:space="preserve"> </w:t>
              </w:r>
            </w:ins>
            <w:ins w:id="3727" w:author="Eva Batůšková" w:date="2018-11-19T12:09:00Z">
              <w:r w:rsidR="00983B77">
                <w:rPr>
                  <w:rFonts w:cs="Calibri"/>
                </w:rPr>
                <w:t>(</w:t>
              </w:r>
            </w:ins>
            <w:ins w:id="3728" w:author="Jan Strohmandl" w:date="2018-11-18T13:51:00Z">
              <w:r>
                <w:rPr>
                  <w:rFonts w:cs="Calibri"/>
                </w:rPr>
                <w:t>2018</w:t>
              </w:r>
            </w:ins>
            <w:ins w:id="3729" w:author="Eva Batůšková" w:date="2018-11-19T12:09:00Z">
              <w:r w:rsidR="00983B77">
                <w:rPr>
                  <w:rFonts w:cs="Calibri"/>
                </w:rPr>
                <w:t>)</w:t>
              </w:r>
            </w:ins>
            <w:ins w:id="3730" w:author="Jan Strohmandl" w:date="2018-11-18T13:51:00Z">
              <w:r>
                <w:rPr>
                  <w:rFonts w:cs="Calibri"/>
                </w:rPr>
                <w:t>.</w:t>
              </w:r>
              <w:r>
                <w:rPr>
                  <w:lang w:val="en-US"/>
                </w:rPr>
                <w:t xml:space="preserve"> </w:t>
              </w:r>
              <w:r w:rsidRPr="00AD3CAE">
                <w:rPr>
                  <w:i/>
                  <w:lang w:val="en-US"/>
                </w:rPr>
                <w:t>Lineární algebra</w:t>
              </w:r>
              <w:r>
                <w:rPr>
                  <w:lang w:val="en-US"/>
                </w:rPr>
                <w:t>,</w:t>
              </w:r>
              <w:r>
                <w:rPr>
                  <w:rFonts w:cs="Calibri"/>
                  <w:i/>
                </w:rPr>
                <w:t xml:space="preserve"> </w:t>
              </w:r>
              <w:r>
                <w:rPr>
                  <w:rFonts w:cs="Calibri"/>
                </w:rPr>
                <w:t xml:space="preserve">učební text FAI UTB Zlín. </w:t>
              </w:r>
            </w:ins>
          </w:p>
          <w:p w:rsidR="00FD0016" w:rsidRDefault="00FD0016" w:rsidP="00F71CA5">
            <w:pPr>
              <w:autoSpaceDE w:val="0"/>
              <w:autoSpaceDN w:val="0"/>
              <w:adjustRightInd w:val="0"/>
              <w:jc w:val="both"/>
              <w:rPr>
                <w:ins w:id="3731" w:author="Jan Strohmandl" w:date="2018-11-18T13:51:00Z"/>
              </w:rPr>
            </w:pPr>
            <w:ins w:id="3732" w:author="Jan Strohmandl" w:date="2018-11-18T13:51:00Z">
              <w:r>
                <w:t xml:space="preserve">MATEJDES, M. </w:t>
              </w:r>
            </w:ins>
            <w:ins w:id="3733" w:author="Eva Batůšková" w:date="2018-11-19T12:09:00Z">
              <w:r w:rsidR="00983B77">
                <w:t>(</w:t>
              </w:r>
            </w:ins>
            <w:ins w:id="3734" w:author="Jan Strohmandl" w:date="2018-11-18T13:51:00Z">
              <w:r>
                <w:t>2005</w:t>
              </w:r>
            </w:ins>
            <w:ins w:id="3735" w:author="Eva Batůšková" w:date="2018-11-19T12:09:00Z">
              <w:r w:rsidR="00983B77">
                <w:t>)</w:t>
              </w:r>
            </w:ins>
            <w:ins w:id="3736" w:author="Jan Strohmandl" w:date="2018-11-18T13:51:00Z">
              <w:r>
                <w:t xml:space="preserve">. </w:t>
              </w:r>
              <w:r>
                <w:rPr>
                  <w:i/>
                </w:rPr>
                <w:t>Aplikovaná matematika</w:t>
              </w:r>
              <w:r>
                <w:t xml:space="preserve">, MAT-CENTRUM, Zvolen. </w:t>
              </w:r>
            </w:ins>
          </w:p>
          <w:p w:rsidR="00FD0016" w:rsidRDefault="00FD0016" w:rsidP="00F71CA5">
            <w:pPr>
              <w:autoSpaceDE w:val="0"/>
              <w:autoSpaceDN w:val="0"/>
              <w:adjustRightInd w:val="0"/>
              <w:jc w:val="both"/>
              <w:rPr>
                <w:ins w:id="3737" w:author="Jan Strohmandl" w:date="2018-11-18T13:51:00Z"/>
              </w:rPr>
            </w:pPr>
            <w:ins w:id="3738" w:author="Jan Strohmandl" w:date="2018-11-18T13:51:00Z">
              <w:r>
                <w:t>PEKAŘ, L.</w:t>
              </w:r>
              <w:r>
                <w:rPr>
                  <w:rFonts w:cs="Calibri"/>
                </w:rPr>
                <w:t xml:space="preserve"> </w:t>
              </w:r>
            </w:ins>
            <w:ins w:id="3739" w:author="Eva Batůšková" w:date="2018-11-19T12:09:00Z">
              <w:r w:rsidR="00983B77">
                <w:rPr>
                  <w:rFonts w:cs="Calibri"/>
                </w:rPr>
                <w:t>(</w:t>
              </w:r>
            </w:ins>
            <w:ins w:id="3740" w:author="Jan Strohmandl" w:date="2018-11-18T13:51:00Z">
              <w:r>
                <w:rPr>
                  <w:rFonts w:cs="Calibri"/>
                </w:rPr>
                <w:t>2013</w:t>
              </w:r>
            </w:ins>
            <w:ins w:id="3741" w:author="Eva Batůšková" w:date="2018-11-19T12:09:00Z">
              <w:r w:rsidR="00983B77">
                <w:rPr>
                  <w:rFonts w:cs="Calibri"/>
                </w:rPr>
                <w:t>)</w:t>
              </w:r>
            </w:ins>
            <w:ins w:id="3742" w:author="Jan Strohmandl" w:date="2018-11-18T13:51:00Z">
              <w:r>
                <w:rPr>
                  <w:rFonts w:cs="Calibri"/>
                </w:rPr>
                <w:t>.</w:t>
              </w:r>
              <w:r>
                <w:t xml:space="preserve"> </w:t>
              </w:r>
              <w:r w:rsidRPr="00AD3CAE">
                <w:rPr>
                  <w:i/>
                </w:rPr>
                <w:t>Optimalizace 1</w:t>
              </w:r>
              <w:r w:rsidRPr="006F1370">
                <w:rPr>
                  <w:rFonts w:cs="Calibri"/>
                </w:rPr>
                <w:t>,</w:t>
              </w:r>
              <w:r>
                <w:rPr>
                  <w:rFonts w:cs="Calibri"/>
                  <w:i/>
                </w:rPr>
                <w:t xml:space="preserve"> </w:t>
              </w:r>
              <w:r w:rsidRPr="00AD3CAE">
                <w:rPr>
                  <w:rFonts w:cs="Calibri"/>
                </w:rPr>
                <w:t>skriptum</w:t>
              </w:r>
              <w:r>
                <w:rPr>
                  <w:rFonts w:cs="Calibri"/>
                </w:rPr>
                <w:t xml:space="preserve"> FAI UTB Zlín. </w:t>
              </w:r>
            </w:ins>
          </w:p>
          <w:p w:rsidR="00FD0016" w:rsidRPr="000F6287" w:rsidRDefault="00FD0016" w:rsidP="00F71CA5">
            <w:pPr>
              <w:spacing w:before="60"/>
              <w:jc w:val="both"/>
              <w:rPr>
                <w:ins w:id="3743" w:author="Jan Strohmandl" w:date="2018-11-18T13:51:00Z"/>
                <w:b/>
              </w:rPr>
            </w:pPr>
            <w:ins w:id="3744" w:author="Jan Strohmandl" w:date="2018-11-18T13:51:00Z">
              <w:r w:rsidRPr="0056138F">
                <w:rPr>
                  <w:b/>
                  <w:bCs/>
                </w:rPr>
                <w:t>Doporučená</w:t>
              </w:r>
              <w:r w:rsidRPr="000F6287">
                <w:rPr>
                  <w:b/>
                </w:rPr>
                <w:t xml:space="preserve"> literatura:</w:t>
              </w:r>
            </w:ins>
          </w:p>
          <w:p w:rsidR="00FD0016" w:rsidRPr="00317253" w:rsidRDefault="00FD0016" w:rsidP="00F71CA5">
            <w:pPr>
              <w:autoSpaceDE w:val="0"/>
              <w:autoSpaceDN w:val="0"/>
              <w:adjustRightInd w:val="0"/>
              <w:jc w:val="both"/>
              <w:rPr>
                <w:ins w:id="3745" w:author="Jan Strohmandl" w:date="2018-11-18T13:51:00Z"/>
              </w:rPr>
            </w:pPr>
            <w:ins w:id="3746" w:author="Jan Strohmandl" w:date="2018-11-18T13:51:00Z">
              <w:r w:rsidRPr="00317253">
                <w:t xml:space="preserve">HASÍK, K. </w:t>
              </w:r>
            </w:ins>
            <w:ins w:id="3747" w:author="Eva Batůšková" w:date="2018-11-19T12:09:00Z">
              <w:r w:rsidR="00983B77">
                <w:t>(</w:t>
              </w:r>
            </w:ins>
            <w:ins w:id="3748" w:author="Jan Strohmandl" w:date="2018-11-18T13:51:00Z">
              <w:r w:rsidRPr="00317253">
                <w:t>2008</w:t>
              </w:r>
            </w:ins>
            <w:ins w:id="3749" w:author="Eva Batůšková" w:date="2018-11-19T12:09:00Z">
              <w:r w:rsidR="00983B77">
                <w:t>)</w:t>
              </w:r>
            </w:ins>
            <w:ins w:id="3750" w:author="Jan Strohmandl" w:date="2018-11-18T13:51:00Z">
              <w:r w:rsidRPr="00317253">
                <w:t>. Matematické metody v ekonomii</w:t>
              </w:r>
              <w:r w:rsidRPr="00317253">
                <w:rPr>
                  <w:lang w:val="en-US"/>
                </w:rPr>
                <w:t>,</w:t>
              </w:r>
              <w:r w:rsidRPr="00317253">
                <w:rPr>
                  <w:i/>
                </w:rPr>
                <w:t xml:space="preserve"> </w:t>
              </w:r>
              <w:r w:rsidRPr="00317253">
                <w:t xml:space="preserve">učební text, Slezská univerzita v Opavě, </w:t>
              </w:r>
            </w:ins>
          </w:p>
          <w:p w:rsidR="00FD0016" w:rsidRPr="00317253" w:rsidRDefault="00FD0016" w:rsidP="00F71CA5">
            <w:pPr>
              <w:autoSpaceDE w:val="0"/>
              <w:autoSpaceDN w:val="0"/>
              <w:adjustRightInd w:val="0"/>
              <w:jc w:val="both"/>
              <w:rPr>
                <w:ins w:id="3751" w:author="Jan Strohmandl" w:date="2018-11-18T13:51:00Z"/>
              </w:rPr>
            </w:pPr>
            <w:ins w:id="3752" w:author="Jan Strohmandl" w:date="2018-11-18T13:51:00Z">
              <w:r w:rsidRPr="00317253">
                <w:rPr>
                  <w:color w:val="212121"/>
                  <w:shd w:val="clear" w:color="auto" w:fill="FFFFFF"/>
                </w:rPr>
                <w:t>https://www.slu.cz/file/cul/1ba02053-099b-4f12-b868-99feac16275a</w:t>
              </w:r>
            </w:ins>
          </w:p>
          <w:p w:rsidR="00FD0016" w:rsidRDefault="00FD0016" w:rsidP="00F71CA5">
            <w:pPr>
              <w:autoSpaceDE w:val="0"/>
              <w:autoSpaceDN w:val="0"/>
              <w:adjustRightInd w:val="0"/>
              <w:jc w:val="both"/>
              <w:rPr>
                <w:ins w:id="3753" w:author="Jan Strohmandl" w:date="2018-11-18T13:51:00Z"/>
                <w:rFonts w:cs="Calibri"/>
              </w:rPr>
            </w:pPr>
            <w:proofErr w:type="gramStart"/>
            <w:ins w:id="3754" w:author="Jan Strohmandl" w:date="2018-11-18T13:51:00Z">
              <w:r>
                <w:rPr>
                  <w:rFonts w:cs="Calibri"/>
                </w:rPr>
                <w:t>KORDA, B. a kol</w:t>
              </w:r>
              <w:proofErr w:type="gramEnd"/>
              <w:r>
                <w:rPr>
                  <w:rFonts w:cs="Calibri"/>
                </w:rPr>
                <w:t xml:space="preserve">. </w:t>
              </w:r>
            </w:ins>
            <w:ins w:id="3755" w:author="Eva Batůšková" w:date="2018-11-19T12:09:00Z">
              <w:r w:rsidR="00983B77">
                <w:rPr>
                  <w:rFonts w:cs="Calibri"/>
                </w:rPr>
                <w:t>(</w:t>
              </w:r>
            </w:ins>
            <w:ins w:id="3756" w:author="Jan Strohmandl" w:date="2018-11-18T13:51:00Z">
              <w:r>
                <w:rPr>
                  <w:rFonts w:cs="Calibri"/>
                </w:rPr>
                <w:t>1967</w:t>
              </w:r>
            </w:ins>
            <w:ins w:id="3757" w:author="Eva Batůšková" w:date="2018-11-19T12:09:00Z">
              <w:r w:rsidR="00983B77">
                <w:rPr>
                  <w:rFonts w:cs="Calibri"/>
                </w:rPr>
                <w:t>)</w:t>
              </w:r>
            </w:ins>
            <w:ins w:id="3758" w:author="Jan Strohmandl" w:date="2018-11-18T13:51:00Z">
              <w:r>
                <w:rPr>
                  <w:rFonts w:cs="Calibri"/>
                </w:rPr>
                <w:t xml:space="preserve">. </w:t>
              </w:r>
              <w:r>
                <w:rPr>
                  <w:rFonts w:cs="Calibri"/>
                  <w:i/>
                </w:rPr>
                <w:t xml:space="preserve">Matematické metody v ekonomii, </w:t>
              </w:r>
              <w:r>
                <w:rPr>
                  <w:rFonts w:cs="Calibri"/>
                </w:rPr>
                <w:t xml:space="preserve">SNTL Praha. </w:t>
              </w:r>
            </w:ins>
          </w:p>
          <w:p w:rsidR="00FD0016" w:rsidRDefault="00FD0016" w:rsidP="00F71CA5">
            <w:pPr>
              <w:autoSpaceDE w:val="0"/>
              <w:autoSpaceDN w:val="0"/>
              <w:adjustRightInd w:val="0"/>
              <w:rPr>
                <w:ins w:id="3759" w:author="Jan Strohmandl" w:date="2018-11-18T13:51:00Z"/>
              </w:rPr>
            </w:pPr>
            <w:ins w:id="3760" w:author="Jan Strohmandl" w:date="2018-11-18T13:51:00Z">
              <w:r w:rsidRPr="00317253">
                <w:t xml:space="preserve">ŠKRÁŠEK, J., TICHÝ, Z. </w:t>
              </w:r>
            </w:ins>
            <w:ins w:id="3761" w:author="Eva Batůšková" w:date="2018-11-19T12:09:00Z">
              <w:r w:rsidR="00983B77">
                <w:t>(</w:t>
              </w:r>
            </w:ins>
            <w:ins w:id="3762" w:author="Jan Strohmandl" w:date="2018-11-18T13:51:00Z">
              <w:r w:rsidRPr="00317253">
                <w:t>1989</w:t>
              </w:r>
            </w:ins>
            <w:ins w:id="3763" w:author="Eva Batůšková" w:date="2018-11-19T12:09:00Z">
              <w:r w:rsidR="00983B77">
                <w:t>)</w:t>
              </w:r>
            </w:ins>
            <w:ins w:id="3764" w:author="Jan Strohmandl" w:date="2018-11-18T13:51:00Z">
              <w:r w:rsidRPr="00317253">
                <w:t>.</w:t>
              </w:r>
              <w:del w:id="3765" w:author="Eva Batůšková" w:date="2018-11-19T12:09:00Z">
                <w:r w:rsidRPr="00317253" w:rsidDel="00051889">
                  <w:delText>:</w:delText>
                </w:r>
              </w:del>
              <w:r w:rsidRPr="00317253">
                <w:t xml:space="preserve"> </w:t>
              </w:r>
              <w:r w:rsidRPr="00317253">
                <w:rPr>
                  <w:i/>
                </w:rPr>
                <w:t>Základy aplikované matematiky I-III</w:t>
              </w:r>
              <w:r w:rsidRPr="00317253">
                <w:t>, SNTL Praha</w:t>
              </w:r>
              <w:r>
                <w:t>.</w:t>
              </w:r>
            </w:ins>
          </w:p>
          <w:p w:rsidR="00FD0016" w:rsidRPr="000F6287" w:rsidRDefault="00FD0016">
            <w:pPr>
              <w:autoSpaceDE w:val="0"/>
              <w:autoSpaceDN w:val="0"/>
              <w:adjustRightInd w:val="0"/>
              <w:rPr>
                <w:ins w:id="3766" w:author="Jan Strohmandl" w:date="2018-11-18T13:51:00Z"/>
              </w:rPr>
            </w:pPr>
            <w:ins w:id="3767" w:author="Jan Strohmandl" w:date="2018-11-18T13:51:00Z">
              <w:r w:rsidRPr="000F6287">
                <w:t>C</w:t>
              </w:r>
              <w:r>
                <w:t>IBULKA</w:t>
              </w:r>
              <w:r w:rsidRPr="000F6287">
                <w:t xml:space="preserve">, J. </w:t>
              </w:r>
              <w:del w:id="3768" w:author="Eva Batůšková" w:date="2018-11-19T12:09:00Z">
                <w:r w:rsidDel="00051889">
                  <w:delText>2</w:delText>
                </w:r>
              </w:del>
            </w:ins>
            <w:ins w:id="3769" w:author="Eva Batůšková" w:date="2018-11-19T12:09:00Z">
              <w:r w:rsidR="00051889">
                <w:t>(2</w:t>
              </w:r>
            </w:ins>
            <w:ins w:id="3770" w:author="Jan Strohmandl" w:date="2018-11-18T13:51:00Z">
              <w:r>
                <w:t>010</w:t>
              </w:r>
            </w:ins>
            <w:ins w:id="3771" w:author="Eva Batůšková" w:date="2018-11-19T12:09:00Z">
              <w:r w:rsidR="00051889">
                <w:t>)</w:t>
              </w:r>
            </w:ins>
            <w:ins w:id="3772" w:author="Jan Strohmandl" w:date="2018-11-18T13:51:00Z">
              <w:r>
                <w:t>.</w:t>
              </w:r>
              <w:r w:rsidRPr="000F6287">
                <w:t xml:space="preserve"> </w:t>
              </w:r>
              <w:r w:rsidRPr="000F6287">
                <w:rPr>
                  <w:i/>
                </w:rPr>
                <w:t>Strategické hry v bezpečnostním inženýrství</w:t>
              </w:r>
              <w:r w:rsidRPr="000F6287">
                <w:t xml:space="preserve">. FAI, UTB Zlín, 79 s. </w:t>
              </w:r>
              <w:r w:rsidRPr="000F6287">
                <w:rPr>
                  <w:rFonts w:cs="Calibri"/>
                </w:rPr>
                <w:t xml:space="preserve">Dostupné z WWW: </w:t>
              </w:r>
              <w:r w:rsidRPr="009F1144">
                <w:t>http://digilib.k.utb.cz/bitstream/handle/10563/13340/cibulka_2010_dp.pdf?sequence=1&amp;isAllowed=y</w:t>
              </w:r>
              <w:r>
                <w:t>.</w:t>
              </w:r>
            </w:ins>
          </w:p>
        </w:tc>
      </w:tr>
      <w:tr w:rsidR="00FD0016" w:rsidTr="00F71CA5">
        <w:trPr>
          <w:ins w:id="3773" w:author="Jan Strohmandl" w:date="2018-11-18T13:5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D0016" w:rsidRDefault="00FD0016" w:rsidP="00F71CA5">
            <w:pPr>
              <w:jc w:val="center"/>
              <w:rPr>
                <w:ins w:id="3774" w:author="Jan Strohmandl" w:date="2018-11-18T13:51:00Z"/>
                <w:b/>
              </w:rPr>
            </w:pPr>
            <w:ins w:id="3775" w:author="Jan Strohmandl" w:date="2018-11-18T13:51:00Z">
              <w:r>
                <w:rPr>
                  <w:b/>
                </w:rPr>
                <w:t>Informace ke kombinované nebo distanční formě</w:t>
              </w:r>
            </w:ins>
          </w:p>
        </w:tc>
      </w:tr>
      <w:tr w:rsidR="00FD0016" w:rsidTr="00F71CA5">
        <w:trPr>
          <w:ins w:id="3776" w:author="Jan Strohmandl" w:date="2018-11-18T13:51:00Z"/>
        </w:trPr>
        <w:tc>
          <w:tcPr>
            <w:tcW w:w="4787" w:type="dxa"/>
            <w:gridSpan w:val="3"/>
            <w:tcBorders>
              <w:top w:val="single" w:sz="2" w:space="0" w:color="auto"/>
            </w:tcBorders>
            <w:shd w:val="clear" w:color="auto" w:fill="F7CAAC"/>
          </w:tcPr>
          <w:p w:rsidR="00FD0016" w:rsidRDefault="00FD0016" w:rsidP="00F71CA5">
            <w:pPr>
              <w:jc w:val="both"/>
              <w:rPr>
                <w:ins w:id="3777" w:author="Jan Strohmandl" w:date="2018-11-18T13:51:00Z"/>
              </w:rPr>
            </w:pPr>
            <w:ins w:id="3778" w:author="Jan Strohmandl" w:date="2018-11-18T13:51:00Z">
              <w:r>
                <w:rPr>
                  <w:b/>
                </w:rPr>
                <w:t>Rozsah konzultací (soustředění)</w:t>
              </w:r>
            </w:ins>
          </w:p>
        </w:tc>
        <w:tc>
          <w:tcPr>
            <w:tcW w:w="889" w:type="dxa"/>
            <w:tcBorders>
              <w:top w:val="single" w:sz="2" w:space="0" w:color="auto"/>
            </w:tcBorders>
          </w:tcPr>
          <w:p w:rsidR="00FD0016" w:rsidRDefault="00FD0016" w:rsidP="00F71CA5">
            <w:pPr>
              <w:jc w:val="center"/>
              <w:rPr>
                <w:ins w:id="3779" w:author="Jan Strohmandl" w:date="2018-11-18T13:51:00Z"/>
              </w:rPr>
            </w:pPr>
            <w:ins w:id="3780" w:author="Jan Strohmandl" w:date="2018-11-18T13:51:00Z">
              <w:r>
                <w:t>20</w:t>
              </w:r>
            </w:ins>
          </w:p>
        </w:tc>
        <w:tc>
          <w:tcPr>
            <w:tcW w:w="4179" w:type="dxa"/>
            <w:gridSpan w:val="4"/>
            <w:tcBorders>
              <w:top w:val="single" w:sz="2" w:space="0" w:color="auto"/>
            </w:tcBorders>
            <w:shd w:val="clear" w:color="auto" w:fill="F7CAAC"/>
          </w:tcPr>
          <w:p w:rsidR="00FD0016" w:rsidRDefault="00FD0016" w:rsidP="00F71CA5">
            <w:pPr>
              <w:jc w:val="both"/>
              <w:rPr>
                <w:ins w:id="3781" w:author="Jan Strohmandl" w:date="2018-11-18T13:51:00Z"/>
                <w:b/>
              </w:rPr>
            </w:pPr>
            <w:ins w:id="3782" w:author="Jan Strohmandl" w:date="2018-11-18T13:51:00Z">
              <w:r>
                <w:rPr>
                  <w:b/>
                </w:rPr>
                <w:t xml:space="preserve">hodin </w:t>
              </w:r>
            </w:ins>
          </w:p>
        </w:tc>
      </w:tr>
      <w:tr w:rsidR="00FD0016" w:rsidTr="00F71CA5">
        <w:trPr>
          <w:ins w:id="3783" w:author="Jan Strohmandl" w:date="2018-11-18T13:51:00Z"/>
        </w:trPr>
        <w:tc>
          <w:tcPr>
            <w:tcW w:w="9855" w:type="dxa"/>
            <w:gridSpan w:val="8"/>
            <w:shd w:val="clear" w:color="auto" w:fill="F7CAAC"/>
          </w:tcPr>
          <w:p w:rsidR="00FD0016" w:rsidRDefault="00FD0016" w:rsidP="00F71CA5">
            <w:pPr>
              <w:jc w:val="both"/>
              <w:rPr>
                <w:ins w:id="3784" w:author="Jan Strohmandl" w:date="2018-11-18T13:51:00Z"/>
                <w:b/>
              </w:rPr>
            </w:pPr>
            <w:ins w:id="3785" w:author="Jan Strohmandl" w:date="2018-11-18T13:51:00Z">
              <w:r>
                <w:rPr>
                  <w:b/>
                </w:rPr>
                <w:t>Informace o způsobu kontaktu s vyučujícím</w:t>
              </w:r>
            </w:ins>
          </w:p>
        </w:tc>
      </w:tr>
      <w:tr w:rsidR="00FD0016" w:rsidTr="00F71CA5">
        <w:trPr>
          <w:trHeight w:val="1373"/>
          <w:ins w:id="3786" w:author="Jan Strohmandl" w:date="2018-11-18T13:51:00Z"/>
        </w:trPr>
        <w:tc>
          <w:tcPr>
            <w:tcW w:w="9855" w:type="dxa"/>
            <w:gridSpan w:val="8"/>
          </w:tcPr>
          <w:p w:rsidR="00FD0016" w:rsidRDefault="00FD0016" w:rsidP="00F71CA5">
            <w:pPr>
              <w:jc w:val="both"/>
              <w:rPr>
                <w:ins w:id="3787" w:author="Jan Strohmandl" w:date="2018-11-18T13:51:00Z"/>
              </w:rPr>
            </w:pPr>
            <w:ins w:id="3788" w:author="Jan Strohmandl" w:date="2018-11-18T13:51:00Z">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ins>
          </w:p>
          <w:p w:rsidR="00FD0016" w:rsidRDefault="00FD0016" w:rsidP="00F71CA5">
            <w:pPr>
              <w:jc w:val="both"/>
              <w:rPr>
                <w:ins w:id="3789" w:author="Jan Strohmandl" w:date="2018-11-18T13:51:00Z"/>
              </w:rPr>
            </w:pPr>
            <w:ins w:id="3790" w:author="Jan Strohmandl" w:date="2018-11-18T13:51:00Z">
              <w:r>
                <w:t>Studenti v rámci výuky absolvují 2 zápočtové písemné práce za účelem prověření znalostí.</w:t>
              </w:r>
            </w:ins>
          </w:p>
          <w:p w:rsidR="00FD0016" w:rsidRDefault="00FD0016" w:rsidP="00F71CA5">
            <w:pPr>
              <w:jc w:val="both"/>
              <w:rPr>
                <w:ins w:id="3791" w:author="Jan Strohmandl" w:date="2018-11-18T13:51:00Z"/>
              </w:rPr>
            </w:pPr>
            <w:ins w:id="3792" w:author="Jan Strohmandl" w:date="2018-11-18T13:51:00Z">
              <w:r>
                <w:t xml:space="preserve">Možnosti komunikace s vyučujícím: </w:t>
              </w:r>
              <w:r w:rsidR="00F139B8">
                <w:fldChar w:fldCharType="begin"/>
              </w:r>
              <w:r>
                <w:instrText>HYPERLINK "mailto:pmartinek@utb.cz"</w:instrText>
              </w:r>
              <w:r w:rsidR="00F139B8">
                <w:fldChar w:fldCharType="separate"/>
              </w:r>
              <w:r w:rsidRPr="00EB1132">
                <w:rPr>
                  <w:rStyle w:val="Hypertextovodkaz"/>
                </w:rPr>
                <w:t>pmartinek@utb.cz</w:t>
              </w:r>
              <w:r w:rsidR="00F139B8">
                <w:fldChar w:fldCharType="end"/>
              </w:r>
              <w:r>
                <w:t xml:space="preserve">; </w:t>
              </w:r>
              <w:r w:rsidR="00F139B8">
                <w:fldChar w:fldCharType="begin"/>
              </w:r>
              <w:r>
                <w:instrText>HYPERLINK "mailto:lkozakova@utb.cz"</w:instrText>
              </w:r>
              <w:r w:rsidR="00F139B8">
                <w:fldChar w:fldCharType="separate"/>
              </w:r>
              <w:r w:rsidRPr="00EB1132">
                <w:rPr>
                  <w:rStyle w:val="Hypertextovodkaz"/>
                </w:rPr>
                <w:t>lkozakova@utb.cz</w:t>
              </w:r>
              <w:r w:rsidR="00F139B8">
                <w:fldChar w:fldCharType="end"/>
              </w:r>
              <w:r>
                <w:t xml:space="preserve">; </w:t>
              </w:r>
              <w:r w:rsidR="00F139B8">
                <w:fldChar w:fldCharType="begin"/>
              </w:r>
              <w:r>
                <w:instrText>HYPERLINK "mailto:fajkus@utb.cz"</w:instrText>
              </w:r>
              <w:r w:rsidR="00F139B8">
                <w:fldChar w:fldCharType="separate"/>
              </w:r>
              <w:r w:rsidRPr="00EB1132">
                <w:rPr>
                  <w:rStyle w:val="Hypertextovodkaz"/>
                </w:rPr>
                <w:t>fajkus@utb.cz</w:t>
              </w:r>
              <w:r w:rsidR="00F139B8">
                <w:fldChar w:fldCharType="end"/>
              </w:r>
            </w:ins>
          </w:p>
        </w:tc>
      </w:tr>
    </w:tbl>
    <w:p w:rsidR="00FD0016" w:rsidRDefault="00FD0016" w:rsidP="00FD0016">
      <w:pPr>
        <w:rPr>
          <w:ins w:id="3793" w:author="Jan Strohmandl" w:date="2018-11-18T13:51:00Z"/>
        </w:rPr>
      </w:pPr>
    </w:p>
    <w:p w:rsidR="00FD0016" w:rsidRDefault="00FD0016" w:rsidP="00FD0016">
      <w:pPr>
        <w:rPr>
          <w:ins w:id="3794" w:author="Jan Strohmandl" w:date="2018-11-18T13:51:00Z"/>
        </w:rPr>
      </w:pPr>
    </w:p>
    <w:p w:rsidR="00FD0016" w:rsidRDefault="00FD0016" w:rsidP="00FD0016">
      <w:pPr>
        <w:rPr>
          <w:ins w:id="3795" w:author="Jan Strohmandl" w:date="2018-11-18T13:51:00Z"/>
        </w:rPr>
      </w:pPr>
    </w:p>
    <w:p w:rsidR="000D6DB9" w:rsidRDefault="000D6DB9" w:rsidP="000D6DB9">
      <w:pPr>
        <w:rPr>
          <w:ins w:id="3796" w:author="Jan Strohmandl" w:date="2018-11-18T13:52:00Z"/>
        </w:rPr>
      </w:pPr>
    </w:p>
    <w:p w:rsidR="00FD0016" w:rsidRDefault="00FD0016" w:rsidP="000D6DB9">
      <w:pPr>
        <w:rPr>
          <w:ins w:id="3797" w:author="Jan Strohmandl" w:date="2018-11-18T13:52:00Z"/>
        </w:rPr>
      </w:pPr>
    </w:p>
    <w:p w:rsidR="00FD0016" w:rsidRDefault="00FD0016" w:rsidP="000D6DB9">
      <w:pPr>
        <w:rPr>
          <w:ins w:id="3798" w:author="Jan Strohmandl" w:date="2018-11-18T13:52:00Z"/>
        </w:rPr>
      </w:pPr>
    </w:p>
    <w:p w:rsidR="00FD0016" w:rsidRDefault="00FD0016" w:rsidP="000D6DB9">
      <w:pPr>
        <w:rPr>
          <w:ins w:id="3799" w:author="Jan Strohmandl" w:date="2018-11-18T13:52:00Z"/>
        </w:rPr>
      </w:pPr>
    </w:p>
    <w:p w:rsidR="00FD0016" w:rsidRDefault="00FD0016" w:rsidP="000D6DB9">
      <w:pPr>
        <w:rPr>
          <w:ins w:id="3800" w:author="Jan Strohmandl" w:date="2018-11-18T13:52:00Z"/>
        </w:rPr>
      </w:pPr>
    </w:p>
    <w:p w:rsidR="00FD0016" w:rsidRDefault="00FD0016" w:rsidP="000D6DB9">
      <w:pPr>
        <w:rPr>
          <w:ins w:id="3801" w:author="Jan Strohmandl" w:date="2018-11-18T13:52:00Z"/>
        </w:rPr>
      </w:pPr>
    </w:p>
    <w:p w:rsidR="00FD0016" w:rsidRDefault="00FD0016" w:rsidP="000D6DB9">
      <w:pPr>
        <w:rPr>
          <w:ins w:id="3802" w:author="Jan Strohmandl" w:date="2018-11-18T13:52:00Z"/>
        </w:rPr>
      </w:pPr>
    </w:p>
    <w:p w:rsidR="00FD0016" w:rsidRDefault="00FD0016" w:rsidP="000D6DB9">
      <w:pPr>
        <w:rPr>
          <w:ins w:id="3803" w:author="Jan Strohmandl" w:date="2018-11-18T13:52:00Z"/>
        </w:rPr>
      </w:pPr>
    </w:p>
    <w:p w:rsidR="00FD0016" w:rsidRDefault="00FD0016" w:rsidP="000D6DB9">
      <w:pPr>
        <w:rPr>
          <w:ins w:id="3804" w:author="Jan Strohmandl" w:date="2018-11-18T13:52:00Z"/>
        </w:rPr>
      </w:pPr>
    </w:p>
    <w:p w:rsidR="00FD0016" w:rsidRDefault="00FD0016" w:rsidP="000D6DB9">
      <w:pPr>
        <w:rPr>
          <w:ins w:id="3805" w:author="Jan Strohmandl" w:date="2018-11-18T13:52:00Z"/>
        </w:rPr>
      </w:pPr>
    </w:p>
    <w:p w:rsidR="00FD0016" w:rsidRDefault="00FD0016" w:rsidP="000D6DB9">
      <w:pPr>
        <w:rPr>
          <w:ins w:id="3806" w:author="Jan Strohmandl" w:date="2018-11-18T13:52:00Z"/>
        </w:rPr>
      </w:pPr>
    </w:p>
    <w:p w:rsidR="00FD0016" w:rsidRDefault="00FD0016" w:rsidP="000D6DB9">
      <w:pPr>
        <w:rPr>
          <w:ins w:id="3807" w:author="Jan Strohmandl" w:date="2018-11-18T13:52:00Z"/>
        </w:rPr>
      </w:pPr>
    </w:p>
    <w:p w:rsidR="00FD0016" w:rsidRDefault="00FD0016" w:rsidP="000D6DB9">
      <w:pPr>
        <w:rPr>
          <w:ins w:id="3808" w:author="Jan Strohmandl" w:date="2018-11-18T13:52:00Z"/>
        </w:rPr>
      </w:pPr>
    </w:p>
    <w:p w:rsidR="00FD0016" w:rsidRDefault="00FD0016" w:rsidP="000D6DB9">
      <w:pPr>
        <w:rPr>
          <w:ins w:id="3809" w:author="Jan Strohmandl" w:date="2018-11-18T13:52:00Z"/>
        </w:rPr>
      </w:pPr>
    </w:p>
    <w:p w:rsidR="00FD0016" w:rsidRDefault="00FD0016" w:rsidP="000D6DB9">
      <w:pPr>
        <w:rPr>
          <w:ins w:id="3810" w:author="Jan Strohmandl" w:date="2018-11-18T13:52:00Z"/>
        </w:rPr>
      </w:pPr>
    </w:p>
    <w:p w:rsidR="00FD0016" w:rsidRDefault="00FD0016" w:rsidP="000D6DB9">
      <w:pPr>
        <w:rPr>
          <w:ins w:id="3811" w:author="Jan Strohmandl" w:date="2018-11-18T13:52:00Z"/>
        </w:rPr>
      </w:pPr>
    </w:p>
    <w:p w:rsidR="00FD0016" w:rsidRDefault="00FD0016" w:rsidP="000D6DB9">
      <w:pPr>
        <w:rPr>
          <w:ins w:id="3812" w:author="Jan Strohmandl" w:date="2018-11-18T13:52:00Z"/>
        </w:rPr>
      </w:pPr>
    </w:p>
    <w:p w:rsidR="00FD0016" w:rsidRDefault="00FD0016" w:rsidP="000D6DB9">
      <w:pPr>
        <w:rPr>
          <w:ins w:id="3813" w:author="Jan Strohmandl" w:date="2018-11-18T13:52:00Z"/>
        </w:rPr>
      </w:pPr>
    </w:p>
    <w:p w:rsidR="00FD0016" w:rsidRDefault="00FD0016" w:rsidP="000D6DB9">
      <w:pPr>
        <w:rPr>
          <w:ins w:id="3814" w:author="Jan Strohmandl" w:date="2018-11-18T13:52:00Z"/>
        </w:rPr>
      </w:pPr>
    </w:p>
    <w:p w:rsidR="00FD0016" w:rsidRDefault="00FD0016" w:rsidP="000D6DB9">
      <w:pPr>
        <w:rPr>
          <w:ins w:id="3815" w:author="Jan Strohmandl" w:date="2018-11-18T13:52:00Z"/>
        </w:rPr>
      </w:pPr>
    </w:p>
    <w:p w:rsidR="00FD0016" w:rsidRDefault="00FD0016" w:rsidP="000D6DB9">
      <w:pPr>
        <w:rPr>
          <w:ins w:id="3816" w:author="Jan Strohmandl" w:date="2018-11-18T13:52:00Z"/>
        </w:rPr>
      </w:pPr>
    </w:p>
    <w:p w:rsidR="00FD0016" w:rsidRDefault="00FD0016" w:rsidP="000D6DB9">
      <w:pPr>
        <w:rPr>
          <w:ins w:id="3817" w:author="Jan Strohmandl" w:date="2018-11-18T13:52:00Z"/>
        </w:rPr>
      </w:pPr>
    </w:p>
    <w:p w:rsidR="00FD0016" w:rsidRDefault="00FD0016" w:rsidP="000D6DB9">
      <w:pPr>
        <w:rPr>
          <w:ins w:id="3818" w:author="Jan Strohmandl" w:date="2018-11-18T13:52:00Z"/>
        </w:rPr>
      </w:pPr>
    </w:p>
    <w:p w:rsidR="00FD0016" w:rsidRDefault="00FD0016" w:rsidP="000D6DB9">
      <w:pPr>
        <w:rPr>
          <w:ins w:id="3819" w:author="Jan Strohmandl" w:date="2018-11-18T13:52:00Z"/>
        </w:rPr>
      </w:pPr>
    </w:p>
    <w:p w:rsidR="00FD0016" w:rsidRDefault="00FD0016" w:rsidP="000D6DB9">
      <w:pPr>
        <w:rPr>
          <w:ins w:id="3820" w:author="Jan Strohmandl" w:date="2018-11-18T13:52:00Z"/>
        </w:rPr>
      </w:pPr>
    </w:p>
    <w:p w:rsidR="00FD0016" w:rsidRDefault="00FD0016" w:rsidP="000D6DB9">
      <w:pPr>
        <w:rPr>
          <w:ins w:id="3821" w:author="Jan Strohmandl" w:date="2018-11-18T13:52:00Z"/>
        </w:rPr>
      </w:pPr>
    </w:p>
    <w:p w:rsidR="00FD0016" w:rsidRDefault="00FD0016" w:rsidP="000D6DB9">
      <w:pPr>
        <w:rPr>
          <w:ins w:id="3822" w:author="Jan Strohmandl" w:date="2018-11-18T13:52:00Z"/>
        </w:rPr>
      </w:pPr>
    </w:p>
    <w:p w:rsidR="00FD0016" w:rsidRDefault="00FD0016" w:rsidP="000D6DB9">
      <w:pPr>
        <w:rPr>
          <w:ins w:id="3823" w:author="Jan Strohmandl" w:date="2018-11-18T13:52:00Z"/>
        </w:rPr>
      </w:pPr>
    </w:p>
    <w:p w:rsidR="00FD0016" w:rsidRDefault="00FD0016" w:rsidP="000D6DB9">
      <w:pPr>
        <w:rPr>
          <w:ins w:id="3824" w:author="Jan Strohmandl" w:date="2018-11-18T13:52:00Z"/>
        </w:rPr>
      </w:pPr>
    </w:p>
    <w:p w:rsidR="00FD0016" w:rsidRDefault="00FD0016" w:rsidP="000D6DB9">
      <w:pPr>
        <w:rPr>
          <w:ins w:id="3825" w:author="Jan Strohmandl" w:date="2018-11-18T13:52:00Z"/>
        </w:rPr>
      </w:pPr>
    </w:p>
    <w:p w:rsidR="00FD0016" w:rsidRDefault="00FD0016" w:rsidP="000D6DB9">
      <w:pPr>
        <w:rPr>
          <w:ins w:id="3826" w:author="Jan Strohmandl" w:date="2018-11-18T13:52:00Z"/>
        </w:rPr>
      </w:pPr>
    </w:p>
    <w:p w:rsidR="00FD0016" w:rsidRDefault="00FD0016" w:rsidP="000D6DB9">
      <w:pPr>
        <w:rPr>
          <w:ins w:id="3827" w:author="Jan Strohmandl" w:date="2018-11-18T13:52:00Z"/>
        </w:rPr>
      </w:pPr>
    </w:p>
    <w:p w:rsidR="00FD0016" w:rsidRDefault="00FD0016" w:rsidP="000D6DB9">
      <w:pPr>
        <w:rPr>
          <w:ins w:id="3828" w:author="Jan Strohmandl" w:date="2018-11-18T13:52:00Z"/>
        </w:rPr>
      </w:pPr>
    </w:p>
    <w:p w:rsidR="00FD0016" w:rsidRDefault="00FD0016" w:rsidP="000D6DB9">
      <w:pPr>
        <w:rPr>
          <w:ins w:id="3829" w:author="Jan Strohmandl" w:date="2018-11-18T13:52:00Z"/>
        </w:rPr>
      </w:pPr>
    </w:p>
    <w:p w:rsidR="00FD0016" w:rsidRDefault="00FD0016" w:rsidP="000D6DB9">
      <w:pPr>
        <w:rPr>
          <w:ins w:id="3830" w:author="Jan Strohmandl" w:date="2018-11-18T13:52:00Z"/>
        </w:rPr>
      </w:pPr>
    </w:p>
    <w:p w:rsidR="00FD0016" w:rsidRDefault="00FD0016" w:rsidP="000D6DB9">
      <w:pPr>
        <w:rPr>
          <w:ins w:id="3831" w:author="Jan Strohmandl" w:date="2018-11-18T13:52:00Z"/>
        </w:rPr>
      </w:pPr>
    </w:p>
    <w:p w:rsidR="00FD0016" w:rsidRDefault="00FD0016" w:rsidP="000D6DB9">
      <w:pPr>
        <w:rPr>
          <w:ins w:id="3832" w:author="Jan Strohmandl" w:date="2018-11-18T13:52:00Z"/>
        </w:rPr>
      </w:pPr>
    </w:p>
    <w:p w:rsidR="00FD0016" w:rsidRDefault="00FD0016" w:rsidP="000D6DB9"/>
    <w:p w:rsidR="000D6DB9" w:rsidRDefault="000D6DB9" w:rsidP="000D6DB9"/>
    <w:p w:rsidR="000D6DB9" w:rsidRDefault="000D6DB9" w:rsidP="000D6DB9"/>
    <w:p w:rsidR="000D6DB9" w:rsidRDefault="000D6DB9" w:rsidP="000D6DB9"/>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C62059" w:rsidRDefault="000D6DB9" w:rsidP="00420BD2">
            <w:pPr>
              <w:jc w:val="both"/>
              <w:rPr>
                <w:b/>
              </w:rPr>
            </w:pPr>
            <w:r w:rsidRPr="00C62059">
              <w:rPr>
                <w:b/>
              </w:rPr>
              <w:t>Základy psychologie</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1/ZS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8449C0">
            <w:pPr>
              <w:jc w:val="both"/>
            </w:pPr>
            <w:r w:rsidRPr="0052049E">
              <w:t>28p – 14</w:t>
            </w:r>
            <w:r>
              <w:t xml:space="preserve">s </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42</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3</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klasifikovaný zápočet</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0D6DB9" w:rsidP="008449C0">
            <w:pPr>
              <w:jc w:val="both"/>
            </w:pPr>
            <w:r>
              <w:t xml:space="preserve">přednáška </w:t>
            </w:r>
            <w:r w:rsidR="00CE493B">
              <w:t>seminář</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Zápočet v podobě písemného testu. Pro získání zápočtu je nutno dosáhnout úspěšnosti minimálně 60%.</w:t>
            </w:r>
          </w:p>
          <w:p w:rsidR="000D6DB9" w:rsidRDefault="000D6DB9" w:rsidP="00420BD2">
            <w:pPr>
              <w:jc w:val="both"/>
            </w:pPr>
            <w:r>
              <w:t>Minimálně 80% účast na seminářích.</w:t>
            </w:r>
          </w:p>
        </w:tc>
      </w:tr>
      <w:tr w:rsidR="000D6DB9" w:rsidTr="00D81E97">
        <w:trPr>
          <w:trHeight w:val="228"/>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smartTag w:uri="urn:schemas-microsoft-com:office:smarttags" w:element="PersonName">
              <w:r>
                <w:t xml:space="preserve">Mgr. </w:t>
              </w:r>
              <w:smartTag w:uri="urn:schemas-microsoft-com:office:smarttags" w:element="PersonName">
                <w:smartTagPr>
                  <w:attr w:name="ProductID" w:val="Veronika Kavková"/>
                </w:smartTagPr>
                <w:r>
                  <w:t>Veronika Kavková</w:t>
                </w:r>
              </w:smartTag>
              <w:r>
                <w:t>, Ph.D.</w:t>
              </w:r>
            </w:smartTag>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8449C0">
            <w:pPr>
              <w:jc w:val="both"/>
            </w:pPr>
            <w:r>
              <w:t xml:space="preserve">Garant stanovuje koncepci předmětu, podílí se na přednáškách v rozsahu 100 % </w:t>
            </w:r>
            <w:r>
              <w:br/>
              <w:t xml:space="preserve">a dále stanovuje koncepci </w:t>
            </w:r>
            <w:r w:rsidR="00CE493B">
              <w:t xml:space="preserve">seminářů </w:t>
            </w:r>
            <w:r>
              <w:t>a dohlíží na jejich jednotné vedení.</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0111CE">
            <w:pPr>
              <w:jc w:val="both"/>
            </w:pPr>
            <w:smartTag w:uri="urn:schemas-microsoft-com:office:smarttags" w:element="PersonName">
              <w:r>
                <w:t xml:space="preserve">Mgr. </w:t>
              </w:r>
              <w:smartTag w:uri="urn:schemas-microsoft-com:office:smarttags" w:element="PersonName">
                <w:smartTagPr>
                  <w:attr w:name="ProductID" w:val="Veronika Kavková"/>
                </w:smartTagPr>
                <w:r>
                  <w:t>Veronika Kavková</w:t>
                </w:r>
              </w:smartTag>
              <w:r>
                <w:t>, Ph.D.</w:t>
              </w:r>
            </w:smartTag>
            <w:r>
              <w:t xml:space="preserve"> – přednášky</w:t>
            </w:r>
            <w:ins w:id="3833" w:author="Strohmandl Jan" w:date="2018-11-13T10:22:00Z">
              <w:r w:rsidR="000111CE">
                <w:t>, seminář</w:t>
              </w:r>
            </w:ins>
            <w:r>
              <w:t xml:space="preserve"> (100 %)</w:t>
            </w:r>
          </w:p>
        </w:tc>
      </w:tr>
      <w:tr w:rsidR="000D6DB9" w:rsidTr="00420BD2">
        <w:trPr>
          <w:trHeight w:val="392"/>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4670"/>
        </w:trPr>
        <w:tc>
          <w:tcPr>
            <w:tcW w:w="9855" w:type="dxa"/>
            <w:gridSpan w:val="8"/>
            <w:tcBorders>
              <w:top w:val="nil"/>
              <w:bottom w:val="single" w:sz="12" w:space="0" w:color="auto"/>
            </w:tcBorders>
          </w:tcPr>
          <w:p w:rsidR="000D6DB9" w:rsidRDefault="000D6DB9" w:rsidP="00420BD2">
            <w:pPr>
              <w:jc w:val="both"/>
            </w:pPr>
            <w:r>
              <w:t>Cílem předmětu je zprostředkovat základní orientaci v oboru psychologie jako vědy, která je předpokladem porozumění jejím aplikovaným disciplínám. Výuka se soustřeďuje na osvojení základní psychologické terminologie, uvádí do současného stylu myšlení v psychologii v návaznosti na její historický vývoj a poskytuje bazální poznatky o struktuře a funkci lidské psychiky. Absolvováním předmětu s</w:t>
            </w:r>
            <w:r w:rsidRPr="00F636C2">
              <w:t>tudent získ</w:t>
            </w:r>
            <w:r>
              <w:t xml:space="preserve">á přehled o základních tématech současné psychologie, </w:t>
            </w:r>
            <w:r w:rsidRPr="00F636C2">
              <w:t>jeho jedno</w:t>
            </w:r>
            <w:r>
              <w:t>tlivých disciplínách a současně i poznatky k praktickému využití v osobním či profesním životě.</w:t>
            </w:r>
          </w:p>
          <w:p w:rsidR="000D6DB9" w:rsidRPr="008D247E" w:rsidRDefault="000D6DB9" w:rsidP="00420BD2">
            <w:pPr>
              <w:jc w:val="both"/>
              <w:rPr>
                <w:u w:val="single"/>
              </w:rPr>
            </w:pPr>
            <w:r w:rsidRPr="008D247E">
              <w:rPr>
                <w:u w:val="single"/>
              </w:rPr>
              <w:t>Hlavní témata:</w:t>
            </w:r>
          </w:p>
          <w:p w:rsidR="000D6DB9" w:rsidRDefault="000D6DB9" w:rsidP="00D81E97">
            <w:pPr>
              <w:numPr>
                <w:ilvl w:val="0"/>
                <w:numId w:val="8"/>
              </w:numPr>
              <w:jc w:val="both"/>
            </w:pPr>
            <w:r>
              <w:t>Předmět studia psychologie.</w:t>
            </w:r>
          </w:p>
          <w:p w:rsidR="000D6DB9" w:rsidRDefault="000D6DB9" w:rsidP="00D81E97">
            <w:pPr>
              <w:numPr>
                <w:ilvl w:val="0"/>
                <w:numId w:val="8"/>
              </w:numPr>
              <w:jc w:val="both"/>
            </w:pPr>
            <w:r>
              <w:t>Hlavní psychologické směry a historický vývoj oboru.</w:t>
            </w:r>
          </w:p>
          <w:p w:rsidR="000D6DB9" w:rsidRDefault="000D6DB9" w:rsidP="00D81E97">
            <w:pPr>
              <w:numPr>
                <w:ilvl w:val="0"/>
                <w:numId w:val="8"/>
              </w:numPr>
              <w:jc w:val="both"/>
            </w:pPr>
            <w:r>
              <w:t>Výzkumné metody v psychologii.</w:t>
            </w:r>
          </w:p>
          <w:p w:rsidR="000D6DB9" w:rsidRDefault="000D6DB9" w:rsidP="00D81E97">
            <w:pPr>
              <w:numPr>
                <w:ilvl w:val="0"/>
                <w:numId w:val="8"/>
              </w:numPr>
              <w:jc w:val="both"/>
            </w:pPr>
            <w:r>
              <w:t>Kognitivní procesy I (vnímání, pozornost, myšlení).</w:t>
            </w:r>
          </w:p>
          <w:p w:rsidR="000D6DB9" w:rsidRDefault="000D6DB9" w:rsidP="00D81E97">
            <w:pPr>
              <w:numPr>
                <w:ilvl w:val="0"/>
                <w:numId w:val="8"/>
              </w:numPr>
              <w:jc w:val="both"/>
            </w:pPr>
            <w:r>
              <w:t>Kognitivní procesy II (paměť, kreativita, učení).</w:t>
            </w:r>
          </w:p>
          <w:p w:rsidR="000D6DB9" w:rsidRDefault="000D6DB9" w:rsidP="00D81E97">
            <w:pPr>
              <w:numPr>
                <w:ilvl w:val="0"/>
                <w:numId w:val="8"/>
              </w:numPr>
              <w:jc w:val="both"/>
            </w:pPr>
            <w:r>
              <w:t>Emoce (vývoj, význam, regulace, emoční inteligence).</w:t>
            </w:r>
          </w:p>
          <w:p w:rsidR="000D6DB9" w:rsidRDefault="000D6DB9" w:rsidP="00D81E97">
            <w:pPr>
              <w:numPr>
                <w:ilvl w:val="0"/>
                <w:numId w:val="8"/>
              </w:numPr>
              <w:jc w:val="both"/>
            </w:pPr>
            <w:r>
              <w:t>Osobnost (temperament, charakter a volní vlastnosti, typologie).</w:t>
            </w:r>
          </w:p>
          <w:p w:rsidR="000D6DB9" w:rsidRDefault="000D6DB9" w:rsidP="00D81E97">
            <w:pPr>
              <w:numPr>
                <w:ilvl w:val="0"/>
                <w:numId w:val="8"/>
              </w:numPr>
              <w:jc w:val="both"/>
            </w:pPr>
            <w:r>
              <w:t>Schopnosti, inteligence (vývoj, možnost ovlivnění).</w:t>
            </w:r>
          </w:p>
          <w:p w:rsidR="000D6DB9" w:rsidRDefault="000D6DB9" w:rsidP="00D81E97">
            <w:pPr>
              <w:numPr>
                <w:ilvl w:val="0"/>
                <w:numId w:val="8"/>
              </w:numPr>
              <w:jc w:val="both"/>
            </w:pPr>
            <w:r>
              <w:t>Motivace lidského chování.</w:t>
            </w:r>
          </w:p>
          <w:p w:rsidR="000D6DB9" w:rsidRDefault="000D6DB9" w:rsidP="00D81E97">
            <w:pPr>
              <w:numPr>
                <w:ilvl w:val="0"/>
                <w:numId w:val="8"/>
              </w:numPr>
              <w:jc w:val="both"/>
            </w:pPr>
            <w:r>
              <w:t xml:space="preserve">Člověk a společnost I (sociální role, sociální statut, socializace).  </w:t>
            </w:r>
          </w:p>
          <w:p w:rsidR="000D6DB9" w:rsidRDefault="000D6DB9" w:rsidP="00D81E97">
            <w:pPr>
              <w:numPr>
                <w:ilvl w:val="0"/>
                <w:numId w:val="8"/>
              </w:numPr>
              <w:jc w:val="both"/>
            </w:pPr>
            <w:r>
              <w:t>Člověk a společnost II (psychologie skupin, davu).</w:t>
            </w:r>
          </w:p>
          <w:p w:rsidR="000D6DB9" w:rsidRDefault="000D6DB9" w:rsidP="00D81E97">
            <w:pPr>
              <w:numPr>
                <w:ilvl w:val="0"/>
                <w:numId w:val="8"/>
              </w:numPr>
              <w:jc w:val="both"/>
            </w:pPr>
            <w:r>
              <w:t>Postoje a jejich změna.</w:t>
            </w:r>
          </w:p>
          <w:p w:rsidR="000D6DB9" w:rsidRDefault="000D6DB9" w:rsidP="00D81E97">
            <w:pPr>
              <w:numPr>
                <w:ilvl w:val="0"/>
                <w:numId w:val="8"/>
              </w:numPr>
              <w:jc w:val="both"/>
            </w:pPr>
            <w:r>
              <w:t>Komunikace a asertivita (fungování při zátěžových situacích).</w:t>
            </w:r>
          </w:p>
          <w:p w:rsidR="000D6DB9" w:rsidRDefault="000D6DB9" w:rsidP="00D81E97">
            <w:pPr>
              <w:numPr>
                <w:ilvl w:val="0"/>
                <w:numId w:val="8"/>
              </w:numPr>
              <w:jc w:val="both"/>
            </w:pPr>
            <w:r>
              <w:t>Psychohygiena.</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2669E2" w:rsidRDefault="000D6DB9" w:rsidP="00420BD2">
            <w:pPr>
              <w:jc w:val="both"/>
              <w:rPr>
                <w:b/>
              </w:rPr>
            </w:pPr>
            <w:r w:rsidRPr="002669E2">
              <w:rPr>
                <w:b/>
              </w:rPr>
              <w:t>Povinná</w:t>
            </w:r>
            <w:r>
              <w:rPr>
                <w:b/>
              </w:rPr>
              <w:t xml:space="preserve"> literatura:</w:t>
            </w:r>
          </w:p>
          <w:p w:rsidR="000D6DB9" w:rsidRDefault="000D6DB9" w:rsidP="00420BD2">
            <w:pPr>
              <w:jc w:val="both"/>
            </w:pPr>
            <w:r w:rsidRPr="003546DB">
              <w:t>ŘÍČAN, Pavel</w:t>
            </w:r>
            <w:ins w:id="3834" w:author="Eva Batůšková" w:date="2018-11-19T12:10:00Z">
              <w:r w:rsidR="00051889">
                <w:t xml:space="preserve"> (</w:t>
              </w:r>
            </w:ins>
            <w:del w:id="3835" w:author="Eva Batůšková" w:date="2018-11-19T12:10:00Z">
              <w:r w:rsidRPr="003546DB" w:rsidDel="00051889">
                <w:delText>. </w:delText>
              </w:r>
            </w:del>
            <w:ins w:id="3836" w:author="Jan Strohmandl" w:date="2018-11-17T21:57:00Z">
              <w:r w:rsidR="00DF6714" w:rsidRPr="003546DB">
                <w:t>2013</w:t>
              </w:r>
            </w:ins>
            <w:ins w:id="3837" w:author="Eva Batůšková" w:date="2018-11-19T12:10:00Z">
              <w:r w:rsidR="00051889">
                <w:t>)</w:t>
              </w:r>
            </w:ins>
            <w:ins w:id="3838" w:author="Jan Strohmandl" w:date="2018-11-17T21:57:00Z">
              <w:r w:rsidR="00DF6714" w:rsidRPr="003546DB">
                <w:t xml:space="preserve">. </w:t>
              </w:r>
            </w:ins>
            <w:r w:rsidRPr="003546DB">
              <w:rPr>
                <w:i/>
                <w:iCs/>
              </w:rPr>
              <w:t>Psychologie</w:t>
            </w:r>
            <w:r w:rsidRPr="003546DB">
              <w:t xml:space="preserve">. Vyd. 4. Praha: Portál, </w:t>
            </w:r>
            <w:del w:id="3839" w:author="Jan Strohmandl" w:date="2018-11-17T21:57:00Z">
              <w:r w:rsidRPr="003546DB" w:rsidDel="00DF6714">
                <w:delText xml:space="preserve">2013. </w:delText>
              </w:r>
            </w:del>
            <w:r w:rsidRPr="003546DB">
              <w:t>300 s. ISBN 978-80-262-0532-6.</w:t>
            </w:r>
          </w:p>
          <w:p w:rsidR="000D6DB9" w:rsidRPr="002669E2" w:rsidRDefault="000D6DB9" w:rsidP="00420BD2">
            <w:pPr>
              <w:spacing w:before="60"/>
              <w:jc w:val="both"/>
              <w:rPr>
                <w:b/>
              </w:rPr>
            </w:pPr>
            <w:r w:rsidRPr="000B3862">
              <w:rPr>
                <w:b/>
                <w:bCs/>
              </w:rPr>
              <w:t>Doporučená</w:t>
            </w:r>
            <w:r>
              <w:rPr>
                <w:b/>
              </w:rPr>
              <w:t xml:space="preserve"> literatura:</w:t>
            </w:r>
          </w:p>
          <w:p w:rsidR="000D6DB9" w:rsidRDefault="000D6DB9" w:rsidP="00420BD2">
            <w:pPr>
              <w:jc w:val="both"/>
            </w:pPr>
            <w:r w:rsidRPr="002669E2">
              <w:t>KASSIN, Saul M. </w:t>
            </w:r>
            <w:ins w:id="3840" w:author="Jan Strohmandl" w:date="2018-11-17T21:57:00Z">
              <w:del w:id="3841" w:author="Eva Batůšková" w:date="2018-11-19T12:10:00Z">
                <w:r w:rsidR="00DF6714" w:rsidRPr="002669E2" w:rsidDel="00051889">
                  <w:delText>2</w:delText>
                </w:r>
              </w:del>
            </w:ins>
            <w:ins w:id="3842" w:author="Eva Batůšková" w:date="2018-11-19T12:10:00Z">
              <w:r w:rsidR="00051889">
                <w:t>(2</w:t>
              </w:r>
            </w:ins>
            <w:ins w:id="3843" w:author="Jan Strohmandl" w:date="2018-11-17T21:57:00Z">
              <w:r w:rsidR="00DF6714" w:rsidRPr="002669E2">
                <w:t>012</w:t>
              </w:r>
            </w:ins>
            <w:ins w:id="3844" w:author="Eva Batůšková" w:date="2018-11-19T12:10:00Z">
              <w:r w:rsidR="00051889">
                <w:t>)</w:t>
              </w:r>
            </w:ins>
            <w:ins w:id="3845" w:author="Jan Strohmandl" w:date="2018-11-17T21:57:00Z">
              <w:r w:rsidR="00DF6714" w:rsidRPr="002669E2">
                <w:t xml:space="preserve">. </w:t>
              </w:r>
            </w:ins>
            <w:r w:rsidRPr="002669E2">
              <w:rPr>
                <w:i/>
                <w:iCs/>
              </w:rPr>
              <w:t>Psychologie</w:t>
            </w:r>
            <w:r w:rsidRPr="002669E2">
              <w:t xml:space="preserve">. 2. vyd. Brno: CPress, </w:t>
            </w:r>
            <w:del w:id="3846" w:author="Jan Strohmandl" w:date="2018-11-17T21:57:00Z">
              <w:r w:rsidRPr="002669E2" w:rsidDel="00DF6714">
                <w:delText xml:space="preserve">2012. </w:delText>
              </w:r>
            </w:del>
            <w:r w:rsidRPr="002669E2">
              <w:t>xxiii, 771 s. ISBN 978-80-264-0074-5.</w:t>
            </w:r>
          </w:p>
          <w:p w:rsidR="000D6DB9" w:rsidRDefault="000D6DB9" w:rsidP="00420BD2">
            <w:pPr>
              <w:jc w:val="both"/>
            </w:pPr>
            <w:r w:rsidRPr="003546DB">
              <w:t>MYERS, David G. </w:t>
            </w:r>
            <w:ins w:id="3847" w:author="Eva Batůšková" w:date="2018-11-19T12:10:00Z">
              <w:r w:rsidR="00051889">
                <w:t>(</w:t>
              </w:r>
            </w:ins>
            <w:ins w:id="3848" w:author="Jan Strohmandl" w:date="2018-11-17T21:57:00Z">
              <w:r w:rsidR="00DF6714" w:rsidRPr="003546DB">
                <w:t>2016</w:t>
              </w:r>
            </w:ins>
            <w:ins w:id="3849" w:author="Eva Batůšková" w:date="2018-11-19T12:10:00Z">
              <w:r w:rsidR="00051889">
                <w:t>)</w:t>
              </w:r>
            </w:ins>
            <w:ins w:id="3850" w:author="Jan Strohmandl" w:date="2018-11-17T21:57:00Z">
              <w:r w:rsidR="00DF6714" w:rsidRPr="003546DB">
                <w:t xml:space="preserve">. </w:t>
              </w:r>
            </w:ins>
            <w:r w:rsidRPr="003546DB">
              <w:rPr>
                <w:i/>
                <w:iCs/>
              </w:rPr>
              <w:t>Sociální psychologie</w:t>
            </w:r>
            <w:r w:rsidRPr="003546DB">
              <w:t xml:space="preserve">. 1. vydání. Brno: Edika, </w:t>
            </w:r>
            <w:del w:id="3851" w:author="Jan Strohmandl" w:date="2018-11-17T21:57:00Z">
              <w:r w:rsidRPr="003546DB" w:rsidDel="00DF6714">
                <w:delText xml:space="preserve">2016. </w:delText>
              </w:r>
            </w:del>
            <w:r w:rsidRPr="003546DB">
              <w:t>536 stran. ISBN 978-80-266-0871-4.</w:t>
            </w:r>
          </w:p>
          <w:p w:rsidR="000D6DB9" w:rsidRDefault="000D6DB9">
            <w:pPr>
              <w:jc w:val="both"/>
            </w:pPr>
            <w:r w:rsidRPr="002669E2">
              <w:t>SMÉKAL, Vladimír</w:t>
            </w:r>
            <w:ins w:id="3852" w:author="Eva Batůšková" w:date="2018-11-19T12:10:00Z">
              <w:r w:rsidR="00051889">
                <w:t xml:space="preserve"> (</w:t>
              </w:r>
            </w:ins>
            <w:del w:id="3853" w:author="Eva Batůšková" w:date="2018-11-19T12:10:00Z">
              <w:r w:rsidRPr="002669E2" w:rsidDel="00051889">
                <w:delText>. </w:delText>
              </w:r>
            </w:del>
            <w:ins w:id="3854" w:author="Jan Strohmandl" w:date="2018-11-17T21:57:00Z">
              <w:r w:rsidR="00DF6714" w:rsidRPr="002669E2">
                <w:t>2009</w:t>
              </w:r>
            </w:ins>
            <w:ins w:id="3855" w:author="Eva Batůšková" w:date="2018-11-19T12:10:00Z">
              <w:r w:rsidR="00051889">
                <w:t>)</w:t>
              </w:r>
            </w:ins>
            <w:ins w:id="3856" w:author="Jan Strohmandl" w:date="2018-11-17T21:57:00Z">
              <w:r w:rsidR="00DF6714" w:rsidRPr="002669E2">
                <w:t xml:space="preserve">. </w:t>
              </w:r>
            </w:ins>
            <w:r w:rsidRPr="002669E2">
              <w:rPr>
                <w:i/>
                <w:iCs/>
              </w:rPr>
              <w:t>Pozvání do psychologie osobnosti: č</w:t>
            </w:r>
            <w:r>
              <w:rPr>
                <w:i/>
                <w:iCs/>
              </w:rPr>
              <w:t>lověk v zrcadlení</w:t>
            </w:r>
            <w:r w:rsidRPr="002669E2">
              <w:rPr>
                <w:i/>
                <w:iCs/>
              </w:rPr>
              <w:t xml:space="preserve"> vědomí a jednání</w:t>
            </w:r>
            <w:r w:rsidRPr="002669E2">
              <w:t xml:space="preserve">. 3., opr. vyd. Brno: Barrister &amp; Principal, </w:t>
            </w:r>
            <w:del w:id="3857" w:author="Jan Strohmandl" w:date="2018-11-17T21:57:00Z">
              <w:r w:rsidRPr="002669E2" w:rsidDel="00DF6714">
                <w:delText xml:space="preserve">2009. </w:delText>
              </w:r>
            </w:del>
            <w:r w:rsidRPr="002669E2">
              <w:t>523 s. Studium. ISBN 978-80-87029-62-6.</w:t>
            </w: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12</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345"/>
        </w:trPr>
        <w:tc>
          <w:tcPr>
            <w:tcW w:w="9855" w:type="dxa"/>
            <w:gridSpan w:val="8"/>
          </w:tcPr>
          <w:p w:rsidR="000D6DB9" w:rsidRDefault="000D6DB9" w:rsidP="00420BD2">
            <w:pPr>
              <w:jc w:val="both"/>
              <w:rPr>
                <w:ins w:id="3858" w:author="Strohmandl Jan" w:date="2018-11-13T09:29:00Z"/>
              </w:rPr>
            </w:pPr>
            <w:r>
              <w:lastRenderedPageBreak/>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ins w:id="3859" w:author="Strohmandl Jan" w:date="2018-11-13T09:29: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93" w:history="1">
              <w:r w:rsidRPr="00EB1132">
                <w:rPr>
                  <w:rStyle w:val="Hypertextovodkaz"/>
                </w:rPr>
                <w:t>kavkova@utb.cz</w:t>
              </w:r>
            </w:hyperlink>
          </w:p>
        </w:tc>
      </w:tr>
    </w:tbl>
    <w:p w:rsidR="000D6DB9"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bottom w:val="double" w:sz="4" w:space="0" w:color="auto"/>
            </w:tcBorders>
            <w:shd w:val="clear" w:color="auto" w:fill="BDD6EE"/>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tcBorders>
            <w:shd w:val="clear" w:color="auto" w:fill="F7CAAC"/>
          </w:tcPr>
          <w:p w:rsidR="000D6DB9" w:rsidRDefault="000D6DB9" w:rsidP="00420BD2">
            <w:pPr>
              <w:jc w:val="both"/>
              <w:rPr>
                <w:b/>
              </w:rPr>
            </w:pPr>
            <w:r>
              <w:rPr>
                <w:b/>
              </w:rPr>
              <w:t>Název studijního předmětu</w:t>
            </w:r>
          </w:p>
        </w:tc>
        <w:tc>
          <w:tcPr>
            <w:tcW w:w="6769" w:type="dxa"/>
            <w:gridSpan w:val="7"/>
            <w:tcBorders>
              <w:top w:val="double" w:sz="4" w:space="0" w:color="auto"/>
            </w:tcBorders>
          </w:tcPr>
          <w:p w:rsidR="000D6DB9" w:rsidRPr="00245151" w:rsidRDefault="000D6DB9" w:rsidP="00420BD2">
            <w:pPr>
              <w:jc w:val="both"/>
              <w:rPr>
                <w:b/>
              </w:rPr>
            </w:pPr>
            <w:r>
              <w:rPr>
                <w:b/>
              </w:rPr>
              <w:t>Zásady psaní odborného textu</w:t>
            </w:r>
          </w:p>
        </w:tc>
      </w:tr>
      <w:tr w:rsidR="000D6DB9" w:rsidTr="00420BD2">
        <w:tc>
          <w:tcPr>
            <w:tcW w:w="3086" w:type="dxa"/>
            <w:shd w:val="clear" w:color="auto" w:fill="F7CAAC"/>
          </w:tcPr>
          <w:p w:rsidR="000D6DB9" w:rsidRDefault="000D6DB9" w:rsidP="00420BD2">
            <w:pPr>
              <w:jc w:val="both"/>
              <w:rPr>
                <w:b/>
              </w:rPr>
            </w:pPr>
            <w:r>
              <w:rPr>
                <w:b/>
              </w:rPr>
              <w:t>Typ předmětu</w:t>
            </w:r>
          </w:p>
        </w:tc>
        <w:tc>
          <w:tcPr>
            <w:tcW w:w="3406" w:type="dxa"/>
            <w:gridSpan w:val="4"/>
          </w:tcPr>
          <w:p w:rsidR="000D6DB9" w:rsidRDefault="000D6DB9" w:rsidP="00420BD2">
            <w:pPr>
              <w:jc w:val="both"/>
            </w:pPr>
            <w:r>
              <w:t>povinný</w:t>
            </w:r>
          </w:p>
        </w:tc>
        <w:tc>
          <w:tcPr>
            <w:tcW w:w="2695" w:type="dxa"/>
            <w:gridSpan w:val="2"/>
            <w:shd w:val="clear" w:color="auto" w:fill="F7CAAC"/>
          </w:tcPr>
          <w:p w:rsidR="000D6DB9" w:rsidRDefault="000D6DB9" w:rsidP="00420BD2">
            <w:pPr>
              <w:jc w:val="both"/>
            </w:pPr>
            <w:r>
              <w:rPr>
                <w:b/>
              </w:rPr>
              <w:t>doporučený ročník / semestr</w:t>
            </w:r>
          </w:p>
        </w:tc>
        <w:tc>
          <w:tcPr>
            <w:tcW w:w="668" w:type="dxa"/>
          </w:tcPr>
          <w:p w:rsidR="000D6DB9" w:rsidRDefault="000D6DB9" w:rsidP="00420BD2">
            <w:pPr>
              <w:jc w:val="both"/>
            </w:pPr>
            <w:r>
              <w:t>1/ZS</w:t>
            </w:r>
          </w:p>
        </w:tc>
      </w:tr>
      <w:tr w:rsidR="000D6DB9" w:rsidTr="00420BD2">
        <w:tc>
          <w:tcPr>
            <w:tcW w:w="3086" w:type="dxa"/>
            <w:shd w:val="clear" w:color="auto" w:fill="F7CAAC"/>
          </w:tcPr>
          <w:p w:rsidR="000D6DB9" w:rsidRDefault="000D6DB9" w:rsidP="00420BD2">
            <w:pPr>
              <w:jc w:val="both"/>
              <w:rPr>
                <w:b/>
              </w:rPr>
            </w:pPr>
            <w:r>
              <w:rPr>
                <w:b/>
              </w:rPr>
              <w:t>Rozsah studijního předmětu</w:t>
            </w:r>
          </w:p>
        </w:tc>
        <w:tc>
          <w:tcPr>
            <w:tcW w:w="1701" w:type="dxa"/>
            <w:gridSpan w:val="2"/>
          </w:tcPr>
          <w:p w:rsidR="000D6DB9" w:rsidRDefault="000D6DB9" w:rsidP="00420BD2">
            <w:pPr>
              <w:jc w:val="both"/>
            </w:pPr>
            <w:r>
              <w:t>14s</w:t>
            </w:r>
          </w:p>
        </w:tc>
        <w:tc>
          <w:tcPr>
            <w:tcW w:w="889" w:type="dxa"/>
            <w:shd w:val="clear" w:color="auto" w:fill="F7CAAC"/>
          </w:tcPr>
          <w:p w:rsidR="000D6DB9" w:rsidRDefault="000D6DB9" w:rsidP="00420BD2">
            <w:pPr>
              <w:jc w:val="both"/>
              <w:rPr>
                <w:b/>
              </w:rPr>
            </w:pPr>
            <w:r>
              <w:rPr>
                <w:b/>
              </w:rPr>
              <w:t xml:space="preserve">hod. </w:t>
            </w:r>
          </w:p>
        </w:tc>
        <w:tc>
          <w:tcPr>
            <w:tcW w:w="816" w:type="dxa"/>
          </w:tcPr>
          <w:p w:rsidR="000D6DB9" w:rsidRDefault="000D6DB9" w:rsidP="00420BD2">
            <w:pPr>
              <w:jc w:val="both"/>
            </w:pPr>
            <w:r>
              <w:t>14</w:t>
            </w:r>
          </w:p>
        </w:tc>
        <w:tc>
          <w:tcPr>
            <w:tcW w:w="2156" w:type="dxa"/>
            <w:shd w:val="clear" w:color="auto" w:fill="F7CAAC"/>
          </w:tcPr>
          <w:p w:rsidR="000D6DB9" w:rsidRDefault="000D6DB9" w:rsidP="00420BD2">
            <w:pPr>
              <w:jc w:val="both"/>
              <w:rPr>
                <w:b/>
              </w:rPr>
            </w:pPr>
            <w:r>
              <w:rPr>
                <w:b/>
              </w:rPr>
              <w:t>kreditů</w:t>
            </w:r>
          </w:p>
        </w:tc>
        <w:tc>
          <w:tcPr>
            <w:tcW w:w="1207" w:type="dxa"/>
            <w:gridSpan w:val="2"/>
          </w:tcPr>
          <w:p w:rsidR="000D6DB9" w:rsidRDefault="000D6DB9" w:rsidP="00420BD2">
            <w:pPr>
              <w:jc w:val="both"/>
            </w:pPr>
            <w:r>
              <w:t>2</w:t>
            </w:r>
          </w:p>
        </w:tc>
      </w:tr>
      <w:tr w:rsidR="000D6DB9" w:rsidTr="00420BD2">
        <w:tc>
          <w:tcPr>
            <w:tcW w:w="3086" w:type="dxa"/>
            <w:shd w:val="clear" w:color="auto" w:fill="F7CAAC"/>
          </w:tcPr>
          <w:p w:rsidR="000D6DB9" w:rsidRDefault="000D6DB9" w:rsidP="00420BD2">
            <w:pPr>
              <w:jc w:val="both"/>
              <w:rPr>
                <w:b/>
                <w:sz w:val="22"/>
              </w:rPr>
            </w:pPr>
            <w:r>
              <w:rPr>
                <w:b/>
              </w:rPr>
              <w:t>Prerekvizity, korekvizity, ekvivalence</w:t>
            </w:r>
          </w:p>
        </w:tc>
        <w:tc>
          <w:tcPr>
            <w:tcW w:w="6769" w:type="dxa"/>
            <w:gridSpan w:val="7"/>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Způsob ověření studijních výsledků</w:t>
            </w:r>
          </w:p>
        </w:tc>
        <w:tc>
          <w:tcPr>
            <w:tcW w:w="3406" w:type="dxa"/>
            <w:gridSpan w:val="4"/>
          </w:tcPr>
          <w:p w:rsidR="000D6DB9" w:rsidRDefault="000D6DB9" w:rsidP="00420BD2">
            <w:pPr>
              <w:jc w:val="both"/>
            </w:pPr>
            <w:r>
              <w:t>zápočet</w:t>
            </w:r>
          </w:p>
        </w:tc>
        <w:tc>
          <w:tcPr>
            <w:tcW w:w="2156" w:type="dxa"/>
            <w:shd w:val="clear" w:color="auto" w:fill="F7CAAC"/>
          </w:tcPr>
          <w:p w:rsidR="000D6DB9" w:rsidRDefault="000D6DB9" w:rsidP="00420BD2">
            <w:pPr>
              <w:jc w:val="both"/>
              <w:rPr>
                <w:b/>
              </w:rPr>
            </w:pPr>
            <w:r>
              <w:rPr>
                <w:b/>
              </w:rPr>
              <w:t>Forma výuky</w:t>
            </w:r>
          </w:p>
        </w:tc>
        <w:tc>
          <w:tcPr>
            <w:tcW w:w="1207" w:type="dxa"/>
            <w:gridSpan w:val="2"/>
          </w:tcPr>
          <w:p w:rsidR="000D6DB9" w:rsidRDefault="00CE493B" w:rsidP="00420BD2">
            <w:pPr>
              <w:jc w:val="both"/>
            </w:pPr>
            <w:r>
              <w:t>seminář</w:t>
            </w:r>
          </w:p>
        </w:tc>
      </w:tr>
      <w:tr w:rsidR="000D6DB9" w:rsidTr="00420BD2">
        <w:tc>
          <w:tcPr>
            <w:tcW w:w="3086" w:type="dxa"/>
            <w:shd w:val="clear" w:color="auto" w:fill="F7CAAC"/>
          </w:tcPr>
          <w:p w:rsidR="000D6DB9" w:rsidRDefault="000D6DB9" w:rsidP="00420BD2">
            <w:pPr>
              <w:jc w:val="both"/>
              <w:rPr>
                <w:b/>
              </w:rPr>
            </w:pPr>
            <w:r>
              <w:rPr>
                <w:b/>
              </w:rPr>
              <w:t>Forma způsobu ověření studijních výsledků a další požadavky na studenta</w:t>
            </w:r>
          </w:p>
        </w:tc>
        <w:tc>
          <w:tcPr>
            <w:tcW w:w="6769" w:type="dxa"/>
            <w:gridSpan w:val="7"/>
            <w:tcBorders>
              <w:bottom w:val="nil"/>
            </w:tcBorders>
          </w:tcPr>
          <w:p w:rsidR="000D6DB9" w:rsidRDefault="000D6DB9" w:rsidP="00420BD2">
            <w:pPr>
              <w:jc w:val="both"/>
            </w:pPr>
            <w:r>
              <w:t>Z</w:t>
            </w:r>
            <w:r w:rsidRPr="00415C82">
              <w:t>pracování textového dokumentu podle stanovených kritérií</w:t>
            </w:r>
            <w:r>
              <w:t xml:space="preserve"> a </w:t>
            </w:r>
            <w:r w:rsidRPr="00415C82">
              <w:t>vytvoření elektronické prez</w:t>
            </w:r>
            <w:r>
              <w:t xml:space="preserve">entace podle stanovených kritérií. </w:t>
            </w:r>
          </w:p>
        </w:tc>
      </w:tr>
      <w:tr w:rsidR="000D6DB9" w:rsidTr="00420BD2">
        <w:trPr>
          <w:trHeight w:val="104"/>
        </w:trPr>
        <w:tc>
          <w:tcPr>
            <w:tcW w:w="9855" w:type="dxa"/>
            <w:gridSpan w:val="8"/>
            <w:tcBorders>
              <w:top w:val="nil"/>
            </w:tcBorders>
          </w:tcPr>
          <w:p w:rsidR="000D6DB9" w:rsidRDefault="000D6DB9" w:rsidP="00420BD2">
            <w:pPr>
              <w:jc w:val="both"/>
            </w:pPr>
          </w:p>
        </w:tc>
      </w:tr>
      <w:tr w:rsidR="000D6DB9" w:rsidTr="00420BD2">
        <w:trPr>
          <w:trHeight w:val="197"/>
        </w:trPr>
        <w:tc>
          <w:tcPr>
            <w:tcW w:w="3086" w:type="dxa"/>
            <w:tcBorders>
              <w:top w:val="nil"/>
            </w:tcBorders>
            <w:shd w:val="clear" w:color="auto" w:fill="F7CAAC"/>
          </w:tcPr>
          <w:p w:rsidR="000D6DB9" w:rsidRDefault="000D6DB9" w:rsidP="00420BD2">
            <w:pPr>
              <w:jc w:val="both"/>
              <w:rPr>
                <w:b/>
              </w:rPr>
            </w:pPr>
            <w:r>
              <w:rPr>
                <w:b/>
              </w:rPr>
              <w:t>Garant předmětu</w:t>
            </w:r>
          </w:p>
        </w:tc>
        <w:tc>
          <w:tcPr>
            <w:tcW w:w="6769" w:type="dxa"/>
            <w:gridSpan w:val="7"/>
            <w:tcBorders>
              <w:top w:val="nil"/>
            </w:tcBorders>
          </w:tcPr>
          <w:p w:rsidR="000D6DB9" w:rsidRDefault="000D6DB9" w:rsidP="00420BD2">
            <w:pPr>
              <w:jc w:val="both"/>
            </w:pPr>
            <w:r>
              <w:t xml:space="preserve">doc. Ing. </w:t>
            </w:r>
            <w:smartTag w:uri="urn:schemas-microsoft-com:office:smarttags" w:element="PersonName">
              <w:smartTagPr>
                <w:attr w:name="ProductID" w:val="Zuzana Tučková"/>
              </w:smartTagPr>
              <w:r>
                <w:t>Zuzana Tučková</w:t>
              </w:r>
            </w:smartTag>
            <w:r>
              <w:t>, Ph.D.</w:t>
            </w:r>
          </w:p>
        </w:tc>
      </w:tr>
      <w:tr w:rsidR="000D6DB9" w:rsidTr="00420BD2">
        <w:trPr>
          <w:trHeight w:val="243"/>
        </w:trPr>
        <w:tc>
          <w:tcPr>
            <w:tcW w:w="3086" w:type="dxa"/>
            <w:tcBorders>
              <w:top w:val="nil"/>
            </w:tcBorders>
            <w:shd w:val="clear" w:color="auto" w:fill="F7CAAC"/>
          </w:tcPr>
          <w:p w:rsidR="000D6DB9" w:rsidRDefault="000D6DB9" w:rsidP="00420BD2">
            <w:pPr>
              <w:jc w:val="both"/>
              <w:rPr>
                <w:b/>
              </w:rPr>
            </w:pPr>
            <w:r>
              <w:rPr>
                <w:b/>
              </w:rPr>
              <w:t>Zapojení garanta do výuky předmětu</w:t>
            </w:r>
          </w:p>
        </w:tc>
        <w:tc>
          <w:tcPr>
            <w:tcW w:w="6769" w:type="dxa"/>
            <w:gridSpan w:val="7"/>
            <w:tcBorders>
              <w:top w:val="nil"/>
            </w:tcBorders>
          </w:tcPr>
          <w:p w:rsidR="000D6DB9" w:rsidRDefault="000D6DB9" w:rsidP="008449C0">
            <w:pPr>
              <w:jc w:val="both"/>
            </w:pPr>
            <w:r>
              <w:t xml:space="preserve">Garant stanovuje koncepci předmětu, podílí se na </w:t>
            </w:r>
            <w:r w:rsidR="00CE493B">
              <w:t xml:space="preserve">seminářích </w:t>
            </w:r>
            <w:r>
              <w:t>v rozsahu 100 %.</w:t>
            </w:r>
          </w:p>
        </w:tc>
      </w:tr>
      <w:tr w:rsidR="000D6DB9" w:rsidTr="00420BD2">
        <w:tc>
          <w:tcPr>
            <w:tcW w:w="3086" w:type="dxa"/>
            <w:shd w:val="clear" w:color="auto" w:fill="F7CAAC"/>
          </w:tcPr>
          <w:p w:rsidR="000D6DB9" w:rsidRDefault="000D6DB9" w:rsidP="00420BD2">
            <w:pPr>
              <w:jc w:val="both"/>
              <w:rPr>
                <w:b/>
              </w:rPr>
            </w:pPr>
            <w:r>
              <w:rPr>
                <w:b/>
              </w:rPr>
              <w:t>Vyučující</w:t>
            </w:r>
          </w:p>
        </w:tc>
        <w:tc>
          <w:tcPr>
            <w:tcW w:w="6769" w:type="dxa"/>
            <w:gridSpan w:val="7"/>
            <w:tcBorders>
              <w:bottom w:val="nil"/>
            </w:tcBorders>
          </w:tcPr>
          <w:p w:rsidR="000D6DB9" w:rsidRDefault="000D6DB9" w:rsidP="008449C0">
            <w:pPr>
              <w:jc w:val="both"/>
            </w:pPr>
            <w:r>
              <w:t xml:space="preserve">doc. Ing. </w:t>
            </w:r>
            <w:smartTag w:uri="urn:schemas-microsoft-com:office:smarttags" w:element="PersonName">
              <w:smartTagPr>
                <w:attr w:name="ProductID" w:val="Zuzana Tučková"/>
              </w:smartTagPr>
              <w:r>
                <w:t>Zuzana Tučková</w:t>
              </w:r>
            </w:smartTag>
            <w:r>
              <w:t xml:space="preserve">, Ph.D. – </w:t>
            </w:r>
            <w:r w:rsidR="00CE493B">
              <w:t xml:space="preserve">semináře </w:t>
            </w:r>
            <w:r>
              <w:t>(100 %)</w:t>
            </w:r>
          </w:p>
        </w:tc>
      </w:tr>
      <w:tr w:rsidR="000D6DB9" w:rsidTr="00420BD2">
        <w:trPr>
          <w:trHeight w:val="118"/>
        </w:trPr>
        <w:tc>
          <w:tcPr>
            <w:tcW w:w="9855" w:type="dxa"/>
            <w:gridSpan w:val="8"/>
            <w:tcBorders>
              <w:top w:val="nil"/>
            </w:tcBorders>
          </w:tcPr>
          <w:p w:rsidR="000D6DB9" w:rsidRDefault="000D6DB9" w:rsidP="00420BD2">
            <w:pPr>
              <w:jc w:val="both"/>
            </w:pPr>
          </w:p>
        </w:tc>
      </w:tr>
      <w:tr w:rsidR="000D6DB9" w:rsidTr="00420BD2">
        <w:tc>
          <w:tcPr>
            <w:tcW w:w="3086" w:type="dxa"/>
            <w:shd w:val="clear" w:color="auto" w:fill="F7CAAC"/>
          </w:tcPr>
          <w:p w:rsidR="000D6DB9" w:rsidRDefault="000D6DB9" w:rsidP="00420BD2">
            <w:pPr>
              <w:jc w:val="both"/>
              <w:rPr>
                <w:b/>
              </w:rPr>
            </w:pPr>
            <w:r>
              <w:rPr>
                <w:b/>
              </w:rPr>
              <w:t>Stručná anotace předmětu</w:t>
            </w:r>
          </w:p>
        </w:tc>
        <w:tc>
          <w:tcPr>
            <w:tcW w:w="6769" w:type="dxa"/>
            <w:gridSpan w:val="7"/>
            <w:tcBorders>
              <w:bottom w:val="nil"/>
            </w:tcBorders>
          </w:tcPr>
          <w:p w:rsidR="000D6DB9" w:rsidRDefault="000D6DB9" w:rsidP="00420BD2">
            <w:pPr>
              <w:jc w:val="both"/>
            </w:pPr>
          </w:p>
        </w:tc>
      </w:tr>
      <w:tr w:rsidR="000D6DB9" w:rsidTr="00420BD2">
        <w:trPr>
          <w:trHeight w:val="3938"/>
        </w:trPr>
        <w:tc>
          <w:tcPr>
            <w:tcW w:w="9855" w:type="dxa"/>
            <w:gridSpan w:val="8"/>
            <w:tcBorders>
              <w:top w:val="nil"/>
              <w:bottom w:val="single" w:sz="12" w:space="0" w:color="auto"/>
            </w:tcBorders>
          </w:tcPr>
          <w:p w:rsidR="000D6DB9" w:rsidRDefault="000D6DB9" w:rsidP="00420BD2">
            <w:pPr>
              <w:jc w:val="both"/>
            </w:pPr>
            <w:r w:rsidRPr="000C70DA">
              <w:t>Seminář zaměřený na rozvoj základních dovedností důležitých pro tvorbu odborných textů různých žánrů, zejména esej</w:t>
            </w:r>
            <w:r>
              <w:t>í</w:t>
            </w:r>
            <w:r w:rsidRPr="000C70DA">
              <w:t>, studi</w:t>
            </w:r>
            <w:r>
              <w:t xml:space="preserve">í, seminárních prací a především </w:t>
            </w:r>
            <w:r w:rsidRPr="000C70DA">
              <w:t xml:space="preserve">závěrečné práce. </w:t>
            </w:r>
            <w:r>
              <w:t xml:space="preserve">Cvičení </w:t>
            </w:r>
            <w:r w:rsidRPr="000C70DA">
              <w:t>je koncipován</w:t>
            </w:r>
            <w:r>
              <w:t>o</w:t>
            </w:r>
            <w:r w:rsidRPr="000C70DA">
              <w:t xml:space="preserve"> jako katalog metod a technik pro jednotlivé fáze psaní odborného textu, přičemž se zabývá jak tvůrčí, tak i technickou a organizační stránkou práce. Práce v semináři simuluje v několika lekcích základní etapy tvůrčího procesu počínaje plánováním odborného projektu přes hledání a zpřesňování tématu, vytváření osnovy až po fáze revize, optimalizace a prezentace textu.</w:t>
            </w:r>
          </w:p>
          <w:p w:rsidR="000D6DB9" w:rsidRPr="008D247E" w:rsidRDefault="000D6DB9" w:rsidP="00420BD2">
            <w:pPr>
              <w:jc w:val="both"/>
              <w:rPr>
                <w:sz w:val="16"/>
                <w:szCs w:val="16"/>
                <w:u w:val="single"/>
              </w:rPr>
            </w:pPr>
            <w:r w:rsidRPr="008D247E">
              <w:rPr>
                <w:u w:val="single"/>
              </w:rPr>
              <w:t>Hlavní témata:</w:t>
            </w:r>
          </w:p>
          <w:p w:rsidR="000D6DB9" w:rsidRDefault="000D6DB9" w:rsidP="00D81E97">
            <w:pPr>
              <w:numPr>
                <w:ilvl w:val="0"/>
                <w:numId w:val="3"/>
              </w:numPr>
              <w:jc w:val="both"/>
            </w:pPr>
            <w:r>
              <w:t>Typologie textů.</w:t>
            </w:r>
          </w:p>
          <w:p w:rsidR="000D6DB9" w:rsidRDefault="000D6DB9" w:rsidP="00D81E97">
            <w:pPr>
              <w:numPr>
                <w:ilvl w:val="0"/>
                <w:numId w:val="3"/>
              </w:numPr>
              <w:jc w:val="both"/>
            </w:pPr>
            <w:r>
              <w:t>Charakter textů.</w:t>
            </w:r>
          </w:p>
          <w:p w:rsidR="000D6DB9" w:rsidRDefault="000D6DB9" w:rsidP="00D81E97">
            <w:pPr>
              <w:numPr>
                <w:ilvl w:val="0"/>
                <w:numId w:val="3"/>
              </w:numPr>
              <w:jc w:val="both"/>
            </w:pPr>
            <w:r>
              <w:t>Obecné zásady při tvorbě textů.</w:t>
            </w:r>
          </w:p>
          <w:p w:rsidR="000D6DB9" w:rsidRDefault="000D6DB9" w:rsidP="00D81E97">
            <w:pPr>
              <w:numPr>
                <w:ilvl w:val="0"/>
                <w:numId w:val="3"/>
              </w:numPr>
              <w:jc w:val="both"/>
            </w:pPr>
            <w:r>
              <w:t>Fáze tvorby textu (východiska, studium odborné literatury, osnova, samotný text a jeho struktura).</w:t>
            </w:r>
          </w:p>
          <w:p w:rsidR="000D6DB9" w:rsidRDefault="000D6DB9" w:rsidP="00D81E97">
            <w:pPr>
              <w:numPr>
                <w:ilvl w:val="0"/>
                <w:numId w:val="3"/>
              </w:numPr>
              <w:jc w:val="both"/>
            </w:pPr>
            <w:r>
              <w:t>Formální náležitosti textů.</w:t>
            </w:r>
          </w:p>
          <w:p w:rsidR="000D6DB9" w:rsidRDefault="000D6DB9" w:rsidP="00D81E97">
            <w:pPr>
              <w:numPr>
                <w:ilvl w:val="0"/>
                <w:numId w:val="3"/>
              </w:numPr>
              <w:jc w:val="both"/>
            </w:pPr>
            <w:r>
              <w:t>M</w:t>
            </w:r>
            <w:r w:rsidRPr="000C70DA">
              <w:t>etody oponentury a kritického hodnocení</w:t>
            </w:r>
            <w:r>
              <w:t xml:space="preserve"> textů.</w:t>
            </w:r>
          </w:p>
          <w:p w:rsidR="000D6DB9" w:rsidRPr="000C70DA" w:rsidRDefault="000D6DB9" w:rsidP="00D81E97">
            <w:pPr>
              <w:numPr>
                <w:ilvl w:val="0"/>
                <w:numId w:val="3"/>
              </w:numPr>
              <w:jc w:val="both"/>
            </w:pPr>
            <w:r>
              <w:t>S</w:t>
            </w:r>
            <w:r w:rsidRPr="000C70DA">
              <w:t>běr a zpracování materiálu (práce se sekundární literaturou)</w:t>
            </w:r>
            <w:r>
              <w:t>.</w:t>
            </w:r>
          </w:p>
          <w:p w:rsidR="000D6DB9" w:rsidRDefault="000D6DB9" w:rsidP="00D81E97">
            <w:pPr>
              <w:numPr>
                <w:ilvl w:val="0"/>
                <w:numId w:val="3"/>
              </w:numPr>
              <w:jc w:val="both"/>
            </w:pPr>
            <w:r>
              <w:t>Zásady citace v odborném textu.</w:t>
            </w:r>
          </w:p>
          <w:p w:rsidR="000D6DB9" w:rsidRPr="000C70DA" w:rsidRDefault="000D6DB9" w:rsidP="00D81E97">
            <w:pPr>
              <w:numPr>
                <w:ilvl w:val="0"/>
                <w:numId w:val="3"/>
              </w:numPr>
              <w:jc w:val="both"/>
            </w:pPr>
            <w:r>
              <w:t>Vymezení pojmu e-learning a jeho význam při studiu.</w:t>
            </w:r>
          </w:p>
          <w:p w:rsidR="000D6DB9" w:rsidRPr="00245151" w:rsidRDefault="000D6DB9" w:rsidP="00420BD2">
            <w:pPr>
              <w:jc w:val="both"/>
              <w:rPr>
                <w:sz w:val="16"/>
                <w:szCs w:val="16"/>
              </w:rPr>
            </w:pPr>
          </w:p>
          <w:p w:rsidR="000D6DB9" w:rsidRDefault="000D6DB9" w:rsidP="00420BD2">
            <w:r>
              <w:t>Získané kompetence:</w:t>
            </w:r>
          </w:p>
          <w:p w:rsidR="000D6DB9" w:rsidRDefault="000D6DB9" w:rsidP="00D81E97">
            <w:pPr>
              <w:numPr>
                <w:ilvl w:val="0"/>
                <w:numId w:val="4"/>
              </w:numPr>
            </w:pPr>
            <w:r w:rsidRPr="000C70DA">
              <w:t>použív</w:t>
            </w:r>
            <w:r>
              <w:t>ání</w:t>
            </w:r>
            <w:r w:rsidRPr="000C70DA">
              <w:t xml:space="preserve"> správné metody a techniky postupných fází tvorby odborného textu;</w:t>
            </w:r>
          </w:p>
          <w:p w:rsidR="000D6DB9" w:rsidRDefault="000D6DB9" w:rsidP="00D81E97">
            <w:pPr>
              <w:numPr>
                <w:ilvl w:val="0"/>
                <w:numId w:val="4"/>
              </w:numPr>
            </w:pPr>
            <w:r>
              <w:t>schopnost</w:t>
            </w:r>
            <w:r w:rsidRPr="000C70DA">
              <w:t xml:space="preserve"> vytvořit definice termínů svého oboru;</w:t>
            </w:r>
          </w:p>
          <w:p w:rsidR="000D6DB9" w:rsidRDefault="000D6DB9" w:rsidP="00D81E97">
            <w:pPr>
              <w:numPr>
                <w:ilvl w:val="0"/>
                <w:numId w:val="4"/>
              </w:numPr>
            </w:pPr>
            <w:r>
              <w:t>schopnost</w:t>
            </w:r>
            <w:r w:rsidRPr="000C70DA">
              <w:t xml:space="preserve"> poznat charakteristiky rozličných odborných žánrů;</w:t>
            </w:r>
          </w:p>
          <w:p w:rsidR="000D6DB9" w:rsidRDefault="000D6DB9" w:rsidP="00D81E97">
            <w:pPr>
              <w:numPr>
                <w:ilvl w:val="0"/>
                <w:numId w:val="4"/>
              </w:numPr>
            </w:pPr>
            <w:r>
              <w:t xml:space="preserve">schopnost </w:t>
            </w:r>
            <w:r w:rsidRPr="000C70DA">
              <w:t>rozlišit funkce rozličných odborných žánrů;</w:t>
            </w:r>
          </w:p>
          <w:p w:rsidR="000D6DB9" w:rsidRDefault="000D6DB9" w:rsidP="00D81E97">
            <w:pPr>
              <w:numPr>
                <w:ilvl w:val="0"/>
                <w:numId w:val="4"/>
              </w:numPr>
            </w:pPr>
            <w:r>
              <w:t>schopnost</w:t>
            </w:r>
            <w:r w:rsidRPr="000C70DA">
              <w:t xml:space="preserve"> tvořit komunikativní odborný text.</w:t>
            </w:r>
          </w:p>
        </w:tc>
      </w:tr>
      <w:tr w:rsidR="000D6DB9" w:rsidTr="00420BD2">
        <w:trPr>
          <w:trHeight w:val="265"/>
        </w:trPr>
        <w:tc>
          <w:tcPr>
            <w:tcW w:w="3653" w:type="dxa"/>
            <w:gridSpan w:val="2"/>
            <w:tcBorders>
              <w:top w:val="nil"/>
            </w:tcBorders>
            <w:shd w:val="clear" w:color="auto" w:fill="F7CAAC"/>
          </w:tcPr>
          <w:p w:rsidR="000D6DB9" w:rsidRDefault="000D6DB9" w:rsidP="00420BD2">
            <w:pPr>
              <w:jc w:val="both"/>
            </w:pPr>
            <w:r>
              <w:rPr>
                <w:b/>
              </w:rPr>
              <w:t>Studijní literatura a studijní pomůcky</w:t>
            </w:r>
          </w:p>
        </w:tc>
        <w:tc>
          <w:tcPr>
            <w:tcW w:w="6202" w:type="dxa"/>
            <w:gridSpan w:val="6"/>
            <w:tcBorders>
              <w:top w:val="nil"/>
              <w:bottom w:val="nil"/>
            </w:tcBorders>
          </w:tcPr>
          <w:p w:rsidR="000D6DB9" w:rsidRDefault="000D6DB9" w:rsidP="00420BD2">
            <w:pPr>
              <w:jc w:val="both"/>
            </w:pPr>
          </w:p>
        </w:tc>
      </w:tr>
      <w:tr w:rsidR="000D6DB9" w:rsidTr="00420BD2">
        <w:trPr>
          <w:trHeight w:val="1497"/>
        </w:trPr>
        <w:tc>
          <w:tcPr>
            <w:tcW w:w="9855" w:type="dxa"/>
            <w:gridSpan w:val="8"/>
            <w:tcBorders>
              <w:top w:val="nil"/>
            </w:tcBorders>
          </w:tcPr>
          <w:p w:rsidR="000D6DB9" w:rsidRPr="00AB4F59" w:rsidRDefault="000D6DB9" w:rsidP="00420BD2">
            <w:pPr>
              <w:jc w:val="both"/>
              <w:rPr>
                <w:b/>
              </w:rPr>
            </w:pPr>
            <w:r w:rsidRPr="00AB4F59">
              <w:rPr>
                <w:b/>
              </w:rPr>
              <w:t xml:space="preserve">Povinná literatura: </w:t>
            </w:r>
          </w:p>
          <w:p w:rsidR="000D6DB9" w:rsidRDefault="000D6DB9" w:rsidP="00420BD2">
            <w:pPr>
              <w:jc w:val="both"/>
            </w:pPr>
            <w:r w:rsidRPr="00B255FC">
              <w:t>KŘÍSTEK, Michal</w:t>
            </w:r>
            <w:ins w:id="3860" w:author="Eva Batůšková" w:date="2018-11-19T12:10:00Z">
              <w:r w:rsidR="00051889">
                <w:t xml:space="preserve"> (</w:t>
              </w:r>
            </w:ins>
            <w:del w:id="3861" w:author="Eva Batůšková" w:date="2018-11-19T12:10:00Z">
              <w:r w:rsidRPr="008D247E" w:rsidDel="00051889">
                <w:delText>.</w:delText>
              </w:r>
              <w:r w:rsidRPr="00415C82" w:rsidDel="00051889">
                <w:delText xml:space="preserve"> </w:delText>
              </w:r>
            </w:del>
            <w:ins w:id="3862" w:author="Jan Strohmandl" w:date="2018-11-17T21:57:00Z">
              <w:r w:rsidR="00DF6714" w:rsidRPr="00415C82">
                <w:t>2005</w:t>
              </w:r>
            </w:ins>
            <w:ins w:id="3863" w:author="Eva Batůšková" w:date="2018-11-19T12:10:00Z">
              <w:r w:rsidR="00051889">
                <w:t>)</w:t>
              </w:r>
            </w:ins>
            <w:ins w:id="3864" w:author="Jan Strohmandl" w:date="2018-11-17T21:57:00Z">
              <w:r w:rsidR="00DF6714" w:rsidRPr="00415C82">
                <w:t xml:space="preserve">. </w:t>
              </w:r>
            </w:ins>
            <w:r w:rsidRPr="00415C82">
              <w:t xml:space="preserve">Stylistika a stylizace odborného textu v rámci vysokoškolského studia. Fišer, Z. (red.). In </w:t>
            </w:r>
            <w:r w:rsidRPr="00415C82">
              <w:rPr>
                <w:i/>
                <w:iCs/>
              </w:rPr>
              <w:t>Tvůrčí psaní klíčová kompetence na vysoké škole</w:t>
            </w:r>
            <w:r w:rsidRPr="00415C82">
              <w:t xml:space="preserve">. Brno: Doplněk, </w:t>
            </w:r>
            <w:del w:id="3865" w:author="Jan Strohmandl" w:date="2018-11-17T21:57:00Z">
              <w:r w:rsidRPr="00415C82" w:rsidDel="00DF6714">
                <w:delText xml:space="preserve">2005. </w:delText>
              </w:r>
            </w:del>
            <w:r w:rsidRPr="00415C82">
              <w:t xml:space="preserve">s. 144-147, 4 s. ISBN 80-7239-182-8. </w:t>
            </w:r>
          </w:p>
          <w:p w:rsidR="000D6DB9" w:rsidRDefault="000D6DB9" w:rsidP="00420BD2">
            <w:pPr>
              <w:jc w:val="both"/>
            </w:pPr>
            <w:r w:rsidRPr="00B255FC">
              <w:t>FIŠER, Zbyněk</w:t>
            </w:r>
            <w:ins w:id="3866" w:author="Eva Batůšková" w:date="2018-11-19T12:10:00Z">
              <w:r w:rsidR="00051889">
                <w:t xml:space="preserve"> (</w:t>
              </w:r>
            </w:ins>
            <w:del w:id="3867" w:author="Eva Batůšková" w:date="2018-11-19T12:10:00Z">
              <w:r w:rsidRPr="008D247E" w:rsidDel="00051889">
                <w:delText>.</w:delText>
              </w:r>
              <w:r w:rsidRPr="00415C82" w:rsidDel="00051889">
                <w:delText xml:space="preserve"> </w:delText>
              </w:r>
            </w:del>
            <w:ins w:id="3868" w:author="Jan Strohmandl" w:date="2018-11-17T21:58:00Z">
              <w:r w:rsidR="00DF6714" w:rsidRPr="00415C82">
                <w:t>2002</w:t>
              </w:r>
              <w:del w:id="3869" w:author="Eva Batůšková" w:date="2018-11-19T12:10:00Z">
                <w:r w:rsidR="00DF6714" w:rsidRPr="00415C82" w:rsidDel="00051889">
                  <w:delText>.</w:delText>
                </w:r>
              </w:del>
            </w:ins>
            <w:ins w:id="3870" w:author="Eva Batůšková" w:date="2018-11-19T12:10:00Z">
              <w:r w:rsidR="00051889">
                <w:t>).</w:t>
              </w:r>
            </w:ins>
            <w:ins w:id="3871" w:author="Jan Strohmandl" w:date="2018-11-17T21:58:00Z">
              <w:r w:rsidR="00DF6714" w:rsidRPr="00415C82">
                <w:t xml:space="preserve"> </w:t>
              </w:r>
            </w:ins>
            <w:r w:rsidRPr="00415C82">
              <w:rPr>
                <w:i/>
                <w:iCs/>
              </w:rPr>
              <w:t>Tvůrčí psaní: malá učebnice technik tvůrčího psaní.</w:t>
            </w:r>
            <w:r w:rsidRPr="00415C82">
              <w:t xml:space="preserve"> 1. vyd. Brno: Paido. Edice pedagogické literatury., </w:t>
            </w:r>
            <w:del w:id="3872" w:author="Jan Strohmandl" w:date="2018-11-17T21:58:00Z">
              <w:r w:rsidRPr="00415C82" w:rsidDel="00DF6714">
                <w:delText xml:space="preserve">2002. </w:delText>
              </w:r>
            </w:del>
            <w:r w:rsidRPr="00415C82">
              <w:t xml:space="preserve">164 s. ISBN 80-85931-99-0. </w:t>
            </w:r>
          </w:p>
          <w:p w:rsidR="000D6DB9" w:rsidRDefault="000D6DB9" w:rsidP="00420BD2">
            <w:pPr>
              <w:jc w:val="both"/>
            </w:pPr>
            <w:r w:rsidRPr="00415C82">
              <w:t xml:space="preserve">KAHN, Norma B. </w:t>
            </w:r>
            <w:ins w:id="3873" w:author="Eva Batůšková" w:date="2018-11-19T12:11:00Z">
              <w:r w:rsidR="00051889">
                <w:t>(</w:t>
              </w:r>
            </w:ins>
            <w:ins w:id="3874" w:author="Jan Strohmandl" w:date="2018-11-17T21:58:00Z">
              <w:r w:rsidR="00DF6714" w:rsidRPr="00415C82">
                <w:t>2001</w:t>
              </w:r>
            </w:ins>
            <w:ins w:id="3875" w:author="Eva Batůšková" w:date="2018-11-19T12:11:00Z">
              <w:r w:rsidR="00051889">
                <w:t>)</w:t>
              </w:r>
            </w:ins>
            <w:ins w:id="3876" w:author="Jan Strohmandl" w:date="2018-11-17T21:58:00Z">
              <w:r w:rsidR="00DF6714" w:rsidRPr="00415C82">
                <w:t xml:space="preserve">. </w:t>
              </w:r>
            </w:ins>
            <w:r w:rsidRPr="00415C82">
              <w:rPr>
                <w:i/>
                <w:iCs/>
              </w:rPr>
              <w:t>Jak efektivně studovat a pracovat s informacemi</w:t>
            </w:r>
            <w:r w:rsidRPr="00415C82">
              <w:t xml:space="preserve">. Translated by Hana Kašparovská. 1. vyd. Praha: Portál, </w:t>
            </w:r>
            <w:del w:id="3877" w:author="Jan Strohmandl" w:date="2018-11-17T21:58:00Z">
              <w:r w:rsidRPr="00415C82" w:rsidDel="00DF6714">
                <w:delText xml:space="preserve">2001. </w:delText>
              </w:r>
            </w:del>
            <w:r w:rsidRPr="00415C82">
              <w:t xml:space="preserve">149 s. ISBN 80-7178-443-5. </w:t>
            </w:r>
          </w:p>
          <w:p w:rsidR="000D6DB9" w:rsidRDefault="000D6DB9" w:rsidP="00420BD2">
            <w:pPr>
              <w:jc w:val="both"/>
            </w:pPr>
            <w:r w:rsidRPr="00415C82">
              <w:t>ČMEJRKOVÁ, Světla, František DANEŠ a Jindra SVĚTLÁ</w:t>
            </w:r>
            <w:ins w:id="3878" w:author="Eva Batůšková" w:date="2018-11-19T12:11:00Z">
              <w:r w:rsidR="00051889">
                <w:t xml:space="preserve"> (</w:t>
              </w:r>
            </w:ins>
            <w:del w:id="3879" w:author="Eva Batůšková" w:date="2018-11-19T12:11:00Z">
              <w:r w:rsidRPr="00415C82" w:rsidDel="00051889">
                <w:delText xml:space="preserve">. </w:delText>
              </w:r>
            </w:del>
            <w:ins w:id="3880" w:author="Jan Strohmandl" w:date="2018-11-17T21:58:00Z">
              <w:r w:rsidR="00DF6714" w:rsidRPr="00415C82">
                <w:t>1999</w:t>
              </w:r>
            </w:ins>
            <w:ins w:id="3881" w:author="Eva Batůšková" w:date="2018-11-19T12:11:00Z">
              <w:r w:rsidR="00051889">
                <w:t>)</w:t>
              </w:r>
            </w:ins>
            <w:ins w:id="3882" w:author="Jan Strohmandl" w:date="2018-11-17T21:58:00Z">
              <w:r w:rsidR="00DF6714" w:rsidRPr="00415C82">
                <w:t xml:space="preserve">. </w:t>
              </w:r>
            </w:ins>
            <w:r w:rsidRPr="00415C82">
              <w:rPr>
                <w:i/>
                <w:iCs/>
              </w:rPr>
              <w:t>Jak napsat odborný text</w:t>
            </w:r>
            <w:r w:rsidRPr="00415C82">
              <w:t xml:space="preserve">. Vydání první. Praha: Leda, </w:t>
            </w:r>
            <w:del w:id="3883" w:author="Jan Strohmandl" w:date="2018-11-17T21:58:00Z">
              <w:r w:rsidRPr="00415C82" w:rsidDel="00DF6714">
                <w:delText xml:space="preserve">1999. </w:delText>
              </w:r>
            </w:del>
            <w:r w:rsidRPr="00415C82">
              <w:t xml:space="preserve">255 stran. ISBN 8085927691. </w:t>
            </w:r>
          </w:p>
          <w:p w:rsidR="000D6DB9" w:rsidRDefault="000D6DB9" w:rsidP="00420BD2">
            <w:pPr>
              <w:jc w:val="both"/>
            </w:pPr>
            <w:r w:rsidRPr="00415C82">
              <w:t>ŠESTÁK, Zdeněk</w:t>
            </w:r>
            <w:del w:id="3884" w:author="Eva Batůšková" w:date="2018-11-19T12:11:00Z">
              <w:r w:rsidRPr="00415C82" w:rsidDel="00051889">
                <w:delText>.</w:delText>
              </w:r>
            </w:del>
            <w:r w:rsidRPr="00415C82">
              <w:t xml:space="preserve"> </w:t>
            </w:r>
            <w:ins w:id="3885" w:author="Eva Batůšková" w:date="2018-11-19T12:11:00Z">
              <w:r w:rsidR="00051889">
                <w:t>(</w:t>
              </w:r>
            </w:ins>
            <w:ins w:id="3886" w:author="Jan Strohmandl" w:date="2018-11-17T21:58:00Z">
              <w:r w:rsidR="00DF6714" w:rsidRPr="00415C82">
                <w:t>1999</w:t>
              </w:r>
            </w:ins>
            <w:ins w:id="3887" w:author="Eva Batůšková" w:date="2018-11-19T12:11:00Z">
              <w:r w:rsidR="00051889">
                <w:t>)</w:t>
              </w:r>
            </w:ins>
            <w:ins w:id="3888" w:author="Jan Strohmandl" w:date="2018-11-17T21:58:00Z">
              <w:r w:rsidR="00DF6714" w:rsidRPr="00415C82">
                <w:t xml:space="preserve">. </w:t>
              </w:r>
            </w:ins>
            <w:r w:rsidRPr="00415C82">
              <w:rPr>
                <w:i/>
                <w:iCs/>
              </w:rPr>
              <w:t>Jak psát a přednášet o vědě</w:t>
            </w:r>
            <w:r w:rsidRPr="00415C82">
              <w:t xml:space="preserve">. Illustrated by Hana Kymrová. Vyd. 1. Praha: Academia, </w:t>
            </w:r>
            <w:del w:id="3889" w:author="Jan Strohmandl" w:date="2018-11-17T21:58:00Z">
              <w:r w:rsidRPr="00415C82" w:rsidDel="00DF6714">
                <w:delText xml:space="preserve">1999. </w:delText>
              </w:r>
            </w:del>
            <w:r w:rsidRPr="00415C82">
              <w:lastRenderedPageBreak/>
              <w:t>204 s. ISBN 8020007555</w:t>
            </w:r>
            <w:r>
              <w:t>.</w:t>
            </w:r>
          </w:p>
          <w:p w:rsidR="000D6DB9" w:rsidRDefault="000D6DB9" w:rsidP="00420BD2">
            <w:pPr>
              <w:jc w:val="both"/>
            </w:pPr>
          </w:p>
          <w:p w:rsidR="000D6DB9" w:rsidRDefault="000D6DB9" w:rsidP="00420BD2">
            <w:pPr>
              <w:jc w:val="both"/>
            </w:pPr>
          </w:p>
          <w:p w:rsidR="000D6DB9" w:rsidRDefault="000D6DB9" w:rsidP="00420BD2">
            <w:pPr>
              <w:jc w:val="both"/>
            </w:pPr>
          </w:p>
          <w:p w:rsidR="000D6DB9" w:rsidDel="00F0246C" w:rsidRDefault="000D6DB9" w:rsidP="00420BD2">
            <w:pPr>
              <w:jc w:val="both"/>
              <w:rPr>
                <w:del w:id="3890" w:author="Strohmandl Jan" w:date="2018-11-13T09:30:00Z"/>
              </w:rPr>
            </w:pPr>
          </w:p>
          <w:p w:rsidR="000D6DB9" w:rsidRDefault="000D6DB9" w:rsidP="00420BD2">
            <w:pPr>
              <w:jc w:val="both"/>
            </w:pPr>
          </w:p>
          <w:p w:rsidR="000D6DB9" w:rsidRDefault="000D6DB9" w:rsidP="00420BD2">
            <w:pPr>
              <w:jc w:val="both"/>
              <w:rPr>
                <w:ins w:id="3891" w:author="Jan Strohmandl" w:date="2018-11-18T13:52:00Z"/>
              </w:rPr>
            </w:pPr>
          </w:p>
          <w:p w:rsidR="00FD0016" w:rsidRDefault="00FD0016"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tcBorders>
            <w:shd w:val="clear" w:color="auto" w:fill="F7CAAC"/>
          </w:tcPr>
          <w:p w:rsidR="000D6DB9" w:rsidRDefault="000D6DB9" w:rsidP="00420BD2">
            <w:pPr>
              <w:jc w:val="both"/>
            </w:pPr>
            <w:r>
              <w:rPr>
                <w:b/>
              </w:rPr>
              <w:t>Rozsah konzultací (soustředění)</w:t>
            </w:r>
          </w:p>
        </w:tc>
        <w:tc>
          <w:tcPr>
            <w:tcW w:w="889" w:type="dxa"/>
            <w:tcBorders>
              <w:top w:val="single" w:sz="2" w:space="0" w:color="auto"/>
            </w:tcBorders>
          </w:tcPr>
          <w:p w:rsidR="000D6DB9" w:rsidRDefault="000D6DB9" w:rsidP="00420BD2">
            <w:pPr>
              <w:jc w:val="center"/>
            </w:pPr>
            <w:r>
              <w:t>8</w:t>
            </w:r>
          </w:p>
        </w:tc>
        <w:tc>
          <w:tcPr>
            <w:tcW w:w="4179" w:type="dxa"/>
            <w:gridSpan w:val="4"/>
            <w:tcBorders>
              <w:top w:val="single" w:sz="2" w:space="0" w:color="auto"/>
            </w:tcBorders>
            <w:shd w:val="clear" w:color="auto" w:fill="F7CAAC"/>
          </w:tcPr>
          <w:p w:rsidR="000D6DB9" w:rsidRDefault="000D6DB9" w:rsidP="00420BD2">
            <w:pPr>
              <w:jc w:val="both"/>
              <w:rPr>
                <w:b/>
              </w:rPr>
            </w:pPr>
            <w:r>
              <w:rPr>
                <w:b/>
              </w:rPr>
              <w:t xml:space="preserve">hodin </w:t>
            </w:r>
          </w:p>
        </w:tc>
      </w:tr>
      <w:tr w:rsidR="000D6DB9" w:rsidTr="00420BD2">
        <w:tc>
          <w:tcPr>
            <w:tcW w:w="9855" w:type="dxa"/>
            <w:gridSpan w:val="8"/>
            <w:shd w:val="clear" w:color="auto" w:fill="F7CAAC"/>
          </w:tcPr>
          <w:p w:rsidR="000D6DB9" w:rsidRDefault="000D6DB9" w:rsidP="00420BD2">
            <w:pPr>
              <w:jc w:val="both"/>
              <w:rPr>
                <w:b/>
              </w:rPr>
            </w:pPr>
            <w:r>
              <w:rPr>
                <w:b/>
              </w:rPr>
              <w:t>Informace o způsobu kontaktu s vyučujícím</w:t>
            </w:r>
          </w:p>
        </w:tc>
      </w:tr>
      <w:tr w:rsidR="000D6DB9" w:rsidTr="00420BD2">
        <w:trPr>
          <w:trHeight w:val="239"/>
        </w:trPr>
        <w:tc>
          <w:tcPr>
            <w:tcW w:w="9855" w:type="dxa"/>
            <w:gridSpan w:val="8"/>
          </w:tcPr>
          <w:p w:rsidR="000D6DB9" w:rsidRDefault="000D6DB9" w:rsidP="00420BD2">
            <w:pPr>
              <w:jc w:val="both"/>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0D6DB9" w:rsidRDefault="000D6DB9" w:rsidP="00420BD2">
            <w:pPr>
              <w:jc w:val="both"/>
            </w:pPr>
            <w:r>
              <w:t xml:space="preserve">Možnosti komunikace s vyučujícím: </w:t>
            </w:r>
            <w:hyperlink r:id="rId94" w:history="1">
              <w:r w:rsidRPr="00EB1132">
                <w:rPr>
                  <w:rStyle w:val="Hypertextovodkaz"/>
                </w:rPr>
                <w:t>tuckova@utb.cz</w:t>
              </w:r>
            </w:hyperlink>
          </w:p>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Pr="00E1232B" w:rsidRDefault="000D6DB9" w:rsidP="000D6DB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D6DB9" w:rsidTr="00420B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rsidP="00420BD2">
            <w:pPr>
              <w:jc w:val="both"/>
              <w:rPr>
                <w:b/>
                <w:sz w:val="28"/>
              </w:rPr>
            </w:pPr>
            <w:r>
              <w:br w:type="page"/>
            </w:r>
            <w:r>
              <w:rPr>
                <w:b/>
                <w:sz w:val="28"/>
              </w:rPr>
              <w:t>B-III – Charakteristika studijního předmětu</w:t>
            </w:r>
          </w:p>
        </w:tc>
      </w:tr>
      <w:tr w:rsidR="000D6DB9" w:rsidTr="00420B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0D6DB9" w:rsidRPr="009215BA" w:rsidRDefault="000D6DB9" w:rsidP="00420BD2">
            <w:pPr>
              <w:jc w:val="both"/>
              <w:rPr>
                <w:b/>
              </w:rPr>
            </w:pPr>
            <w:r w:rsidRPr="009215BA">
              <w:rPr>
                <w:b/>
              </w:rPr>
              <w:t>Zdravotnická, hygienická a protiepidemiologická ochrana osob</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3/LS</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0D6DB9" w:rsidRDefault="000D6DB9" w:rsidP="008449C0">
            <w:pPr>
              <w:jc w:val="both"/>
            </w:pPr>
            <w:r>
              <w:t xml:space="preserve">20p – 10s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0D6DB9" w:rsidRDefault="000D6DB9" w:rsidP="00420BD2">
            <w:pPr>
              <w:jc w:val="both"/>
            </w:pPr>
            <w:r>
              <w:t>30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3</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0D6DB9" w:rsidRDefault="000D6DB9" w:rsidP="00420BD2">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0D6DB9" w:rsidRDefault="000D6DB9" w:rsidP="00420BD2">
            <w:pPr>
              <w:jc w:val="both"/>
            </w:pPr>
            <w:r>
              <w:t>přednáška, seminář</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Účast na seminářích (min. 80 %).</w:t>
            </w:r>
          </w:p>
          <w:p w:rsidR="000D6DB9" w:rsidRDefault="000D6DB9" w:rsidP="00420BD2">
            <w:pPr>
              <w:jc w:val="both"/>
            </w:pPr>
            <w:r>
              <w:t>Ověření praktických dovedností při náhle vzniklých stavech ohrožujících život.</w:t>
            </w:r>
          </w:p>
          <w:p w:rsidR="000D6DB9" w:rsidRPr="00150DF7" w:rsidRDefault="000D6DB9" w:rsidP="00420BD2">
            <w:pPr>
              <w:jc w:val="both"/>
            </w:pPr>
            <w:r>
              <w:t>Písemný test.</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PhDr. Petr Snopek, PhD.</w:t>
            </w:r>
          </w:p>
        </w:tc>
      </w:tr>
      <w:tr w:rsidR="000D6DB9" w:rsidTr="00420B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0D6DB9" w:rsidRDefault="000D6DB9" w:rsidP="00420BD2">
            <w:pPr>
              <w:jc w:val="both"/>
            </w:pPr>
            <w:r>
              <w:t xml:space="preserve">Garant stanovuje koncepci předmětu, podílí se na přednáškách v rozsahu 100 % </w:t>
            </w:r>
            <w:r>
              <w:br/>
              <w:t>a dále stanovuje koncepci semináře a dohlíží na jejich jednotné vedení.</w:t>
            </w: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r>
              <w:t>PhDr. Petr Snopek, PhD. – přednášky</w:t>
            </w:r>
            <w:ins w:id="3892" w:author="Strohmandl Jan" w:date="2018-11-13T10:22:00Z">
              <w:r w:rsidR="000111CE">
                <w:t>, seminář</w:t>
              </w:r>
            </w:ins>
            <w:r>
              <w:t xml:space="preserve"> (100 %)</w:t>
            </w:r>
          </w:p>
        </w:tc>
      </w:tr>
      <w:tr w:rsidR="000D6DB9" w:rsidTr="00420BD2">
        <w:trPr>
          <w:trHeight w:val="554"/>
        </w:trPr>
        <w:tc>
          <w:tcPr>
            <w:tcW w:w="9855" w:type="dxa"/>
            <w:gridSpan w:val="8"/>
            <w:tcBorders>
              <w:top w:val="nil"/>
              <w:left w:val="single" w:sz="4" w:space="0" w:color="auto"/>
              <w:bottom w:val="single" w:sz="4" w:space="0" w:color="auto"/>
              <w:right w:val="single" w:sz="4" w:space="0" w:color="auto"/>
            </w:tcBorders>
          </w:tcPr>
          <w:p w:rsidR="000D6DB9" w:rsidRDefault="000D6DB9" w:rsidP="00420BD2">
            <w:pPr>
              <w:jc w:val="both"/>
            </w:pPr>
          </w:p>
        </w:tc>
      </w:tr>
      <w:tr w:rsidR="000D6DB9" w:rsidTr="00420B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0D6DB9" w:rsidRDefault="000D6DB9" w:rsidP="00420BD2">
            <w:pPr>
              <w:jc w:val="both"/>
            </w:pPr>
          </w:p>
        </w:tc>
      </w:tr>
      <w:tr w:rsidR="000D6DB9" w:rsidTr="00420BD2">
        <w:trPr>
          <w:trHeight w:val="3938"/>
        </w:trPr>
        <w:tc>
          <w:tcPr>
            <w:tcW w:w="9855" w:type="dxa"/>
            <w:gridSpan w:val="8"/>
            <w:tcBorders>
              <w:top w:val="nil"/>
              <w:left w:val="single" w:sz="4" w:space="0" w:color="auto"/>
              <w:bottom w:val="single" w:sz="12" w:space="0" w:color="auto"/>
              <w:right w:val="single" w:sz="4" w:space="0" w:color="auto"/>
            </w:tcBorders>
          </w:tcPr>
          <w:p w:rsidR="000D6DB9" w:rsidRPr="007F09B5" w:rsidRDefault="000D6DB9" w:rsidP="00420BD2">
            <w:pPr>
              <w:jc w:val="both"/>
              <w:rPr>
                <w:u w:val="single"/>
              </w:rPr>
            </w:pPr>
            <w:r>
              <w:rPr>
                <w:u w:val="single"/>
              </w:rPr>
              <w:t>Hlavní témata:</w:t>
            </w:r>
            <w:r>
              <w:t xml:space="preserve"> </w:t>
            </w:r>
          </w:p>
          <w:p w:rsidR="000D6DB9" w:rsidRDefault="000D6DB9" w:rsidP="00D81E97">
            <w:pPr>
              <w:numPr>
                <w:ilvl w:val="0"/>
                <w:numId w:val="8"/>
              </w:numPr>
              <w:jc w:val="both"/>
            </w:pPr>
            <w:r>
              <w:t xml:space="preserve">Úvod do předmětu </w:t>
            </w:r>
            <w:r w:rsidRPr="00E67B2F">
              <w:t>Zdravotnická, hygienická a protiepidemiologická ochrana osob</w:t>
            </w:r>
            <w:r>
              <w:t>.</w:t>
            </w:r>
          </w:p>
          <w:p w:rsidR="000D6DB9" w:rsidRDefault="000D6DB9" w:rsidP="00D81E97">
            <w:pPr>
              <w:numPr>
                <w:ilvl w:val="0"/>
                <w:numId w:val="8"/>
              </w:numPr>
              <w:jc w:val="both"/>
            </w:pPr>
            <w:r>
              <w:t>Zdravotnická záchranná služba. Působnost ministerstva a kraje, financování ZZS.</w:t>
            </w:r>
          </w:p>
          <w:p w:rsidR="000D6DB9" w:rsidRDefault="000D6DB9" w:rsidP="00D81E97">
            <w:pPr>
              <w:numPr>
                <w:ilvl w:val="0"/>
                <w:numId w:val="8"/>
              </w:numPr>
              <w:jc w:val="both"/>
            </w:pPr>
            <w:r>
              <w:t xml:space="preserve">Základní úkoly ZZS, organizace sítě ZZS. Zdravotnická záchranná služba jako součást IZS, vymezení základních pojmů. Zdravotnické operační středisko. </w:t>
            </w:r>
          </w:p>
          <w:p w:rsidR="000D6DB9" w:rsidRDefault="000D6DB9" w:rsidP="00D81E97">
            <w:pPr>
              <w:numPr>
                <w:ilvl w:val="0"/>
                <w:numId w:val="8"/>
              </w:numPr>
              <w:jc w:val="both"/>
            </w:pPr>
            <w:r>
              <w:t xml:space="preserve">Úkoly výjezdových základen a výjezdových skupin. </w:t>
            </w:r>
          </w:p>
          <w:p w:rsidR="000D6DB9" w:rsidRDefault="000D6DB9" w:rsidP="00D81E97">
            <w:pPr>
              <w:numPr>
                <w:ilvl w:val="0"/>
                <w:numId w:val="8"/>
              </w:numPr>
              <w:jc w:val="both"/>
            </w:pPr>
            <w:r>
              <w:t xml:space="preserve">Pracoviště krizové připravenosti a letecká záchranná služba. </w:t>
            </w:r>
          </w:p>
          <w:p w:rsidR="000D6DB9" w:rsidRDefault="000D6DB9" w:rsidP="00D81E97">
            <w:pPr>
              <w:numPr>
                <w:ilvl w:val="0"/>
                <w:numId w:val="8"/>
              </w:numPr>
              <w:jc w:val="both"/>
            </w:pPr>
            <w:r>
              <w:t xml:space="preserve">Organizační problémy záchranných akcí, zdravotnické třídění. </w:t>
            </w:r>
          </w:p>
          <w:p w:rsidR="000D6DB9" w:rsidRDefault="000D6DB9" w:rsidP="00D81E97">
            <w:pPr>
              <w:numPr>
                <w:ilvl w:val="0"/>
                <w:numId w:val="8"/>
              </w:numPr>
              <w:jc w:val="both"/>
            </w:pPr>
            <w:r>
              <w:t>Přednemocniční neodkladné péče – úrazové i neúrazové stavy.</w:t>
            </w:r>
          </w:p>
          <w:p w:rsidR="000D6DB9" w:rsidRDefault="000D6DB9" w:rsidP="00D81E97">
            <w:pPr>
              <w:numPr>
                <w:ilvl w:val="0"/>
                <w:numId w:val="8"/>
              </w:numPr>
              <w:jc w:val="both"/>
            </w:pPr>
            <w:r>
              <w:t xml:space="preserve">Medicína katastrof – ochrana obyvatelstva, krizová připravenost ve zdravotnictví. Urgentní péče v polních podmínkách. Organizace hygienické služby. </w:t>
            </w:r>
          </w:p>
          <w:p w:rsidR="000D6DB9" w:rsidRDefault="000D6DB9" w:rsidP="00D81E97">
            <w:pPr>
              <w:numPr>
                <w:ilvl w:val="0"/>
                <w:numId w:val="8"/>
              </w:numPr>
              <w:jc w:val="both"/>
            </w:pPr>
            <w:r>
              <w:t xml:space="preserve">Hygienická a protiepidemiologická opatření při povodních, epidemiích a nákazách. Hygienická </w:t>
            </w:r>
            <w:r>
              <w:br/>
              <w:t>a protiepidemiologická opatření velkých průmyslových havárií.</w:t>
            </w:r>
          </w:p>
          <w:p w:rsidR="000D6DB9" w:rsidRDefault="000D6DB9" w:rsidP="00D81E97">
            <w:pPr>
              <w:numPr>
                <w:ilvl w:val="0"/>
                <w:numId w:val="8"/>
              </w:numPr>
              <w:jc w:val="both"/>
            </w:pPr>
            <w:r w:rsidRPr="00F238F4">
              <w:t>Praktický nácvik poskytování první pomoci</w:t>
            </w:r>
            <w:r>
              <w:t xml:space="preserve">. </w:t>
            </w:r>
          </w:p>
        </w:tc>
      </w:tr>
      <w:tr w:rsidR="000D6DB9" w:rsidTr="00420B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0D6DB9" w:rsidRDefault="000D6DB9" w:rsidP="00420BD2">
            <w:pPr>
              <w:jc w:val="both"/>
            </w:pPr>
          </w:p>
        </w:tc>
      </w:tr>
      <w:tr w:rsidR="000D6DB9" w:rsidTr="00420BD2">
        <w:trPr>
          <w:trHeight w:val="1497"/>
        </w:trPr>
        <w:tc>
          <w:tcPr>
            <w:tcW w:w="9855" w:type="dxa"/>
            <w:gridSpan w:val="8"/>
            <w:tcBorders>
              <w:top w:val="nil"/>
              <w:left w:val="single" w:sz="4" w:space="0" w:color="auto"/>
              <w:bottom w:val="single" w:sz="4" w:space="0" w:color="auto"/>
              <w:right w:val="single" w:sz="4" w:space="0" w:color="auto"/>
            </w:tcBorders>
          </w:tcPr>
          <w:p w:rsidR="000D6DB9" w:rsidRPr="002669E2" w:rsidRDefault="000D6DB9" w:rsidP="00420BD2">
            <w:pPr>
              <w:jc w:val="both"/>
              <w:rPr>
                <w:b/>
              </w:rPr>
            </w:pPr>
            <w:r w:rsidRPr="002669E2">
              <w:rPr>
                <w:b/>
              </w:rPr>
              <w:t>Povinná</w:t>
            </w:r>
            <w:r>
              <w:rPr>
                <w:b/>
              </w:rPr>
              <w:t xml:space="preserve"> literatura:</w:t>
            </w:r>
          </w:p>
          <w:p w:rsidR="000D6DB9" w:rsidRPr="007F09B5" w:rsidRDefault="000D6DB9" w:rsidP="00420BD2">
            <w:pPr>
              <w:jc w:val="both"/>
              <w:rPr>
                <w:color w:val="000000"/>
                <w:shd w:val="clear" w:color="auto" w:fill="FFFFFF"/>
              </w:rPr>
            </w:pPr>
            <w:r w:rsidRPr="007F09B5">
              <w:rPr>
                <w:color w:val="000000"/>
                <w:shd w:val="clear" w:color="auto" w:fill="FFFFFF"/>
              </w:rPr>
              <w:t>BELEJOVÁ, Hana</w:t>
            </w:r>
            <w:ins w:id="3893" w:author="Eva Batůšková" w:date="2018-11-19T12:11:00Z">
              <w:r w:rsidR="00051889">
                <w:rPr>
                  <w:color w:val="000000"/>
                  <w:shd w:val="clear" w:color="auto" w:fill="FFFFFF"/>
                </w:rPr>
                <w:t xml:space="preserve"> (</w:t>
              </w:r>
            </w:ins>
            <w:del w:id="3894" w:author="Eva Batůšková" w:date="2018-11-19T12:11:00Z">
              <w:r w:rsidRPr="007F09B5" w:rsidDel="00051889">
                <w:rPr>
                  <w:color w:val="000000"/>
                  <w:shd w:val="clear" w:color="auto" w:fill="FFFFFF"/>
                </w:rPr>
                <w:delText>. </w:delText>
              </w:r>
            </w:del>
            <w:ins w:id="3895" w:author="Jan Strohmandl" w:date="2018-11-17T21:58:00Z">
              <w:r w:rsidR="00DF6714" w:rsidRPr="007F09B5">
                <w:rPr>
                  <w:color w:val="000000"/>
                  <w:shd w:val="clear" w:color="auto" w:fill="FFFFFF"/>
                </w:rPr>
                <w:t>2016</w:t>
              </w:r>
            </w:ins>
            <w:ins w:id="3896" w:author="Eva Batůšková" w:date="2018-11-19T12:11:00Z">
              <w:r w:rsidR="00051889">
                <w:rPr>
                  <w:color w:val="000000"/>
                  <w:shd w:val="clear" w:color="auto" w:fill="FFFFFF"/>
                </w:rPr>
                <w:t>)</w:t>
              </w:r>
            </w:ins>
            <w:ins w:id="3897" w:author="Jan Strohmandl" w:date="2018-11-17T21:58:00Z">
              <w:r w:rsidR="00DF6714" w:rsidRPr="007F09B5">
                <w:rPr>
                  <w:color w:val="000000"/>
                  <w:shd w:val="clear" w:color="auto" w:fill="FFFFFF"/>
                </w:rPr>
                <w:t xml:space="preserve">. </w:t>
              </w:r>
            </w:ins>
            <w:r w:rsidRPr="007F09B5">
              <w:rPr>
                <w:i/>
                <w:iCs/>
                <w:color w:val="000000"/>
              </w:rPr>
              <w:t>První pomoc: "kdy jindy než teď, kdo jiný než Ty?"</w:t>
            </w:r>
            <w:r w:rsidRPr="007F09B5">
              <w:rPr>
                <w:color w:val="000000"/>
                <w:shd w:val="clear" w:color="auto" w:fill="FFFFFF"/>
              </w:rPr>
              <w:t xml:space="preserve">. Brno: Tribun EU, </w:t>
            </w:r>
            <w:del w:id="3898" w:author="Jan Strohmandl" w:date="2018-11-17T21:58:00Z">
              <w:r w:rsidRPr="007F09B5" w:rsidDel="00DF6714">
                <w:rPr>
                  <w:color w:val="000000"/>
                  <w:shd w:val="clear" w:color="auto" w:fill="FFFFFF"/>
                </w:rPr>
                <w:delText xml:space="preserve">2016. </w:delText>
              </w:r>
            </w:del>
            <w:r w:rsidRPr="007F09B5">
              <w:rPr>
                <w:color w:val="000000"/>
                <w:shd w:val="clear" w:color="auto" w:fill="FFFFFF"/>
              </w:rPr>
              <w:t>Knihovnicka.cz. ISBN 978-80-263-1043-3.</w:t>
            </w:r>
          </w:p>
          <w:p w:rsidR="000D6DB9" w:rsidRPr="007F09B5" w:rsidRDefault="000D6DB9" w:rsidP="00420BD2">
            <w:pPr>
              <w:jc w:val="both"/>
              <w:rPr>
                <w:color w:val="000000"/>
                <w:shd w:val="clear" w:color="auto" w:fill="FFFFFF"/>
              </w:rPr>
            </w:pPr>
            <w:r w:rsidRPr="007F09B5">
              <w:rPr>
                <w:color w:val="000000"/>
                <w:shd w:val="clear" w:color="auto" w:fill="FFFFFF"/>
              </w:rPr>
              <w:t>MATOUŠKOVÁ, Ivanka, Dagmar HORÁKOVÁ, Jana VLČKOVÁ a Ondřej HOLÝ</w:t>
            </w:r>
            <w:del w:id="3899" w:author="Eva Batůšková" w:date="2018-11-19T12:11:00Z">
              <w:r w:rsidRPr="007F09B5" w:rsidDel="00051889">
                <w:rPr>
                  <w:color w:val="000000"/>
                  <w:shd w:val="clear" w:color="auto" w:fill="FFFFFF"/>
                </w:rPr>
                <w:delText>.</w:delText>
              </w:r>
            </w:del>
            <w:r w:rsidRPr="007F09B5">
              <w:rPr>
                <w:color w:val="000000"/>
                <w:shd w:val="clear" w:color="auto" w:fill="FFFFFF"/>
              </w:rPr>
              <w:t xml:space="preserve"> </w:t>
            </w:r>
            <w:ins w:id="3900" w:author="Eva Batůšková" w:date="2018-11-19T12:11:00Z">
              <w:r w:rsidR="00051889">
                <w:rPr>
                  <w:color w:val="000000"/>
                  <w:shd w:val="clear" w:color="auto" w:fill="FFFFFF"/>
                </w:rPr>
                <w:t>(</w:t>
              </w:r>
            </w:ins>
            <w:ins w:id="3901" w:author="Jan Strohmandl" w:date="2018-11-17T21:59:00Z">
              <w:r w:rsidR="00DF6714" w:rsidRPr="007F09B5">
                <w:rPr>
                  <w:color w:val="000000"/>
                  <w:shd w:val="clear" w:color="auto" w:fill="FFFFFF"/>
                </w:rPr>
                <w:t>2016</w:t>
              </w:r>
            </w:ins>
            <w:ins w:id="3902" w:author="Eva Batůšková" w:date="2018-11-19T12:11:00Z">
              <w:r w:rsidR="00051889">
                <w:rPr>
                  <w:color w:val="000000"/>
                  <w:shd w:val="clear" w:color="auto" w:fill="FFFFFF"/>
                </w:rPr>
                <w:t>)</w:t>
              </w:r>
            </w:ins>
            <w:ins w:id="3903" w:author="Jan Strohmandl" w:date="2018-11-17T21:59:00Z">
              <w:r w:rsidR="00DF6714">
                <w:rPr>
                  <w:color w:val="000000"/>
                  <w:shd w:val="clear" w:color="auto" w:fill="FFFFFF"/>
                </w:rPr>
                <w:t>.</w:t>
              </w:r>
              <w:r w:rsidR="00DF6714" w:rsidRPr="007F09B5">
                <w:rPr>
                  <w:color w:val="000000"/>
                  <w:shd w:val="clear" w:color="auto" w:fill="FFFFFF"/>
                </w:rPr>
                <w:t xml:space="preserve"> </w:t>
              </w:r>
            </w:ins>
            <w:r w:rsidRPr="007F09B5">
              <w:rPr>
                <w:color w:val="000000"/>
                <w:shd w:val="clear" w:color="auto" w:fill="FFFFFF"/>
              </w:rPr>
              <w:t xml:space="preserve">Vybrané kapitoly z epidemiologie 2. 2. vydání. Olomouc: Univerzita Palackého v Olomouci, </w:t>
            </w:r>
            <w:del w:id="3904" w:author="Jan Strohmandl" w:date="2018-11-17T21:59:00Z">
              <w:r w:rsidRPr="007F09B5" w:rsidDel="00DF6714">
                <w:rPr>
                  <w:color w:val="000000"/>
                  <w:shd w:val="clear" w:color="auto" w:fill="FFFFFF"/>
                </w:rPr>
                <w:delText xml:space="preserve">2016, </w:delText>
              </w:r>
            </w:del>
            <w:r w:rsidRPr="007F09B5">
              <w:rPr>
                <w:color w:val="000000"/>
                <w:shd w:val="clear" w:color="auto" w:fill="FFFFFF"/>
              </w:rPr>
              <w:t>119 s. Skripta. ISBN 978-80-244-4988-3.</w:t>
            </w:r>
          </w:p>
          <w:p w:rsidR="000D6DB9" w:rsidRPr="007F09B5" w:rsidRDefault="000D6DB9" w:rsidP="00420BD2">
            <w:pPr>
              <w:jc w:val="both"/>
              <w:rPr>
                <w:color w:val="000000"/>
                <w:shd w:val="clear" w:color="auto" w:fill="FFFFFF"/>
              </w:rPr>
            </w:pPr>
            <w:r w:rsidRPr="007F09B5">
              <w:rPr>
                <w:color w:val="000000"/>
                <w:shd w:val="clear" w:color="auto" w:fill="FFFFFF"/>
              </w:rPr>
              <w:t>TUČEK, Milan a Alena SLÁMOVÁ</w:t>
            </w:r>
            <w:del w:id="3905" w:author="Eva Batůšková" w:date="2018-11-19T12:12:00Z">
              <w:r w:rsidRPr="007F09B5" w:rsidDel="00051889">
                <w:rPr>
                  <w:color w:val="000000"/>
                  <w:shd w:val="clear" w:color="auto" w:fill="FFFFFF"/>
                </w:rPr>
                <w:delText>.</w:delText>
              </w:r>
            </w:del>
            <w:r w:rsidRPr="007F09B5">
              <w:rPr>
                <w:color w:val="000000"/>
                <w:shd w:val="clear" w:color="auto" w:fill="FFFFFF"/>
              </w:rPr>
              <w:t xml:space="preserve"> </w:t>
            </w:r>
            <w:ins w:id="3906" w:author="Eva Batůšková" w:date="2018-11-19T12:11:00Z">
              <w:r w:rsidR="00051889">
                <w:rPr>
                  <w:color w:val="000000"/>
                  <w:shd w:val="clear" w:color="auto" w:fill="FFFFFF"/>
                </w:rPr>
                <w:t>(</w:t>
              </w:r>
            </w:ins>
            <w:ins w:id="3907" w:author="Jan Strohmandl" w:date="2018-11-17T21:59:00Z">
              <w:r w:rsidR="00DF6714" w:rsidRPr="007F09B5">
                <w:rPr>
                  <w:color w:val="000000"/>
                  <w:shd w:val="clear" w:color="auto" w:fill="FFFFFF"/>
                </w:rPr>
                <w:t>2012</w:t>
              </w:r>
            </w:ins>
            <w:ins w:id="3908" w:author="Eva Batůšková" w:date="2018-11-19T12:11:00Z">
              <w:r w:rsidR="00051889">
                <w:rPr>
                  <w:color w:val="000000"/>
                  <w:shd w:val="clear" w:color="auto" w:fill="FFFFFF"/>
                </w:rPr>
                <w:t>)</w:t>
              </w:r>
            </w:ins>
            <w:ins w:id="3909" w:author="Jan Strohmandl" w:date="2018-11-17T21:59:00Z">
              <w:r w:rsidR="00DF6714">
                <w:rPr>
                  <w:color w:val="000000"/>
                  <w:shd w:val="clear" w:color="auto" w:fill="FFFFFF"/>
                </w:rPr>
                <w:t>.</w:t>
              </w:r>
              <w:r w:rsidR="00DF6714" w:rsidRPr="007F09B5">
                <w:rPr>
                  <w:color w:val="000000"/>
                  <w:shd w:val="clear" w:color="auto" w:fill="FFFFFF"/>
                </w:rPr>
                <w:t xml:space="preserve"> </w:t>
              </w:r>
            </w:ins>
            <w:r w:rsidRPr="007F09B5">
              <w:rPr>
                <w:color w:val="000000"/>
                <w:shd w:val="clear" w:color="auto" w:fill="FFFFFF"/>
              </w:rPr>
              <w:t xml:space="preserve">Hygiena a epidemiologie pro bakaláře. V Praze: Karolinum, </w:t>
            </w:r>
            <w:del w:id="3910" w:author="Jan Strohmandl" w:date="2018-11-17T21:59:00Z">
              <w:r w:rsidRPr="007F09B5" w:rsidDel="00DF6714">
                <w:rPr>
                  <w:color w:val="000000"/>
                  <w:shd w:val="clear" w:color="auto" w:fill="FFFFFF"/>
                </w:rPr>
                <w:delText xml:space="preserve">2012, </w:delText>
              </w:r>
            </w:del>
            <w:r w:rsidRPr="007F09B5">
              <w:rPr>
                <w:color w:val="000000"/>
                <w:shd w:val="clear" w:color="auto" w:fill="FFFFFF"/>
              </w:rPr>
              <w:t>214 s. Učební texty Univerzity Karlovy v Praze. ISBN 978-80-246-2136-4.</w:t>
            </w:r>
          </w:p>
          <w:p w:rsidR="000D6DB9" w:rsidRPr="007F09B5" w:rsidRDefault="000D6DB9" w:rsidP="00420BD2">
            <w:pPr>
              <w:jc w:val="both"/>
              <w:rPr>
                <w:color w:val="000000"/>
                <w:shd w:val="clear" w:color="auto" w:fill="FFFFFF"/>
              </w:rPr>
            </w:pPr>
            <w:r w:rsidRPr="007F09B5">
              <w:rPr>
                <w:color w:val="000000"/>
                <w:shd w:val="clear" w:color="auto" w:fill="FFFFFF"/>
              </w:rPr>
              <w:t>ŠTĚTINA, Jiří</w:t>
            </w:r>
            <w:ins w:id="3911" w:author="Eva Batůšková" w:date="2018-11-19T12:12:00Z">
              <w:r w:rsidR="00051889">
                <w:rPr>
                  <w:color w:val="000000"/>
                  <w:shd w:val="clear" w:color="auto" w:fill="FFFFFF"/>
                </w:rPr>
                <w:t xml:space="preserve"> (</w:t>
              </w:r>
            </w:ins>
            <w:del w:id="3912" w:author="Eva Batůšková" w:date="2018-11-19T12:12:00Z">
              <w:r w:rsidRPr="007F09B5" w:rsidDel="00051889">
                <w:rPr>
                  <w:color w:val="000000"/>
                  <w:shd w:val="clear" w:color="auto" w:fill="FFFFFF"/>
                </w:rPr>
                <w:delText xml:space="preserve">. </w:delText>
              </w:r>
            </w:del>
            <w:ins w:id="3913" w:author="Jan Strohmandl" w:date="2018-11-17T21:59:00Z">
              <w:r w:rsidR="00DF6714" w:rsidRPr="007F09B5">
                <w:rPr>
                  <w:color w:val="000000"/>
                  <w:shd w:val="clear" w:color="auto" w:fill="FFFFFF"/>
                </w:rPr>
                <w:t>2014</w:t>
              </w:r>
            </w:ins>
            <w:ins w:id="3914" w:author="Eva Batůšková" w:date="2018-11-19T12:12:00Z">
              <w:r w:rsidR="00051889">
                <w:rPr>
                  <w:color w:val="000000"/>
                  <w:shd w:val="clear" w:color="auto" w:fill="FFFFFF"/>
                </w:rPr>
                <w:t>)</w:t>
              </w:r>
            </w:ins>
            <w:ins w:id="3915" w:author="Jan Strohmandl" w:date="2018-11-17T21:59:00Z">
              <w:r w:rsidR="00DF6714">
                <w:rPr>
                  <w:color w:val="000000"/>
                  <w:shd w:val="clear" w:color="auto" w:fill="FFFFFF"/>
                </w:rPr>
                <w:t>.</w:t>
              </w:r>
              <w:r w:rsidR="00DF6714" w:rsidRPr="007F09B5">
                <w:rPr>
                  <w:color w:val="000000"/>
                  <w:shd w:val="clear" w:color="auto" w:fill="FFFFFF"/>
                </w:rPr>
                <w:t xml:space="preserve"> </w:t>
              </w:r>
            </w:ins>
            <w:r w:rsidRPr="007F09B5">
              <w:rPr>
                <w:color w:val="000000"/>
                <w:shd w:val="clear" w:color="auto" w:fill="FFFFFF"/>
              </w:rPr>
              <w:t xml:space="preserve">Zdravotnictví a integrovaný záchranný systém při hromadných neštěstích a katastrofách. Praha: Grada, </w:t>
            </w:r>
            <w:del w:id="3916" w:author="Jan Strohmandl" w:date="2018-11-17T21:59:00Z">
              <w:r w:rsidRPr="007F09B5" w:rsidDel="00DF6714">
                <w:rPr>
                  <w:color w:val="000000"/>
                  <w:shd w:val="clear" w:color="auto" w:fill="FFFFFF"/>
                </w:rPr>
                <w:delText xml:space="preserve">2014, </w:delText>
              </w:r>
            </w:del>
            <w:r w:rsidRPr="007F09B5">
              <w:rPr>
                <w:color w:val="000000"/>
                <w:shd w:val="clear" w:color="auto" w:fill="FFFFFF"/>
              </w:rPr>
              <w:t>557 s., [24] s. obr. příl. ISBN 978-80-247-4578-7.</w:t>
            </w:r>
          </w:p>
          <w:p w:rsidR="000D6DB9" w:rsidRDefault="000D6DB9" w:rsidP="00420BD2">
            <w:pPr>
              <w:jc w:val="both"/>
              <w:rPr>
                <w:color w:val="000000"/>
                <w:shd w:val="clear" w:color="auto" w:fill="FFFFFF"/>
              </w:rPr>
            </w:pPr>
            <w:r w:rsidRPr="007F09B5">
              <w:rPr>
                <w:color w:val="000000"/>
                <w:shd w:val="clear" w:color="auto" w:fill="FFFFFF"/>
              </w:rPr>
              <w:t>ŠÍN, Robin</w:t>
            </w:r>
            <w:del w:id="3917" w:author="Eva Batůšková" w:date="2018-11-19T12:12:00Z">
              <w:r w:rsidRPr="007F09B5" w:rsidDel="00051889">
                <w:rPr>
                  <w:color w:val="000000"/>
                  <w:shd w:val="clear" w:color="auto" w:fill="FFFFFF"/>
                </w:rPr>
                <w:delText>.</w:delText>
              </w:r>
            </w:del>
            <w:r w:rsidRPr="007F09B5">
              <w:rPr>
                <w:color w:val="000000"/>
                <w:shd w:val="clear" w:color="auto" w:fill="FFFFFF"/>
              </w:rPr>
              <w:t xml:space="preserve"> </w:t>
            </w:r>
            <w:ins w:id="3918" w:author="Eva Batůšková" w:date="2018-11-19T12:12:00Z">
              <w:r w:rsidR="00051889">
                <w:rPr>
                  <w:color w:val="000000"/>
                  <w:shd w:val="clear" w:color="auto" w:fill="FFFFFF"/>
                </w:rPr>
                <w:t>(</w:t>
              </w:r>
            </w:ins>
            <w:ins w:id="3919" w:author="Jan Strohmandl" w:date="2018-11-17T21:59:00Z">
              <w:r w:rsidR="00DF6714" w:rsidRPr="007F09B5">
                <w:rPr>
                  <w:color w:val="000000"/>
                  <w:shd w:val="clear" w:color="auto" w:fill="FFFFFF"/>
                </w:rPr>
                <w:t>2017</w:t>
              </w:r>
            </w:ins>
            <w:ins w:id="3920" w:author="Eva Batůšková" w:date="2018-11-19T12:12:00Z">
              <w:r w:rsidR="00051889">
                <w:rPr>
                  <w:color w:val="000000"/>
                  <w:shd w:val="clear" w:color="auto" w:fill="FFFFFF"/>
                </w:rPr>
                <w:t>)</w:t>
              </w:r>
            </w:ins>
            <w:ins w:id="3921" w:author="Jan Strohmandl" w:date="2018-11-17T21:59:00Z">
              <w:r w:rsidR="00DF6714">
                <w:rPr>
                  <w:color w:val="000000"/>
                  <w:shd w:val="clear" w:color="auto" w:fill="FFFFFF"/>
                </w:rPr>
                <w:t>.</w:t>
              </w:r>
              <w:r w:rsidR="00DF6714" w:rsidRPr="007F09B5">
                <w:rPr>
                  <w:color w:val="000000"/>
                  <w:shd w:val="clear" w:color="auto" w:fill="FFFFFF"/>
                </w:rPr>
                <w:t xml:space="preserve"> </w:t>
              </w:r>
            </w:ins>
            <w:r w:rsidRPr="007F09B5">
              <w:rPr>
                <w:color w:val="000000"/>
                <w:shd w:val="clear" w:color="auto" w:fill="FFFFFF"/>
              </w:rPr>
              <w:t xml:space="preserve">Medicína katastrof. Praha: Galén, </w:t>
            </w:r>
            <w:del w:id="3922" w:author="Jan Strohmandl" w:date="2018-11-17T21:59:00Z">
              <w:r w:rsidRPr="007F09B5" w:rsidDel="00DF6714">
                <w:rPr>
                  <w:color w:val="000000"/>
                  <w:shd w:val="clear" w:color="auto" w:fill="FFFFFF"/>
                </w:rPr>
                <w:delText xml:space="preserve">2017, </w:delText>
              </w:r>
            </w:del>
            <w:r w:rsidRPr="007F09B5">
              <w:rPr>
                <w:color w:val="000000"/>
                <w:shd w:val="clear" w:color="auto" w:fill="FFFFFF"/>
              </w:rPr>
              <w:t>351 s. ISBN 978-80-7492-295-4.</w:t>
            </w:r>
          </w:p>
          <w:p w:rsidR="000D6DB9" w:rsidRPr="007F09B5" w:rsidRDefault="000D6DB9" w:rsidP="00420BD2">
            <w:pPr>
              <w:spacing w:before="60"/>
              <w:jc w:val="both"/>
              <w:rPr>
                <w:b/>
              </w:rPr>
            </w:pPr>
            <w:r w:rsidRPr="002669E2">
              <w:rPr>
                <w:b/>
              </w:rPr>
              <w:t>Doporučená</w:t>
            </w:r>
            <w:r>
              <w:rPr>
                <w:b/>
              </w:rPr>
              <w:t xml:space="preserve"> literatura:</w:t>
            </w:r>
          </w:p>
          <w:p w:rsidR="000D6DB9" w:rsidRPr="007F09B5" w:rsidRDefault="000D6DB9" w:rsidP="00420BD2">
            <w:pPr>
              <w:jc w:val="both"/>
              <w:rPr>
                <w:color w:val="000000"/>
                <w:shd w:val="clear" w:color="auto" w:fill="FFFFFF"/>
              </w:rPr>
            </w:pPr>
            <w:r w:rsidRPr="007F09B5">
              <w:rPr>
                <w:color w:val="000000"/>
                <w:shd w:val="clear" w:color="auto" w:fill="FFFFFF"/>
              </w:rPr>
              <w:lastRenderedPageBreak/>
              <w:t xml:space="preserve">PARTRIDGE, Robert A., Lawrence PROANO, David MARCOZZI, Alex GARZA, Ira NEMETH, Kathryn H. BRINSFIELD a Eric S. WEINSTEIN. </w:t>
            </w:r>
            <w:ins w:id="3923" w:author="Jan Strohmandl" w:date="2018-11-17T22:00:00Z">
              <w:r w:rsidR="00DF6714" w:rsidRPr="007F09B5">
                <w:rPr>
                  <w:color w:val="000000"/>
                  <w:shd w:val="clear" w:color="auto" w:fill="FFFFFF"/>
                </w:rPr>
                <w:t>2012</w:t>
              </w:r>
              <w:r w:rsidR="00DF6714">
                <w:rPr>
                  <w:color w:val="000000"/>
                  <w:shd w:val="clear" w:color="auto" w:fill="FFFFFF"/>
                </w:rPr>
                <w:t xml:space="preserve">. </w:t>
              </w:r>
            </w:ins>
            <w:r w:rsidRPr="007F09B5">
              <w:rPr>
                <w:color w:val="000000"/>
                <w:shd w:val="clear" w:color="auto" w:fill="FFFFFF"/>
              </w:rPr>
              <w:t xml:space="preserve">Oxford American handbook of disaster medicine. Oxford: Oxford University Press, </w:t>
            </w:r>
            <w:del w:id="3924" w:author="Jan Strohmandl" w:date="2018-11-17T22:00:00Z">
              <w:r w:rsidRPr="007F09B5" w:rsidDel="00DF6714">
                <w:rPr>
                  <w:color w:val="000000"/>
                  <w:shd w:val="clear" w:color="auto" w:fill="FFFFFF"/>
                </w:rPr>
                <w:delText>2012</w:delText>
              </w:r>
            </w:del>
            <w:del w:id="3925" w:author="Jan Strohmandl" w:date="2018-11-17T21:59:00Z">
              <w:r w:rsidRPr="007F09B5" w:rsidDel="00DF6714">
                <w:rPr>
                  <w:color w:val="000000"/>
                  <w:shd w:val="clear" w:color="auto" w:fill="FFFFFF"/>
                </w:rPr>
                <w:delText>,</w:delText>
              </w:r>
            </w:del>
            <w:r w:rsidRPr="007F09B5">
              <w:rPr>
                <w:color w:val="000000"/>
                <w:shd w:val="clear" w:color="auto" w:fill="FFFFFF"/>
              </w:rPr>
              <w:t xml:space="preserve"> xxx, 820. Oxford American handbooks in medicine. ISBN 978-0-19-537906-8.</w:t>
            </w:r>
          </w:p>
          <w:p w:rsidR="000D6DB9" w:rsidRPr="007F09B5" w:rsidRDefault="000D6DB9" w:rsidP="00420BD2">
            <w:pPr>
              <w:jc w:val="both"/>
              <w:rPr>
                <w:color w:val="000000"/>
                <w:shd w:val="clear" w:color="auto" w:fill="FFFFFF"/>
              </w:rPr>
            </w:pPr>
            <w:r w:rsidRPr="007F09B5">
              <w:rPr>
                <w:color w:val="000000"/>
                <w:shd w:val="clear" w:color="auto" w:fill="FFFFFF"/>
              </w:rPr>
              <w:t>ŠTĚTINA, Jiří</w:t>
            </w:r>
            <w:del w:id="3926" w:author="Eva Batůšková" w:date="2018-11-19T12:12:00Z">
              <w:r w:rsidRPr="007F09B5" w:rsidDel="00051889">
                <w:rPr>
                  <w:color w:val="000000"/>
                  <w:shd w:val="clear" w:color="auto" w:fill="FFFFFF"/>
                </w:rPr>
                <w:delText>.</w:delText>
              </w:r>
            </w:del>
            <w:r w:rsidRPr="007F09B5">
              <w:rPr>
                <w:color w:val="000000"/>
                <w:shd w:val="clear" w:color="auto" w:fill="FFFFFF"/>
              </w:rPr>
              <w:t xml:space="preserve"> </w:t>
            </w:r>
            <w:ins w:id="3927" w:author="Eva Batůšková" w:date="2018-11-19T12:12:00Z">
              <w:r w:rsidR="00051889">
                <w:rPr>
                  <w:color w:val="000000"/>
                  <w:shd w:val="clear" w:color="auto" w:fill="FFFFFF"/>
                </w:rPr>
                <w:t>(</w:t>
              </w:r>
            </w:ins>
            <w:ins w:id="3928" w:author="Jan Strohmandl" w:date="2018-11-17T22:00:00Z">
              <w:r w:rsidR="00DF6714" w:rsidRPr="007F09B5">
                <w:rPr>
                  <w:color w:val="000000"/>
                  <w:shd w:val="clear" w:color="auto" w:fill="FFFFFF"/>
                </w:rPr>
                <w:t>2014</w:t>
              </w:r>
            </w:ins>
            <w:ins w:id="3929" w:author="Eva Batůšková" w:date="2018-11-19T12:12:00Z">
              <w:r w:rsidR="00051889">
                <w:rPr>
                  <w:color w:val="000000"/>
                  <w:shd w:val="clear" w:color="auto" w:fill="FFFFFF"/>
                </w:rPr>
                <w:t>)</w:t>
              </w:r>
            </w:ins>
            <w:ins w:id="3930" w:author="Jan Strohmandl" w:date="2018-11-17T22:00:00Z">
              <w:r w:rsidR="00DF6714">
                <w:rPr>
                  <w:color w:val="000000"/>
                  <w:shd w:val="clear" w:color="auto" w:fill="FFFFFF"/>
                </w:rPr>
                <w:t>.</w:t>
              </w:r>
              <w:r w:rsidR="00DF6714" w:rsidRPr="007F09B5">
                <w:rPr>
                  <w:color w:val="000000"/>
                  <w:shd w:val="clear" w:color="auto" w:fill="FFFFFF"/>
                </w:rPr>
                <w:t xml:space="preserve"> </w:t>
              </w:r>
            </w:ins>
            <w:r w:rsidRPr="007F09B5">
              <w:rPr>
                <w:color w:val="000000"/>
                <w:shd w:val="clear" w:color="auto" w:fill="FFFFFF"/>
              </w:rPr>
              <w:t xml:space="preserve">Zdravotnictví a integrovaný zachranný systém při hromadných neštěstích a katastrofách. Praha: Grada, </w:t>
            </w:r>
            <w:del w:id="3931" w:author="Jan Strohmandl" w:date="2018-11-17T22:00:00Z">
              <w:r w:rsidRPr="007F09B5" w:rsidDel="00DF6714">
                <w:rPr>
                  <w:color w:val="000000"/>
                  <w:shd w:val="clear" w:color="auto" w:fill="FFFFFF"/>
                </w:rPr>
                <w:delText xml:space="preserve">2014, </w:delText>
              </w:r>
            </w:del>
            <w:r w:rsidRPr="007F09B5">
              <w:rPr>
                <w:color w:val="000000"/>
                <w:shd w:val="clear" w:color="auto" w:fill="FFFFFF"/>
              </w:rPr>
              <w:t>557 s., [24] s. obr. příl. ISBN 978-80-247-4578-7.</w:t>
            </w:r>
          </w:p>
          <w:p w:rsidR="000D6DB9" w:rsidRPr="007F09B5" w:rsidRDefault="000D6DB9" w:rsidP="00420BD2">
            <w:pPr>
              <w:jc w:val="both"/>
            </w:pPr>
            <w:r w:rsidRPr="007F09B5">
              <w:t>Časopis pro neodkladnou lékařskou péči – URGENTNÍ MEDICÍNA.</w:t>
            </w:r>
          </w:p>
          <w:p w:rsidR="000D6DB9" w:rsidRPr="00645646" w:rsidRDefault="000D6DB9" w:rsidP="00420BD2">
            <w:pPr>
              <w:jc w:val="both"/>
              <w:rPr>
                <w:b/>
              </w:rPr>
            </w:pPr>
            <w:r w:rsidRPr="007F09B5">
              <w:t xml:space="preserve">Urgentní medicína. (2015). </w:t>
            </w:r>
            <w:r w:rsidRPr="007F09B5">
              <w:rPr>
                <w:i/>
                <w:iCs/>
              </w:rPr>
              <w:t>Doporučené postupy pro resuscitaci ERC 2015: Souhrn doporučení</w:t>
            </w:r>
            <w:r w:rsidRPr="007F09B5">
              <w:t>. Praha, 2015</w:t>
            </w:r>
            <w:r>
              <w:t>.</w:t>
            </w:r>
          </w:p>
          <w:p w:rsidR="000D6DB9" w:rsidRDefault="000D6DB9" w:rsidP="00420BD2">
            <w:pPr>
              <w:jc w:val="both"/>
            </w:pPr>
          </w:p>
          <w:p w:rsidR="000D6DB9" w:rsidRDefault="000D6DB9" w:rsidP="00420BD2">
            <w:pPr>
              <w:jc w:val="both"/>
            </w:pPr>
          </w:p>
        </w:tc>
      </w:tr>
      <w:tr w:rsidR="000D6DB9" w:rsidTr="00420B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0D6DB9" w:rsidRDefault="000D6DB9" w:rsidP="00420BD2">
            <w:pPr>
              <w:jc w:val="center"/>
              <w:rPr>
                <w:b/>
              </w:rPr>
            </w:pPr>
            <w:r>
              <w:rPr>
                <w:b/>
              </w:rPr>
              <w:lastRenderedPageBreak/>
              <w:t>Informace ke kombinované nebo distanční formě</w:t>
            </w:r>
          </w:p>
        </w:tc>
      </w:tr>
      <w:tr w:rsidR="000D6DB9" w:rsidTr="00420B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0D6DB9" w:rsidRDefault="000D6DB9" w:rsidP="00420BD2">
            <w:pPr>
              <w:jc w:val="center"/>
            </w:pPr>
            <w:r>
              <w:t>12</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 xml:space="preserve">hodin </w:t>
            </w:r>
          </w:p>
        </w:tc>
      </w:tr>
      <w:tr w:rsidR="000D6DB9" w:rsidTr="00420B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sidP="00420BD2">
            <w:pPr>
              <w:jc w:val="both"/>
              <w:rPr>
                <w:b/>
              </w:rPr>
            </w:pPr>
            <w:r>
              <w:rPr>
                <w:b/>
              </w:rPr>
              <w:t>Informace o způsobu kontaktu s vyučujícím</w:t>
            </w:r>
          </w:p>
        </w:tc>
      </w:tr>
      <w:tr w:rsidR="000D6DB9" w:rsidTr="00420B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0D6DB9" w:rsidRDefault="000D6DB9" w:rsidP="00420BD2">
            <w:pPr>
              <w:jc w:val="both"/>
              <w:rPr>
                <w:ins w:id="3932" w:author="Strohmandl Jan" w:date="2018-11-13T09:30:00Z"/>
              </w:rPr>
            </w:pPr>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p>
          <w:p w:rsidR="00F0246C" w:rsidRDefault="00F0246C" w:rsidP="00420BD2">
            <w:pPr>
              <w:jc w:val="both"/>
            </w:pPr>
            <w:ins w:id="3933" w:author="Strohmandl Jan" w:date="2018-11-13T09:30:00Z">
              <w:r>
                <w:t>Studenti v rámci výuky absolvují 1 průběžný test za účelem prověření znalostí a odevzdají seminární práci.</w:t>
              </w:r>
            </w:ins>
          </w:p>
          <w:p w:rsidR="000D6DB9" w:rsidRDefault="000D6DB9" w:rsidP="00420BD2">
            <w:pPr>
              <w:jc w:val="both"/>
            </w:pPr>
            <w:r>
              <w:t xml:space="preserve">Možnosti komunikace s vyučujícím: </w:t>
            </w:r>
            <w:hyperlink r:id="rId95" w:history="1">
              <w:r w:rsidRPr="00EB1132">
                <w:rPr>
                  <w:rStyle w:val="Hypertextovodkaz"/>
                </w:rPr>
                <w:t>snopek@utb.cz</w:t>
              </w:r>
            </w:hyperlink>
          </w:p>
        </w:tc>
      </w:tr>
    </w:tbl>
    <w:p w:rsidR="000D6DB9" w:rsidRDefault="000D6DB9" w:rsidP="000D6DB9"/>
    <w:p w:rsidR="000D6DB9" w:rsidRDefault="000D6DB9" w:rsidP="000D6DB9"/>
    <w:p w:rsidR="00C161B3" w:rsidRDefault="00C161B3">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1549"/>
        <w:gridCol w:w="2699"/>
        <w:gridCol w:w="3090"/>
        <w:tblGridChange w:id="3934">
          <w:tblGrid>
            <w:gridCol w:w="342"/>
            <w:gridCol w:w="2175"/>
            <w:gridCol w:w="1549"/>
            <w:gridCol w:w="342"/>
            <w:gridCol w:w="2357"/>
            <w:gridCol w:w="342"/>
            <w:gridCol w:w="2748"/>
            <w:gridCol w:w="342"/>
          </w:tblGrid>
        </w:tblGridChange>
      </w:tblGrid>
      <w:tr w:rsidR="00C161B3" w:rsidTr="008449C0">
        <w:tc>
          <w:tcPr>
            <w:tcW w:w="9855" w:type="dxa"/>
            <w:gridSpan w:val="4"/>
            <w:tcBorders>
              <w:top w:val="single" w:sz="4" w:space="0" w:color="auto"/>
              <w:left w:val="single" w:sz="4" w:space="0" w:color="auto"/>
              <w:bottom w:val="double" w:sz="4" w:space="0" w:color="auto"/>
              <w:right w:val="single" w:sz="4" w:space="0" w:color="auto"/>
            </w:tcBorders>
            <w:shd w:val="clear" w:color="auto" w:fill="BDD6EE"/>
            <w:hideMark/>
          </w:tcPr>
          <w:p w:rsidR="00C161B3" w:rsidRDefault="00C161B3" w:rsidP="008449C0">
            <w:pPr>
              <w:jc w:val="both"/>
              <w:rPr>
                <w:b/>
                <w:sz w:val="28"/>
              </w:rPr>
            </w:pPr>
            <w:r>
              <w:rPr>
                <w:b/>
                <w:sz w:val="28"/>
              </w:rPr>
              <w:lastRenderedPageBreak/>
              <w:t>C-I – Personální zabezpečení</w:t>
            </w:r>
          </w:p>
        </w:tc>
      </w:tr>
      <w:tr w:rsidR="00C161B3" w:rsidTr="008449C0">
        <w:tc>
          <w:tcPr>
            <w:tcW w:w="2517" w:type="dxa"/>
            <w:tcBorders>
              <w:top w:val="double" w:sz="4" w:space="0" w:color="auto"/>
              <w:left w:val="single" w:sz="4" w:space="0" w:color="auto"/>
              <w:bottom w:val="single" w:sz="4" w:space="0" w:color="auto"/>
              <w:right w:val="single" w:sz="4" w:space="0" w:color="auto"/>
            </w:tcBorders>
            <w:shd w:val="clear" w:color="auto" w:fill="F7CAAC"/>
            <w:hideMark/>
          </w:tcPr>
          <w:p w:rsidR="00C161B3" w:rsidRDefault="00C161B3" w:rsidP="008449C0">
            <w:pPr>
              <w:jc w:val="both"/>
              <w:rPr>
                <w:b/>
              </w:rPr>
            </w:pPr>
            <w:r>
              <w:rPr>
                <w:b/>
              </w:rPr>
              <w:t>Vysoká škola</w:t>
            </w:r>
          </w:p>
        </w:tc>
        <w:tc>
          <w:tcPr>
            <w:tcW w:w="7338" w:type="dxa"/>
            <w:gridSpan w:val="3"/>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Univerzita Tomáše Bati ve Zlíně</w:t>
            </w:r>
          </w:p>
        </w:tc>
      </w:tr>
      <w:tr w:rsidR="00C161B3" w:rsidTr="008449C0">
        <w:tc>
          <w:tcPr>
            <w:tcW w:w="2517" w:type="dxa"/>
            <w:tcBorders>
              <w:top w:val="single" w:sz="4" w:space="0" w:color="auto"/>
              <w:left w:val="single" w:sz="4" w:space="0" w:color="auto"/>
              <w:bottom w:val="single" w:sz="4" w:space="0" w:color="auto"/>
              <w:right w:val="single" w:sz="4" w:space="0" w:color="auto"/>
            </w:tcBorders>
            <w:shd w:val="clear" w:color="auto" w:fill="F7CAAC"/>
            <w:hideMark/>
          </w:tcPr>
          <w:p w:rsidR="00C161B3" w:rsidRDefault="00C161B3" w:rsidP="008449C0">
            <w:pPr>
              <w:jc w:val="both"/>
              <w:rPr>
                <w:b/>
              </w:rPr>
            </w:pPr>
            <w:r>
              <w:rPr>
                <w:b/>
              </w:rPr>
              <w:t>Součást vysoké školy</w:t>
            </w:r>
          </w:p>
        </w:tc>
        <w:tc>
          <w:tcPr>
            <w:tcW w:w="7338" w:type="dxa"/>
            <w:gridSpan w:val="3"/>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Fakulta logistiky a krizového řízení</w:t>
            </w:r>
          </w:p>
        </w:tc>
      </w:tr>
      <w:tr w:rsidR="00C161B3" w:rsidTr="008449C0">
        <w:tc>
          <w:tcPr>
            <w:tcW w:w="2517" w:type="dxa"/>
            <w:tcBorders>
              <w:top w:val="single" w:sz="4" w:space="0" w:color="auto"/>
              <w:left w:val="single" w:sz="4" w:space="0" w:color="auto"/>
              <w:bottom w:val="single" w:sz="4" w:space="0" w:color="auto"/>
              <w:right w:val="single" w:sz="4" w:space="0" w:color="auto"/>
            </w:tcBorders>
            <w:shd w:val="clear" w:color="auto" w:fill="F7CAAC"/>
            <w:hideMark/>
          </w:tcPr>
          <w:p w:rsidR="00C161B3" w:rsidRDefault="00C161B3" w:rsidP="008449C0">
            <w:pPr>
              <w:jc w:val="both"/>
              <w:rPr>
                <w:b/>
              </w:rPr>
            </w:pPr>
            <w:r>
              <w:rPr>
                <w:b/>
              </w:rPr>
              <w:t>Název studijního programu</w:t>
            </w:r>
          </w:p>
        </w:tc>
        <w:tc>
          <w:tcPr>
            <w:tcW w:w="7338" w:type="dxa"/>
            <w:gridSpan w:val="3"/>
            <w:tcBorders>
              <w:top w:val="single" w:sz="4" w:space="0" w:color="auto"/>
              <w:left w:val="single" w:sz="4" w:space="0" w:color="auto"/>
              <w:bottom w:val="single" w:sz="4" w:space="0" w:color="auto"/>
              <w:right w:val="single" w:sz="4" w:space="0" w:color="auto"/>
            </w:tcBorders>
            <w:hideMark/>
          </w:tcPr>
          <w:p w:rsidR="00C161B3" w:rsidRPr="00AE39E2" w:rsidRDefault="00C161B3" w:rsidP="008449C0">
            <w:pPr>
              <w:jc w:val="both"/>
              <w:rPr>
                <w:b/>
              </w:rPr>
            </w:pPr>
            <w:r w:rsidRPr="00AE39E2">
              <w:rPr>
                <w:b/>
              </w:rPr>
              <w:t>Ochrana obyvatelstva</w:t>
            </w:r>
          </w:p>
        </w:tc>
      </w:tr>
      <w:tr w:rsidR="00C161B3" w:rsidTr="008449C0">
        <w:tc>
          <w:tcPr>
            <w:tcW w:w="9855" w:type="dxa"/>
            <w:gridSpan w:val="4"/>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C161B3" w:rsidRDefault="00C161B3" w:rsidP="008449C0">
            <w:pPr>
              <w:jc w:val="center"/>
              <w:rPr>
                <w:b/>
              </w:rPr>
            </w:pPr>
            <w:r>
              <w:rPr>
                <w:b/>
              </w:rPr>
              <w:t>Jmenný seznam</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8449C0" w:rsidP="008449C0">
            <w:pPr>
              <w:jc w:val="both"/>
              <w:rPr>
                <w:b/>
              </w:rPr>
            </w:pPr>
            <w:r>
              <w:rPr>
                <w:b/>
              </w:rPr>
              <w:t>Příjmení</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8449C0" w:rsidP="008449C0">
            <w:pPr>
              <w:jc w:val="both"/>
              <w:rPr>
                <w:b/>
              </w:rPr>
            </w:pPr>
            <w:r>
              <w:rPr>
                <w:b/>
              </w:rPr>
              <w:t>Jméno</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rPr>
                <w:b/>
              </w:rPr>
            </w:pPr>
            <w:r>
              <w:rPr>
                <w:b/>
              </w:rPr>
              <w:t>Tituly</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Božek</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František</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prof. Ing., CSc.</w:t>
            </w:r>
          </w:p>
        </w:tc>
      </w:tr>
      <w:tr w:rsidR="008449C0" w:rsidTr="008449C0">
        <w:tc>
          <w:tcPr>
            <w:tcW w:w="4066" w:type="dxa"/>
            <w:gridSpan w:val="2"/>
            <w:tcBorders>
              <w:top w:val="single" w:sz="4" w:space="0" w:color="auto"/>
              <w:left w:val="single" w:sz="4" w:space="0" w:color="auto"/>
              <w:bottom w:val="single" w:sz="4" w:space="0" w:color="auto"/>
              <w:right w:val="single" w:sz="4" w:space="0" w:color="auto"/>
            </w:tcBorders>
          </w:tcPr>
          <w:p w:rsidR="008449C0" w:rsidRDefault="008449C0" w:rsidP="008449C0">
            <w:pPr>
              <w:jc w:val="both"/>
            </w:pPr>
            <w:r>
              <w:t>Dokulil</w:t>
            </w:r>
          </w:p>
        </w:tc>
        <w:tc>
          <w:tcPr>
            <w:tcW w:w="2699" w:type="dxa"/>
            <w:tcBorders>
              <w:top w:val="single" w:sz="4" w:space="0" w:color="auto"/>
              <w:left w:val="single" w:sz="4" w:space="0" w:color="auto"/>
              <w:bottom w:val="single" w:sz="4" w:space="0" w:color="auto"/>
              <w:right w:val="single" w:sz="4" w:space="0" w:color="auto"/>
            </w:tcBorders>
          </w:tcPr>
          <w:p w:rsidR="008449C0" w:rsidRDefault="008449C0" w:rsidP="008449C0">
            <w:pPr>
              <w:jc w:val="both"/>
            </w:pPr>
            <w:r>
              <w:t>Jiří</w:t>
            </w:r>
          </w:p>
        </w:tc>
        <w:tc>
          <w:tcPr>
            <w:tcW w:w="3090" w:type="dxa"/>
            <w:tcBorders>
              <w:top w:val="single" w:sz="4" w:space="0" w:color="auto"/>
              <w:left w:val="single" w:sz="4" w:space="0" w:color="auto"/>
              <w:bottom w:val="single" w:sz="4" w:space="0" w:color="auto"/>
              <w:right w:val="single" w:sz="4" w:space="0" w:color="auto"/>
            </w:tcBorders>
          </w:tcPr>
          <w:p w:rsidR="008449C0" w:rsidRDefault="008449C0" w:rsidP="008449C0">
            <w:pPr>
              <w:jc w:val="both"/>
            </w:pPr>
            <w:r>
              <w:t>Ing.</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Dvořák</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Jiří</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prof. Ing., DrSc.</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Fajkus</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Martin</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RNDr.,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Hoke</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Eva</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Kavková</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Veronika</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Mgr.,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Konečný</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Jiří</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Ing. et 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 xml:space="preserve">Kyselák </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Jan</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 xml:space="preserve">Lošek </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Václav</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doc. RSDr., CSc.</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Lukášková</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Eva</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Bc., 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Martinek</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Pavel</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Mika</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Otakar Jiří</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doc., Ing., CSc.</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Musil</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Miroslav</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 xml:space="preserve">Pitrová </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Kateřina</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Mgr. et Mgr.,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Ponížil</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Petr</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doc. RNDr.,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Princ</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Ivan</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Ing.</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Rak</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Jakub</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Slížová</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Marta</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RNDr.,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Snopek</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Petr</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PhDr.,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Strohmandl</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Jan</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Ing., Ph.D.</w:t>
            </w:r>
          </w:p>
        </w:tc>
      </w:tr>
      <w:tr w:rsidR="00C161B3" w:rsidRPr="00397077" w:rsidTr="00397077">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935" w:author="Strohmandl Jan" w:date="2018-11-13T09:33: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936" w:author="Strohmandl Jan" w:date="2018-11-13T09:33:00Z">
            <w:trPr>
              <w:gridBefore w:val="1"/>
            </w:trPr>
          </w:trPrChange>
        </w:trPr>
        <w:tc>
          <w:tcPr>
            <w:tcW w:w="4066" w:type="dxa"/>
            <w:gridSpan w:val="2"/>
            <w:tcBorders>
              <w:top w:val="single" w:sz="4" w:space="0" w:color="auto"/>
              <w:left w:val="single" w:sz="4" w:space="0" w:color="auto"/>
              <w:bottom w:val="single" w:sz="4" w:space="0" w:color="auto"/>
              <w:right w:val="single" w:sz="4" w:space="0" w:color="auto"/>
            </w:tcBorders>
            <w:tcPrChange w:id="3937" w:author="Strohmandl Jan" w:date="2018-11-13T09:33:00Z">
              <w:tcPr>
                <w:tcW w:w="4066" w:type="dxa"/>
                <w:gridSpan w:val="3"/>
                <w:tcBorders>
                  <w:top w:val="single" w:sz="4" w:space="0" w:color="auto"/>
                  <w:left w:val="single" w:sz="4" w:space="0" w:color="auto"/>
                  <w:bottom w:val="single" w:sz="4" w:space="0" w:color="auto"/>
                  <w:right w:val="single" w:sz="4" w:space="0" w:color="auto"/>
                </w:tcBorders>
              </w:tcPr>
            </w:tcPrChange>
          </w:tcPr>
          <w:p w:rsidR="00C161B3" w:rsidRPr="00397077" w:rsidRDefault="00060721" w:rsidP="008449C0">
            <w:pPr>
              <w:jc w:val="both"/>
              <w:rPr>
                <w:strike/>
                <w:rPrChange w:id="3938" w:author="Strohmandl Jan" w:date="2018-11-13T09:33:00Z">
                  <w:rPr/>
                </w:rPrChange>
              </w:rPr>
            </w:pPr>
            <w:ins w:id="3939" w:author="PS" w:date="2018-11-24T21:14:00Z">
              <w:r>
                <w:rPr>
                  <w:strike/>
                </w:rPr>
                <w:t>Svoboda</w:t>
              </w:r>
            </w:ins>
            <w:del w:id="3940" w:author="Strohmandl Jan" w:date="2018-11-13T09:33:00Z">
              <w:r w:rsidR="00F139B8" w:rsidRPr="00F139B8">
                <w:rPr>
                  <w:strike/>
                  <w:rPrChange w:id="3941" w:author="Strohmandl Jan" w:date="2018-11-13T09:33:00Z">
                    <w:rPr>
                      <w:color w:val="0000FF"/>
                      <w:u w:val="single"/>
                    </w:rPr>
                  </w:rPrChange>
                </w:rPr>
                <w:delText>Šafařík</w:delText>
              </w:r>
            </w:del>
          </w:p>
        </w:tc>
        <w:tc>
          <w:tcPr>
            <w:tcW w:w="2699" w:type="dxa"/>
            <w:tcBorders>
              <w:top w:val="single" w:sz="4" w:space="0" w:color="auto"/>
              <w:left w:val="single" w:sz="4" w:space="0" w:color="auto"/>
              <w:bottom w:val="single" w:sz="4" w:space="0" w:color="auto"/>
              <w:right w:val="single" w:sz="4" w:space="0" w:color="auto"/>
            </w:tcBorders>
            <w:tcPrChange w:id="3942" w:author="Strohmandl Jan" w:date="2018-11-13T09:33:00Z">
              <w:tcPr>
                <w:tcW w:w="2699" w:type="dxa"/>
                <w:gridSpan w:val="2"/>
                <w:tcBorders>
                  <w:top w:val="single" w:sz="4" w:space="0" w:color="auto"/>
                  <w:left w:val="single" w:sz="4" w:space="0" w:color="auto"/>
                  <w:bottom w:val="single" w:sz="4" w:space="0" w:color="auto"/>
                  <w:right w:val="single" w:sz="4" w:space="0" w:color="auto"/>
                </w:tcBorders>
              </w:tcPr>
            </w:tcPrChange>
          </w:tcPr>
          <w:p w:rsidR="00C161B3" w:rsidRPr="00397077" w:rsidRDefault="00060721" w:rsidP="008449C0">
            <w:pPr>
              <w:jc w:val="both"/>
              <w:rPr>
                <w:strike/>
                <w:rPrChange w:id="3943" w:author="Strohmandl Jan" w:date="2018-11-13T09:33:00Z">
                  <w:rPr/>
                </w:rPrChange>
              </w:rPr>
            </w:pPr>
            <w:ins w:id="3944" w:author="PS" w:date="2018-11-24T21:15:00Z">
              <w:r>
                <w:rPr>
                  <w:strike/>
                </w:rPr>
                <w:t>Petr</w:t>
              </w:r>
            </w:ins>
            <w:del w:id="3945" w:author="Strohmandl Jan" w:date="2018-11-13T09:33:00Z">
              <w:r w:rsidR="00F139B8" w:rsidRPr="00F139B8">
                <w:rPr>
                  <w:strike/>
                  <w:rPrChange w:id="3946" w:author="Strohmandl Jan" w:date="2018-11-13T09:33:00Z">
                    <w:rPr>
                      <w:color w:val="0000FF"/>
                      <w:u w:val="single"/>
                    </w:rPr>
                  </w:rPrChange>
                </w:rPr>
                <w:delText>Zdeněk</w:delText>
              </w:r>
            </w:del>
          </w:p>
        </w:tc>
        <w:tc>
          <w:tcPr>
            <w:tcW w:w="3090" w:type="dxa"/>
            <w:tcBorders>
              <w:top w:val="single" w:sz="4" w:space="0" w:color="auto"/>
              <w:left w:val="single" w:sz="4" w:space="0" w:color="auto"/>
              <w:bottom w:val="single" w:sz="4" w:space="0" w:color="auto"/>
              <w:right w:val="single" w:sz="4" w:space="0" w:color="auto"/>
            </w:tcBorders>
            <w:tcPrChange w:id="3947" w:author="Strohmandl Jan" w:date="2018-11-13T09:33:00Z">
              <w:tcPr>
                <w:tcW w:w="3090" w:type="dxa"/>
                <w:gridSpan w:val="2"/>
                <w:tcBorders>
                  <w:top w:val="single" w:sz="4" w:space="0" w:color="auto"/>
                  <w:left w:val="single" w:sz="4" w:space="0" w:color="auto"/>
                  <w:bottom w:val="single" w:sz="4" w:space="0" w:color="auto"/>
                  <w:right w:val="single" w:sz="4" w:space="0" w:color="auto"/>
                </w:tcBorders>
              </w:tcPr>
            </w:tcPrChange>
          </w:tcPr>
          <w:p w:rsidR="00C161B3" w:rsidRPr="00397077" w:rsidRDefault="00060721" w:rsidP="008449C0">
            <w:pPr>
              <w:jc w:val="both"/>
              <w:rPr>
                <w:strike/>
                <w:rPrChange w:id="3948" w:author="Strohmandl Jan" w:date="2018-11-13T09:33:00Z">
                  <w:rPr/>
                </w:rPrChange>
              </w:rPr>
            </w:pPr>
            <w:ins w:id="3949" w:author="PS" w:date="2018-11-24T21:15:00Z">
              <w:r>
                <w:rPr>
                  <w:strike/>
                </w:rPr>
                <w:t>Ing.</w:t>
              </w:r>
            </w:ins>
            <w:del w:id="3950" w:author="Strohmandl Jan" w:date="2018-11-13T09:33:00Z">
              <w:r w:rsidR="00F139B8" w:rsidRPr="00F139B8">
                <w:rPr>
                  <w:strike/>
                  <w:rPrChange w:id="3951" w:author="Strohmandl Jan" w:date="2018-11-13T09:33:00Z">
                    <w:rPr>
                      <w:color w:val="0000FF"/>
                      <w:u w:val="single"/>
                    </w:rPr>
                  </w:rPrChange>
                </w:rPr>
                <w:delText>RNDr., PhD.</w:delText>
              </w:r>
            </w:del>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Taraba</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Pavel</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Tomaštík</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Marek</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Mgr.,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Tomek</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Miroslav</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doc. 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Trojan</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Jakub</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RNDr., MSc., MBA,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Tučková</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Zuzana</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doc. 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tcPr>
          <w:p w:rsidR="00C161B3" w:rsidRDefault="00C161B3" w:rsidP="008449C0">
            <w:pPr>
              <w:jc w:val="both"/>
            </w:pPr>
            <w:r>
              <w:t>Valášek</w:t>
            </w:r>
          </w:p>
        </w:tc>
        <w:tc>
          <w:tcPr>
            <w:tcW w:w="2699"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Pavel</w:t>
            </w:r>
          </w:p>
        </w:tc>
        <w:tc>
          <w:tcPr>
            <w:tcW w:w="3090" w:type="dxa"/>
            <w:tcBorders>
              <w:top w:val="single" w:sz="4" w:space="0" w:color="auto"/>
              <w:left w:val="single" w:sz="4" w:space="0" w:color="auto"/>
              <w:bottom w:val="single" w:sz="4" w:space="0" w:color="auto"/>
              <w:right w:val="single" w:sz="4" w:space="0" w:color="auto"/>
            </w:tcBorders>
          </w:tcPr>
          <w:p w:rsidR="00C161B3" w:rsidRDefault="00C161B3" w:rsidP="008449C0">
            <w:pPr>
              <w:jc w:val="both"/>
            </w:pPr>
            <w:r>
              <w:t>doc., Ing., Ph.D.</w:t>
            </w:r>
          </w:p>
        </w:tc>
      </w:tr>
      <w:tr w:rsidR="008449C0" w:rsidTr="008449C0">
        <w:tc>
          <w:tcPr>
            <w:tcW w:w="4066" w:type="dxa"/>
            <w:gridSpan w:val="2"/>
            <w:tcBorders>
              <w:top w:val="single" w:sz="4" w:space="0" w:color="auto"/>
              <w:left w:val="single" w:sz="4" w:space="0" w:color="auto"/>
              <w:bottom w:val="single" w:sz="4" w:space="0" w:color="auto"/>
              <w:right w:val="single" w:sz="4" w:space="0" w:color="auto"/>
            </w:tcBorders>
          </w:tcPr>
          <w:p w:rsidR="008449C0" w:rsidRDefault="008449C0" w:rsidP="008449C0">
            <w:pPr>
              <w:jc w:val="both"/>
            </w:pPr>
            <w:r>
              <w:t>Valášek</w:t>
            </w:r>
          </w:p>
        </w:tc>
        <w:tc>
          <w:tcPr>
            <w:tcW w:w="2699" w:type="dxa"/>
            <w:tcBorders>
              <w:top w:val="single" w:sz="4" w:space="0" w:color="auto"/>
              <w:left w:val="single" w:sz="4" w:space="0" w:color="auto"/>
              <w:bottom w:val="single" w:sz="4" w:space="0" w:color="auto"/>
              <w:right w:val="single" w:sz="4" w:space="0" w:color="auto"/>
            </w:tcBorders>
          </w:tcPr>
          <w:p w:rsidR="008449C0" w:rsidRDefault="008449C0" w:rsidP="008449C0">
            <w:pPr>
              <w:jc w:val="both"/>
            </w:pPr>
            <w:r>
              <w:t>Pavel</w:t>
            </w:r>
          </w:p>
        </w:tc>
        <w:tc>
          <w:tcPr>
            <w:tcW w:w="3090" w:type="dxa"/>
            <w:tcBorders>
              <w:top w:val="single" w:sz="4" w:space="0" w:color="auto"/>
              <w:left w:val="single" w:sz="4" w:space="0" w:color="auto"/>
              <w:bottom w:val="single" w:sz="4" w:space="0" w:color="auto"/>
              <w:right w:val="single" w:sz="4" w:space="0" w:color="auto"/>
            </w:tcBorders>
          </w:tcPr>
          <w:p w:rsidR="008449C0" w:rsidRDefault="008449C0" w:rsidP="008449C0">
            <w:pPr>
              <w:jc w:val="both"/>
            </w:pPr>
            <w:r>
              <w:t>Ing.</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Vargová</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Slavomíra</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Ing.,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Pr="00787C11" w:rsidRDefault="00C161B3" w:rsidP="008449C0">
            <w:pPr>
              <w:jc w:val="both"/>
            </w:pPr>
            <w:r w:rsidRPr="00787C11">
              <w:t xml:space="preserve">Veselá </w:t>
            </w:r>
          </w:p>
        </w:tc>
        <w:tc>
          <w:tcPr>
            <w:tcW w:w="2699" w:type="dxa"/>
            <w:tcBorders>
              <w:top w:val="single" w:sz="4" w:space="0" w:color="auto"/>
              <w:left w:val="single" w:sz="4" w:space="0" w:color="auto"/>
              <w:bottom w:val="single" w:sz="4" w:space="0" w:color="auto"/>
              <w:right w:val="single" w:sz="4" w:space="0" w:color="auto"/>
            </w:tcBorders>
            <w:hideMark/>
          </w:tcPr>
          <w:p w:rsidR="00C161B3" w:rsidRPr="00787C11" w:rsidRDefault="00C161B3" w:rsidP="008449C0">
            <w:pPr>
              <w:jc w:val="both"/>
            </w:pPr>
            <w:r w:rsidRPr="00787C11">
              <w:t>Radomíra</w:t>
            </w:r>
          </w:p>
        </w:tc>
        <w:tc>
          <w:tcPr>
            <w:tcW w:w="3090" w:type="dxa"/>
            <w:tcBorders>
              <w:top w:val="single" w:sz="4" w:space="0" w:color="auto"/>
              <w:left w:val="single" w:sz="4" w:space="0" w:color="auto"/>
              <w:bottom w:val="single" w:sz="4" w:space="0" w:color="auto"/>
              <w:right w:val="single" w:sz="4" w:space="0" w:color="auto"/>
            </w:tcBorders>
            <w:hideMark/>
          </w:tcPr>
          <w:p w:rsidR="00C161B3" w:rsidRPr="00787C11" w:rsidRDefault="00C161B3" w:rsidP="008449C0">
            <w:pPr>
              <w:jc w:val="both"/>
            </w:pPr>
            <w:r w:rsidRPr="00787C11">
              <w:t>JUDr., Ph.D.</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Vičar</w:t>
            </w: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Dušan</w:t>
            </w: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r>
              <w:t>prof. Ing., CSc.</w:t>
            </w:r>
          </w:p>
        </w:tc>
      </w:tr>
      <w:tr w:rsidR="00C161B3" w:rsidTr="008449C0">
        <w:trPr>
          <w:trHeight w:val="120"/>
        </w:trPr>
        <w:tc>
          <w:tcPr>
            <w:tcW w:w="9855" w:type="dxa"/>
            <w:gridSpan w:val="4"/>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p>
        </w:tc>
      </w:tr>
      <w:tr w:rsidR="00C161B3" w:rsidTr="008449C0">
        <w:trPr>
          <w:trHeight w:val="120"/>
        </w:trPr>
        <w:tc>
          <w:tcPr>
            <w:tcW w:w="9855" w:type="dxa"/>
            <w:gridSpan w:val="4"/>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rsidR="00C161B3" w:rsidRPr="000044D9" w:rsidRDefault="00C161B3" w:rsidP="008449C0">
            <w:pPr>
              <w:jc w:val="center"/>
              <w:rPr>
                <w:b/>
              </w:rPr>
            </w:pPr>
            <w:r w:rsidRPr="000044D9">
              <w:rPr>
                <w:b/>
              </w:rPr>
              <w:t>Odborníci z praxe</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rPr>
                <w:bCs/>
              </w:rPr>
              <w:t>Papadakis</w:t>
            </w:r>
          </w:p>
        </w:tc>
        <w:tc>
          <w:tcPr>
            <w:tcW w:w="2699" w:type="dxa"/>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rPr>
                <w:bCs/>
              </w:rPr>
              <w:t>Aleš</w:t>
            </w:r>
          </w:p>
        </w:tc>
        <w:tc>
          <w:tcPr>
            <w:tcW w:w="3090" w:type="dxa"/>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rPr>
                <w:bCs/>
              </w:rPr>
              <w:t>Ing.</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t>Pekaj</w:t>
            </w:r>
          </w:p>
        </w:tc>
        <w:tc>
          <w:tcPr>
            <w:tcW w:w="2699" w:type="dxa"/>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t>Robert</w:t>
            </w:r>
          </w:p>
        </w:tc>
        <w:tc>
          <w:tcPr>
            <w:tcW w:w="3090" w:type="dxa"/>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t>Ing.</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t>Skrášek</w:t>
            </w:r>
          </w:p>
        </w:tc>
        <w:tc>
          <w:tcPr>
            <w:tcW w:w="2699" w:type="dxa"/>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t>René</w:t>
            </w:r>
          </w:p>
        </w:tc>
        <w:tc>
          <w:tcPr>
            <w:tcW w:w="3090" w:type="dxa"/>
            <w:tcBorders>
              <w:top w:val="single" w:sz="4" w:space="0" w:color="auto"/>
              <w:left w:val="single" w:sz="4" w:space="0" w:color="auto"/>
              <w:bottom w:val="single" w:sz="4" w:space="0" w:color="auto"/>
              <w:right w:val="single" w:sz="4" w:space="0" w:color="auto"/>
            </w:tcBorders>
            <w:hideMark/>
          </w:tcPr>
          <w:p w:rsidR="00C161B3" w:rsidRPr="000044D9" w:rsidRDefault="00C161B3" w:rsidP="008449C0">
            <w:pPr>
              <w:jc w:val="both"/>
            </w:pPr>
            <w:r w:rsidRPr="000044D9">
              <w:t>Ing.</w:t>
            </w:r>
          </w:p>
        </w:tc>
      </w:tr>
      <w:tr w:rsidR="00C161B3" w:rsidTr="008449C0">
        <w:tc>
          <w:tcPr>
            <w:tcW w:w="4066" w:type="dxa"/>
            <w:gridSpan w:val="2"/>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p>
        </w:tc>
        <w:tc>
          <w:tcPr>
            <w:tcW w:w="2699"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p>
        </w:tc>
        <w:tc>
          <w:tcPr>
            <w:tcW w:w="3090" w:type="dxa"/>
            <w:tcBorders>
              <w:top w:val="single" w:sz="4" w:space="0" w:color="auto"/>
              <w:left w:val="single" w:sz="4" w:space="0" w:color="auto"/>
              <w:bottom w:val="single" w:sz="4" w:space="0" w:color="auto"/>
              <w:right w:val="single" w:sz="4" w:space="0" w:color="auto"/>
            </w:tcBorders>
            <w:hideMark/>
          </w:tcPr>
          <w:p w:rsidR="00C161B3" w:rsidRDefault="00C161B3" w:rsidP="008449C0">
            <w:pPr>
              <w:jc w:val="both"/>
            </w:pPr>
          </w:p>
        </w:tc>
      </w:tr>
    </w:tbl>
    <w:p w:rsidR="00C161B3" w:rsidRDefault="00C161B3" w:rsidP="00C161B3"/>
    <w:p w:rsidR="00C161B3" w:rsidRDefault="00C161B3" w:rsidP="00C161B3"/>
    <w:p w:rsidR="00C161B3" w:rsidRDefault="00C161B3" w:rsidP="00C161B3">
      <w:pPr>
        <w:spacing w:after="160" w:line="254" w:lineRule="auto"/>
        <w:jc w:val="both"/>
        <w:rPr>
          <w:b/>
        </w:rPr>
      </w:pPr>
      <w:r>
        <w:rPr>
          <w:b/>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rsidR="00C161B3" w:rsidRDefault="00C161B3" w:rsidP="00C161B3"/>
    <w:p w:rsidR="00C161B3" w:rsidRDefault="00C161B3">
      <w:pPr>
        <w:rPr>
          <w:b/>
          <w:sz w:val="28"/>
        </w:rPr>
      </w:pPr>
    </w:p>
    <w:p w:rsidR="00C161B3" w:rsidRDefault="00C161B3">
      <w:pPr>
        <w:rPr>
          <w:b/>
          <w:sz w:val="28"/>
        </w:rPr>
      </w:pPr>
    </w:p>
    <w:p w:rsidR="00C161B3" w:rsidRDefault="00C161B3">
      <w:pPr>
        <w:rPr>
          <w:b/>
          <w:sz w:val="28"/>
        </w:rPr>
      </w:pPr>
    </w:p>
    <w:p w:rsidR="00C161B3" w:rsidRDefault="00C161B3">
      <w:pPr>
        <w:rPr>
          <w:b/>
          <w:sz w:val="28"/>
        </w:rPr>
      </w:pPr>
    </w:p>
    <w:p w:rsidR="00C161B3" w:rsidRDefault="00C161B3">
      <w:pPr>
        <w:rPr>
          <w:b/>
          <w:sz w:val="28"/>
        </w:rPr>
      </w:pPr>
    </w:p>
    <w:p w:rsidR="00C161B3" w:rsidRDefault="00C161B3">
      <w:pPr>
        <w:rPr>
          <w:b/>
          <w:sz w:val="28"/>
        </w:rPr>
      </w:pPr>
    </w:p>
    <w:p w:rsidR="00C161B3" w:rsidRDefault="00C161B3">
      <w:pPr>
        <w:rPr>
          <w:b/>
          <w:sz w:val="28"/>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 xml:space="preserve">Univerzita Tomáše Bati ve Zlíně </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Pr="00FB349A" w:rsidRDefault="008449C0" w:rsidP="008449C0">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136E7B" w:rsidRDefault="008449C0" w:rsidP="008449C0">
            <w:pPr>
              <w:jc w:val="both"/>
              <w:rPr>
                <w:b/>
              </w:rPr>
            </w:pPr>
            <w:r w:rsidRPr="00136E7B">
              <w:rPr>
                <w:b/>
              </w:rPr>
              <w:t>František Božek</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rsidRPr="00217808">
              <w:t>prof.</w:t>
            </w:r>
            <w:r>
              <w:t>,</w:t>
            </w:r>
            <w:r w:rsidRPr="00217808">
              <w:t xml:space="preserve"> Ing.</w:t>
            </w:r>
            <w:r>
              <w:t>,</w:t>
            </w:r>
            <w:r w:rsidRPr="00217808">
              <w:t xml:space="preserve"> CSc.</w:t>
            </w:r>
          </w:p>
        </w:tc>
      </w:tr>
      <w:tr w:rsidR="008449C0" w:rsidTr="008449C0">
        <w:tc>
          <w:tcPr>
            <w:tcW w:w="2518" w:type="dxa"/>
            <w:shd w:val="clear" w:color="auto" w:fill="F7CAAC"/>
            <w:vAlign w:val="center"/>
          </w:tcPr>
          <w:p w:rsidR="008449C0" w:rsidRDefault="008449C0" w:rsidP="008449C0">
            <w:pPr>
              <w:rPr>
                <w:b/>
              </w:rPr>
            </w:pPr>
            <w:r>
              <w:rPr>
                <w:b/>
              </w:rPr>
              <w:t>Rok narození</w:t>
            </w:r>
          </w:p>
        </w:tc>
        <w:tc>
          <w:tcPr>
            <w:tcW w:w="829" w:type="dxa"/>
            <w:vAlign w:val="center"/>
          </w:tcPr>
          <w:p w:rsidR="008449C0" w:rsidRDefault="008449C0" w:rsidP="008449C0">
            <w:r>
              <w:t>1950</w:t>
            </w:r>
          </w:p>
        </w:tc>
        <w:tc>
          <w:tcPr>
            <w:tcW w:w="1721" w:type="dxa"/>
            <w:shd w:val="clear" w:color="auto" w:fill="F7CAAC"/>
            <w:vAlign w:val="center"/>
          </w:tcPr>
          <w:p w:rsidR="008449C0" w:rsidRDefault="008449C0" w:rsidP="008449C0">
            <w:pPr>
              <w:rPr>
                <w:b/>
              </w:rPr>
            </w:pPr>
            <w:r>
              <w:rPr>
                <w:b/>
              </w:rPr>
              <w:t>typ vztahu k VŠ</w:t>
            </w:r>
          </w:p>
        </w:tc>
        <w:tc>
          <w:tcPr>
            <w:tcW w:w="992" w:type="dxa"/>
            <w:gridSpan w:val="2"/>
            <w:vAlign w:val="center"/>
          </w:tcPr>
          <w:p w:rsidR="008449C0" w:rsidRPr="00AD1609" w:rsidRDefault="008449C0" w:rsidP="008449C0">
            <w:pPr>
              <w:rPr>
                <w:i/>
              </w:rPr>
            </w:pPr>
            <w:r w:rsidRPr="00AD1609">
              <w:rPr>
                <w:i/>
              </w:rPr>
              <w:t>pp.</w:t>
            </w:r>
          </w:p>
        </w:tc>
        <w:tc>
          <w:tcPr>
            <w:tcW w:w="994" w:type="dxa"/>
            <w:shd w:val="clear" w:color="auto" w:fill="F7CAAC"/>
            <w:vAlign w:val="center"/>
          </w:tcPr>
          <w:p w:rsidR="008449C0" w:rsidRDefault="008449C0" w:rsidP="008449C0">
            <w:pPr>
              <w:rPr>
                <w:b/>
              </w:rPr>
            </w:pPr>
            <w:r>
              <w:rPr>
                <w:b/>
              </w:rPr>
              <w:t>rozsah</w:t>
            </w:r>
          </w:p>
        </w:tc>
        <w:tc>
          <w:tcPr>
            <w:tcW w:w="709" w:type="dxa"/>
            <w:vAlign w:val="center"/>
          </w:tcPr>
          <w:p w:rsidR="008449C0" w:rsidRDefault="008449C0" w:rsidP="008449C0">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vAlign w:val="center"/>
          </w:tcPr>
          <w:p w:rsidR="008449C0" w:rsidRDefault="008449C0" w:rsidP="008449C0">
            <w:r>
              <w:t>0219</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vAlign w:val="center"/>
          </w:tcPr>
          <w:p w:rsidR="008449C0" w:rsidRPr="00AD1609" w:rsidRDefault="008449C0" w:rsidP="008449C0">
            <w:pPr>
              <w:rPr>
                <w:i/>
              </w:rPr>
            </w:pPr>
            <w:r w:rsidRPr="00AD1609">
              <w:rPr>
                <w:i/>
              </w:rPr>
              <w:t>pp.</w:t>
            </w:r>
          </w:p>
        </w:tc>
        <w:tc>
          <w:tcPr>
            <w:tcW w:w="994" w:type="dxa"/>
            <w:shd w:val="clear" w:color="auto" w:fill="F7CAAC"/>
            <w:vAlign w:val="center"/>
          </w:tcPr>
          <w:p w:rsidR="008449C0" w:rsidRDefault="008449C0" w:rsidP="008449C0">
            <w:pPr>
              <w:rPr>
                <w:b/>
              </w:rPr>
            </w:pPr>
            <w:r>
              <w:rPr>
                <w:b/>
              </w:rPr>
              <w:t>rozsah</w:t>
            </w:r>
          </w:p>
        </w:tc>
        <w:tc>
          <w:tcPr>
            <w:tcW w:w="709" w:type="dxa"/>
            <w:vAlign w:val="center"/>
          </w:tcPr>
          <w:p w:rsidR="008449C0" w:rsidRDefault="008449C0" w:rsidP="008449C0">
            <w:r>
              <w:t>40</w:t>
            </w:r>
          </w:p>
        </w:tc>
        <w:tc>
          <w:tcPr>
            <w:tcW w:w="709" w:type="dxa"/>
            <w:gridSpan w:val="2"/>
            <w:shd w:val="clear" w:color="auto" w:fill="F7CAAC"/>
            <w:vAlign w:val="center"/>
          </w:tcPr>
          <w:p w:rsidR="008449C0" w:rsidRDefault="008449C0" w:rsidP="008449C0">
            <w:pPr>
              <w:rPr>
                <w:b/>
              </w:rPr>
            </w:pPr>
            <w:r>
              <w:rPr>
                <w:b/>
              </w:rPr>
              <w:t>do kdy</w:t>
            </w:r>
          </w:p>
        </w:tc>
        <w:tc>
          <w:tcPr>
            <w:tcW w:w="1387" w:type="dxa"/>
            <w:gridSpan w:val="2"/>
            <w:vAlign w:val="center"/>
          </w:tcPr>
          <w:p w:rsidR="008449C0" w:rsidRDefault="008449C0" w:rsidP="008449C0">
            <w:r>
              <w:t>0219</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vAlign w:val="center"/>
          </w:tcPr>
          <w:p w:rsidR="008449C0" w:rsidRDefault="008449C0" w:rsidP="008449C0">
            <w:r>
              <w:t>Univerzita obrany v Brně</w:t>
            </w:r>
          </w:p>
        </w:tc>
        <w:tc>
          <w:tcPr>
            <w:tcW w:w="1703" w:type="dxa"/>
            <w:gridSpan w:val="2"/>
            <w:vAlign w:val="center"/>
          </w:tcPr>
          <w:p w:rsidR="008449C0" w:rsidRPr="00967ED8" w:rsidRDefault="008449C0" w:rsidP="008449C0">
            <w:pPr>
              <w:rPr>
                <w:i/>
              </w:rPr>
            </w:pPr>
            <w:r w:rsidRPr="00967ED8">
              <w:rPr>
                <w:i/>
              </w:rPr>
              <w:t>pp.</w:t>
            </w:r>
          </w:p>
        </w:tc>
        <w:tc>
          <w:tcPr>
            <w:tcW w:w="2096" w:type="dxa"/>
            <w:gridSpan w:val="4"/>
            <w:vAlign w:val="center"/>
          </w:tcPr>
          <w:p w:rsidR="008449C0" w:rsidRDefault="008449C0" w:rsidP="008449C0">
            <w:r>
              <w:t xml:space="preserve">8 </w:t>
            </w:r>
          </w:p>
        </w:tc>
      </w:tr>
      <w:tr w:rsidR="008449C0" w:rsidTr="008449C0">
        <w:tc>
          <w:tcPr>
            <w:tcW w:w="6060" w:type="dxa"/>
            <w:gridSpan w:val="5"/>
          </w:tcPr>
          <w:p w:rsidR="008449C0" w:rsidRDefault="008449C0" w:rsidP="008449C0">
            <w:pPr>
              <w:jc w:val="both"/>
            </w:pPr>
            <w:r>
              <w:t xml:space="preserve">Vysoká škola AMBIS, Praha </w:t>
            </w:r>
          </w:p>
        </w:tc>
        <w:tc>
          <w:tcPr>
            <w:tcW w:w="1703" w:type="dxa"/>
            <w:gridSpan w:val="2"/>
          </w:tcPr>
          <w:p w:rsidR="008449C0" w:rsidRPr="00967ED8" w:rsidRDefault="008449C0" w:rsidP="008449C0">
            <w:pPr>
              <w:jc w:val="both"/>
              <w:rPr>
                <w:i/>
              </w:rPr>
            </w:pPr>
            <w:r w:rsidRPr="00967ED8">
              <w:rPr>
                <w:i/>
              </w:rPr>
              <w:t>pp.</w:t>
            </w:r>
          </w:p>
        </w:tc>
        <w:tc>
          <w:tcPr>
            <w:tcW w:w="2096" w:type="dxa"/>
            <w:gridSpan w:val="4"/>
          </w:tcPr>
          <w:p w:rsidR="008449C0" w:rsidRDefault="008449C0" w:rsidP="008449C0">
            <w:pPr>
              <w:jc w:val="both"/>
            </w:pPr>
            <w:r>
              <w:t xml:space="preserve">4 </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pStyle w:val="Odstavecseseznamem2"/>
              <w:spacing w:after="60"/>
              <w:ind w:left="40"/>
              <w:jc w:val="both"/>
            </w:pPr>
            <w:r>
              <w:t>Procesy hodnocení a ovládání rizik – garant, přednášející (50 %)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532"/>
        </w:trPr>
        <w:tc>
          <w:tcPr>
            <w:tcW w:w="9859" w:type="dxa"/>
            <w:gridSpan w:val="11"/>
          </w:tcPr>
          <w:p w:rsidR="008449C0" w:rsidRPr="00D05529" w:rsidRDefault="008449C0" w:rsidP="008449C0">
            <w:pPr>
              <w:tabs>
                <w:tab w:val="left" w:pos="426"/>
              </w:tabs>
              <w:spacing w:before="60"/>
              <w:jc w:val="both"/>
            </w:pPr>
            <w:r>
              <w:t>Ing.</w:t>
            </w:r>
            <w:r w:rsidRPr="00923B9F">
              <w:t xml:space="preserve">: </w:t>
            </w:r>
            <w:r w:rsidRPr="00AD1609">
              <w:t>Technologie makromolekulárních látek</w:t>
            </w:r>
            <w:r>
              <w:t>, 1973, VŠCHT Pardubice</w:t>
            </w:r>
          </w:p>
          <w:p w:rsidR="008449C0" w:rsidRPr="001A6733" w:rsidRDefault="008449C0" w:rsidP="008449C0">
            <w:pPr>
              <w:spacing w:after="60"/>
              <w:ind w:left="510" w:hanging="510"/>
              <w:jc w:val="both"/>
            </w:pPr>
            <w:r w:rsidRPr="0044608E">
              <w:t>CSc.</w:t>
            </w:r>
            <w:r>
              <w:t>:</w:t>
            </w:r>
            <w:r w:rsidRPr="0044608E">
              <w:t xml:space="preserve"> </w:t>
            </w:r>
            <w:r w:rsidRPr="00AD1609">
              <w:t>Makromolekulární chemie</w:t>
            </w:r>
            <w:r>
              <w:t xml:space="preserve">, </w:t>
            </w:r>
            <w:r w:rsidRPr="0044608E">
              <w:t>1979</w:t>
            </w:r>
            <w:r>
              <w:t>,</w:t>
            </w:r>
            <w:r w:rsidRPr="0044608E">
              <w:t xml:space="preserve"> Č</w:t>
            </w:r>
            <w:r>
              <w:t>SAV</w:t>
            </w:r>
            <w:r w:rsidRPr="0044608E">
              <w:t>, Ústa</w:t>
            </w:r>
            <w:r>
              <w:t>v makromolekulární chemie, Praha</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spacing w:before="60"/>
              <w:jc w:val="both"/>
            </w:pPr>
            <w:r>
              <w:rPr>
                <w:color w:val="000000"/>
              </w:rPr>
              <w:t>Zbrojovka Brno, n. p.,</w:t>
            </w:r>
            <w:r w:rsidRPr="00792C04">
              <w:rPr>
                <w:color w:val="000000"/>
              </w:rPr>
              <w:t xml:space="preserve"> závod Vyškov</w:t>
            </w:r>
            <w:r>
              <w:rPr>
                <w:color w:val="000000"/>
              </w:rPr>
              <w:t xml:space="preserve">, </w:t>
            </w:r>
            <w:r>
              <w:t>technolog povrchových úprav, 1 rok;</w:t>
            </w:r>
          </w:p>
          <w:p w:rsidR="008449C0" w:rsidRDefault="008449C0" w:rsidP="008449C0">
            <w:pPr>
              <w:jc w:val="both"/>
              <w:rPr>
                <w:color w:val="000000"/>
              </w:rPr>
            </w:pPr>
            <w:r w:rsidRPr="001A0714">
              <w:rPr>
                <w:color w:val="000000"/>
              </w:rPr>
              <w:t>Výzkumný ústav makromolekulární chemie,</w:t>
            </w:r>
            <w:r>
              <w:rPr>
                <w:color w:val="000000"/>
              </w:rPr>
              <w:t xml:space="preserve"> Brno, vědecký aspirant, 4 roky;</w:t>
            </w:r>
          </w:p>
          <w:p w:rsidR="008449C0" w:rsidRDefault="008449C0" w:rsidP="008449C0">
            <w:pPr>
              <w:jc w:val="both"/>
              <w:rPr>
                <w:color w:val="000000"/>
              </w:rPr>
            </w:pPr>
            <w:r>
              <w:rPr>
                <w:color w:val="000000"/>
              </w:rPr>
              <w:t>Vysoká vojenská škola pozemního vojska</w:t>
            </w:r>
            <w:r w:rsidRPr="00032084">
              <w:rPr>
                <w:color w:val="000000"/>
              </w:rPr>
              <w:t xml:space="preserve"> ve Vyškově</w:t>
            </w:r>
            <w:r>
              <w:rPr>
                <w:color w:val="000000"/>
              </w:rPr>
              <w:t>, vysokoškolský učitel, vědecký pracovník, 18 roků;</w:t>
            </w:r>
          </w:p>
          <w:p w:rsidR="008449C0" w:rsidRDefault="008449C0" w:rsidP="008449C0">
            <w:pPr>
              <w:jc w:val="both"/>
              <w:rPr>
                <w:color w:val="000000"/>
              </w:rPr>
            </w:pPr>
            <w:r w:rsidRPr="00032084">
              <w:rPr>
                <w:color w:val="000000"/>
              </w:rPr>
              <w:t xml:space="preserve">Vysoká vojenská škola </w:t>
            </w:r>
            <w:r>
              <w:rPr>
                <w:color w:val="000000"/>
              </w:rPr>
              <w:t>pozemního vojska</w:t>
            </w:r>
            <w:r w:rsidRPr="00032084">
              <w:rPr>
                <w:color w:val="000000"/>
              </w:rPr>
              <w:t xml:space="preserve"> ve Vyškově</w:t>
            </w:r>
            <w:r>
              <w:rPr>
                <w:color w:val="000000"/>
              </w:rPr>
              <w:t>, proděkan pro vědeckou práci a zahraniční vztahy, 7 roků;</w:t>
            </w:r>
          </w:p>
          <w:p w:rsidR="008449C0" w:rsidRDefault="008449C0" w:rsidP="008449C0">
            <w:pPr>
              <w:jc w:val="both"/>
              <w:rPr>
                <w:color w:val="000000"/>
              </w:rPr>
            </w:pPr>
            <w:r>
              <w:t xml:space="preserve">Univerzita obrany, </w:t>
            </w:r>
            <w:r>
              <w:rPr>
                <w:color w:val="000000"/>
              </w:rPr>
              <w:t>akademický pracovník, 13,5 roků;</w:t>
            </w:r>
          </w:p>
          <w:p w:rsidR="008449C0" w:rsidRDefault="008449C0" w:rsidP="008449C0">
            <w:pPr>
              <w:jc w:val="both"/>
              <w:rPr>
                <w:color w:val="000000"/>
              </w:rPr>
            </w:pPr>
            <w:r>
              <w:t xml:space="preserve">Mendelova univerzita, Agronomická fakulta, </w:t>
            </w:r>
            <w:r>
              <w:rPr>
                <w:color w:val="000000"/>
              </w:rPr>
              <w:t>akademický pracovník, 4 roky, jpp.;</w:t>
            </w:r>
          </w:p>
          <w:p w:rsidR="008449C0" w:rsidRDefault="008449C0" w:rsidP="008449C0">
            <w:pPr>
              <w:jc w:val="both"/>
              <w:rPr>
                <w:color w:val="000000"/>
              </w:rPr>
            </w:pPr>
            <w:r w:rsidRPr="00545C2A">
              <w:t>Vysoká škola obchodní a hotelová</w:t>
            </w:r>
            <w:r>
              <w:t xml:space="preserve">, </w:t>
            </w:r>
            <w:r>
              <w:rPr>
                <w:color w:val="000000"/>
              </w:rPr>
              <w:t>akademický pracovník, 3,5 roků, jpp.</w:t>
            </w:r>
          </w:p>
          <w:p w:rsidR="008449C0" w:rsidRDefault="008449C0" w:rsidP="008449C0">
            <w:pPr>
              <w:spacing w:after="60"/>
              <w:jc w:val="both"/>
            </w:pPr>
            <w:r>
              <w:t xml:space="preserve">Univerzita Tomáše Bati, Fakulta logistiky a krizového řízení, </w:t>
            </w:r>
            <w:r>
              <w:rPr>
                <w:color w:val="000000"/>
              </w:rPr>
              <w:t>akademický pracovník, od 01. 02. 2018.</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629"/>
        </w:trPr>
        <w:tc>
          <w:tcPr>
            <w:tcW w:w="9859" w:type="dxa"/>
            <w:gridSpan w:val="11"/>
          </w:tcPr>
          <w:p w:rsidR="008449C0" w:rsidRDefault="008449C0" w:rsidP="008449C0">
            <w:pPr>
              <w:spacing w:before="60"/>
              <w:jc w:val="both"/>
            </w:pPr>
            <w:r>
              <w:t>Počet obhájených bakalářských prací: 2;</w:t>
            </w:r>
          </w:p>
          <w:p w:rsidR="008449C0" w:rsidRDefault="008449C0" w:rsidP="008449C0">
            <w:pPr>
              <w:jc w:val="both"/>
            </w:pPr>
            <w:r>
              <w:t>Počet obhájených diplomových prací: 36;</w:t>
            </w:r>
          </w:p>
          <w:p w:rsidR="008449C0" w:rsidRPr="00136E7B" w:rsidRDefault="008449C0" w:rsidP="008449C0">
            <w:pPr>
              <w:spacing w:after="60"/>
              <w:jc w:val="both"/>
            </w:pPr>
            <w:r>
              <w:t xml:space="preserve">Počet obhájených disertačních prací:11; </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Pr="00917658" w:rsidRDefault="008449C0" w:rsidP="008449C0">
            <w:pPr>
              <w:jc w:val="both"/>
            </w:pPr>
            <w:r w:rsidRPr="0044608E">
              <w:rPr>
                <w:i/>
              </w:rPr>
              <w:t>Makromolekulární</w:t>
            </w:r>
            <w:r>
              <w:rPr>
                <w:i/>
              </w:rPr>
              <w:t xml:space="preserve"> chemie</w:t>
            </w:r>
          </w:p>
        </w:tc>
        <w:tc>
          <w:tcPr>
            <w:tcW w:w="2245" w:type="dxa"/>
            <w:gridSpan w:val="2"/>
          </w:tcPr>
          <w:p w:rsidR="008449C0" w:rsidRDefault="008449C0" w:rsidP="008449C0">
            <w:pPr>
              <w:jc w:val="both"/>
            </w:pPr>
            <w:r>
              <w:t>1988</w:t>
            </w:r>
          </w:p>
        </w:tc>
        <w:tc>
          <w:tcPr>
            <w:tcW w:w="2248" w:type="dxa"/>
            <w:gridSpan w:val="4"/>
            <w:tcBorders>
              <w:right w:val="single" w:sz="12" w:space="0" w:color="auto"/>
            </w:tcBorders>
          </w:tcPr>
          <w:p w:rsidR="008449C0" w:rsidRDefault="008449C0" w:rsidP="008449C0">
            <w:pPr>
              <w:jc w:val="both"/>
            </w:pPr>
            <w:r>
              <w:t>VŠCHT Pardubice</w:t>
            </w:r>
          </w:p>
        </w:tc>
        <w:tc>
          <w:tcPr>
            <w:tcW w:w="632" w:type="dxa"/>
            <w:vMerge w:val="restart"/>
            <w:tcBorders>
              <w:left w:val="single" w:sz="12" w:space="0" w:color="auto"/>
            </w:tcBorders>
            <w:shd w:val="clear" w:color="auto" w:fill="F7CAAC"/>
            <w:vAlign w:val="center"/>
          </w:tcPr>
          <w:p w:rsidR="008449C0" w:rsidRDefault="008449C0" w:rsidP="008449C0">
            <w:pPr>
              <w:jc w:val="center"/>
            </w:pPr>
            <w:r>
              <w:rPr>
                <w:b/>
              </w:rPr>
              <w:t>WOS</w:t>
            </w:r>
          </w:p>
        </w:tc>
        <w:tc>
          <w:tcPr>
            <w:tcW w:w="693" w:type="dxa"/>
            <w:vMerge w:val="restart"/>
            <w:shd w:val="clear" w:color="auto" w:fill="F7CAAC"/>
            <w:vAlign w:val="center"/>
          </w:tcPr>
          <w:p w:rsidR="008449C0" w:rsidRDefault="008449C0" w:rsidP="008449C0">
            <w:pPr>
              <w:jc w:val="center"/>
              <w:rPr>
                <w:sz w:val="18"/>
              </w:rPr>
            </w:pPr>
            <w:r>
              <w:rPr>
                <w:b/>
                <w:sz w:val="18"/>
              </w:rPr>
              <w:t>Scopus</w:t>
            </w:r>
          </w:p>
        </w:tc>
        <w:tc>
          <w:tcPr>
            <w:tcW w:w="694" w:type="dxa"/>
            <w:vMerge w:val="restart"/>
            <w:shd w:val="clear" w:color="auto" w:fill="F7CAAC"/>
            <w:vAlign w:val="center"/>
          </w:tcPr>
          <w:p w:rsidR="008449C0" w:rsidRDefault="008449C0" w:rsidP="008449C0">
            <w:pPr>
              <w:jc w:val="center"/>
            </w:pPr>
            <w:r>
              <w:rPr>
                <w:b/>
                <w:sz w:val="18"/>
              </w:rPr>
              <w:t>ostatní</w:t>
            </w:r>
          </w:p>
        </w:tc>
      </w:tr>
      <w:tr w:rsidR="008449C0" w:rsidTr="008449C0">
        <w:trPr>
          <w:cantSplit/>
        </w:trPr>
        <w:tc>
          <w:tcPr>
            <w:tcW w:w="3347" w:type="dxa"/>
            <w:gridSpan w:val="2"/>
            <w:vAlign w:val="center"/>
          </w:tcPr>
          <w:p w:rsidR="008449C0" w:rsidRPr="0044608E" w:rsidRDefault="008449C0" w:rsidP="008449C0">
            <w:pPr>
              <w:rPr>
                <w:i/>
              </w:rPr>
            </w:pPr>
            <w:r w:rsidRPr="0044608E">
              <w:rPr>
                <w:i/>
              </w:rPr>
              <w:t>Teorie řízení a použití jednotek pozemního vojska</w:t>
            </w:r>
          </w:p>
        </w:tc>
        <w:tc>
          <w:tcPr>
            <w:tcW w:w="2245" w:type="dxa"/>
            <w:gridSpan w:val="2"/>
            <w:vAlign w:val="center"/>
          </w:tcPr>
          <w:p w:rsidR="008449C0" w:rsidRDefault="008449C0" w:rsidP="008449C0">
            <w:r>
              <w:t>1993</w:t>
            </w:r>
          </w:p>
        </w:tc>
        <w:tc>
          <w:tcPr>
            <w:tcW w:w="2248" w:type="dxa"/>
            <w:gridSpan w:val="4"/>
            <w:tcBorders>
              <w:right w:val="single" w:sz="12" w:space="0" w:color="auto"/>
            </w:tcBorders>
            <w:vAlign w:val="center"/>
          </w:tcPr>
          <w:p w:rsidR="008449C0" w:rsidRDefault="008449C0" w:rsidP="008449C0">
            <w:r>
              <w:t>VVŠ PV ve Vyškově</w:t>
            </w:r>
          </w:p>
        </w:tc>
        <w:tc>
          <w:tcPr>
            <w:tcW w:w="632" w:type="dxa"/>
            <w:vMerge/>
            <w:tcBorders>
              <w:left w:val="single" w:sz="12" w:space="0" w:color="auto"/>
            </w:tcBorders>
            <w:shd w:val="clear" w:color="auto" w:fill="F7CAAC"/>
          </w:tcPr>
          <w:p w:rsidR="008449C0" w:rsidRDefault="008449C0" w:rsidP="008449C0">
            <w:pPr>
              <w:jc w:val="both"/>
              <w:rPr>
                <w:b/>
              </w:rPr>
            </w:pPr>
          </w:p>
        </w:tc>
        <w:tc>
          <w:tcPr>
            <w:tcW w:w="693" w:type="dxa"/>
            <w:vMerge/>
            <w:shd w:val="clear" w:color="auto" w:fill="F7CAAC"/>
          </w:tcPr>
          <w:p w:rsidR="008449C0" w:rsidRDefault="008449C0" w:rsidP="008449C0">
            <w:pPr>
              <w:jc w:val="both"/>
              <w:rPr>
                <w:b/>
                <w:sz w:val="18"/>
              </w:rPr>
            </w:pPr>
          </w:p>
        </w:tc>
        <w:tc>
          <w:tcPr>
            <w:tcW w:w="694" w:type="dxa"/>
            <w:vMerge/>
            <w:shd w:val="clear" w:color="auto" w:fill="F7CAAC"/>
          </w:tcPr>
          <w:p w:rsidR="008449C0" w:rsidRDefault="008449C0" w:rsidP="008449C0">
            <w:pPr>
              <w:jc w:val="both"/>
              <w:rPr>
                <w:b/>
                <w:sz w:val="18"/>
              </w:rPr>
            </w:pP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vAlign w:val="center"/>
          </w:tcPr>
          <w:p w:rsidR="008449C0" w:rsidRPr="00645003" w:rsidRDefault="008449C0" w:rsidP="008449C0">
            <w:pPr>
              <w:jc w:val="center"/>
              <w:rPr>
                <w:b/>
                <w:color w:val="000000"/>
              </w:rPr>
            </w:pPr>
            <w:r w:rsidRPr="00645003">
              <w:rPr>
                <w:b/>
                <w:color w:val="000000"/>
              </w:rPr>
              <w:t>176</w:t>
            </w:r>
          </w:p>
        </w:tc>
        <w:tc>
          <w:tcPr>
            <w:tcW w:w="693" w:type="dxa"/>
            <w:vMerge w:val="restart"/>
            <w:vAlign w:val="center"/>
          </w:tcPr>
          <w:p w:rsidR="008449C0" w:rsidRPr="00645003" w:rsidRDefault="008449C0" w:rsidP="008449C0">
            <w:pPr>
              <w:jc w:val="center"/>
              <w:rPr>
                <w:b/>
                <w:color w:val="000000"/>
              </w:rPr>
            </w:pPr>
            <w:r w:rsidRPr="00645003">
              <w:rPr>
                <w:b/>
                <w:color w:val="000000"/>
              </w:rPr>
              <w:t>32</w:t>
            </w:r>
          </w:p>
        </w:tc>
        <w:tc>
          <w:tcPr>
            <w:tcW w:w="694" w:type="dxa"/>
            <w:vMerge w:val="restart"/>
            <w:vAlign w:val="center"/>
          </w:tcPr>
          <w:p w:rsidR="008449C0" w:rsidRDefault="008449C0" w:rsidP="008449C0">
            <w:pPr>
              <w:jc w:val="center"/>
              <w:rPr>
                <w:b/>
              </w:rPr>
            </w:pPr>
            <w:r>
              <w:rPr>
                <w:b/>
              </w:rPr>
              <w:t>216</w:t>
            </w:r>
          </w:p>
        </w:tc>
      </w:tr>
      <w:tr w:rsidR="008449C0" w:rsidTr="008449C0">
        <w:trPr>
          <w:trHeight w:val="205"/>
        </w:trPr>
        <w:tc>
          <w:tcPr>
            <w:tcW w:w="3347" w:type="dxa"/>
            <w:gridSpan w:val="2"/>
          </w:tcPr>
          <w:p w:rsidR="008449C0" w:rsidRDefault="008449C0" w:rsidP="008449C0">
            <w:pPr>
              <w:jc w:val="both"/>
            </w:pPr>
            <w:r>
              <w:rPr>
                <w:i/>
              </w:rPr>
              <w:t>Ochrana vojsk a obyvatelstva</w:t>
            </w:r>
          </w:p>
        </w:tc>
        <w:tc>
          <w:tcPr>
            <w:tcW w:w="2245" w:type="dxa"/>
            <w:gridSpan w:val="2"/>
          </w:tcPr>
          <w:p w:rsidR="008449C0" w:rsidRDefault="008449C0" w:rsidP="008449C0">
            <w:pPr>
              <w:jc w:val="both"/>
            </w:pPr>
            <w:r>
              <w:t>2002</w:t>
            </w:r>
          </w:p>
        </w:tc>
        <w:tc>
          <w:tcPr>
            <w:tcW w:w="2248" w:type="dxa"/>
            <w:gridSpan w:val="4"/>
            <w:tcBorders>
              <w:right w:val="single" w:sz="12" w:space="0" w:color="auto"/>
            </w:tcBorders>
          </w:tcPr>
          <w:p w:rsidR="008449C0" w:rsidRDefault="008449C0" w:rsidP="008449C0">
            <w:pPr>
              <w:jc w:val="both"/>
            </w:pPr>
            <w:r>
              <w:t>VVŠ PV ve Vyškově</w:t>
            </w: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Pr="00E247F9" w:rsidRDefault="008449C0" w:rsidP="00985198">
            <w:pPr>
              <w:pStyle w:val="Odstavecseseznamem2"/>
              <w:spacing w:afterLines="40" w:after="96"/>
              <w:ind w:left="0"/>
              <w:jc w:val="both"/>
              <w:rPr>
                <w:rStyle w:val="Siln"/>
                <w:b w:val="0"/>
                <w:shd w:val="clear" w:color="auto" w:fill="FFFFFF"/>
                <w:rPrChange w:id="3952" w:author="Jan Strohmandl" w:date="2018-11-16T05:56:00Z">
                  <w:rPr>
                    <w:rStyle w:val="Siln"/>
                    <w:b w:val="0"/>
                    <w:color w:val="222222"/>
                    <w:shd w:val="clear" w:color="auto" w:fill="FFFFFF"/>
                  </w:rPr>
                </w:rPrChange>
              </w:rPr>
            </w:pPr>
            <w:r w:rsidRPr="00E247F9">
              <w:t xml:space="preserve">HUZLIK, Jiri, </w:t>
            </w:r>
            <w:r w:rsidRPr="00E247F9">
              <w:rPr>
                <w:b/>
              </w:rPr>
              <w:t>BOZEK, Frantisek</w:t>
            </w:r>
            <w:r w:rsidRPr="00E247F9">
              <w:t xml:space="preserve"> </w:t>
            </w:r>
            <w:r w:rsidR="00693F05" w:rsidRPr="00693F05">
              <w:rPr>
                <w:b/>
              </w:rPr>
              <w:t>(25 %),</w:t>
            </w:r>
            <w:r w:rsidR="00F139B8" w:rsidRPr="00F139B8">
              <w:rPr>
                <w:rPrChange w:id="3953" w:author="Jan Strohmandl" w:date="2018-11-16T05:56:00Z">
                  <w:rPr>
                    <w:b/>
                    <w:bCs/>
                  </w:rPr>
                </w:rPrChange>
              </w:rPr>
              <w:t xml:space="preserve"> PAWELCZYK, Adam, BOZEK, Frantisek</w:t>
            </w:r>
            <w:r w:rsidR="00693F05" w:rsidRPr="00693F05">
              <w:rPr>
                <w:b/>
              </w:rPr>
              <w:t xml:space="preserve">, </w:t>
            </w:r>
            <w:r w:rsidR="00F139B8" w:rsidRPr="00F139B8">
              <w:rPr>
                <w:rPrChange w:id="3954" w:author="Jan Strohmandl" w:date="2018-11-16T05:56:00Z">
                  <w:rPr>
                    <w:b/>
                    <w:bCs/>
                  </w:rPr>
                </w:rPrChange>
              </w:rPr>
              <w:t xml:space="preserve">KOLWZAN, Barbara, </w:t>
            </w:r>
            <w:r w:rsidR="00F139B8" w:rsidRPr="00F139B8">
              <w:rPr>
                <w:rStyle w:val="Siln"/>
                <w:b w:val="0"/>
                <w:shd w:val="clear" w:color="auto" w:fill="FFFFFF"/>
                <w:rPrChange w:id="3955" w:author="Jan Strohmandl" w:date="2018-11-16T05:56:00Z">
                  <w:rPr>
                    <w:rStyle w:val="Siln"/>
                    <w:b w:val="0"/>
                    <w:color w:val="222222"/>
                    <w:shd w:val="clear" w:color="auto" w:fill="FFFFFF"/>
                  </w:rPr>
                </w:rPrChange>
              </w:rPr>
              <w:t xml:space="preserve">GRABAS, Kazimierz and </w:t>
            </w:r>
            <w:r w:rsidRPr="00E247F9">
              <w:t>STEININGER, Mieczyslaw</w:t>
            </w:r>
            <w:del w:id="3956" w:author="Eva Batůšková" w:date="2018-11-19T12:12:00Z">
              <w:r w:rsidRPr="00E247F9" w:rsidDel="00051889">
                <w:delText>,</w:delText>
              </w:r>
            </w:del>
            <w:r w:rsidRPr="00E247F9">
              <w:t xml:space="preserve"> </w:t>
            </w:r>
            <w:ins w:id="3957" w:author="Eva Batůšková" w:date="2018-11-19T12:12:00Z">
              <w:r w:rsidR="00051889">
                <w:t>(</w:t>
              </w:r>
            </w:ins>
            <w:r w:rsidRPr="00E247F9">
              <w:t>2017</w:t>
            </w:r>
            <w:ins w:id="3958" w:author="Eva Batůšková" w:date="2018-11-19T12:12:00Z">
              <w:r w:rsidR="00051889">
                <w:t>)</w:t>
              </w:r>
            </w:ins>
            <w:r w:rsidRPr="00E247F9">
              <w:t xml:space="preserve">. </w:t>
            </w:r>
            <w:r w:rsidR="00F139B8" w:rsidRPr="00F139B8">
              <w:rPr>
                <w:rStyle w:val="Siln"/>
                <w:b w:val="0"/>
                <w:i/>
                <w:shd w:val="clear" w:color="auto" w:fill="FFFFFF"/>
                <w:rPrChange w:id="3959" w:author="Jan Strohmandl" w:date="2018-11-16T05:56:00Z">
                  <w:rPr>
                    <w:rStyle w:val="Siln"/>
                    <w:b w:val="0"/>
                    <w:i/>
                    <w:color w:val="222222"/>
                    <w:shd w:val="clear" w:color="auto" w:fill="FFFFFF"/>
                  </w:rPr>
                </w:rPrChange>
              </w:rPr>
              <w:t>Mitigation of the environmental health risk on military air bases polluted with hydrocarbons.</w:t>
            </w:r>
            <w:r w:rsidR="00F139B8" w:rsidRPr="00F139B8">
              <w:rPr>
                <w:rStyle w:val="Siln"/>
                <w:b w:val="0"/>
                <w:shd w:val="clear" w:color="auto" w:fill="FFFFFF"/>
                <w:rPrChange w:id="3960" w:author="Jan Strohmandl" w:date="2018-11-16T05:56:00Z">
                  <w:rPr>
                    <w:rStyle w:val="Siln"/>
                    <w:b w:val="0"/>
                    <w:color w:val="222222"/>
                    <w:shd w:val="clear" w:color="auto" w:fill="FFFFFF"/>
                  </w:rPr>
                </w:rPrChange>
              </w:rPr>
              <w:t xml:space="preserve"> Journal of Environmental Engineering. </w:t>
            </w:r>
            <w:r w:rsidR="00F139B8" w:rsidRPr="00F139B8">
              <w:rPr>
                <w:rStyle w:val="Siln"/>
                <w:shd w:val="clear" w:color="auto" w:fill="FFFFFF"/>
                <w:rPrChange w:id="3961" w:author="Jan Strohmandl" w:date="2018-11-16T05:56:00Z">
                  <w:rPr>
                    <w:rStyle w:val="Siln"/>
                    <w:color w:val="222222"/>
                    <w:shd w:val="clear" w:color="auto" w:fill="FFFFFF"/>
                  </w:rPr>
                </w:rPrChange>
              </w:rPr>
              <w:t>143</w:t>
            </w:r>
            <w:r w:rsidR="00F139B8" w:rsidRPr="00F139B8">
              <w:rPr>
                <w:rStyle w:val="Siln"/>
                <w:b w:val="0"/>
                <w:shd w:val="clear" w:color="auto" w:fill="FFFFFF"/>
                <w:rPrChange w:id="3962" w:author="Jan Strohmandl" w:date="2018-11-16T05:56:00Z">
                  <w:rPr>
                    <w:rStyle w:val="Siln"/>
                    <w:b w:val="0"/>
                    <w:color w:val="222222"/>
                    <w:shd w:val="clear" w:color="auto" w:fill="FFFFFF"/>
                  </w:rPr>
                </w:rPrChange>
              </w:rPr>
              <w:t>(1), Article Number: 05016007,</w:t>
            </w:r>
            <w:r w:rsidR="00F139B8" w:rsidRPr="00F139B8">
              <w:rPr>
                <w:rStyle w:val="Siln"/>
                <w:b w:val="0"/>
                <w:bCs w:val="0"/>
                <w:shd w:val="clear" w:color="auto" w:fill="FFFFFF"/>
                <w:rPrChange w:id="3963" w:author="Jan Strohmandl" w:date="2018-11-16T05:56:00Z">
                  <w:rPr>
                    <w:rStyle w:val="Siln"/>
                    <w:b w:val="0"/>
                    <w:bCs w:val="0"/>
                    <w:color w:val="222222"/>
                    <w:shd w:val="clear" w:color="auto" w:fill="FFFFFF"/>
                  </w:rPr>
                </w:rPrChange>
              </w:rPr>
              <w:t xml:space="preserve"> 9 p. ISSN </w:t>
            </w:r>
            <w:r w:rsidR="00F139B8" w:rsidRPr="00F139B8">
              <w:rPr>
                <w:rStyle w:val="Siln"/>
                <w:b w:val="0"/>
                <w:shd w:val="clear" w:color="auto" w:fill="FFFFFF"/>
                <w:rPrChange w:id="3964" w:author="Jan Strohmandl" w:date="2018-11-16T05:56:00Z">
                  <w:rPr>
                    <w:rStyle w:val="Siln"/>
                    <w:b w:val="0"/>
                    <w:color w:val="222222"/>
                    <w:shd w:val="clear" w:color="auto" w:fill="FFFFFF"/>
                  </w:rPr>
                </w:rPrChange>
              </w:rPr>
              <w:t xml:space="preserve">1756- 8463. [Category Q2]. </w:t>
            </w:r>
          </w:p>
          <w:p w:rsidR="00F139B8" w:rsidRDefault="008449C0">
            <w:pPr>
              <w:pStyle w:val="Odstavecseseznamem2"/>
              <w:spacing w:afterLines="40" w:after="96"/>
              <w:ind w:left="0"/>
              <w:jc w:val="both"/>
              <w:rPr>
                <w:lang w:val="en-GB"/>
              </w:rPr>
            </w:pPr>
            <w:r w:rsidRPr="00E247F9">
              <w:rPr>
                <w:lang w:val="en-GB"/>
              </w:rPr>
              <w:t xml:space="preserve">PAWELCZYK, Adam, </w:t>
            </w:r>
            <w:r w:rsidRPr="00E247F9">
              <w:rPr>
                <w:b/>
                <w:lang w:val="en-GB"/>
              </w:rPr>
              <w:t xml:space="preserve">BOZEK, Frantisek (40 %), </w:t>
            </w:r>
            <w:r w:rsidR="00F139B8" w:rsidRPr="00F139B8">
              <w:rPr>
                <w:rStyle w:val="Siln"/>
                <w:b w:val="0"/>
                <w:shd w:val="clear" w:color="auto" w:fill="FFFFFF"/>
                <w:lang w:val="en-GB"/>
                <w:rPrChange w:id="3965" w:author="Jan Strohmandl" w:date="2018-11-16T05:56:00Z">
                  <w:rPr>
                    <w:rStyle w:val="Siln"/>
                    <w:b w:val="0"/>
                    <w:color w:val="222222"/>
                    <w:shd w:val="clear" w:color="auto" w:fill="FFFFFF"/>
                    <w:lang w:val="en-GB"/>
                  </w:rPr>
                </w:rPrChange>
              </w:rPr>
              <w:t>GRABAS, Kazimierz and</w:t>
            </w:r>
            <w:r w:rsidRPr="00E247F9">
              <w:rPr>
                <w:lang w:val="en-GB"/>
              </w:rPr>
              <w:t> CHECMANOWSKI, Jacek</w:t>
            </w:r>
            <w:ins w:id="3966" w:author="Eva Batůšková" w:date="2018-11-19T12:13:00Z">
              <w:r w:rsidR="00051889">
                <w:rPr>
                  <w:lang w:val="en-GB"/>
                </w:rPr>
                <w:t xml:space="preserve"> (</w:t>
              </w:r>
            </w:ins>
            <w:del w:id="3967" w:author="Eva Batůšková" w:date="2018-11-19T12:13:00Z">
              <w:r w:rsidRPr="00E247F9" w:rsidDel="00051889">
                <w:rPr>
                  <w:lang w:val="en-GB"/>
                </w:rPr>
                <w:delText xml:space="preserve">, </w:delText>
              </w:r>
            </w:del>
            <w:r w:rsidRPr="00E247F9">
              <w:rPr>
                <w:lang w:val="en-GB"/>
              </w:rPr>
              <w:t>2017</w:t>
            </w:r>
            <w:ins w:id="3968" w:author="Eva Batůšková" w:date="2018-11-19T12:13:00Z">
              <w:r w:rsidR="00051889">
                <w:rPr>
                  <w:lang w:val="en-GB"/>
                </w:rPr>
                <w:t>)</w:t>
              </w:r>
            </w:ins>
            <w:r w:rsidRPr="00E247F9">
              <w:rPr>
                <w:lang w:val="en-GB"/>
              </w:rPr>
              <w:t xml:space="preserve">. </w:t>
            </w:r>
            <w:r w:rsidR="00F139B8" w:rsidRPr="00F139B8">
              <w:rPr>
                <w:bCs/>
                <w:shd w:val="clear" w:color="auto" w:fill="FFFFFF"/>
                <w:lang w:val="en-GB"/>
                <w:rPrChange w:id="3969" w:author="Jan Strohmandl" w:date="2018-11-16T05:56:00Z">
                  <w:rPr>
                    <w:b/>
                    <w:bCs/>
                    <w:color w:val="333333"/>
                    <w:shd w:val="clear" w:color="auto" w:fill="FFFFFF"/>
                    <w:lang w:val="en-GB"/>
                  </w:rPr>
                </w:rPrChange>
              </w:rPr>
              <w:t xml:space="preserve">Chemical elimination of the harmful properties of asbestos from military facilities. </w:t>
            </w:r>
            <w:r w:rsidR="00F139B8" w:rsidRPr="00F139B8">
              <w:rPr>
                <w:bCs/>
                <w:i/>
                <w:shd w:val="clear" w:color="auto" w:fill="FFFFFF"/>
                <w:lang w:val="en-GB"/>
                <w:rPrChange w:id="3970" w:author="Jan Strohmandl" w:date="2018-11-16T05:56:00Z">
                  <w:rPr>
                    <w:b/>
                    <w:bCs/>
                    <w:i/>
                    <w:color w:val="333333"/>
                    <w:shd w:val="clear" w:color="auto" w:fill="FFFFFF"/>
                    <w:lang w:val="en-GB"/>
                  </w:rPr>
                </w:rPrChange>
              </w:rPr>
              <w:t>Waste Management</w:t>
            </w:r>
            <w:r w:rsidR="00F139B8" w:rsidRPr="00F139B8">
              <w:rPr>
                <w:bCs/>
                <w:shd w:val="clear" w:color="auto" w:fill="FFFFFF"/>
                <w:lang w:val="en-GB"/>
                <w:rPrChange w:id="3971" w:author="Jan Strohmandl" w:date="2018-11-16T05:56:00Z">
                  <w:rPr>
                    <w:b/>
                    <w:bCs/>
                    <w:color w:val="333333"/>
                    <w:shd w:val="clear" w:color="auto" w:fill="FFFFFF"/>
                    <w:lang w:val="en-GB"/>
                  </w:rPr>
                </w:rPrChange>
              </w:rPr>
              <w:t xml:space="preserve">. </w:t>
            </w:r>
            <w:r w:rsidR="00F139B8" w:rsidRPr="00F139B8">
              <w:rPr>
                <w:b/>
                <w:bCs/>
                <w:shd w:val="clear" w:color="auto" w:fill="FFFFFF"/>
                <w:lang w:val="en-GB"/>
                <w:rPrChange w:id="3972" w:author="Jan Strohmandl" w:date="2018-11-16T05:56:00Z">
                  <w:rPr>
                    <w:b/>
                    <w:bCs/>
                    <w:color w:val="333333"/>
                    <w:shd w:val="clear" w:color="auto" w:fill="FFFFFF"/>
                    <w:lang w:val="en-GB"/>
                  </w:rPr>
                </w:rPrChange>
              </w:rPr>
              <w:t>61</w:t>
            </w:r>
            <w:r w:rsidR="00F139B8" w:rsidRPr="00F139B8">
              <w:rPr>
                <w:bCs/>
                <w:shd w:val="clear" w:color="auto" w:fill="FFFFFF"/>
                <w:lang w:val="en-GB"/>
                <w:rPrChange w:id="3973" w:author="Jan Strohmandl" w:date="2018-11-16T05:56:00Z">
                  <w:rPr>
                    <w:b/>
                    <w:bCs/>
                    <w:color w:val="333333"/>
                    <w:shd w:val="clear" w:color="auto" w:fill="FFFFFF"/>
                    <w:lang w:val="en-GB"/>
                  </w:rPr>
                </w:rPrChange>
              </w:rPr>
              <w:t>, 377-385. ISSN 0956-053X.</w:t>
            </w:r>
            <w:r w:rsidR="00F139B8" w:rsidRPr="00F139B8">
              <w:rPr>
                <w:bCs/>
                <w:shd w:val="clear" w:color="auto" w:fill="F8F8F8"/>
                <w:lang w:val="en-GB"/>
                <w:rPrChange w:id="3974" w:author="Jan Strohmandl" w:date="2018-11-16T05:56:00Z">
                  <w:rPr>
                    <w:b/>
                    <w:bCs/>
                    <w:color w:val="333333"/>
                    <w:shd w:val="clear" w:color="auto" w:fill="F8F8F8"/>
                    <w:lang w:val="en-GB"/>
                  </w:rPr>
                </w:rPrChange>
              </w:rPr>
              <w:t xml:space="preserve"> </w:t>
            </w:r>
            <w:r w:rsidRPr="00E247F9">
              <w:rPr>
                <w:lang w:val="en-GB"/>
              </w:rPr>
              <w:t xml:space="preserve">[Category Q1]. </w:t>
            </w:r>
          </w:p>
          <w:p w:rsidR="00F139B8" w:rsidRDefault="008449C0">
            <w:pPr>
              <w:pStyle w:val="Odstavecseseznamem2"/>
              <w:spacing w:afterLines="40" w:after="96"/>
              <w:ind w:left="0"/>
              <w:jc w:val="both"/>
              <w:rPr>
                <w:lang w:val="en-GB"/>
              </w:rPr>
            </w:pPr>
            <w:r w:rsidRPr="00E247F9">
              <w:t xml:space="preserve">HUZLIK, Jiri, </w:t>
            </w:r>
            <w:r w:rsidR="00693F05" w:rsidRPr="00693F05">
              <w:rPr>
                <w:b/>
              </w:rPr>
              <w:t xml:space="preserve">BOZEK, František (30 %), </w:t>
            </w:r>
            <w:r w:rsidR="00F139B8" w:rsidRPr="00F139B8">
              <w:rPr>
                <w:rPrChange w:id="3975" w:author="Jan Strohmandl" w:date="2018-11-16T05:56:00Z">
                  <w:rPr>
                    <w:b/>
                    <w:bCs/>
                  </w:rPr>
                </w:rPrChange>
              </w:rPr>
              <w:t>PAWELCZYK, Adam, LICBINSKY, Roman, NAPLAVOVA, Magdalena and PONDELICEK, Michael</w:t>
            </w:r>
            <w:del w:id="3976" w:author="Eva Batůšková" w:date="2018-11-19T12:15:00Z">
              <w:r w:rsidR="00F139B8" w:rsidRPr="00F139B8" w:rsidDel="00051889">
                <w:rPr>
                  <w:rPrChange w:id="3977" w:author="Jan Strohmandl" w:date="2018-11-16T05:56:00Z">
                    <w:rPr>
                      <w:b/>
                      <w:bCs/>
                    </w:rPr>
                  </w:rPrChange>
                </w:rPr>
                <w:delText>,</w:delText>
              </w:r>
            </w:del>
            <w:r w:rsidR="00F139B8" w:rsidRPr="00F139B8">
              <w:rPr>
                <w:rPrChange w:id="3978" w:author="Jan Strohmandl" w:date="2018-11-16T05:56:00Z">
                  <w:rPr>
                    <w:b/>
                    <w:bCs/>
                  </w:rPr>
                </w:rPrChange>
              </w:rPr>
              <w:t xml:space="preserve"> </w:t>
            </w:r>
            <w:ins w:id="3979" w:author="Eva Batůšková" w:date="2018-11-19T12:15:00Z">
              <w:r w:rsidR="00051889">
                <w:t>(</w:t>
              </w:r>
            </w:ins>
            <w:r w:rsidR="00F139B8" w:rsidRPr="00F139B8">
              <w:rPr>
                <w:rPrChange w:id="3980" w:author="Jan Strohmandl" w:date="2018-11-16T05:56:00Z">
                  <w:rPr>
                    <w:b/>
                    <w:bCs/>
                  </w:rPr>
                </w:rPrChange>
              </w:rPr>
              <w:t>2017</w:t>
            </w:r>
            <w:ins w:id="3981" w:author="Eva Batůšková" w:date="2018-11-19T12:15:00Z">
              <w:r w:rsidR="00051889">
                <w:t>)</w:t>
              </w:r>
            </w:ins>
            <w:r w:rsidR="00F139B8" w:rsidRPr="00F139B8">
              <w:rPr>
                <w:rPrChange w:id="3982" w:author="Jan Strohmandl" w:date="2018-11-16T05:56:00Z">
                  <w:rPr>
                    <w:b/>
                    <w:bCs/>
                  </w:rPr>
                </w:rPrChange>
              </w:rPr>
              <w:t xml:space="preserve">. </w:t>
            </w:r>
            <w:r w:rsidR="00F139B8" w:rsidRPr="00F139B8">
              <w:rPr>
                <w:lang w:val="en-GB"/>
                <w:rPrChange w:id="3983" w:author="Jan Strohmandl" w:date="2018-11-16T05:56:00Z">
                  <w:rPr>
                    <w:b/>
                    <w:bCs/>
                    <w:lang w:val="en-GB"/>
                  </w:rPr>
                </w:rPrChange>
              </w:rPr>
              <w:t xml:space="preserve">Identifying risk sources of air contamination by polycyclic aromatic hydrocarbons. </w:t>
            </w:r>
            <w:r w:rsidR="00F139B8" w:rsidRPr="00F139B8">
              <w:rPr>
                <w:i/>
                <w:lang w:val="en-GB"/>
                <w:rPrChange w:id="3984" w:author="Jan Strohmandl" w:date="2018-11-16T05:56:00Z">
                  <w:rPr>
                    <w:b/>
                    <w:bCs/>
                    <w:i/>
                    <w:lang w:val="en-GB"/>
                  </w:rPr>
                </w:rPrChange>
              </w:rPr>
              <w:t>Chemosphere</w:t>
            </w:r>
            <w:r w:rsidR="00F139B8" w:rsidRPr="00F139B8">
              <w:rPr>
                <w:lang w:val="en-GB"/>
                <w:rPrChange w:id="3985" w:author="Jan Strohmandl" w:date="2018-11-16T05:56:00Z">
                  <w:rPr>
                    <w:b/>
                    <w:bCs/>
                    <w:lang w:val="en-GB"/>
                  </w:rPr>
                </w:rPrChange>
              </w:rPr>
              <w:t xml:space="preserve">. </w:t>
            </w:r>
            <w:r w:rsidR="00693F05" w:rsidRPr="00693F05">
              <w:rPr>
                <w:b/>
                <w:lang w:val="en-GB"/>
              </w:rPr>
              <w:t>183</w:t>
            </w:r>
            <w:r w:rsidR="00F139B8" w:rsidRPr="00F139B8">
              <w:rPr>
                <w:lang w:val="en-GB"/>
                <w:rPrChange w:id="3986" w:author="Jan Strohmandl" w:date="2018-11-16T05:56:00Z">
                  <w:rPr>
                    <w:b/>
                    <w:bCs/>
                    <w:lang w:val="en-GB"/>
                  </w:rPr>
                </w:rPrChange>
              </w:rPr>
              <w:t>, 139</w:t>
            </w:r>
            <w:r w:rsidR="00F139B8" w:rsidRPr="00F139B8">
              <w:rPr>
                <w:lang w:val="en-GB"/>
                <w:rPrChange w:id="3987" w:author="Jan Strohmandl" w:date="2018-11-16T05:56:00Z">
                  <w:rPr>
                    <w:b/>
                    <w:bCs/>
                    <w:lang w:val="en-GB"/>
                  </w:rPr>
                </w:rPrChange>
              </w:rPr>
              <w:noBreakHyphen/>
              <w:t xml:space="preserve">146. ISSN 0045-6535. [Category Q1]. </w:t>
            </w:r>
          </w:p>
          <w:p w:rsidR="00F139B8" w:rsidRDefault="00693F05">
            <w:pPr>
              <w:pStyle w:val="Odstavecseseznamem2"/>
              <w:shd w:val="clear" w:color="auto" w:fill="FFFFFF"/>
              <w:spacing w:afterLines="40" w:after="96"/>
              <w:ind w:left="0"/>
              <w:jc w:val="both"/>
            </w:pPr>
            <w:r w:rsidRPr="00693F05">
              <w:rPr>
                <w:b/>
              </w:rPr>
              <w:t>BOZEK, František (35 %)</w:t>
            </w:r>
            <w:r w:rsidR="00F139B8" w:rsidRPr="00F139B8">
              <w:rPr>
                <w:rPrChange w:id="3988" w:author="Jan Strohmandl" w:date="2018-11-16T05:56:00Z">
                  <w:rPr>
                    <w:b/>
                    <w:bCs/>
                  </w:rPr>
                </w:rPrChange>
              </w:rPr>
              <w:t>, BUMBOVA, Alena, BAKOS Eduard, BOZEK, Alexandr and DVORAK, Jiri</w:t>
            </w:r>
            <w:del w:id="3989" w:author="Eva Batůšková" w:date="2018-11-19T12:15:00Z">
              <w:r w:rsidR="00F139B8" w:rsidRPr="00F139B8" w:rsidDel="00051889">
                <w:rPr>
                  <w:rPrChange w:id="3990" w:author="Jan Strohmandl" w:date="2018-11-16T05:56:00Z">
                    <w:rPr>
                      <w:b/>
                      <w:bCs/>
                    </w:rPr>
                  </w:rPrChange>
                </w:rPr>
                <w:delText>,</w:delText>
              </w:r>
            </w:del>
            <w:r w:rsidR="00F139B8" w:rsidRPr="00F139B8">
              <w:rPr>
                <w:rPrChange w:id="3991" w:author="Jan Strohmandl" w:date="2018-11-16T05:56:00Z">
                  <w:rPr>
                    <w:b/>
                    <w:bCs/>
                  </w:rPr>
                </w:rPrChange>
              </w:rPr>
              <w:t xml:space="preserve"> </w:t>
            </w:r>
            <w:ins w:id="3992" w:author="Eva Batůšková" w:date="2018-11-19T12:15:00Z">
              <w:r w:rsidR="00051889">
                <w:t>(</w:t>
              </w:r>
            </w:ins>
            <w:r w:rsidR="00F139B8" w:rsidRPr="00F139B8">
              <w:rPr>
                <w:rPrChange w:id="3993" w:author="Jan Strohmandl" w:date="2018-11-16T05:56:00Z">
                  <w:rPr>
                    <w:b/>
                    <w:bCs/>
                  </w:rPr>
                </w:rPrChange>
              </w:rPr>
              <w:t>2015</w:t>
            </w:r>
            <w:ins w:id="3994" w:author="Eva Batůšková" w:date="2018-11-19T12:15:00Z">
              <w:r w:rsidR="00051889">
                <w:t>)</w:t>
              </w:r>
            </w:ins>
            <w:r w:rsidR="00F139B8" w:rsidRPr="00F139B8">
              <w:rPr>
                <w:rPrChange w:id="3995" w:author="Jan Strohmandl" w:date="2018-11-16T05:56:00Z">
                  <w:rPr>
                    <w:b/>
                    <w:bCs/>
                  </w:rPr>
                </w:rPrChange>
              </w:rPr>
              <w:t xml:space="preserve">. </w:t>
            </w:r>
            <w:r w:rsidR="00F139B8" w:rsidRPr="00F139B8">
              <w:rPr>
                <w:bCs/>
                <w:shd w:val="clear" w:color="auto" w:fill="FFFFFF"/>
                <w:lang w:val="en-GB"/>
                <w:rPrChange w:id="3996" w:author="Jan Strohmandl" w:date="2018-11-16T05:56:00Z">
                  <w:rPr>
                    <w:b/>
                    <w:bCs/>
                    <w:color w:val="333333"/>
                    <w:shd w:val="clear" w:color="auto" w:fill="FFFFFF"/>
                    <w:lang w:val="en-GB"/>
                  </w:rPr>
                </w:rPrChange>
              </w:rPr>
              <w:t>Semi</w:t>
            </w:r>
            <w:r w:rsidR="00F139B8" w:rsidRPr="00F139B8">
              <w:rPr>
                <w:bCs/>
                <w:shd w:val="clear" w:color="auto" w:fill="FFFFFF"/>
                <w:lang w:val="en-GB"/>
                <w:rPrChange w:id="3997" w:author="Jan Strohmandl" w:date="2018-11-16T05:56:00Z">
                  <w:rPr>
                    <w:b/>
                    <w:bCs/>
                    <w:color w:val="333333"/>
                    <w:shd w:val="clear" w:color="auto" w:fill="FFFFFF"/>
                    <w:lang w:val="en-GB"/>
                  </w:rPr>
                </w:rPrChange>
              </w:rPr>
              <w:noBreakHyphen/>
              <w:t>quantitative risk assessment of groundwater resources for emergency water supply.</w:t>
            </w:r>
            <w:r w:rsidR="00F139B8" w:rsidRPr="00F139B8">
              <w:rPr>
                <w:shd w:val="clear" w:color="auto" w:fill="FFFFFF"/>
                <w:lang w:val="en-GB"/>
                <w:rPrChange w:id="3998" w:author="Jan Strohmandl" w:date="2018-11-16T05:56:00Z">
                  <w:rPr>
                    <w:b/>
                    <w:bCs/>
                    <w:color w:val="333333"/>
                    <w:shd w:val="clear" w:color="auto" w:fill="FFFFFF"/>
                    <w:lang w:val="en-GB"/>
                  </w:rPr>
                </w:rPrChange>
              </w:rPr>
              <w:t> </w:t>
            </w:r>
            <w:r w:rsidR="00F139B8" w:rsidRPr="00F139B8">
              <w:rPr>
                <w:i/>
                <w:iCs/>
                <w:shd w:val="clear" w:color="auto" w:fill="FFFFFF"/>
                <w:lang w:val="en-GB"/>
                <w:rPrChange w:id="3999" w:author="Jan Strohmandl" w:date="2018-11-16T05:56:00Z">
                  <w:rPr>
                    <w:b/>
                    <w:bCs/>
                    <w:i/>
                    <w:iCs/>
                    <w:color w:val="333333"/>
                    <w:shd w:val="clear" w:color="auto" w:fill="FFFFFF"/>
                    <w:lang w:val="en-GB"/>
                  </w:rPr>
                </w:rPrChange>
              </w:rPr>
              <w:t>Journal of Risk Research</w:t>
            </w:r>
            <w:r w:rsidR="00F139B8" w:rsidRPr="00F139B8">
              <w:rPr>
                <w:iCs/>
                <w:shd w:val="clear" w:color="auto" w:fill="FFFFFF"/>
                <w:lang w:val="en-GB"/>
                <w:rPrChange w:id="4000" w:author="Jan Strohmandl" w:date="2018-11-16T05:56:00Z">
                  <w:rPr>
                    <w:b/>
                    <w:bCs/>
                    <w:iCs/>
                    <w:color w:val="333333"/>
                    <w:shd w:val="clear" w:color="auto" w:fill="FFFFFF"/>
                    <w:lang w:val="en-GB"/>
                  </w:rPr>
                </w:rPrChange>
              </w:rPr>
              <w:t xml:space="preserve">. </w:t>
            </w:r>
            <w:r w:rsidR="00F139B8" w:rsidRPr="00F139B8">
              <w:rPr>
                <w:b/>
                <w:bCs/>
                <w:shd w:val="clear" w:color="auto" w:fill="FFFFFF"/>
                <w:lang w:val="en-GB"/>
                <w:rPrChange w:id="4001" w:author="Jan Strohmandl" w:date="2018-11-16T05:56:00Z">
                  <w:rPr>
                    <w:b/>
                    <w:bCs/>
                    <w:color w:val="333333"/>
                    <w:shd w:val="clear" w:color="auto" w:fill="FFFFFF"/>
                    <w:lang w:val="en-GB"/>
                  </w:rPr>
                </w:rPrChange>
              </w:rPr>
              <w:t>18</w:t>
            </w:r>
            <w:r w:rsidR="00F139B8" w:rsidRPr="00F139B8">
              <w:rPr>
                <w:bCs/>
                <w:shd w:val="clear" w:color="auto" w:fill="FFFFFF"/>
                <w:lang w:val="en-GB"/>
                <w:rPrChange w:id="4002" w:author="Jan Strohmandl" w:date="2018-11-16T05:56:00Z">
                  <w:rPr>
                    <w:b/>
                    <w:bCs/>
                    <w:color w:val="333333"/>
                    <w:shd w:val="clear" w:color="auto" w:fill="FFFFFF"/>
                    <w:lang w:val="en-GB"/>
                  </w:rPr>
                </w:rPrChange>
              </w:rPr>
              <w:t>(4), 505</w:t>
            </w:r>
            <w:r w:rsidR="00F139B8" w:rsidRPr="00F139B8">
              <w:rPr>
                <w:bCs/>
                <w:shd w:val="clear" w:color="auto" w:fill="FFFFFF"/>
                <w:lang w:val="en-GB"/>
                <w:rPrChange w:id="4003" w:author="Jan Strohmandl" w:date="2018-11-16T05:56:00Z">
                  <w:rPr>
                    <w:b/>
                    <w:bCs/>
                    <w:color w:val="333333"/>
                    <w:shd w:val="clear" w:color="auto" w:fill="FFFFFF"/>
                    <w:lang w:val="en-GB"/>
                  </w:rPr>
                </w:rPrChange>
              </w:rPr>
              <w:noBreakHyphen/>
              <w:t xml:space="preserve">520. ISSN 1366-9877. </w:t>
            </w:r>
            <w:r w:rsidR="008449C0" w:rsidRPr="00E247F9">
              <w:rPr>
                <w:lang w:val="en-GB"/>
              </w:rPr>
              <w:t xml:space="preserve">[Category Q2]. </w:t>
            </w:r>
          </w:p>
          <w:p w:rsidR="00F139B8" w:rsidRDefault="008449C0">
            <w:pPr>
              <w:pStyle w:val="Odstavecseseznamem2"/>
              <w:spacing w:afterLines="40" w:after="96"/>
              <w:ind w:left="0"/>
              <w:contextualSpacing w:val="0"/>
              <w:jc w:val="both"/>
              <w:rPr>
                <w:lang w:val="en-GB"/>
              </w:rPr>
            </w:pPr>
            <w:r w:rsidRPr="00AD1609">
              <w:rPr>
                <w:b/>
                <w:lang w:val="en-GB"/>
              </w:rPr>
              <w:lastRenderedPageBreak/>
              <w:t>BOZEK, Frantisek</w:t>
            </w:r>
            <w:r>
              <w:rPr>
                <w:b/>
                <w:lang w:val="en-GB"/>
              </w:rPr>
              <w:t xml:space="preserve"> (40 %)</w:t>
            </w:r>
            <w:r w:rsidRPr="00AD1609">
              <w:rPr>
                <w:lang w:val="en-GB"/>
              </w:rPr>
              <w:t>, HUZLIK, Jiri, PAWELCZYK, Adam, HOZA, Ignac, NAPLAVOVA, Magdalena and JEDLICKA, Jiri</w:t>
            </w:r>
            <w:del w:id="4004" w:author="Eva Batůšková" w:date="2018-11-19T12:15:00Z">
              <w:r w:rsidRPr="00AD1609" w:rsidDel="00051889">
                <w:rPr>
                  <w:lang w:val="en-GB"/>
                </w:rPr>
                <w:delText>,</w:delText>
              </w:r>
            </w:del>
            <w:r w:rsidRPr="00AD1609">
              <w:rPr>
                <w:lang w:val="en-GB"/>
              </w:rPr>
              <w:t xml:space="preserve"> </w:t>
            </w:r>
            <w:ins w:id="4005" w:author="Eva Batůšková" w:date="2018-11-19T12:15:00Z">
              <w:r w:rsidR="00051889">
                <w:rPr>
                  <w:lang w:val="en-GB"/>
                </w:rPr>
                <w:t>(</w:t>
              </w:r>
            </w:ins>
            <w:r w:rsidRPr="00AD1609">
              <w:rPr>
                <w:lang w:val="en-GB"/>
              </w:rPr>
              <w:t>2016</w:t>
            </w:r>
            <w:ins w:id="4006" w:author="Eva Batůšková" w:date="2018-11-19T12:16:00Z">
              <w:r w:rsidR="00051889">
                <w:rPr>
                  <w:lang w:val="en-GB"/>
                </w:rPr>
                <w:t>)</w:t>
              </w:r>
            </w:ins>
            <w:r w:rsidRPr="00AD1609">
              <w:rPr>
                <w:lang w:val="en-GB"/>
              </w:rPr>
              <w:t xml:space="preserve">. </w:t>
            </w:r>
            <w:r w:rsidRPr="00AD1609">
              <w:rPr>
                <w:bCs/>
                <w:lang w:val="en-GB"/>
              </w:rPr>
              <w:t>Polycyclic aromatic hydrocarbon adsorption on selected solid particulate matter fractions.</w:t>
            </w:r>
            <w:r w:rsidRPr="00AD1609">
              <w:rPr>
                <w:lang w:val="en-GB"/>
              </w:rPr>
              <w:t> </w:t>
            </w:r>
            <w:r w:rsidRPr="00AD1609">
              <w:rPr>
                <w:i/>
                <w:iCs/>
                <w:lang w:val="en-GB"/>
              </w:rPr>
              <w:t>Atmospheric Environment</w:t>
            </w:r>
            <w:r w:rsidRPr="00AD1609">
              <w:rPr>
                <w:bCs/>
                <w:lang w:val="en-GB"/>
              </w:rPr>
              <w:t xml:space="preserve">. </w:t>
            </w:r>
            <w:r w:rsidRPr="00AD1609">
              <w:rPr>
                <w:b/>
                <w:bCs/>
                <w:lang w:val="en-GB"/>
              </w:rPr>
              <w:t>126</w:t>
            </w:r>
            <w:r w:rsidRPr="00AD1609">
              <w:rPr>
                <w:bCs/>
                <w:lang w:val="en-GB"/>
              </w:rPr>
              <w:t xml:space="preserve">, 128-135. ISSN 1352-2310. </w:t>
            </w:r>
            <w:r w:rsidRPr="00AD1609">
              <w:rPr>
                <w:lang w:val="en-GB"/>
              </w:rPr>
              <w:t xml:space="preserve">[Category Q1]. </w:t>
            </w:r>
          </w:p>
          <w:p w:rsidR="00F139B8" w:rsidRDefault="00F139B8">
            <w:pPr>
              <w:pStyle w:val="Odstavecseseznamem2"/>
              <w:spacing w:afterLines="40" w:after="96"/>
              <w:ind w:left="0"/>
              <w:contextualSpacing w:val="0"/>
              <w:jc w:val="both"/>
              <w:rPr>
                <w:lang w:val="en-GB"/>
              </w:rPr>
            </w:pP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14"/>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vAlign w:val="center"/>
          </w:tcPr>
          <w:p w:rsidR="008449C0" w:rsidRDefault="008449C0" w:rsidP="008449C0">
            <w:pPr>
              <w:rPr>
                <w:b/>
              </w:rPr>
            </w:pPr>
            <w:r>
              <w:rPr>
                <w:b/>
              </w:rPr>
              <w:t xml:space="preserve">Podpis </w:t>
            </w:r>
          </w:p>
        </w:tc>
        <w:tc>
          <w:tcPr>
            <w:tcW w:w="4536" w:type="dxa"/>
            <w:gridSpan w:val="5"/>
            <w:vAlign w:val="center"/>
          </w:tcPr>
          <w:p w:rsidR="008449C0" w:rsidRDefault="008449C0" w:rsidP="008449C0"/>
        </w:tc>
        <w:tc>
          <w:tcPr>
            <w:tcW w:w="786" w:type="dxa"/>
            <w:gridSpan w:val="2"/>
            <w:shd w:val="clear" w:color="auto" w:fill="F7CAAC"/>
            <w:vAlign w:val="center"/>
          </w:tcPr>
          <w:p w:rsidR="008449C0" w:rsidRDefault="008449C0" w:rsidP="008449C0">
            <w:r>
              <w:rPr>
                <w:b/>
              </w:rPr>
              <w:t>datum</w:t>
            </w:r>
          </w:p>
        </w:tc>
        <w:tc>
          <w:tcPr>
            <w:tcW w:w="2019" w:type="dxa"/>
            <w:gridSpan w:val="3"/>
            <w:vAlign w:val="center"/>
          </w:tcPr>
          <w:p w:rsidR="008449C0" w:rsidRDefault="008449C0" w:rsidP="008449C0">
            <w:pPr>
              <w:jc w:val="center"/>
            </w:pPr>
          </w:p>
        </w:tc>
      </w:tr>
      <w:tr w:rsidR="008449C0" w:rsidTr="008449C0">
        <w:trPr>
          <w:cantSplit/>
          <w:trHeight w:val="557"/>
        </w:trPr>
        <w:tc>
          <w:tcPr>
            <w:tcW w:w="2518" w:type="dxa"/>
            <w:shd w:val="clear" w:color="auto" w:fill="F7CAAC"/>
            <w:vAlign w:val="center"/>
          </w:tcPr>
          <w:p w:rsidR="008449C0" w:rsidRDefault="008449C0" w:rsidP="008449C0">
            <w:pPr>
              <w:rPr>
                <w:b/>
              </w:rPr>
            </w:pPr>
          </w:p>
          <w:p w:rsidR="008449C0" w:rsidRDefault="008449C0" w:rsidP="008449C0">
            <w:pPr>
              <w:rPr>
                <w:b/>
              </w:rPr>
            </w:pPr>
          </w:p>
          <w:p w:rsidR="008449C0" w:rsidRDefault="008449C0" w:rsidP="008449C0">
            <w:pPr>
              <w:rPr>
                <w:b/>
              </w:rPr>
            </w:pPr>
          </w:p>
        </w:tc>
        <w:tc>
          <w:tcPr>
            <w:tcW w:w="4536" w:type="dxa"/>
            <w:gridSpan w:val="5"/>
            <w:vAlign w:val="center"/>
          </w:tcPr>
          <w:p w:rsidR="008449C0" w:rsidRDefault="008449C0" w:rsidP="008449C0"/>
        </w:tc>
        <w:tc>
          <w:tcPr>
            <w:tcW w:w="786" w:type="dxa"/>
            <w:gridSpan w:val="2"/>
            <w:shd w:val="clear" w:color="auto" w:fill="F7CAAC"/>
            <w:vAlign w:val="center"/>
          </w:tcPr>
          <w:p w:rsidR="008449C0" w:rsidRDefault="008449C0" w:rsidP="008449C0">
            <w:pPr>
              <w:rPr>
                <w:b/>
              </w:rPr>
            </w:pPr>
          </w:p>
        </w:tc>
        <w:tc>
          <w:tcPr>
            <w:tcW w:w="2019" w:type="dxa"/>
            <w:gridSpan w:val="3"/>
            <w:vAlign w:val="center"/>
          </w:tcPr>
          <w:p w:rsidR="008449C0" w:rsidRDefault="008449C0" w:rsidP="008449C0">
            <w:pPr>
              <w:jc w:val="center"/>
            </w:pPr>
          </w:p>
        </w:tc>
      </w:tr>
    </w:tbl>
    <w:p w:rsidR="008449C0" w:rsidRDefault="008449C0" w:rsidP="008449C0"/>
    <w:p w:rsidR="008449C0" w:rsidRDefault="008449C0" w:rsidP="008449C0"/>
    <w:p w:rsidR="0092693A" w:rsidRDefault="0092693A">
      <w:r>
        <w:br w:type="page"/>
      </w:r>
    </w:p>
    <w:p w:rsidR="0092693A" w:rsidRDefault="0092693A"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2693A" w:rsidTr="00830AB0">
        <w:tc>
          <w:tcPr>
            <w:tcW w:w="9859" w:type="dxa"/>
            <w:gridSpan w:val="11"/>
            <w:tcBorders>
              <w:bottom w:val="double" w:sz="4" w:space="0" w:color="auto"/>
            </w:tcBorders>
            <w:shd w:val="clear" w:color="auto" w:fill="BDD6EE"/>
          </w:tcPr>
          <w:p w:rsidR="0092693A" w:rsidRDefault="0092693A" w:rsidP="00830AB0">
            <w:pPr>
              <w:jc w:val="both"/>
              <w:rPr>
                <w:b/>
                <w:sz w:val="28"/>
              </w:rPr>
            </w:pPr>
            <w:r>
              <w:rPr>
                <w:b/>
                <w:sz w:val="28"/>
              </w:rPr>
              <w:t>C-I – Personální zabezpečení</w:t>
            </w:r>
          </w:p>
        </w:tc>
      </w:tr>
      <w:tr w:rsidR="0092693A" w:rsidTr="00830AB0">
        <w:tc>
          <w:tcPr>
            <w:tcW w:w="2518" w:type="dxa"/>
            <w:tcBorders>
              <w:top w:val="double" w:sz="4" w:space="0" w:color="auto"/>
            </w:tcBorders>
            <w:shd w:val="clear" w:color="auto" w:fill="F7CAAC"/>
          </w:tcPr>
          <w:p w:rsidR="0092693A" w:rsidRDefault="0092693A" w:rsidP="00830AB0">
            <w:pPr>
              <w:jc w:val="both"/>
              <w:rPr>
                <w:b/>
              </w:rPr>
            </w:pPr>
            <w:r>
              <w:rPr>
                <w:b/>
              </w:rPr>
              <w:t>Vysoká škola</w:t>
            </w:r>
          </w:p>
        </w:tc>
        <w:tc>
          <w:tcPr>
            <w:tcW w:w="7341" w:type="dxa"/>
            <w:gridSpan w:val="10"/>
          </w:tcPr>
          <w:p w:rsidR="0092693A" w:rsidRDefault="0092693A" w:rsidP="00830AB0">
            <w:pPr>
              <w:jc w:val="both"/>
            </w:pPr>
            <w:r>
              <w:t xml:space="preserve">Univerzita Tomáše Bati ve Zlíně </w:t>
            </w:r>
          </w:p>
        </w:tc>
      </w:tr>
      <w:tr w:rsidR="0092693A" w:rsidTr="00830AB0">
        <w:tc>
          <w:tcPr>
            <w:tcW w:w="2518" w:type="dxa"/>
            <w:shd w:val="clear" w:color="auto" w:fill="F7CAAC"/>
          </w:tcPr>
          <w:p w:rsidR="0092693A" w:rsidRDefault="0092693A" w:rsidP="00830AB0">
            <w:pPr>
              <w:jc w:val="both"/>
              <w:rPr>
                <w:b/>
              </w:rPr>
            </w:pPr>
            <w:r>
              <w:rPr>
                <w:b/>
              </w:rPr>
              <w:t>Součást vysoké školy</w:t>
            </w:r>
          </w:p>
        </w:tc>
        <w:tc>
          <w:tcPr>
            <w:tcW w:w="7341" w:type="dxa"/>
            <w:gridSpan w:val="10"/>
          </w:tcPr>
          <w:p w:rsidR="0092693A" w:rsidRDefault="0092693A" w:rsidP="00830AB0">
            <w:pPr>
              <w:jc w:val="both"/>
            </w:pPr>
            <w:r>
              <w:t>Fakulta logistiky a krizového řízení</w:t>
            </w:r>
          </w:p>
        </w:tc>
      </w:tr>
      <w:tr w:rsidR="0092693A" w:rsidRPr="00B77DB7" w:rsidTr="00830AB0">
        <w:tc>
          <w:tcPr>
            <w:tcW w:w="2518" w:type="dxa"/>
            <w:shd w:val="clear" w:color="auto" w:fill="F7CAAC"/>
          </w:tcPr>
          <w:p w:rsidR="0092693A" w:rsidRDefault="0092693A" w:rsidP="00830AB0">
            <w:pPr>
              <w:jc w:val="both"/>
              <w:rPr>
                <w:b/>
              </w:rPr>
            </w:pPr>
            <w:r>
              <w:rPr>
                <w:b/>
              </w:rPr>
              <w:t>Název studijního programu</w:t>
            </w:r>
          </w:p>
        </w:tc>
        <w:tc>
          <w:tcPr>
            <w:tcW w:w="7341" w:type="dxa"/>
            <w:gridSpan w:val="10"/>
          </w:tcPr>
          <w:p w:rsidR="0092693A" w:rsidRPr="00D81E97" w:rsidRDefault="0092693A" w:rsidP="00830AB0">
            <w:r w:rsidRPr="00D81E97">
              <w:t>Ochrana obyvatelstva</w:t>
            </w:r>
          </w:p>
        </w:tc>
      </w:tr>
      <w:tr w:rsidR="0092693A" w:rsidRPr="00D75F17" w:rsidTr="00830AB0">
        <w:tc>
          <w:tcPr>
            <w:tcW w:w="2518" w:type="dxa"/>
            <w:shd w:val="clear" w:color="auto" w:fill="F7CAAC"/>
          </w:tcPr>
          <w:p w:rsidR="0092693A" w:rsidRDefault="0092693A" w:rsidP="00830AB0">
            <w:pPr>
              <w:jc w:val="both"/>
              <w:rPr>
                <w:b/>
              </w:rPr>
            </w:pPr>
            <w:r>
              <w:rPr>
                <w:b/>
              </w:rPr>
              <w:t>Jméno a příjmení</w:t>
            </w:r>
          </w:p>
        </w:tc>
        <w:tc>
          <w:tcPr>
            <w:tcW w:w="4536" w:type="dxa"/>
            <w:gridSpan w:val="5"/>
          </w:tcPr>
          <w:p w:rsidR="0092693A" w:rsidRPr="004871A3" w:rsidRDefault="0092693A" w:rsidP="00830AB0">
            <w:pPr>
              <w:jc w:val="both"/>
              <w:rPr>
                <w:b/>
              </w:rPr>
            </w:pPr>
            <w:r w:rsidRPr="004871A3">
              <w:rPr>
                <w:b/>
              </w:rPr>
              <w:t>Jiří Dokulil</w:t>
            </w:r>
          </w:p>
        </w:tc>
        <w:tc>
          <w:tcPr>
            <w:tcW w:w="709" w:type="dxa"/>
            <w:shd w:val="clear" w:color="auto" w:fill="F7CAAC"/>
          </w:tcPr>
          <w:p w:rsidR="0092693A" w:rsidRDefault="0092693A" w:rsidP="00830AB0">
            <w:pPr>
              <w:jc w:val="both"/>
              <w:rPr>
                <w:b/>
              </w:rPr>
            </w:pPr>
            <w:r>
              <w:rPr>
                <w:b/>
              </w:rPr>
              <w:t>Tituly</w:t>
            </w:r>
          </w:p>
        </w:tc>
        <w:tc>
          <w:tcPr>
            <w:tcW w:w="2096" w:type="dxa"/>
            <w:gridSpan w:val="4"/>
          </w:tcPr>
          <w:p w:rsidR="0092693A" w:rsidRPr="00D75F17" w:rsidRDefault="0092693A" w:rsidP="00830AB0">
            <w:pPr>
              <w:jc w:val="both"/>
            </w:pPr>
            <w:r>
              <w:t>Ing.</w:t>
            </w:r>
          </w:p>
        </w:tc>
      </w:tr>
      <w:tr w:rsidR="0092693A" w:rsidTr="00830AB0">
        <w:tc>
          <w:tcPr>
            <w:tcW w:w="2518" w:type="dxa"/>
            <w:shd w:val="clear" w:color="auto" w:fill="F7CAAC"/>
          </w:tcPr>
          <w:p w:rsidR="0092693A" w:rsidRDefault="0092693A" w:rsidP="00830AB0">
            <w:pPr>
              <w:jc w:val="both"/>
              <w:rPr>
                <w:b/>
              </w:rPr>
            </w:pPr>
            <w:r>
              <w:rPr>
                <w:b/>
              </w:rPr>
              <w:t>Rok narození</w:t>
            </w:r>
          </w:p>
        </w:tc>
        <w:tc>
          <w:tcPr>
            <w:tcW w:w="829" w:type="dxa"/>
          </w:tcPr>
          <w:p w:rsidR="0092693A" w:rsidRPr="004D3FA2" w:rsidRDefault="0092693A" w:rsidP="00830AB0">
            <w:pPr>
              <w:jc w:val="both"/>
            </w:pPr>
            <w:r>
              <w:t>1990</w:t>
            </w:r>
          </w:p>
        </w:tc>
        <w:tc>
          <w:tcPr>
            <w:tcW w:w="1721" w:type="dxa"/>
            <w:shd w:val="clear" w:color="auto" w:fill="F7CAAC"/>
          </w:tcPr>
          <w:p w:rsidR="0092693A" w:rsidRDefault="0092693A" w:rsidP="00830AB0">
            <w:pPr>
              <w:jc w:val="both"/>
              <w:rPr>
                <w:b/>
              </w:rPr>
            </w:pPr>
            <w:r>
              <w:rPr>
                <w:b/>
              </w:rPr>
              <w:t>typ vztahu k VŠ</w:t>
            </w:r>
          </w:p>
        </w:tc>
        <w:tc>
          <w:tcPr>
            <w:tcW w:w="992" w:type="dxa"/>
            <w:gridSpan w:val="2"/>
          </w:tcPr>
          <w:p w:rsidR="0092693A" w:rsidRDefault="0092693A" w:rsidP="00830AB0">
            <w:pPr>
              <w:jc w:val="both"/>
            </w:pPr>
            <w:r>
              <w:t>pp.</w:t>
            </w:r>
          </w:p>
        </w:tc>
        <w:tc>
          <w:tcPr>
            <w:tcW w:w="994" w:type="dxa"/>
            <w:shd w:val="clear" w:color="auto" w:fill="F7CAAC"/>
          </w:tcPr>
          <w:p w:rsidR="0092693A" w:rsidRDefault="0092693A" w:rsidP="00830AB0">
            <w:pPr>
              <w:jc w:val="both"/>
              <w:rPr>
                <w:b/>
              </w:rPr>
            </w:pPr>
            <w:r>
              <w:rPr>
                <w:b/>
              </w:rPr>
              <w:t>rozsah</w:t>
            </w:r>
          </w:p>
        </w:tc>
        <w:tc>
          <w:tcPr>
            <w:tcW w:w="709" w:type="dxa"/>
          </w:tcPr>
          <w:p w:rsidR="0092693A" w:rsidRDefault="0092693A" w:rsidP="00830AB0">
            <w:pPr>
              <w:jc w:val="both"/>
            </w:pPr>
            <w:r>
              <w:t>20</w:t>
            </w:r>
          </w:p>
        </w:tc>
        <w:tc>
          <w:tcPr>
            <w:tcW w:w="709" w:type="dxa"/>
            <w:gridSpan w:val="2"/>
            <w:shd w:val="clear" w:color="auto" w:fill="F7CAAC"/>
          </w:tcPr>
          <w:p w:rsidR="0092693A" w:rsidRDefault="0092693A" w:rsidP="00830AB0">
            <w:pPr>
              <w:jc w:val="both"/>
              <w:rPr>
                <w:b/>
              </w:rPr>
            </w:pPr>
            <w:r>
              <w:rPr>
                <w:b/>
              </w:rPr>
              <w:t>do kdy</w:t>
            </w:r>
          </w:p>
        </w:tc>
        <w:tc>
          <w:tcPr>
            <w:tcW w:w="1387" w:type="dxa"/>
            <w:gridSpan w:val="2"/>
          </w:tcPr>
          <w:p w:rsidR="0092693A" w:rsidRDefault="0092693A" w:rsidP="00830AB0">
            <w:pPr>
              <w:jc w:val="both"/>
            </w:pPr>
            <w:r>
              <w:t>0420</w:t>
            </w:r>
          </w:p>
        </w:tc>
      </w:tr>
      <w:tr w:rsidR="0092693A" w:rsidTr="00830AB0">
        <w:tc>
          <w:tcPr>
            <w:tcW w:w="5068" w:type="dxa"/>
            <w:gridSpan w:val="3"/>
            <w:shd w:val="clear" w:color="auto" w:fill="F7CAAC"/>
          </w:tcPr>
          <w:p w:rsidR="0092693A" w:rsidRDefault="0092693A" w:rsidP="00830AB0">
            <w:pPr>
              <w:jc w:val="both"/>
              <w:rPr>
                <w:b/>
              </w:rPr>
            </w:pPr>
            <w:r>
              <w:rPr>
                <w:b/>
              </w:rPr>
              <w:t>Typ vztahu na součásti VŠ, která uskutečňuje st. Program</w:t>
            </w:r>
          </w:p>
        </w:tc>
        <w:tc>
          <w:tcPr>
            <w:tcW w:w="992" w:type="dxa"/>
            <w:gridSpan w:val="2"/>
          </w:tcPr>
          <w:p w:rsidR="0092693A" w:rsidRDefault="0092693A" w:rsidP="00830AB0">
            <w:pPr>
              <w:jc w:val="both"/>
            </w:pPr>
            <w:r>
              <w:t>pp</w:t>
            </w:r>
          </w:p>
        </w:tc>
        <w:tc>
          <w:tcPr>
            <w:tcW w:w="994" w:type="dxa"/>
            <w:shd w:val="clear" w:color="auto" w:fill="F7CAAC"/>
          </w:tcPr>
          <w:p w:rsidR="0092693A" w:rsidRDefault="0092693A" w:rsidP="00830AB0">
            <w:pPr>
              <w:jc w:val="both"/>
              <w:rPr>
                <w:b/>
              </w:rPr>
            </w:pPr>
            <w:r>
              <w:rPr>
                <w:b/>
              </w:rPr>
              <w:t>rozsah</w:t>
            </w:r>
          </w:p>
        </w:tc>
        <w:tc>
          <w:tcPr>
            <w:tcW w:w="709" w:type="dxa"/>
          </w:tcPr>
          <w:p w:rsidR="0092693A" w:rsidRDefault="0092693A" w:rsidP="00830AB0">
            <w:pPr>
              <w:jc w:val="both"/>
            </w:pPr>
            <w:r>
              <w:t>20</w:t>
            </w:r>
          </w:p>
        </w:tc>
        <w:tc>
          <w:tcPr>
            <w:tcW w:w="709" w:type="dxa"/>
            <w:gridSpan w:val="2"/>
            <w:shd w:val="clear" w:color="auto" w:fill="F7CAAC"/>
          </w:tcPr>
          <w:p w:rsidR="0092693A" w:rsidRDefault="0092693A" w:rsidP="00830AB0">
            <w:pPr>
              <w:jc w:val="both"/>
              <w:rPr>
                <w:b/>
              </w:rPr>
            </w:pPr>
            <w:r>
              <w:rPr>
                <w:b/>
              </w:rPr>
              <w:t>do kdy</w:t>
            </w:r>
          </w:p>
        </w:tc>
        <w:tc>
          <w:tcPr>
            <w:tcW w:w="1387" w:type="dxa"/>
            <w:gridSpan w:val="2"/>
          </w:tcPr>
          <w:p w:rsidR="0092693A" w:rsidRDefault="0092693A" w:rsidP="00830AB0">
            <w:pPr>
              <w:jc w:val="both"/>
            </w:pPr>
            <w:r>
              <w:t>0420</w:t>
            </w:r>
          </w:p>
        </w:tc>
      </w:tr>
      <w:tr w:rsidR="0092693A" w:rsidTr="00830AB0">
        <w:tc>
          <w:tcPr>
            <w:tcW w:w="6060" w:type="dxa"/>
            <w:gridSpan w:val="5"/>
            <w:shd w:val="clear" w:color="auto" w:fill="F7CAAC"/>
          </w:tcPr>
          <w:p w:rsidR="0092693A" w:rsidRDefault="0092693A" w:rsidP="00830AB0">
            <w:pPr>
              <w:jc w:val="both"/>
            </w:pPr>
            <w:r>
              <w:rPr>
                <w:b/>
              </w:rPr>
              <w:t>Další současná působení jako akademický pracovník na jiných VŠ</w:t>
            </w:r>
          </w:p>
        </w:tc>
        <w:tc>
          <w:tcPr>
            <w:tcW w:w="1703" w:type="dxa"/>
            <w:gridSpan w:val="2"/>
            <w:shd w:val="clear" w:color="auto" w:fill="F7CAAC"/>
          </w:tcPr>
          <w:p w:rsidR="0092693A" w:rsidRDefault="0092693A" w:rsidP="00830AB0">
            <w:pPr>
              <w:jc w:val="both"/>
              <w:rPr>
                <w:b/>
              </w:rPr>
            </w:pPr>
            <w:r>
              <w:rPr>
                <w:b/>
              </w:rPr>
              <w:t>typ prac. vztahu</w:t>
            </w:r>
          </w:p>
        </w:tc>
        <w:tc>
          <w:tcPr>
            <w:tcW w:w="2096" w:type="dxa"/>
            <w:gridSpan w:val="4"/>
            <w:shd w:val="clear" w:color="auto" w:fill="F7CAAC"/>
          </w:tcPr>
          <w:p w:rsidR="0092693A" w:rsidRDefault="0092693A" w:rsidP="00830AB0">
            <w:pPr>
              <w:jc w:val="both"/>
              <w:rPr>
                <w:b/>
              </w:rPr>
            </w:pPr>
            <w:r>
              <w:rPr>
                <w:b/>
              </w:rPr>
              <w:t>Rozsah</w:t>
            </w:r>
          </w:p>
        </w:tc>
      </w:tr>
      <w:tr w:rsidR="0092693A" w:rsidTr="00830AB0">
        <w:tc>
          <w:tcPr>
            <w:tcW w:w="6060" w:type="dxa"/>
            <w:gridSpan w:val="5"/>
          </w:tcPr>
          <w:p w:rsidR="0092693A" w:rsidRDefault="0092693A" w:rsidP="00830AB0">
            <w:pPr>
              <w:jc w:val="both"/>
            </w:pPr>
          </w:p>
        </w:tc>
        <w:tc>
          <w:tcPr>
            <w:tcW w:w="1703" w:type="dxa"/>
            <w:gridSpan w:val="2"/>
          </w:tcPr>
          <w:p w:rsidR="0092693A" w:rsidRDefault="0092693A" w:rsidP="00830AB0">
            <w:pPr>
              <w:jc w:val="both"/>
            </w:pPr>
          </w:p>
        </w:tc>
        <w:tc>
          <w:tcPr>
            <w:tcW w:w="2096" w:type="dxa"/>
            <w:gridSpan w:val="4"/>
          </w:tcPr>
          <w:p w:rsidR="0092693A" w:rsidRDefault="0092693A" w:rsidP="00830AB0">
            <w:pPr>
              <w:jc w:val="both"/>
            </w:pPr>
          </w:p>
        </w:tc>
      </w:tr>
      <w:tr w:rsidR="0092693A" w:rsidTr="00830AB0">
        <w:tc>
          <w:tcPr>
            <w:tcW w:w="6060" w:type="dxa"/>
            <w:gridSpan w:val="5"/>
          </w:tcPr>
          <w:p w:rsidR="0092693A" w:rsidRDefault="0092693A" w:rsidP="00830AB0">
            <w:pPr>
              <w:jc w:val="both"/>
            </w:pPr>
          </w:p>
        </w:tc>
        <w:tc>
          <w:tcPr>
            <w:tcW w:w="1703" w:type="dxa"/>
            <w:gridSpan w:val="2"/>
          </w:tcPr>
          <w:p w:rsidR="0092693A" w:rsidRDefault="0092693A" w:rsidP="00830AB0">
            <w:pPr>
              <w:jc w:val="both"/>
            </w:pPr>
          </w:p>
        </w:tc>
        <w:tc>
          <w:tcPr>
            <w:tcW w:w="2096" w:type="dxa"/>
            <w:gridSpan w:val="4"/>
          </w:tcPr>
          <w:p w:rsidR="0092693A" w:rsidRDefault="0092693A" w:rsidP="00830AB0">
            <w:pPr>
              <w:jc w:val="both"/>
            </w:pPr>
          </w:p>
        </w:tc>
      </w:tr>
      <w:tr w:rsidR="0092693A" w:rsidTr="00830AB0">
        <w:tc>
          <w:tcPr>
            <w:tcW w:w="6060" w:type="dxa"/>
            <w:gridSpan w:val="5"/>
          </w:tcPr>
          <w:p w:rsidR="0092693A" w:rsidRDefault="0092693A" w:rsidP="00830AB0">
            <w:pPr>
              <w:jc w:val="both"/>
            </w:pPr>
          </w:p>
        </w:tc>
        <w:tc>
          <w:tcPr>
            <w:tcW w:w="1703" w:type="dxa"/>
            <w:gridSpan w:val="2"/>
          </w:tcPr>
          <w:p w:rsidR="0092693A" w:rsidRDefault="0092693A" w:rsidP="00830AB0">
            <w:pPr>
              <w:jc w:val="both"/>
            </w:pPr>
          </w:p>
        </w:tc>
        <w:tc>
          <w:tcPr>
            <w:tcW w:w="2096" w:type="dxa"/>
            <w:gridSpan w:val="4"/>
          </w:tcPr>
          <w:p w:rsidR="0092693A" w:rsidRDefault="0092693A" w:rsidP="00830AB0">
            <w:pPr>
              <w:jc w:val="both"/>
            </w:pPr>
          </w:p>
        </w:tc>
      </w:tr>
      <w:tr w:rsidR="0092693A" w:rsidTr="00830AB0">
        <w:tc>
          <w:tcPr>
            <w:tcW w:w="6060" w:type="dxa"/>
            <w:gridSpan w:val="5"/>
          </w:tcPr>
          <w:p w:rsidR="0092693A" w:rsidRDefault="0092693A" w:rsidP="00830AB0">
            <w:pPr>
              <w:jc w:val="both"/>
            </w:pPr>
          </w:p>
        </w:tc>
        <w:tc>
          <w:tcPr>
            <w:tcW w:w="1703" w:type="dxa"/>
            <w:gridSpan w:val="2"/>
          </w:tcPr>
          <w:p w:rsidR="0092693A" w:rsidRDefault="0092693A" w:rsidP="00830AB0">
            <w:pPr>
              <w:jc w:val="both"/>
            </w:pPr>
          </w:p>
        </w:tc>
        <w:tc>
          <w:tcPr>
            <w:tcW w:w="2096" w:type="dxa"/>
            <w:gridSpan w:val="4"/>
          </w:tcPr>
          <w:p w:rsidR="0092693A" w:rsidRDefault="0092693A" w:rsidP="00830AB0">
            <w:pPr>
              <w:jc w:val="both"/>
            </w:pPr>
          </w:p>
        </w:tc>
      </w:tr>
      <w:tr w:rsidR="0092693A" w:rsidTr="00830AB0">
        <w:tc>
          <w:tcPr>
            <w:tcW w:w="9859" w:type="dxa"/>
            <w:gridSpan w:val="11"/>
            <w:shd w:val="clear" w:color="auto" w:fill="F7CAAC"/>
          </w:tcPr>
          <w:p w:rsidR="0092693A" w:rsidRDefault="0092693A" w:rsidP="00830AB0">
            <w:pPr>
              <w:jc w:val="both"/>
            </w:pPr>
            <w:r>
              <w:rPr>
                <w:b/>
              </w:rPr>
              <w:t>Předměty příslušného studijního programu a způsob zapojení do jejich výuky, příp. další zapojení do uskutečňování studijního programu</w:t>
            </w:r>
          </w:p>
        </w:tc>
      </w:tr>
      <w:tr w:rsidR="0092693A" w:rsidTr="00830AB0">
        <w:trPr>
          <w:trHeight w:val="1118"/>
        </w:trPr>
        <w:tc>
          <w:tcPr>
            <w:tcW w:w="9859" w:type="dxa"/>
            <w:gridSpan w:val="11"/>
            <w:tcBorders>
              <w:top w:val="nil"/>
            </w:tcBorders>
          </w:tcPr>
          <w:p w:rsidR="0092693A" w:rsidRDefault="0092693A" w:rsidP="00830AB0">
            <w:pPr>
              <w:jc w:val="both"/>
            </w:pPr>
            <w:r>
              <w:t>Ekonomika krizových situací – přednášející (10 %)</w:t>
            </w:r>
          </w:p>
        </w:tc>
      </w:tr>
      <w:tr w:rsidR="0092693A" w:rsidTr="00830AB0">
        <w:tc>
          <w:tcPr>
            <w:tcW w:w="9859" w:type="dxa"/>
            <w:gridSpan w:val="11"/>
            <w:shd w:val="clear" w:color="auto" w:fill="F7CAAC"/>
          </w:tcPr>
          <w:p w:rsidR="0092693A" w:rsidRDefault="0092693A" w:rsidP="00830AB0">
            <w:pPr>
              <w:jc w:val="both"/>
            </w:pPr>
            <w:r>
              <w:rPr>
                <w:b/>
              </w:rPr>
              <w:t xml:space="preserve">Údaje o vzdělání na VŠ </w:t>
            </w:r>
          </w:p>
        </w:tc>
      </w:tr>
      <w:tr w:rsidR="0092693A" w:rsidTr="00830AB0">
        <w:trPr>
          <w:trHeight w:val="1055"/>
        </w:trPr>
        <w:tc>
          <w:tcPr>
            <w:tcW w:w="9859" w:type="dxa"/>
            <w:gridSpan w:val="11"/>
          </w:tcPr>
          <w:p w:rsidR="0092693A" w:rsidRPr="001C64F1" w:rsidRDefault="0092693A" w:rsidP="00830AB0">
            <w:pPr>
              <w:jc w:val="both"/>
            </w:pPr>
            <w:r>
              <w:t xml:space="preserve">Bc.: </w:t>
            </w:r>
            <w:r w:rsidRPr="001C64F1">
              <w:t>2010 – 2013, Univerzita Tomáše Bati ve Zlíně, Fakulta logistiky a krizového řízení, SO Logistika a management</w:t>
            </w:r>
          </w:p>
          <w:p w:rsidR="0092693A" w:rsidRPr="001C64F1" w:rsidRDefault="0092693A" w:rsidP="00830AB0">
            <w:pPr>
              <w:jc w:val="both"/>
            </w:pPr>
            <w:r>
              <w:t xml:space="preserve">Ing.: </w:t>
            </w:r>
            <w:r w:rsidRPr="001C64F1">
              <w:t>2013 – 2015, Univerzita Tomáše Bati ve Zlíně, Fakulta managementu a ekonomiky, SO Podniková ekonomika</w:t>
            </w:r>
          </w:p>
          <w:p w:rsidR="0092693A" w:rsidRPr="001C64F1" w:rsidRDefault="0092693A" w:rsidP="00830AB0">
            <w:pPr>
              <w:jc w:val="both"/>
            </w:pPr>
            <w:r>
              <w:t xml:space="preserve">Ph.D.: </w:t>
            </w:r>
            <w:r w:rsidRPr="001C64F1">
              <w:t>2015 – dosud, Univerzita Tomáše Bati ve Zlíně, Fakulta managementu a ekon</w:t>
            </w:r>
            <w:r>
              <w:t>omiky, SO Management a ekonomika</w:t>
            </w:r>
          </w:p>
          <w:p w:rsidR="0092693A" w:rsidRDefault="0092693A" w:rsidP="00830AB0">
            <w:pPr>
              <w:jc w:val="both"/>
              <w:rPr>
                <w:b/>
              </w:rPr>
            </w:pPr>
          </w:p>
        </w:tc>
      </w:tr>
      <w:tr w:rsidR="0092693A" w:rsidTr="00830AB0">
        <w:tc>
          <w:tcPr>
            <w:tcW w:w="9859" w:type="dxa"/>
            <w:gridSpan w:val="11"/>
            <w:shd w:val="clear" w:color="auto" w:fill="F7CAAC"/>
          </w:tcPr>
          <w:p w:rsidR="0092693A" w:rsidRDefault="0092693A" w:rsidP="00830AB0">
            <w:pPr>
              <w:jc w:val="both"/>
              <w:rPr>
                <w:b/>
              </w:rPr>
            </w:pPr>
            <w:r>
              <w:rPr>
                <w:b/>
              </w:rPr>
              <w:t>Údaje o odborném působení od absolvování VŠ</w:t>
            </w:r>
          </w:p>
        </w:tc>
      </w:tr>
      <w:tr w:rsidR="0092693A" w:rsidTr="00830AB0">
        <w:trPr>
          <w:trHeight w:val="1090"/>
        </w:trPr>
        <w:tc>
          <w:tcPr>
            <w:tcW w:w="9859" w:type="dxa"/>
            <w:gridSpan w:val="11"/>
          </w:tcPr>
          <w:p w:rsidR="0092693A" w:rsidRPr="001E57A6" w:rsidRDefault="0092693A" w:rsidP="00830AB0">
            <w:pPr>
              <w:pStyle w:val="OiaeaeiYiio2"/>
              <w:widowControl/>
              <w:spacing w:before="20" w:after="20"/>
              <w:jc w:val="left"/>
              <w:rPr>
                <w:i w:val="0"/>
                <w:sz w:val="20"/>
                <w:lang w:val="cs-CZ"/>
              </w:rPr>
            </w:pPr>
            <w:r>
              <w:rPr>
                <w:i w:val="0"/>
                <w:sz w:val="20"/>
                <w:lang w:val="cs-CZ"/>
              </w:rPr>
              <w:t xml:space="preserve">2015 – dosud, OSVČ (mediální zastupování, tvorba tiskových zpráv, redaktorská činnost pro média) </w:t>
            </w:r>
          </w:p>
          <w:p w:rsidR="0092693A" w:rsidRPr="00AF35CE" w:rsidRDefault="0092693A" w:rsidP="00830AB0">
            <w:r w:rsidRPr="00AF35CE">
              <w:t xml:space="preserve">2015 – 2017, </w:t>
            </w:r>
            <w:r>
              <w:t>UTB</w:t>
            </w:r>
            <w:r w:rsidRPr="00AF35CE">
              <w:t xml:space="preserve"> ve Zlíně, Fakulta logistiky a krizového řízení, výuka seminářů (DPP)</w:t>
            </w:r>
          </w:p>
          <w:p w:rsidR="0092693A" w:rsidRPr="00AF35CE" w:rsidRDefault="0092693A" w:rsidP="00830AB0">
            <w:r w:rsidRPr="00AF35CE">
              <w:t xml:space="preserve">2017 – dosud, </w:t>
            </w:r>
            <w:r>
              <w:t>UTB</w:t>
            </w:r>
            <w:r w:rsidRPr="00AF35CE">
              <w:t xml:space="preserve"> ve Zlíně, Fakulta logistiky a krizového řízení, </w:t>
            </w:r>
            <w:r>
              <w:t xml:space="preserve">asistent, </w:t>
            </w:r>
            <w:r w:rsidRPr="00AF35CE">
              <w:t>tajemník Ústavu krizového řízení</w:t>
            </w: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92693A" w:rsidRPr="00B16F9D" w:rsidTr="00830AB0">
              <w:tc>
                <w:tcPr>
                  <w:tcW w:w="10456" w:type="dxa"/>
                  <w:tcBorders>
                    <w:top w:val="nil"/>
                    <w:left w:val="nil"/>
                    <w:bottom w:val="nil"/>
                    <w:right w:val="nil"/>
                  </w:tcBorders>
                </w:tcPr>
                <w:p w:rsidR="0092693A" w:rsidRDefault="0092693A" w:rsidP="00830AB0">
                  <w:pPr>
                    <w:pStyle w:val="OiaeaeiYiio2"/>
                    <w:widowControl/>
                    <w:spacing w:before="20" w:after="20"/>
                    <w:jc w:val="left"/>
                    <w:rPr>
                      <w:i w:val="0"/>
                      <w:sz w:val="20"/>
                      <w:lang w:val="cs-CZ"/>
                    </w:rPr>
                  </w:pPr>
                </w:p>
                <w:p w:rsidR="0092693A" w:rsidRPr="001E57A6" w:rsidRDefault="0092693A" w:rsidP="00830AB0">
                  <w:pPr>
                    <w:pStyle w:val="OiaeaeiYiio2"/>
                    <w:widowControl/>
                    <w:spacing w:before="20" w:after="20"/>
                    <w:jc w:val="left"/>
                    <w:rPr>
                      <w:i w:val="0"/>
                      <w:sz w:val="20"/>
                      <w:lang w:val="cs-CZ"/>
                    </w:rPr>
                  </w:pPr>
                </w:p>
              </w:tc>
            </w:tr>
            <w:tr w:rsidR="0092693A" w:rsidTr="00830AB0">
              <w:tc>
                <w:tcPr>
                  <w:tcW w:w="10456" w:type="dxa"/>
                  <w:tcBorders>
                    <w:top w:val="nil"/>
                    <w:left w:val="nil"/>
                    <w:bottom w:val="nil"/>
                    <w:right w:val="nil"/>
                  </w:tcBorders>
                </w:tcPr>
                <w:p w:rsidR="0092693A" w:rsidRPr="004D3FA2" w:rsidRDefault="0092693A" w:rsidP="00830AB0">
                  <w:pPr>
                    <w:pStyle w:val="OiaeaeiYiio2"/>
                    <w:widowControl/>
                    <w:spacing w:before="20" w:after="20"/>
                    <w:jc w:val="left"/>
                    <w:rPr>
                      <w:i w:val="0"/>
                      <w:sz w:val="20"/>
                      <w:lang w:val="cs-CZ"/>
                    </w:rPr>
                  </w:pPr>
                </w:p>
              </w:tc>
            </w:tr>
            <w:tr w:rsidR="0092693A" w:rsidTr="00830AB0">
              <w:tc>
                <w:tcPr>
                  <w:tcW w:w="10456" w:type="dxa"/>
                  <w:tcBorders>
                    <w:top w:val="nil"/>
                    <w:left w:val="nil"/>
                    <w:bottom w:val="nil"/>
                    <w:right w:val="nil"/>
                  </w:tcBorders>
                </w:tcPr>
                <w:p w:rsidR="0092693A" w:rsidRPr="004D3FA2" w:rsidRDefault="0092693A" w:rsidP="00830AB0">
                  <w:pPr>
                    <w:pStyle w:val="OiaeaeiYiio2"/>
                    <w:widowControl/>
                    <w:spacing w:before="20" w:after="20"/>
                    <w:jc w:val="left"/>
                    <w:rPr>
                      <w:i w:val="0"/>
                      <w:sz w:val="20"/>
                      <w:lang w:val="cs-CZ"/>
                    </w:rPr>
                  </w:pPr>
                </w:p>
              </w:tc>
            </w:tr>
            <w:tr w:rsidR="0092693A" w:rsidTr="00830AB0">
              <w:tc>
                <w:tcPr>
                  <w:tcW w:w="10456" w:type="dxa"/>
                  <w:tcBorders>
                    <w:top w:val="nil"/>
                    <w:left w:val="nil"/>
                    <w:bottom w:val="nil"/>
                    <w:right w:val="nil"/>
                  </w:tcBorders>
                </w:tcPr>
                <w:p w:rsidR="0092693A" w:rsidRPr="004D3FA2" w:rsidRDefault="0092693A" w:rsidP="00830AB0">
                  <w:pPr>
                    <w:pStyle w:val="OiaeaeiYiio2"/>
                    <w:widowControl/>
                    <w:spacing w:before="20" w:after="20"/>
                    <w:jc w:val="left"/>
                    <w:rPr>
                      <w:i w:val="0"/>
                      <w:sz w:val="20"/>
                      <w:lang w:val="cs-CZ"/>
                    </w:rPr>
                  </w:pPr>
                </w:p>
              </w:tc>
            </w:tr>
          </w:tbl>
          <w:p w:rsidR="0092693A" w:rsidRDefault="0092693A" w:rsidP="00830AB0">
            <w:pPr>
              <w:jc w:val="both"/>
            </w:pPr>
          </w:p>
        </w:tc>
      </w:tr>
      <w:tr w:rsidR="0092693A" w:rsidTr="00830AB0">
        <w:trPr>
          <w:trHeight w:val="250"/>
        </w:trPr>
        <w:tc>
          <w:tcPr>
            <w:tcW w:w="9859" w:type="dxa"/>
            <w:gridSpan w:val="11"/>
            <w:shd w:val="clear" w:color="auto" w:fill="F7CAAC"/>
          </w:tcPr>
          <w:p w:rsidR="0092693A" w:rsidRDefault="0092693A" w:rsidP="00830AB0">
            <w:pPr>
              <w:jc w:val="both"/>
            </w:pPr>
            <w:r>
              <w:rPr>
                <w:b/>
              </w:rPr>
              <w:t>Zkušenosti s vedením kvalifikačních a rigorózních prací</w:t>
            </w:r>
          </w:p>
        </w:tc>
      </w:tr>
      <w:tr w:rsidR="0092693A" w:rsidTr="00830AB0">
        <w:trPr>
          <w:trHeight w:val="1105"/>
        </w:trPr>
        <w:tc>
          <w:tcPr>
            <w:tcW w:w="9859" w:type="dxa"/>
            <w:gridSpan w:val="11"/>
          </w:tcPr>
          <w:p w:rsidR="0092693A" w:rsidRDefault="0092693A" w:rsidP="00830AB0">
            <w:pPr>
              <w:jc w:val="both"/>
            </w:pPr>
            <w:r>
              <w:t>Úspěšně odvedeno 6 bakalářských prací, oponováno 26 bakalářských a 4 diplomové práce (FLKŘ, FaME, FHS).</w:t>
            </w:r>
          </w:p>
        </w:tc>
      </w:tr>
      <w:tr w:rsidR="0092693A" w:rsidTr="00830AB0">
        <w:trPr>
          <w:cantSplit/>
        </w:trPr>
        <w:tc>
          <w:tcPr>
            <w:tcW w:w="3347" w:type="dxa"/>
            <w:gridSpan w:val="2"/>
            <w:tcBorders>
              <w:top w:val="single" w:sz="12" w:space="0" w:color="auto"/>
            </w:tcBorders>
            <w:shd w:val="clear" w:color="auto" w:fill="F7CAAC"/>
          </w:tcPr>
          <w:p w:rsidR="0092693A" w:rsidRDefault="0092693A" w:rsidP="00830AB0">
            <w:pPr>
              <w:jc w:val="both"/>
            </w:pPr>
            <w:r>
              <w:rPr>
                <w:b/>
              </w:rPr>
              <w:t xml:space="preserve">Obor habilitačního řízení </w:t>
            </w:r>
          </w:p>
        </w:tc>
        <w:tc>
          <w:tcPr>
            <w:tcW w:w="2245" w:type="dxa"/>
            <w:gridSpan w:val="2"/>
            <w:tcBorders>
              <w:top w:val="single" w:sz="12" w:space="0" w:color="auto"/>
            </w:tcBorders>
            <w:shd w:val="clear" w:color="auto" w:fill="F7CAAC"/>
          </w:tcPr>
          <w:p w:rsidR="0092693A" w:rsidRDefault="0092693A" w:rsidP="00830AB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2693A" w:rsidRDefault="0092693A" w:rsidP="00830AB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2693A" w:rsidRDefault="0092693A" w:rsidP="00830AB0">
            <w:pPr>
              <w:jc w:val="both"/>
              <w:rPr>
                <w:b/>
              </w:rPr>
            </w:pPr>
            <w:r>
              <w:rPr>
                <w:b/>
              </w:rPr>
              <w:t>Ohlasy publikací</w:t>
            </w:r>
          </w:p>
        </w:tc>
      </w:tr>
      <w:tr w:rsidR="0092693A" w:rsidTr="00830AB0">
        <w:trPr>
          <w:cantSplit/>
        </w:trPr>
        <w:tc>
          <w:tcPr>
            <w:tcW w:w="3347" w:type="dxa"/>
            <w:gridSpan w:val="2"/>
          </w:tcPr>
          <w:p w:rsidR="0092693A" w:rsidRDefault="0092693A" w:rsidP="00830AB0">
            <w:pPr>
              <w:jc w:val="both"/>
            </w:pPr>
          </w:p>
        </w:tc>
        <w:tc>
          <w:tcPr>
            <w:tcW w:w="2245" w:type="dxa"/>
            <w:gridSpan w:val="2"/>
          </w:tcPr>
          <w:p w:rsidR="0092693A" w:rsidRDefault="0092693A" w:rsidP="00830AB0">
            <w:pPr>
              <w:jc w:val="both"/>
            </w:pPr>
          </w:p>
        </w:tc>
        <w:tc>
          <w:tcPr>
            <w:tcW w:w="2248" w:type="dxa"/>
            <w:gridSpan w:val="4"/>
            <w:tcBorders>
              <w:right w:val="single" w:sz="12" w:space="0" w:color="auto"/>
            </w:tcBorders>
          </w:tcPr>
          <w:p w:rsidR="0092693A" w:rsidRDefault="0092693A" w:rsidP="00830AB0">
            <w:pPr>
              <w:jc w:val="both"/>
            </w:pPr>
          </w:p>
        </w:tc>
        <w:tc>
          <w:tcPr>
            <w:tcW w:w="632" w:type="dxa"/>
            <w:tcBorders>
              <w:left w:val="single" w:sz="12" w:space="0" w:color="auto"/>
            </w:tcBorders>
            <w:shd w:val="clear" w:color="auto" w:fill="F7CAAC"/>
          </w:tcPr>
          <w:p w:rsidR="0092693A" w:rsidRDefault="0092693A" w:rsidP="00830AB0">
            <w:pPr>
              <w:jc w:val="both"/>
            </w:pPr>
            <w:r>
              <w:rPr>
                <w:b/>
              </w:rPr>
              <w:t>WOS</w:t>
            </w:r>
          </w:p>
        </w:tc>
        <w:tc>
          <w:tcPr>
            <w:tcW w:w="693" w:type="dxa"/>
            <w:shd w:val="clear" w:color="auto" w:fill="F7CAAC"/>
          </w:tcPr>
          <w:p w:rsidR="0092693A" w:rsidRDefault="0092693A" w:rsidP="00830AB0">
            <w:pPr>
              <w:jc w:val="both"/>
              <w:rPr>
                <w:sz w:val="18"/>
              </w:rPr>
            </w:pPr>
            <w:r>
              <w:rPr>
                <w:b/>
                <w:sz w:val="18"/>
              </w:rPr>
              <w:t>Scopus</w:t>
            </w:r>
          </w:p>
        </w:tc>
        <w:tc>
          <w:tcPr>
            <w:tcW w:w="694" w:type="dxa"/>
            <w:shd w:val="clear" w:color="auto" w:fill="F7CAAC"/>
          </w:tcPr>
          <w:p w:rsidR="0092693A" w:rsidRDefault="0092693A" w:rsidP="00830AB0">
            <w:pPr>
              <w:jc w:val="both"/>
            </w:pPr>
            <w:r>
              <w:rPr>
                <w:b/>
                <w:sz w:val="18"/>
              </w:rPr>
              <w:t>ostatní</w:t>
            </w:r>
          </w:p>
        </w:tc>
      </w:tr>
      <w:tr w:rsidR="0092693A" w:rsidTr="00830AB0">
        <w:trPr>
          <w:cantSplit/>
          <w:trHeight w:val="70"/>
        </w:trPr>
        <w:tc>
          <w:tcPr>
            <w:tcW w:w="3347" w:type="dxa"/>
            <w:gridSpan w:val="2"/>
            <w:shd w:val="clear" w:color="auto" w:fill="F7CAAC"/>
          </w:tcPr>
          <w:p w:rsidR="0092693A" w:rsidRDefault="0092693A" w:rsidP="00830AB0">
            <w:pPr>
              <w:jc w:val="both"/>
            </w:pPr>
            <w:r>
              <w:rPr>
                <w:b/>
              </w:rPr>
              <w:t>Obor jmenovacího řízení</w:t>
            </w:r>
          </w:p>
        </w:tc>
        <w:tc>
          <w:tcPr>
            <w:tcW w:w="2245" w:type="dxa"/>
            <w:gridSpan w:val="2"/>
            <w:shd w:val="clear" w:color="auto" w:fill="F7CAAC"/>
          </w:tcPr>
          <w:p w:rsidR="0092693A" w:rsidRDefault="0092693A" w:rsidP="00830AB0">
            <w:pPr>
              <w:jc w:val="both"/>
            </w:pPr>
            <w:r>
              <w:rPr>
                <w:b/>
              </w:rPr>
              <w:t>Rok udělení hodnosti</w:t>
            </w:r>
          </w:p>
        </w:tc>
        <w:tc>
          <w:tcPr>
            <w:tcW w:w="2248" w:type="dxa"/>
            <w:gridSpan w:val="4"/>
            <w:tcBorders>
              <w:right w:val="single" w:sz="12" w:space="0" w:color="auto"/>
            </w:tcBorders>
            <w:shd w:val="clear" w:color="auto" w:fill="F7CAAC"/>
          </w:tcPr>
          <w:p w:rsidR="0092693A" w:rsidRDefault="0092693A" w:rsidP="00830AB0">
            <w:pPr>
              <w:jc w:val="both"/>
            </w:pPr>
            <w:r>
              <w:rPr>
                <w:b/>
              </w:rPr>
              <w:t>Řízení konáno na VŠ</w:t>
            </w:r>
          </w:p>
        </w:tc>
        <w:tc>
          <w:tcPr>
            <w:tcW w:w="632" w:type="dxa"/>
            <w:vMerge w:val="restart"/>
            <w:tcBorders>
              <w:left w:val="single" w:sz="12" w:space="0" w:color="auto"/>
            </w:tcBorders>
          </w:tcPr>
          <w:p w:rsidR="0092693A" w:rsidRDefault="0092693A" w:rsidP="00830AB0">
            <w:pPr>
              <w:jc w:val="both"/>
              <w:rPr>
                <w:b/>
              </w:rPr>
            </w:pPr>
          </w:p>
        </w:tc>
        <w:tc>
          <w:tcPr>
            <w:tcW w:w="693" w:type="dxa"/>
            <w:vMerge w:val="restart"/>
          </w:tcPr>
          <w:p w:rsidR="0092693A" w:rsidRDefault="0092693A" w:rsidP="00830AB0">
            <w:pPr>
              <w:jc w:val="center"/>
              <w:rPr>
                <w:b/>
              </w:rPr>
            </w:pPr>
            <w:r>
              <w:rPr>
                <w:b/>
              </w:rPr>
              <w:t>1</w:t>
            </w:r>
          </w:p>
        </w:tc>
        <w:tc>
          <w:tcPr>
            <w:tcW w:w="694" w:type="dxa"/>
            <w:vMerge w:val="restart"/>
          </w:tcPr>
          <w:p w:rsidR="0092693A" w:rsidRDefault="0092693A" w:rsidP="00830AB0">
            <w:pPr>
              <w:jc w:val="both"/>
              <w:rPr>
                <w:b/>
              </w:rPr>
            </w:pPr>
          </w:p>
        </w:tc>
      </w:tr>
      <w:tr w:rsidR="0092693A" w:rsidTr="00830AB0">
        <w:trPr>
          <w:trHeight w:val="205"/>
        </w:trPr>
        <w:tc>
          <w:tcPr>
            <w:tcW w:w="3347" w:type="dxa"/>
            <w:gridSpan w:val="2"/>
          </w:tcPr>
          <w:p w:rsidR="0092693A" w:rsidRDefault="0092693A" w:rsidP="00830AB0">
            <w:pPr>
              <w:jc w:val="both"/>
            </w:pPr>
          </w:p>
        </w:tc>
        <w:tc>
          <w:tcPr>
            <w:tcW w:w="2245" w:type="dxa"/>
            <w:gridSpan w:val="2"/>
          </w:tcPr>
          <w:p w:rsidR="0092693A" w:rsidRDefault="0092693A" w:rsidP="00830AB0">
            <w:pPr>
              <w:jc w:val="both"/>
            </w:pPr>
          </w:p>
        </w:tc>
        <w:tc>
          <w:tcPr>
            <w:tcW w:w="2248" w:type="dxa"/>
            <w:gridSpan w:val="4"/>
            <w:tcBorders>
              <w:right w:val="single" w:sz="12" w:space="0" w:color="auto"/>
            </w:tcBorders>
          </w:tcPr>
          <w:p w:rsidR="0092693A" w:rsidRDefault="0092693A" w:rsidP="00830AB0">
            <w:pPr>
              <w:jc w:val="both"/>
            </w:pPr>
          </w:p>
        </w:tc>
        <w:tc>
          <w:tcPr>
            <w:tcW w:w="632" w:type="dxa"/>
            <w:vMerge/>
            <w:tcBorders>
              <w:left w:val="single" w:sz="12" w:space="0" w:color="auto"/>
            </w:tcBorders>
            <w:vAlign w:val="center"/>
          </w:tcPr>
          <w:p w:rsidR="0092693A" w:rsidRDefault="0092693A" w:rsidP="00830AB0">
            <w:pPr>
              <w:rPr>
                <w:b/>
              </w:rPr>
            </w:pPr>
          </w:p>
        </w:tc>
        <w:tc>
          <w:tcPr>
            <w:tcW w:w="693" w:type="dxa"/>
            <w:vMerge/>
            <w:vAlign w:val="center"/>
          </w:tcPr>
          <w:p w:rsidR="0092693A" w:rsidRDefault="0092693A" w:rsidP="00830AB0">
            <w:pPr>
              <w:rPr>
                <w:b/>
              </w:rPr>
            </w:pPr>
          </w:p>
        </w:tc>
        <w:tc>
          <w:tcPr>
            <w:tcW w:w="694" w:type="dxa"/>
            <w:vMerge/>
            <w:vAlign w:val="center"/>
          </w:tcPr>
          <w:p w:rsidR="0092693A" w:rsidRDefault="0092693A" w:rsidP="00830AB0">
            <w:pPr>
              <w:rPr>
                <w:b/>
              </w:rPr>
            </w:pPr>
          </w:p>
        </w:tc>
      </w:tr>
      <w:tr w:rsidR="0092693A" w:rsidTr="00830AB0">
        <w:tc>
          <w:tcPr>
            <w:tcW w:w="9859" w:type="dxa"/>
            <w:gridSpan w:val="11"/>
            <w:shd w:val="clear" w:color="auto" w:fill="F7CAAC"/>
          </w:tcPr>
          <w:p w:rsidR="0092693A" w:rsidRDefault="0092693A" w:rsidP="00830AB0">
            <w:pPr>
              <w:jc w:val="both"/>
              <w:rPr>
                <w:b/>
              </w:rPr>
            </w:pPr>
            <w:r>
              <w:rPr>
                <w:b/>
              </w:rPr>
              <w:t xml:space="preserve">Přehled o nejvýznamnější publikační a další tvůrčí činnosti nebo další profesní činnosti u odborníků z praxe vztahující se k zabezpečovaným předmětům </w:t>
            </w:r>
          </w:p>
        </w:tc>
      </w:tr>
      <w:tr w:rsidR="0092693A" w:rsidRPr="00A161BC" w:rsidTr="00830AB0">
        <w:trPr>
          <w:trHeight w:val="2039"/>
        </w:trPr>
        <w:tc>
          <w:tcPr>
            <w:tcW w:w="9859" w:type="dxa"/>
            <w:gridSpan w:val="11"/>
          </w:tcPr>
          <w:p w:rsidR="0092693A" w:rsidRDefault="0092693A">
            <w:pPr>
              <w:jc w:val="both"/>
            </w:pPr>
            <w:r>
              <w:t xml:space="preserve">POPESKO, Boris, </w:t>
            </w:r>
            <w:r w:rsidRPr="009D36F2">
              <w:rPr>
                <w:b/>
              </w:rPr>
              <w:t>DOKULIL Jiří (33 %)</w:t>
            </w:r>
            <w:r>
              <w:t xml:space="preserve"> and HRABEC, Dušan</w:t>
            </w:r>
            <w:ins w:id="4007" w:author="Eva Batůšková" w:date="2018-11-19T12:16:00Z">
              <w:r w:rsidR="00051889">
                <w:t xml:space="preserve"> (</w:t>
              </w:r>
            </w:ins>
            <w:del w:id="4008" w:author="Eva Batůšková" w:date="2018-11-19T12:16:00Z">
              <w:r w:rsidDel="00051889">
                <w:delText xml:space="preserve">, </w:delText>
              </w:r>
            </w:del>
            <w:r>
              <w:t>2017</w:t>
            </w:r>
            <w:ins w:id="4009" w:author="Eva Batůšková" w:date="2018-11-19T12:16:00Z">
              <w:r w:rsidR="00051889">
                <w:t>)</w:t>
              </w:r>
            </w:ins>
            <w:r>
              <w:t>. How Czech firms deal with operational budgets? – Survey results. Journal of International Studies. 10(2), 138-147. ISSN</w:t>
            </w:r>
            <w:r w:rsidRPr="00AF201D">
              <w:t xml:space="preserve"> 2071-8330</w:t>
            </w:r>
            <w:r>
              <w:t>.</w:t>
            </w:r>
          </w:p>
          <w:p w:rsidR="0092693A" w:rsidRDefault="0092693A">
            <w:pPr>
              <w:jc w:val="both"/>
            </w:pPr>
            <w:r w:rsidRPr="009D36F2">
              <w:rPr>
                <w:b/>
              </w:rPr>
              <w:t>DOKULIL, Jiří (80 %)</w:t>
            </w:r>
            <w:r>
              <w:t>, ZLÁMALOVÁ, Jana and POPESKO, Boris</w:t>
            </w:r>
            <w:ins w:id="4010" w:author="Eva Batůšková" w:date="2018-11-19T12:16:00Z">
              <w:r w:rsidR="00051889">
                <w:t xml:space="preserve"> (</w:t>
              </w:r>
            </w:ins>
            <w:del w:id="4011" w:author="Eva Batůšková" w:date="2018-11-19T12:16:00Z">
              <w:r w:rsidDel="00051889">
                <w:delText xml:space="preserve">, </w:delText>
              </w:r>
            </w:del>
            <w:r>
              <w:t>2017</w:t>
            </w:r>
            <w:ins w:id="4012" w:author="Eva Batůšková" w:date="2018-11-19T12:16:00Z">
              <w:r w:rsidR="00051889">
                <w:t>)</w:t>
              </w:r>
            </w:ins>
            <w:r>
              <w:t xml:space="preserve">. The perception of budgeting in Czech firms — results of a survey. Oeconomia Copernicana. 8(2), 273-285. ISSN </w:t>
            </w:r>
            <w:r w:rsidRPr="00AF201D">
              <w:t>2083-1277</w:t>
            </w:r>
            <w:r>
              <w:t>.</w:t>
            </w:r>
          </w:p>
          <w:p w:rsidR="0092693A" w:rsidRDefault="0092693A">
            <w:pPr>
              <w:jc w:val="both"/>
            </w:pPr>
            <w:r>
              <w:t xml:space="preserve">POPESKO, Boris, KLJUČNIKOV, Aleksandr, HRABEC, Dušan and </w:t>
            </w:r>
            <w:r w:rsidRPr="009D36F2">
              <w:rPr>
                <w:b/>
              </w:rPr>
              <w:t>DOKULIL, Jiří (20 %)</w:t>
            </w:r>
            <w:r>
              <w:t>, 2016. Is predictability of business environment within budgeting process connected with fluctuations of economy? Economics and Sociology. 9(2), 90 - 100. ISSN 2071-789X.</w:t>
            </w:r>
          </w:p>
          <w:p w:rsidR="0092693A" w:rsidRPr="00A161BC" w:rsidRDefault="0092693A" w:rsidP="00830AB0">
            <w:pPr>
              <w:jc w:val="both"/>
            </w:pPr>
          </w:p>
        </w:tc>
      </w:tr>
    </w:tbl>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rsidRPr="002B3036">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rsidRPr="002B3036">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A50022" w:rsidRDefault="008449C0" w:rsidP="008449C0">
            <w:pPr>
              <w:jc w:val="both"/>
              <w:rPr>
                <w:b/>
              </w:rPr>
            </w:pPr>
            <w:r w:rsidRPr="00A50022">
              <w:rPr>
                <w:b/>
              </w:rPr>
              <w:t>Jiří Dvořák</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prof., Ing., DrSc.</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rsidRPr="002B3036">
              <w:t>1941</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DF0968" w:rsidRDefault="008449C0" w:rsidP="008449C0">
            <w:pPr>
              <w:jc w:val="both"/>
              <w:rPr>
                <w:i/>
              </w:rPr>
            </w:pPr>
            <w:r w:rsidRPr="00DF0968">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rsidRPr="002B3036">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w:t>
            </w:r>
            <w:r w:rsidRPr="002B3036">
              <w:t>719</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DF0968" w:rsidRDefault="008449C0" w:rsidP="008449C0">
            <w:pPr>
              <w:jc w:val="both"/>
              <w:rPr>
                <w:i/>
              </w:rPr>
            </w:pPr>
            <w:r w:rsidRPr="00DF0968">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0719</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nemá</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pStyle w:val="Odstavecseseznamem"/>
              <w:ind w:left="38"/>
              <w:jc w:val="both"/>
            </w:pPr>
            <w:r>
              <w:t>Kybernetická bezpečnost – garant, přednášející a cvičící (</w:t>
            </w:r>
            <w:del w:id="4013" w:author="PS" w:date="2018-11-24T21:20:00Z">
              <w:r w:rsidDel="00060721">
                <w:delText xml:space="preserve">100 </w:delText>
              </w:r>
            </w:del>
            <w:ins w:id="4014" w:author="PS" w:date="2018-11-24T21:20:00Z">
              <w:r w:rsidR="00060721">
                <w:t xml:space="preserve">80 </w:t>
              </w:r>
            </w:ins>
            <w:r>
              <w:t>%)</w:t>
            </w:r>
          </w:p>
          <w:p w:rsidR="008449C0" w:rsidRDefault="008449C0" w:rsidP="008449C0">
            <w:pPr>
              <w:pStyle w:val="Odstavecseseznamem"/>
              <w:ind w:left="38"/>
              <w:jc w:val="both"/>
            </w:pPr>
            <w:r>
              <w:t>Informatika – garant, přednášející (50 %)</w:t>
            </w:r>
          </w:p>
          <w:p w:rsidR="008449C0" w:rsidRDefault="008449C0" w:rsidP="008449C0">
            <w:pPr>
              <w:pStyle w:val="Odstavecseseznamem"/>
              <w:ind w:left="38"/>
              <w:jc w:val="both"/>
            </w:pPr>
            <w:r>
              <w:t>Informační bezpečnost – garant, přednášející (50 %)</w:t>
            </w:r>
          </w:p>
          <w:p w:rsidR="008449C0" w:rsidRDefault="008449C0" w:rsidP="008449C0">
            <w:pPr>
              <w:pStyle w:val="Odstavecseseznamem"/>
              <w:ind w:left="38"/>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Default="008449C0" w:rsidP="008449C0">
            <w:pPr>
              <w:ind w:left="471" w:hanging="471"/>
              <w:jc w:val="both"/>
            </w:pPr>
            <w:r>
              <w:t xml:space="preserve">Ing.: SP elektrotechnický, SO vojensko-inženýrský, specializace: Stanice navedení. </w:t>
            </w:r>
            <w:r w:rsidRPr="00A74126">
              <w:t>1965 VA Brno, fakulta dělostřelecká a radiolokační</w:t>
            </w:r>
            <w:r>
              <w:t>.</w:t>
            </w:r>
          </w:p>
          <w:p w:rsidR="008449C0" w:rsidRDefault="008449C0" w:rsidP="008449C0">
            <w:pPr>
              <w:jc w:val="both"/>
            </w:pPr>
            <w:r>
              <w:t xml:space="preserve">CSc.: Obor – technická kybernetika, </w:t>
            </w:r>
            <w:r w:rsidRPr="00A74126">
              <w:t>1977</w:t>
            </w:r>
            <w:r>
              <w:t>,</w:t>
            </w:r>
            <w:r w:rsidRPr="00A74126">
              <w:t xml:space="preserve"> VA Brno</w:t>
            </w:r>
          </w:p>
          <w:p w:rsidR="008449C0" w:rsidRDefault="008449C0" w:rsidP="008449C0">
            <w:pPr>
              <w:jc w:val="both"/>
            </w:pPr>
            <w:r>
              <w:t xml:space="preserve">DrSc.: doktor vojenských věd, 1986, VA Brno Česká komise pro vědecké hodnosti </w:t>
            </w:r>
          </w:p>
          <w:p w:rsidR="008449C0" w:rsidRPr="00584BA7" w:rsidRDefault="008449C0" w:rsidP="008449C0">
            <w:pPr>
              <w:jc w:val="both"/>
            </w:pPr>
            <w:r>
              <w:t>1993 EBS SRN Frankfurt n/M. (mezinárodní dálkové jednoroční diplomové studium pro vedoucí hospodářské pracovníky v oboru: management s cílenou praxí v podnicích a organizacích SRN).</w:t>
            </w:r>
          </w:p>
          <w:p w:rsidR="008449C0" w:rsidRDefault="008449C0" w:rsidP="008449C0">
            <w:pPr>
              <w:jc w:val="both"/>
              <w:rPr>
                <w:b/>
              </w:rPr>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rsidRPr="00584BA7">
              <w:t xml:space="preserve">1965 </w:t>
            </w:r>
            <w:r>
              <w:t>–</w:t>
            </w:r>
            <w:r w:rsidRPr="00584BA7">
              <w:t xml:space="preserve"> 1970 VA Brno, inženýr číslicových počítačů: Minsk 22, ZPA </w:t>
            </w:r>
            <w:smartTag w:uri="urn:schemas-microsoft-com:office:smarttags" w:element="metricconverter">
              <w:smartTagPr>
                <w:attr w:name="ProductID" w:val="600 a"/>
              </w:smartTagPr>
              <w:r w:rsidRPr="00584BA7">
                <w:t>600 a</w:t>
              </w:r>
            </w:smartTag>
            <w:r w:rsidRPr="00584BA7">
              <w:t xml:space="preserve"> EC 1030 (Tesla 200)</w:t>
            </w:r>
          </w:p>
          <w:p w:rsidR="008449C0" w:rsidRPr="00584BA7" w:rsidRDefault="008449C0" w:rsidP="008449C0">
            <w:pPr>
              <w:jc w:val="both"/>
            </w:pPr>
            <w:r w:rsidRPr="00584BA7">
              <w:t xml:space="preserve">1970 </w:t>
            </w:r>
            <w:r>
              <w:t>–</w:t>
            </w:r>
            <w:r w:rsidRPr="00584BA7">
              <w:t xml:space="preserve"> 1985 VA Brno, učitel katedry číslicových počítačů a automatické regulace</w:t>
            </w:r>
          </w:p>
          <w:p w:rsidR="008449C0" w:rsidRPr="00584BA7" w:rsidRDefault="008449C0" w:rsidP="008449C0">
            <w:pPr>
              <w:jc w:val="both"/>
            </w:pPr>
            <w:r w:rsidRPr="00584BA7">
              <w:t xml:space="preserve">1986 </w:t>
            </w:r>
            <w:r>
              <w:t>–</w:t>
            </w:r>
            <w:r w:rsidRPr="00584BA7">
              <w:t xml:space="preserve"> 1992 VA Brno, učitel katedry technické kybernetiky a robotiky</w:t>
            </w:r>
          </w:p>
          <w:p w:rsidR="008449C0" w:rsidRDefault="008449C0" w:rsidP="008449C0">
            <w:pPr>
              <w:jc w:val="both"/>
            </w:pPr>
            <w:r>
              <w:t>1991 – 1993 praxe na BVV a.s. - DTB, manažer odborných programů obchodních skupin veletrhů a výstav Brno</w:t>
            </w:r>
          </w:p>
          <w:p w:rsidR="008449C0" w:rsidRDefault="008449C0" w:rsidP="008449C0">
            <w:pPr>
              <w:jc w:val="both"/>
            </w:pPr>
            <w:r>
              <w:t>1995 – aktivity v RBIC Brno pro výzkumnou a vývojovou činnost organizací v regionu Brno</w:t>
            </w:r>
          </w:p>
          <w:p w:rsidR="008449C0" w:rsidRPr="00584BA7" w:rsidRDefault="008449C0" w:rsidP="008449C0">
            <w:pPr>
              <w:jc w:val="both"/>
            </w:pPr>
            <w:r>
              <w:t>1995 – 2015</w:t>
            </w:r>
            <w:r w:rsidRPr="00584BA7">
              <w:t xml:space="preserve"> profesor VUT v Brně, Fakulta podnikatelská, Ústav informatiky</w:t>
            </w:r>
          </w:p>
          <w:p w:rsidR="008449C0" w:rsidRPr="00584BA7" w:rsidRDefault="008449C0" w:rsidP="008449C0">
            <w:pPr>
              <w:jc w:val="both"/>
            </w:pPr>
            <w:r>
              <w:t>2015</w:t>
            </w:r>
            <w:r w:rsidRPr="00584BA7">
              <w:t xml:space="preserve"> – dosud Akademický pracovník, UTB Zlín, FLKŘ Uherské Hradiště,</w:t>
            </w:r>
          </w:p>
          <w:p w:rsidR="008449C0" w:rsidRDefault="008449C0" w:rsidP="008449C0">
            <w:pPr>
              <w:jc w:val="both"/>
            </w:pPr>
            <w:r>
              <w:t>Průběžně vedená konzultační činnost ve firmě Aconte Brno a poradenská praxe ICT na BIBS Brno pro podniky</w:t>
            </w:r>
          </w:p>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Na UTB 11 bakalářských prací, v rámci profesního působení ve VŠ desítky bakalářských a diplomových prací.</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r>
              <w:t>Automatizované systémy řízení</w:t>
            </w:r>
          </w:p>
        </w:tc>
        <w:tc>
          <w:tcPr>
            <w:tcW w:w="2245" w:type="dxa"/>
            <w:gridSpan w:val="2"/>
          </w:tcPr>
          <w:p w:rsidR="008449C0" w:rsidRDefault="008449C0" w:rsidP="008449C0">
            <w:pPr>
              <w:jc w:val="both"/>
            </w:pPr>
            <w:r>
              <w:t>1979</w:t>
            </w:r>
          </w:p>
        </w:tc>
        <w:tc>
          <w:tcPr>
            <w:tcW w:w="2248" w:type="dxa"/>
            <w:gridSpan w:val="4"/>
            <w:tcBorders>
              <w:right w:val="single" w:sz="12" w:space="0" w:color="auto"/>
            </w:tcBorders>
          </w:tcPr>
          <w:p w:rsidR="008449C0" w:rsidRDefault="008449C0" w:rsidP="008449C0">
            <w:pPr>
              <w:jc w:val="both"/>
            </w:pPr>
            <w:r>
              <w:t>UO Brno</w:t>
            </w: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r>
              <w:rPr>
                <w:b/>
              </w:rPr>
              <w:t>14</w:t>
            </w:r>
          </w:p>
        </w:tc>
      </w:tr>
      <w:tr w:rsidR="008449C0" w:rsidTr="008449C0">
        <w:trPr>
          <w:trHeight w:val="205"/>
        </w:trPr>
        <w:tc>
          <w:tcPr>
            <w:tcW w:w="3347" w:type="dxa"/>
            <w:gridSpan w:val="2"/>
          </w:tcPr>
          <w:p w:rsidR="008449C0" w:rsidRDefault="008449C0" w:rsidP="008449C0">
            <w:pPr>
              <w:jc w:val="both"/>
            </w:pPr>
            <w:r>
              <w:t>Technická kybernetika</w:t>
            </w:r>
          </w:p>
        </w:tc>
        <w:tc>
          <w:tcPr>
            <w:tcW w:w="2245" w:type="dxa"/>
            <w:gridSpan w:val="2"/>
          </w:tcPr>
          <w:p w:rsidR="008449C0" w:rsidRDefault="008449C0" w:rsidP="008449C0">
            <w:pPr>
              <w:jc w:val="both"/>
            </w:pPr>
            <w:r>
              <w:t>1987</w:t>
            </w:r>
          </w:p>
        </w:tc>
        <w:tc>
          <w:tcPr>
            <w:tcW w:w="2248" w:type="dxa"/>
            <w:gridSpan w:val="4"/>
            <w:tcBorders>
              <w:right w:val="single" w:sz="12" w:space="0" w:color="auto"/>
            </w:tcBorders>
          </w:tcPr>
          <w:p w:rsidR="008449C0" w:rsidRDefault="008449C0" w:rsidP="008449C0">
            <w:pPr>
              <w:jc w:val="both"/>
            </w:pPr>
            <w:r>
              <w:t>UO Brno</w:t>
            </w: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Pr="00EA082E" w:rsidRDefault="008449C0" w:rsidP="008449C0">
            <w:pPr>
              <w:spacing w:after="60"/>
              <w:jc w:val="both"/>
              <w:rPr>
                <w:color w:val="000000"/>
              </w:rPr>
            </w:pPr>
            <w:r w:rsidRPr="00F625B9">
              <w:rPr>
                <w:b/>
                <w:color w:val="000000"/>
              </w:rPr>
              <w:lastRenderedPageBreak/>
              <w:t>DVOŘÁK, Jiří (50 %),</w:t>
            </w:r>
            <w:r w:rsidRPr="00EA082E">
              <w:rPr>
                <w:color w:val="000000"/>
              </w:rPr>
              <w:t xml:space="preserve"> KONEČNÝ, J</w:t>
            </w:r>
            <w:r>
              <w:rPr>
                <w:color w:val="000000"/>
              </w:rPr>
              <w:t>iří,</w:t>
            </w:r>
            <w:r w:rsidRPr="00EA082E">
              <w:rPr>
                <w:color w:val="000000"/>
              </w:rPr>
              <w:t xml:space="preserve"> JANKOVÁ, M</w:t>
            </w:r>
            <w:r>
              <w:rPr>
                <w:color w:val="000000"/>
              </w:rPr>
              <w:t>artina</w:t>
            </w:r>
            <w:del w:id="4015" w:author="Eva Batůšková" w:date="2018-11-19T12:17:00Z">
              <w:r w:rsidRPr="00EA082E" w:rsidDel="00051889">
                <w:rPr>
                  <w:color w:val="000000"/>
                </w:rPr>
                <w:delText>.</w:delText>
              </w:r>
            </w:del>
            <w:r w:rsidRPr="00EA082E">
              <w:rPr>
                <w:color w:val="000000"/>
              </w:rPr>
              <w:t xml:space="preserve"> </w:t>
            </w:r>
            <w:ins w:id="4016" w:author="Eva Batůšková" w:date="2018-11-19T12:17:00Z">
              <w:r w:rsidR="00051889">
                <w:rPr>
                  <w:color w:val="000000"/>
                </w:rPr>
                <w:t>(</w:t>
              </w:r>
            </w:ins>
            <w:r w:rsidRPr="00D34924">
              <w:rPr>
                <w:color w:val="000000"/>
              </w:rPr>
              <w:t>2018</w:t>
            </w:r>
            <w:ins w:id="4017" w:author="Eva Batůšková" w:date="2018-11-19T12:17:00Z">
              <w:r w:rsidR="00051889">
                <w:rPr>
                  <w:color w:val="000000"/>
                </w:rPr>
                <w:t>)</w:t>
              </w:r>
            </w:ins>
            <w:r w:rsidRPr="00D34924">
              <w:rPr>
                <w:color w:val="000000"/>
              </w:rPr>
              <w:t>.</w:t>
            </w:r>
            <w:r>
              <w:rPr>
                <w:color w:val="000000"/>
              </w:rPr>
              <w:t xml:space="preserve"> </w:t>
            </w:r>
            <w:r w:rsidRPr="00EA082E">
              <w:rPr>
                <w:color w:val="000000"/>
              </w:rPr>
              <w:t>Možnosti užití prostředků umělé inteligence v kyberprostoru bezpečnosti. In</w:t>
            </w:r>
            <w:r>
              <w:rPr>
                <w:color w:val="000000"/>
              </w:rPr>
              <w:t>:</w:t>
            </w:r>
            <w:r w:rsidRPr="00EA082E">
              <w:rPr>
                <w:color w:val="000000"/>
              </w:rPr>
              <w:t xml:space="preserve"> </w:t>
            </w:r>
            <w:r w:rsidRPr="00F625B9">
              <w:rPr>
                <w:i/>
                <w:color w:val="000000"/>
              </w:rPr>
              <w:t>Sborník příspěvků XXVII. mezinárodní vědecké konference Soudního inženýrství Expert Forensic Science Brno</w:t>
            </w:r>
            <w:r>
              <w:rPr>
                <w:i/>
                <w:color w:val="000000"/>
              </w:rPr>
              <w:t>.</w:t>
            </w:r>
            <w:r w:rsidRPr="00F625B9">
              <w:rPr>
                <w:i/>
                <w:color w:val="000000"/>
              </w:rPr>
              <w:t xml:space="preserve"> </w:t>
            </w:r>
            <w:r w:rsidRPr="00EA082E">
              <w:rPr>
                <w:color w:val="000000"/>
              </w:rPr>
              <w:t>Brno: Ústav soudního inženýrství, VUT v Brně, 2018. s. 495-500. ISBN: 978-80-214-5600-6.</w:t>
            </w:r>
          </w:p>
          <w:p w:rsidR="008449C0" w:rsidRDefault="008449C0" w:rsidP="008449C0">
            <w:pPr>
              <w:spacing w:after="60"/>
              <w:jc w:val="both"/>
            </w:pPr>
            <w:r w:rsidRPr="00F625B9">
              <w:rPr>
                <w:b/>
              </w:rPr>
              <w:t>DVOŘÁK, Jiří (50 %)</w:t>
            </w:r>
            <w:r>
              <w:rPr>
                <w:b/>
              </w:rPr>
              <w:t>,</w:t>
            </w:r>
            <w:r>
              <w:t xml:space="preserve"> KONEČNÝ, Jiří, JANKOVÁ, Martina</w:t>
            </w:r>
            <w:del w:id="4018" w:author="Eva Batůšková" w:date="2018-11-19T12:17:00Z">
              <w:r w:rsidDel="00051889">
                <w:delText xml:space="preserve">. </w:delText>
              </w:r>
            </w:del>
            <w:ins w:id="4019" w:author="Eva Batůšková" w:date="2018-11-19T12:17:00Z">
              <w:r w:rsidR="00051889">
                <w:t xml:space="preserve"> (</w:t>
              </w:r>
            </w:ins>
            <w:r>
              <w:t>2017</w:t>
            </w:r>
            <w:ins w:id="4020" w:author="Eva Batůšková" w:date="2018-11-19T12:17:00Z">
              <w:r w:rsidR="00051889">
                <w:t>)</w:t>
              </w:r>
            </w:ins>
            <w:r>
              <w:t xml:space="preserve">. Procesní inženýrství jako možný model učícího </w:t>
            </w:r>
            <w:r>
              <w:br/>
              <w:t xml:space="preserve">se podniku ve znalostní ekonomice. </w:t>
            </w:r>
            <w:r w:rsidRPr="00F625B9">
              <w:rPr>
                <w:i/>
              </w:rPr>
              <w:t>Soudní inženýrství</w:t>
            </w:r>
            <w:r>
              <w:t>. č. 28, s. 15-19. ISSN: 1211-443X.</w:t>
            </w:r>
          </w:p>
          <w:p w:rsidR="008449C0" w:rsidRDefault="008449C0" w:rsidP="008449C0">
            <w:pPr>
              <w:spacing w:after="60"/>
              <w:jc w:val="both"/>
            </w:pPr>
            <w:r>
              <w:t xml:space="preserve">KONEČNÝ, Jiří, JANKOVÁ, Martina, </w:t>
            </w:r>
            <w:r w:rsidRPr="00F625B9">
              <w:rPr>
                <w:b/>
              </w:rPr>
              <w:t>DVOŘÁK, Jiří (30 %)</w:t>
            </w:r>
            <w:del w:id="4021" w:author="Eva Batůšková" w:date="2018-11-19T12:17:00Z">
              <w:r w:rsidRPr="00F625B9" w:rsidDel="00051889">
                <w:rPr>
                  <w:b/>
                </w:rPr>
                <w:delText>.</w:delText>
              </w:r>
            </w:del>
            <w:r>
              <w:t xml:space="preserve"> </w:t>
            </w:r>
            <w:ins w:id="4022" w:author="Eva Batůšková" w:date="2018-11-19T12:17:00Z">
              <w:r w:rsidR="00051889">
                <w:t>(</w:t>
              </w:r>
            </w:ins>
            <w:r w:rsidRPr="003C2EC2">
              <w:t>2017</w:t>
            </w:r>
            <w:ins w:id="4023" w:author="Eva Batůšková" w:date="2018-11-19T12:17:00Z">
              <w:r w:rsidR="00051889">
                <w:t>)</w:t>
              </w:r>
            </w:ins>
            <w:r w:rsidRPr="003C2EC2">
              <w:t>.</w:t>
            </w:r>
            <w:r>
              <w:t xml:space="preserve"> Modelling of Processes of Logistics in Cyberspace Security. In: </w:t>
            </w:r>
            <w:r w:rsidRPr="00F625B9">
              <w:rPr>
                <w:i/>
              </w:rPr>
              <w:t>MATEC Web of Conferences 18</w:t>
            </w:r>
            <w:r w:rsidRPr="00CF6716">
              <w:rPr>
                <w:i/>
                <w:vertAlign w:val="superscript"/>
              </w:rPr>
              <w:t>th</w:t>
            </w:r>
            <w:r w:rsidRPr="00F625B9">
              <w:rPr>
                <w:i/>
              </w:rPr>
              <w:t xml:space="preserve"> International Scientific Conference - LOGI 2017</w:t>
            </w:r>
            <w:r>
              <w:t xml:space="preserve">. </w:t>
            </w:r>
            <w:r w:rsidRPr="003C2EC2">
              <w:t xml:space="preserve">České Budějovice. </w:t>
            </w:r>
            <w:r>
              <w:t>ISSN 2261-236X.</w:t>
            </w:r>
          </w:p>
          <w:p w:rsidR="008449C0" w:rsidRDefault="008449C0" w:rsidP="008449C0">
            <w:pPr>
              <w:spacing w:after="60"/>
              <w:jc w:val="both"/>
            </w:pPr>
            <w:r w:rsidRPr="00F625B9">
              <w:rPr>
                <w:b/>
              </w:rPr>
              <w:t>DVOŘÁK, Jiří (50 %)</w:t>
            </w:r>
            <w:r>
              <w:rPr>
                <w:b/>
              </w:rPr>
              <w:t>,</w:t>
            </w:r>
            <w:r>
              <w:t xml:space="preserve"> KONEČNÝ, Jiří, JANKOVÁ, Martina</w:t>
            </w:r>
            <w:ins w:id="4024" w:author="Eva Batůšková" w:date="2018-11-19T12:17:00Z">
              <w:r w:rsidR="00051889">
                <w:t xml:space="preserve"> (</w:t>
              </w:r>
            </w:ins>
            <w:del w:id="4025" w:author="Eva Batůšková" w:date="2018-11-19T12:17:00Z">
              <w:r w:rsidDel="00051889">
                <w:delText xml:space="preserve">. </w:delText>
              </w:r>
            </w:del>
            <w:r>
              <w:t>2016</w:t>
            </w:r>
            <w:ins w:id="4026" w:author="Eva Batůšková" w:date="2018-11-19T12:17:00Z">
              <w:r w:rsidR="00051889">
                <w:t>)</w:t>
              </w:r>
            </w:ins>
            <w:r>
              <w:t xml:space="preserve">. Options of Risk Modelling in Limit Situations </w:t>
            </w:r>
            <w:r>
              <w:br/>
              <w:t xml:space="preserve">of a Learning Organization. In: </w:t>
            </w:r>
            <w:r w:rsidRPr="00F625B9">
              <w:rPr>
                <w:i/>
              </w:rPr>
              <w:t>Proceedings of the 11</w:t>
            </w:r>
            <w:r w:rsidR="00F139B8" w:rsidRPr="00F139B8">
              <w:rPr>
                <w:i/>
                <w:vertAlign w:val="superscript"/>
                <w:rPrChange w:id="4027" w:author="Jan Strohmandl" w:date="2018-11-18T13:57:00Z">
                  <w:rPr>
                    <w:b/>
                    <w:bCs/>
                    <w:i/>
                  </w:rPr>
                </w:rPrChange>
              </w:rPr>
              <w:t>th</w:t>
            </w:r>
            <w:r w:rsidRPr="00F625B9">
              <w:rPr>
                <w:i/>
              </w:rPr>
              <w:t xml:space="preserve"> International Scientific Conference Public Administration</w:t>
            </w:r>
            <w:r>
              <w:t xml:space="preserve"> </w:t>
            </w:r>
            <w:r w:rsidRPr="00F625B9">
              <w:rPr>
                <w:i/>
              </w:rPr>
              <w:t>2016.</w:t>
            </w:r>
            <w:r>
              <w:t xml:space="preserve"> Pardubice: University of Pardubice, s. 41-48. ISBN 978-80-7560-040-0.</w:t>
            </w:r>
          </w:p>
          <w:p w:rsidR="008449C0" w:rsidRPr="007755E7" w:rsidRDefault="008449C0" w:rsidP="008449C0">
            <w:pPr>
              <w:spacing w:after="60"/>
              <w:jc w:val="both"/>
            </w:pPr>
            <w:r w:rsidRPr="00F625B9">
              <w:rPr>
                <w:b/>
              </w:rPr>
              <w:t>DVOŘÁK, Jiří (50%),</w:t>
            </w:r>
            <w:r w:rsidRPr="007755E7">
              <w:t xml:space="preserve"> JANKOVÁ, M</w:t>
            </w:r>
            <w:r>
              <w:t>artina</w:t>
            </w:r>
            <w:del w:id="4028" w:author="Eva Batůšková" w:date="2018-11-19T12:17:00Z">
              <w:r w:rsidRPr="007755E7" w:rsidDel="00051889">
                <w:delText>.</w:delText>
              </w:r>
            </w:del>
            <w:r w:rsidRPr="007755E7">
              <w:t xml:space="preserve"> </w:t>
            </w:r>
            <w:ins w:id="4029" w:author="Eva Batůšková" w:date="2018-11-19T12:17:00Z">
              <w:r w:rsidR="00051889">
                <w:t>(</w:t>
              </w:r>
            </w:ins>
            <w:r w:rsidRPr="007755E7">
              <w:t>2014</w:t>
            </w:r>
            <w:ins w:id="4030" w:author="Eva Batůšková" w:date="2018-11-19T12:17:00Z">
              <w:r w:rsidR="00051889">
                <w:t>)</w:t>
              </w:r>
            </w:ins>
            <w:r w:rsidRPr="007755E7">
              <w:t>.</w:t>
            </w:r>
            <w:r>
              <w:t xml:space="preserve"> </w:t>
            </w:r>
            <w:r w:rsidRPr="007755E7">
              <w:t>Possibilities of system integration in applied cybernetics. In</w:t>
            </w:r>
            <w:r>
              <w:t>:</w:t>
            </w:r>
            <w:r w:rsidRPr="007755E7">
              <w:t xml:space="preserve"> </w:t>
            </w:r>
            <w:r w:rsidRPr="00F625B9">
              <w:rPr>
                <w:i/>
              </w:rPr>
              <w:t>Vision 2020: Sustainable Growth, Economic Development, and Global Competitiveness. 20.</w:t>
            </w:r>
            <w:r w:rsidRPr="007755E7">
              <w:t xml:space="preserve"> Valencia: IBIMA, s. 1469-1476. ISBN: 978-0-9860419-2- 1.</w:t>
            </w:r>
          </w:p>
          <w:p w:rsidR="008449C0" w:rsidRDefault="008449C0" w:rsidP="008449C0">
            <w:pPr>
              <w:spacing w:after="40"/>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Pr="00EE6542" w:rsidRDefault="008449C0" w:rsidP="008449C0">
            <w:pPr>
              <w:jc w:val="both"/>
              <w:rPr>
                <w:color w:val="000000"/>
              </w:rPr>
            </w:pPr>
            <w:r w:rsidRPr="00EE6542">
              <w:rPr>
                <w:color w:val="000000"/>
              </w:rPr>
              <w:t xml:space="preserve">VUT – EBS SRN na ročním dálkovém diplomovém studiu </w:t>
            </w:r>
            <w:r>
              <w:rPr>
                <w:color w:val="000000"/>
              </w:rPr>
              <w:t>–</w:t>
            </w:r>
            <w:r w:rsidRPr="00EE6542">
              <w:rPr>
                <w:color w:val="000000"/>
              </w:rPr>
              <w:t xml:space="preserve"> konzultace a cvičení</w:t>
            </w:r>
            <w:r>
              <w:rPr>
                <w:color w:val="000000"/>
              </w:rPr>
              <w:t>,</w:t>
            </w:r>
            <w:r w:rsidRPr="00EE6542">
              <w:rPr>
                <w:color w:val="000000"/>
              </w:rPr>
              <w:t xml:space="preserve"> každé soustředění</w:t>
            </w:r>
            <w:r>
              <w:rPr>
                <w:color w:val="000000"/>
              </w:rPr>
              <w:t xml:space="preserve"> </w:t>
            </w:r>
            <w:r w:rsidRPr="00EE6542">
              <w:rPr>
                <w:color w:val="000000"/>
              </w:rPr>
              <w:t>jeden rok (1992-93).</w:t>
            </w:r>
          </w:p>
          <w:p w:rsidR="008449C0" w:rsidRPr="00EE6542" w:rsidRDefault="008449C0" w:rsidP="008449C0">
            <w:pPr>
              <w:jc w:val="both"/>
              <w:rPr>
                <w:color w:val="000000"/>
              </w:rPr>
            </w:pPr>
            <w:r w:rsidRPr="00EE6542">
              <w:rPr>
                <w:color w:val="000000"/>
              </w:rPr>
              <w:t>VUT – Univerzita Itálie (Trento</w:t>
            </w:r>
            <w:r>
              <w:rPr>
                <w:color w:val="000000"/>
              </w:rPr>
              <w:t>,</w:t>
            </w:r>
            <w:r w:rsidRPr="00EE6542">
              <w:rPr>
                <w:color w:val="000000"/>
              </w:rPr>
              <w:t xml:space="preserve"> 1 měsíc</w:t>
            </w:r>
            <w:r>
              <w:rPr>
                <w:color w:val="000000"/>
              </w:rPr>
              <w:t>,</w:t>
            </w:r>
            <w:r w:rsidRPr="00EE6542">
              <w:rPr>
                <w:color w:val="000000"/>
              </w:rPr>
              <w:t xml:space="preserve"> 12hod/týden) přednášky, konzultace a cvičení pro studenty a učitele pro obor Informatika a Kybernetika (Operační výzkum)</w:t>
            </w:r>
            <w:r>
              <w:rPr>
                <w:color w:val="000000"/>
              </w:rPr>
              <w:t>.</w:t>
            </w:r>
          </w:p>
          <w:p w:rsidR="008449C0" w:rsidRPr="00EE6542" w:rsidRDefault="008449C0" w:rsidP="008449C0">
            <w:pPr>
              <w:jc w:val="both"/>
              <w:rPr>
                <w:color w:val="000000"/>
              </w:rPr>
            </w:pPr>
            <w:r w:rsidRPr="00EE6542">
              <w:rPr>
                <w:color w:val="000000"/>
              </w:rPr>
              <w:t xml:space="preserve">VUT - Univerzita Seville (Španělsko) konzultace pro doktorandy </w:t>
            </w:r>
            <w:r>
              <w:rPr>
                <w:color w:val="000000"/>
              </w:rPr>
              <w:t>–</w:t>
            </w:r>
            <w:r w:rsidRPr="00EE6542">
              <w:rPr>
                <w:color w:val="000000"/>
              </w:rPr>
              <w:t xml:space="preserve"> 1 měsíc</w:t>
            </w:r>
            <w:r>
              <w:rPr>
                <w:color w:val="000000"/>
              </w:rPr>
              <w:t>,</w:t>
            </w:r>
            <w:r w:rsidRPr="00EE6542">
              <w:rPr>
                <w:color w:val="000000"/>
              </w:rPr>
              <w:t xml:space="preserve"> 10 hod/týdně</w:t>
            </w:r>
            <w:r>
              <w:rPr>
                <w:color w:val="000000"/>
              </w:rPr>
              <w:t>,</w:t>
            </w:r>
            <w:r w:rsidRPr="00EE6542">
              <w:rPr>
                <w:color w:val="000000"/>
              </w:rPr>
              <w:t xml:space="preserve"> v rámci spolupráce s BIBS Brno</w:t>
            </w:r>
            <w:r>
              <w:rPr>
                <w:color w:val="000000"/>
              </w:rPr>
              <w:t>.</w:t>
            </w:r>
          </w:p>
          <w:p w:rsidR="008449C0" w:rsidRDefault="008449C0" w:rsidP="008449C0">
            <w:pPr>
              <w:jc w:val="both"/>
              <w:rPr>
                <w:b/>
              </w:rPr>
            </w:pPr>
            <w:r w:rsidRPr="00EE6542">
              <w:rPr>
                <w:color w:val="000000"/>
              </w:rPr>
              <w:t xml:space="preserve">VUT </w:t>
            </w:r>
            <w:r>
              <w:rPr>
                <w:color w:val="000000"/>
              </w:rPr>
              <w:t>–</w:t>
            </w:r>
            <w:r w:rsidRPr="00EE6542">
              <w:rPr>
                <w:color w:val="000000"/>
              </w:rPr>
              <w:t xml:space="preserve"> Univerzita Karaganda (Kazachstan) přednášky a cvičení pro doktorandy v oborech ICT, ASŘ (částečně </w:t>
            </w:r>
            <w:r>
              <w:rPr>
                <w:color w:val="000000"/>
              </w:rPr>
              <w:t>umělá inteligence</w:t>
            </w:r>
            <w:r w:rsidRPr="00EE6542">
              <w:rPr>
                <w:color w:val="000000"/>
              </w:rPr>
              <w:t xml:space="preserve"> a rámcově kybernetika) </w:t>
            </w:r>
            <w:r>
              <w:rPr>
                <w:color w:val="000000"/>
              </w:rPr>
              <w:t xml:space="preserve">– 1 </w:t>
            </w:r>
            <w:r w:rsidRPr="00EE6542">
              <w:rPr>
                <w:color w:val="000000"/>
              </w:rPr>
              <w:t>měsíc</w:t>
            </w:r>
            <w:r>
              <w:rPr>
                <w:color w:val="000000"/>
              </w:rPr>
              <w:t>,</w:t>
            </w:r>
            <w:r w:rsidRPr="00EE6542">
              <w:rPr>
                <w:color w:val="000000"/>
              </w:rPr>
              <w:t xml:space="preserve"> 10 hod</w:t>
            </w:r>
            <w:r>
              <w:rPr>
                <w:color w:val="000000"/>
              </w:rPr>
              <w:t>/</w:t>
            </w:r>
            <w:r w:rsidRPr="00EE6542">
              <w:rPr>
                <w:color w:val="000000"/>
              </w:rPr>
              <w:t>týdně</w:t>
            </w:r>
            <w:r>
              <w:rPr>
                <w:color w:val="000000"/>
              </w:rPr>
              <w:t>.</w:t>
            </w: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92693A" w:rsidRDefault="0092693A">
      <w:r>
        <w:br w:type="page"/>
      </w:r>
    </w:p>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8449C0" w:rsidTr="008449C0">
        <w:tc>
          <w:tcPr>
            <w:tcW w:w="9859" w:type="dxa"/>
            <w:gridSpan w:val="12"/>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1"/>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1"/>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1"/>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6"/>
          </w:tcPr>
          <w:p w:rsidR="008449C0" w:rsidRPr="00A50022" w:rsidRDefault="008449C0" w:rsidP="008449C0">
            <w:pPr>
              <w:jc w:val="both"/>
              <w:rPr>
                <w:b/>
              </w:rPr>
            </w:pPr>
            <w:r w:rsidRPr="00A50022">
              <w:rPr>
                <w:b/>
              </w:rPr>
              <w:t>Martin Fajkus</w:t>
            </w:r>
          </w:p>
        </w:tc>
        <w:tc>
          <w:tcPr>
            <w:tcW w:w="992" w:type="dxa"/>
            <w:gridSpan w:val="2"/>
            <w:shd w:val="clear" w:color="auto" w:fill="F7CAAC"/>
          </w:tcPr>
          <w:p w:rsidR="008449C0" w:rsidRDefault="008449C0" w:rsidP="008449C0">
            <w:pPr>
              <w:jc w:val="both"/>
              <w:rPr>
                <w:b/>
              </w:rPr>
            </w:pPr>
            <w:r>
              <w:rPr>
                <w:b/>
              </w:rPr>
              <w:t>Tituly</w:t>
            </w:r>
          </w:p>
        </w:tc>
        <w:tc>
          <w:tcPr>
            <w:tcW w:w="1813" w:type="dxa"/>
            <w:gridSpan w:val="3"/>
          </w:tcPr>
          <w:p w:rsidR="008449C0" w:rsidRDefault="008449C0" w:rsidP="008449C0">
            <w:pPr>
              <w:jc w:val="both"/>
            </w:pPr>
            <w:r>
              <w:t>RNDr.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1973</w:t>
            </w:r>
          </w:p>
        </w:tc>
        <w:tc>
          <w:tcPr>
            <w:tcW w:w="2148" w:type="dxa"/>
            <w:gridSpan w:val="2"/>
            <w:shd w:val="clear" w:color="auto" w:fill="F7CAAC"/>
          </w:tcPr>
          <w:p w:rsidR="008449C0" w:rsidRDefault="008449C0" w:rsidP="008449C0">
            <w:pPr>
              <w:jc w:val="both"/>
              <w:rPr>
                <w:b/>
              </w:rPr>
            </w:pPr>
            <w:r>
              <w:rPr>
                <w:b/>
              </w:rPr>
              <w:t>typ vztahu k VŠ</w:t>
            </w:r>
          </w:p>
        </w:tc>
        <w:tc>
          <w:tcPr>
            <w:tcW w:w="709" w:type="dxa"/>
          </w:tcPr>
          <w:p w:rsidR="008449C0" w:rsidRPr="002B3547" w:rsidRDefault="008449C0" w:rsidP="008449C0">
            <w:pPr>
              <w:jc w:val="both"/>
              <w:rPr>
                <w:i/>
              </w:rPr>
            </w:pPr>
            <w:r w:rsidRPr="002B3547">
              <w:rPr>
                <w:i/>
              </w:rPr>
              <w:t>pp</w:t>
            </w:r>
          </w:p>
        </w:tc>
        <w:tc>
          <w:tcPr>
            <w:tcW w:w="850" w:type="dxa"/>
            <w:gridSpan w:val="2"/>
            <w:shd w:val="clear" w:color="auto" w:fill="F7CAAC"/>
          </w:tcPr>
          <w:p w:rsidR="008449C0" w:rsidRDefault="008449C0" w:rsidP="008449C0">
            <w:pPr>
              <w:jc w:val="both"/>
              <w:rPr>
                <w:b/>
              </w:rPr>
            </w:pPr>
            <w:r>
              <w:rPr>
                <w:b/>
              </w:rPr>
              <w:t>rozsah</w:t>
            </w:r>
          </w:p>
        </w:tc>
        <w:tc>
          <w:tcPr>
            <w:tcW w:w="992" w:type="dxa"/>
            <w:gridSpan w:val="2"/>
          </w:tcPr>
          <w:p w:rsidR="008449C0" w:rsidRDefault="008449C0" w:rsidP="008449C0">
            <w:pPr>
              <w:jc w:val="both"/>
            </w:pPr>
            <w:r>
              <w:t>40</w:t>
            </w:r>
          </w:p>
        </w:tc>
        <w:tc>
          <w:tcPr>
            <w:tcW w:w="851" w:type="dxa"/>
            <w:shd w:val="clear" w:color="auto" w:fill="F7CAAC"/>
          </w:tcPr>
          <w:p w:rsidR="008449C0" w:rsidRDefault="008449C0" w:rsidP="008449C0">
            <w:pPr>
              <w:jc w:val="both"/>
              <w:rPr>
                <w:b/>
              </w:rPr>
            </w:pPr>
            <w:r>
              <w:rPr>
                <w:b/>
              </w:rPr>
              <w:t>do kdy</w:t>
            </w:r>
          </w:p>
        </w:tc>
        <w:tc>
          <w:tcPr>
            <w:tcW w:w="962" w:type="dxa"/>
            <w:gridSpan w:val="2"/>
          </w:tcPr>
          <w:p w:rsidR="008449C0" w:rsidRDefault="008449C0" w:rsidP="008449C0">
            <w:pPr>
              <w:jc w:val="both"/>
            </w:pPr>
            <w:r>
              <w:t>0719</w:t>
            </w:r>
          </w:p>
        </w:tc>
      </w:tr>
      <w:tr w:rsidR="008449C0" w:rsidTr="008449C0">
        <w:tc>
          <w:tcPr>
            <w:tcW w:w="5495" w:type="dxa"/>
            <w:gridSpan w:val="4"/>
            <w:shd w:val="clear" w:color="auto" w:fill="F7CAAC"/>
          </w:tcPr>
          <w:p w:rsidR="008449C0" w:rsidRDefault="008449C0" w:rsidP="008449C0">
            <w:pPr>
              <w:jc w:val="both"/>
              <w:rPr>
                <w:b/>
              </w:rPr>
            </w:pPr>
            <w:r>
              <w:rPr>
                <w:b/>
              </w:rPr>
              <w:t>Typ vztahu na součásti VŠ, která uskutečňuje st. program</w:t>
            </w:r>
          </w:p>
        </w:tc>
        <w:tc>
          <w:tcPr>
            <w:tcW w:w="709" w:type="dxa"/>
          </w:tcPr>
          <w:p w:rsidR="008449C0" w:rsidRPr="0026701D" w:rsidRDefault="008449C0" w:rsidP="008449C0">
            <w:pPr>
              <w:jc w:val="both"/>
              <w:rPr>
                <w:i/>
              </w:rPr>
            </w:pPr>
          </w:p>
        </w:tc>
        <w:tc>
          <w:tcPr>
            <w:tcW w:w="850" w:type="dxa"/>
            <w:gridSpan w:val="2"/>
            <w:shd w:val="clear" w:color="auto" w:fill="F7CAAC"/>
          </w:tcPr>
          <w:p w:rsidR="008449C0" w:rsidRDefault="008449C0" w:rsidP="008449C0">
            <w:pPr>
              <w:jc w:val="both"/>
              <w:rPr>
                <w:b/>
              </w:rPr>
            </w:pPr>
            <w:r>
              <w:rPr>
                <w:b/>
              </w:rPr>
              <w:t>rozsah</w:t>
            </w:r>
          </w:p>
        </w:tc>
        <w:tc>
          <w:tcPr>
            <w:tcW w:w="992" w:type="dxa"/>
            <w:gridSpan w:val="2"/>
          </w:tcPr>
          <w:p w:rsidR="008449C0" w:rsidRDefault="008449C0" w:rsidP="008449C0">
            <w:pPr>
              <w:jc w:val="both"/>
            </w:pPr>
          </w:p>
        </w:tc>
        <w:tc>
          <w:tcPr>
            <w:tcW w:w="851" w:type="dxa"/>
            <w:shd w:val="clear" w:color="auto" w:fill="F7CAAC"/>
          </w:tcPr>
          <w:p w:rsidR="008449C0" w:rsidRDefault="008449C0" w:rsidP="008449C0">
            <w:pPr>
              <w:jc w:val="both"/>
              <w:rPr>
                <w:b/>
              </w:rPr>
            </w:pPr>
            <w:r>
              <w:rPr>
                <w:b/>
              </w:rPr>
              <w:t>do kdy</w:t>
            </w:r>
          </w:p>
        </w:tc>
        <w:tc>
          <w:tcPr>
            <w:tcW w:w="962" w:type="dxa"/>
            <w:gridSpan w:val="2"/>
          </w:tcPr>
          <w:p w:rsidR="008449C0" w:rsidRDefault="008449C0" w:rsidP="008449C0">
            <w:pPr>
              <w:jc w:val="both"/>
            </w:pPr>
            <w:r>
              <w:t>0719</w:t>
            </w:r>
          </w:p>
        </w:tc>
      </w:tr>
      <w:tr w:rsidR="008449C0" w:rsidTr="008449C0">
        <w:tc>
          <w:tcPr>
            <w:tcW w:w="6204" w:type="dxa"/>
            <w:gridSpan w:val="5"/>
            <w:shd w:val="clear" w:color="auto" w:fill="F7CAAC"/>
          </w:tcPr>
          <w:p w:rsidR="008449C0" w:rsidRDefault="008449C0" w:rsidP="008449C0">
            <w:pPr>
              <w:jc w:val="both"/>
            </w:pPr>
            <w:r>
              <w:rPr>
                <w:b/>
              </w:rPr>
              <w:t>Další současná působení jako akademický pracovník na jiných VŠ</w:t>
            </w:r>
          </w:p>
        </w:tc>
        <w:tc>
          <w:tcPr>
            <w:tcW w:w="1842" w:type="dxa"/>
            <w:gridSpan w:val="4"/>
            <w:shd w:val="clear" w:color="auto" w:fill="F7CAAC"/>
          </w:tcPr>
          <w:p w:rsidR="008449C0" w:rsidRDefault="008449C0" w:rsidP="008449C0">
            <w:pPr>
              <w:jc w:val="both"/>
              <w:rPr>
                <w:b/>
              </w:rPr>
            </w:pPr>
            <w:r>
              <w:rPr>
                <w:b/>
              </w:rPr>
              <w:t>typ prac. vztahu</w:t>
            </w:r>
          </w:p>
        </w:tc>
        <w:tc>
          <w:tcPr>
            <w:tcW w:w="1813" w:type="dxa"/>
            <w:gridSpan w:val="3"/>
            <w:shd w:val="clear" w:color="auto" w:fill="F7CAAC"/>
          </w:tcPr>
          <w:p w:rsidR="008449C0" w:rsidRDefault="008449C0" w:rsidP="008449C0">
            <w:pPr>
              <w:jc w:val="both"/>
              <w:rPr>
                <w:b/>
              </w:rPr>
            </w:pPr>
            <w:r>
              <w:rPr>
                <w:b/>
              </w:rPr>
              <w:t>rozsah</w:t>
            </w:r>
          </w:p>
        </w:tc>
      </w:tr>
      <w:tr w:rsidR="008449C0" w:rsidTr="008449C0">
        <w:tc>
          <w:tcPr>
            <w:tcW w:w="6204" w:type="dxa"/>
            <w:gridSpan w:val="5"/>
          </w:tcPr>
          <w:p w:rsidR="008449C0" w:rsidRDefault="008449C0" w:rsidP="008449C0">
            <w:pPr>
              <w:jc w:val="both"/>
            </w:pPr>
            <w:r>
              <w:t>---</w:t>
            </w:r>
          </w:p>
        </w:tc>
        <w:tc>
          <w:tcPr>
            <w:tcW w:w="1842" w:type="dxa"/>
            <w:gridSpan w:val="4"/>
          </w:tcPr>
          <w:p w:rsidR="008449C0" w:rsidRDefault="008449C0" w:rsidP="008449C0">
            <w:pPr>
              <w:jc w:val="both"/>
            </w:pPr>
          </w:p>
        </w:tc>
        <w:tc>
          <w:tcPr>
            <w:tcW w:w="1813" w:type="dxa"/>
            <w:gridSpan w:val="3"/>
          </w:tcPr>
          <w:p w:rsidR="008449C0" w:rsidRDefault="008449C0" w:rsidP="008449C0">
            <w:pPr>
              <w:jc w:val="both"/>
            </w:pPr>
          </w:p>
        </w:tc>
      </w:tr>
      <w:tr w:rsidR="008449C0" w:rsidTr="008449C0">
        <w:tc>
          <w:tcPr>
            <w:tcW w:w="6204" w:type="dxa"/>
            <w:gridSpan w:val="5"/>
          </w:tcPr>
          <w:p w:rsidR="008449C0" w:rsidRDefault="008449C0" w:rsidP="008449C0">
            <w:pPr>
              <w:jc w:val="both"/>
            </w:pPr>
          </w:p>
        </w:tc>
        <w:tc>
          <w:tcPr>
            <w:tcW w:w="1842" w:type="dxa"/>
            <w:gridSpan w:val="4"/>
          </w:tcPr>
          <w:p w:rsidR="008449C0" w:rsidRDefault="008449C0" w:rsidP="008449C0">
            <w:pPr>
              <w:jc w:val="both"/>
            </w:pPr>
          </w:p>
        </w:tc>
        <w:tc>
          <w:tcPr>
            <w:tcW w:w="1813" w:type="dxa"/>
            <w:gridSpan w:val="3"/>
          </w:tcPr>
          <w:p w:rsidR="008449C0" w:rsidRDefault="008449C0" w:rsidP="008449C0">
            <w:pPr>
              <w:jc w:val="both"/>
            </w:pPr>
          </w:p>
        </w:tc>
      </w:tr>
      <w:tr w:rsidR="008449C0" w:rsidTr="008449C0">
        <w:tc>
          <w:tcPr>
            <w:tcW w:w="6204" w:type="dxa"/>
            <w:gridSpan w:val="5"/>
          </w:tcPr>
          <w:p w:rsidR="008449C0" w:rsidRDefault="008449C0" w:rsidP="008449C0">
            <w:pPr>
              <w:jc w:val="both"/>
            </w:pPr>
          </w:p>
        </w:tc>
        <w:tc>
          <w:tcPr>
            <w:tcW w:w="1842" w:type="dxa"/>
            <w:gridSpan w:val="4"/>
          </w:tcPr>
          <w:p w:rsidR="008449C0" w:rsidRDefault="008449C0" w:rsidP="008449C0">
            <w:pPr>
              <w:jc w:val="both"/>
            </w:pPr>
          </w:p>
        </w:tc>
        <w:tc>
          <w:tcPr>
            <w:tcW w:w="1813" w:type="dxa"/>
            <w:gridSpan w:val="3"/>
          </w:tcPr>
          <w:p w:rsidR="008449C0" w:rsidRDefault="008449C0" w:rsidP="008449C0">
            <w:pPr>
              <w:jc w:val="both"/>
            </w:pPr>
          </w:p>
        </w:tc>
      </w:tr>
      <w:tr w:rsidR="008449C0" w:rsidTr="008449C0">
        <w:tc>
          <w:tcPr>
            <w:tcW w:w="6204" w:type="dxa"/>
            <w:gridSpan w:val="5"/>
          </w:tcPr>
          <w:p w:rsidR="008449C0" w:rsidRDefault="008449C0" w:rsidP="008449C0">
            <w:pPr>
              <w:jc w:val="both"/>
            </w:pPr>
          </w:p>
        </w:tc>
        <w:tc>
          <w:tcPr>
            <w:tcW w:w="1842" w:type="dxa"/>
            <w:gridSpan w:val="4"/>
          </w:tcPr>
          <w:p w:rsidR="008449C0" w:rsidRDefault="008449C0" w:rsidP="008449C0">
            <w:pPr>
              <w:jc w:val="both"/>
            </w:pPr>
          </w:p>
        </w:tc>
        <w:tc>
          <w:tcPr>
            <w:tcW w:w="1813" w:type="dxa"/>
            <w:gridSpan w:val="3"/>
          </w:tcPr>
          <w:p w:rsidR="008449C0" w:rsidRDefault="008449C0" w:rsidP="008449C0">
            <w:pPr>
              <w:jc w:val="both"/>
            </w:pPr>
          </w:p>
        </w:tc>
      </w:tr>
      <w:tr w:rsidR="008449C0" w:rsidTr="008449C0">
        <w:tc>
          <w:tcPr>
            <w:tcW w:w="9859" w:type="dxa"/>
            <w:gridSpan w:val="12"/>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647"/>
        </w:trPr>
        <w:tc>
          <w:tcPr>
            <w:tcW w:w="9859" w:type="dxa"/>
            <w:gridSpan w:val="12"/>
            <w:tcBorders>
              <w:top w:val="nil"/>
            </w:tcBorders>
          </w:tcPr>
          <w:p w:rsidR="008449C0" w:rsidRDefault="008449C0" w:rsidP="008449C0">
            <w:pPr>
              <w:jc w:val="both"/>
            </w:pPr>
            <w:r>
              <w:t>Sběr a zpracování dat – garant, přednášející, cvičící (100%)</w:t>
            </w:r>
          </w:p>
          <w:p w:rsidR="008449C0" w:rsidRDefault="008449C0" w:rsidP="008449C0">
            <w:pPr>
              <w:jc w:val="both"/>
            </w:pPr>
          </w:p>
        </w:tc>
      </w:tr>
      <w:tr w:rsidR="008449C0" w:rsidTr="008449C0">
        <w:tc>
          <w:tcPr>
            <w:tcW w:w="9859" w:type="dxa"/>
            <w:gridSpan w:val="12"/>
            <w:shd w:val="clear" w:color="auto" w:fill="F7CAAC"/>
          </w:tcPr>
          <w:p w:rsidR="008449C0" w:rsidRDefault="008449C0" w:rsidP="008449C0">
            <w:pPr>
              <w:jc w:val="both"/>
            </w:pPr>
            <w:r>
              <w:rPr>
                <w:b/>
              </w:rPr>
              <w:t xml:space="preserve">Údaje o vzdělání na VŠ </w:t>
            </w:r>
          </w:p>
        </w:tc>
      </w:tr>
      <w:tr w:rsidR="008449C0" w:rsidTr="008449C0">
        <w:trPr>
          <w:trHeight w:val="681"/>
        </w:trPr>
        <w:tc>
          <w:tcPr>
            <w:tcW w:w="9859" w:type="dxa"/>
            <w:gridSpan w:val="12"/>
          </w:tcPr>
          <w:p w:rsidR="008449C0" w:rsidRPr="00832FBF" w:rsidRDefault="008449C0" w:rsidP="008449C0">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RNDr.</w:t>
            </w:r>
          </w:p>
          <w:p w:rsidR="008449C0" w:rsidRDefault="008449C0" w:rsidP="008449C0">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Katedra biofyziky a chemickej fyziky FMFI UK</w:t>
            </w:r>
            <w:r>
              <w:rPr>
                <w:color w:val="000000"/>
                <w:lang w:eastAsia="zh-TW" w:bidi="he-IL"/>
              </w:rPr>
              <w:t xml:space="preserve"> Bratislava, </w:t>
            </w:r>
            <w:r w:rsidRPr="00832FBF">
              <w:rPr>
                <w:color w:val="000000"/>
                <w:lang w:eastAsia="zh-TW" w:bidi="he-IL"/>
              </w:rPr>
              <w:t>po</w:t>
            </w:r>
            <w:r>
              <w:rPr>
                <w:color w:val="000000"/>
                <w:lang w:eastAsia="zh-TW" w:bidi="he-IL"/>
              </w:rPr>
              <w:t>stgraduální a doktorské studium, Ph.D.</w:t>
            </w:r>
          </w:p>
          <w:p w:rsidR="008449C0" w:rsidRPr="00EA6069" w:rsidRDefault="008449C0" w:rsidP="008449C0">
            <w:pPr>
              <w:rPr>
                <w:color w:val="000000"/>
                <w:lang w:eastAsia="zh-TW" w:bidi="he-IL"/>
              </w:rPr>
            </w:pPr>
          </w:p>
        </w:tc>
      </w:tr>
      <w:tr w:rsidR="008449C0" w:rsidTr="008449C0">
        <w:tc>
          <w:tcPr>
            <w:tcW w:w="9859" w:type="dxa"/>
            <w:gridSpan w:val="12"/>
            <w:shd w:val="clear" w:color="auto" w:fill="F7CAAC"/>
          </w:tcPr>
          <w:p w:rsidR="008449C0" w:rsidRDefault="008449C0" w:rsidP="008449C0">
            <w:pPr>
              <w:jc w:val="both"/>
              <w:rPr>
                <w:b/>
              </w:rPr>
            </w:pPr>
            <w:r>
              <w:rPr>
                <w:b/>
              </w:rPr>
              <w:t>Údaje o odborném působení od absolvování VŠ</w:t>
            </w:r>
          </w:p>
        </w:tc>
      </w:tr>
      <w:tr w:rsidR="008449C0" w:rsidTr="008449C0">
        <w:trPr>
          <w:trHeight w:val="1753"/>
        </w:trPr>
        <w:tc>
          <w:tcPr>
            <w:tcW w:w="9859" w:type="dxa"/>
            <w:gridSpan w:val="12"/>
          </w:tcPr>
          <w:p w:rsidR="008449C0" w:rsidRPr="00832FBF" w:rsidRDefault="008449C0" w:rsidP="008449C0">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rsidR="008449C0" w:rsidRPr="00832FBF" w:rsidRDefault="008449C0" w:rsidP="008449C0">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rsidR="008449C0" w:rsidRPr="00832FBF" w:rsidRDefault="008449C0" w:rsidP="008449C0">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8449C0" w:rsidRPr="00832FBF" w:rsidRDefault="008449C0" w:rsidP="008449C0">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rsidR="008449C0" w:rsidRPr="00832FBF" w:rsidRDefault="008449C0" w:rsidP="008449C0">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8449C0" w:rsidRDefault="008449C0" w:rsidP="008449C0">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rsidR="008449C0" w:rsidRDefault="008449C0" w:rsidP="008449C0">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p w:rsidR="008449C0" w:rsidRDefault="008449C0" w:rsidP="008449C0">
            <w:pPr>
              <w:jc w:val="both"/>
            </w:pPr>
          </w:p>
        </w:tc>
      </w:tr>
      <w:tr w:rsidR="008449C0" w:rsidTr="008449C0">
        <w:trPr>
          <w:trHeight w:val="250"/>
        </w:trPr>
        <w:tc>
          <w:tcPr>
            <w:tcW w:w="9859" w:type="dxa"/>
            <w:gridSpan w:val="12"/>
            <w:shd w:val="clear" w:color="auto" w:fill="F7CAAC"/>
          </w:tcPr>
          <w:p w:rsidR="008449C0" w:rsidRDefault="008449C0" w:rsidP="008449C0">
            <w:pPr>
              <w:jc w:val="both"/>
            </w:pPr>
            <w:r>
              <w:rPr>
                <w:b/>
              </w:rPr>
              <w:t>Zkušenosti s vedením kvalifikačních a rigorózních prací</w:t>
            </w:r>
          </w:p>
        </w:tc>
      </w:tr>
      <w:tr w:rsidR="008449C0" w:rsidTr="008449C0">
        <w:trPr>
          <w:trHeight w:val="260"/>
        </w:trPr>
        <w:tc>
          <w:tcPr>
            <w:tcW w:w="9859" w:type="dxa"/>
            <w:gridSpan w:val="12"/>
          </w:tcPr>
          <w:p w:rsidR="008449C0" w:rsidRDefault="008449C0" w:rsidP="008449C0">
            <w:pPr>
              <w:jc w:val="both"/>
            </w:pPr>
            <w:r>
              <w:t>6 bakalářských prací</w:t>
            </w:r>
          </w:p>
        </w:tc>
      </w:tr>
      <w:tr w:rsidR="008449C0" w:rsidTr="008449C0">
        <w:trPr>
          <w:cantSplit/>
        </w:trPr>
        <w:tc>
          <w:tcPr>
            <w:tcW w:w="2518" w:type="dxa"/>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126"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68" w:type="dxa"/>
            <w:gridSpan w:val="3"/>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947" w:type="dxa"/>
            <w:gridSpan w:val="6"/>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2518" w:type="dxa"/>
          </w:tcPr>
          <w:p w:rsidR="008449C0" w:rsidRDefault="008449C0" w:rsidP="008449C0">
            <w:pPr>
              <w:jc w:val="both"/>
            </w:pPr>
          </w:p>
        </w:tc>
        <w:tc>
          <w:tcPr>
            <w:tcW w:w="2126" w:type="dxa"/>
            <w:gridSpan w:val="2"/>
          </w:tcPr>
          <w:p w:rsidR="008449C0" w:rsidRDefault="008449C0" w:rsidP="008449C0">
            <w:pPr>
              <w:jc w:val="both"/>
            </w:pPr>
          </w:p>
        </w:tc>
        <w:tc>
          <w:tcPr>
            <w:tcW w:w="2268" w:type="dxa"/>
            <w:gridSpan w:val="3"/>
            <w:tcBorders>
              <w:right w:val="single" w:sz="12" w:space="0" w:color="auto"/>
            </w:tcBorders>
          </w:tcPr>
          <w:p w:rsidR="008449C0" w:rsidRDefault="008449C0" w:rsidP="008449C0">
            <w:pPr>
              <w:jc w:val="both"/>
            </w:pPr>
          </w:p>
        </w:tc>
        <w:tc>
          <w:tcPr>
            <w:tcW w:w="993" w:type="dxa"/>
            <w:gridSpan w:val="2"/>
            <w:tcBorders>
              <w:left w:val="single" w:sz="12" w:space="0" w:color="auto"/>
            </w:tcBorders>
            <w:shd w:val="clear" w:color="auto" w:fill="F7CAAC"/>
          </w:tcPr>
          <w:p w:rsidR="008449C0" w:rsidRDefault="008449C0" w:rsidP="008449C0">
            <w:pPr>
              <w:jc w:val="both"/>
            </w:pPr>
            <w:r>
              <w:rPr>
                <w:b/>
              </w:rPr>
              <w:t>WOS</w:t>
            </w:r>
          </w:p>
        </w:tc>
        <w:tc>
          <w:tcPr>
            <w:tcW w:w="1260" w:type="dxa"/>
            <w:gridSpan w:val="3"/>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2518" w:type="dxa"/>
            <w:shd w:val="clear" w:color="auto" w:fill="F7CAAC"/>
          </w:tcPr>
          <w:p w:rsidR="008449C0" w:rsidRDefault="008449C0" w:rsidP="008449C0">
            <w:pPr>
              <w:jc w:val="both"/>
            </w:pPr>
            <w:r>
              <w:rPr>
                <w:b/>
              </w:rPr>
              <w:t>Obor jmenovacího řízení</w:t>
            </w:r>
          </w:p>
        </w:tc>
        <w:tc>
          <w:tcPr>
            <w:tcW w:w="2126" w:type="dxa"/>
            <w:gridSpan w:val="2"/>
            <w:shd w:val="clear" w:color="auto" w:fill="F7CAAC"/>
          </w:tcPr>
          <w:p w:rsidR="008449C0" w:rsidRDefault="008449C0" w:rsidP="008449C0">
            <w:pPr>
              <w:jc w:val="both"/>
            </w:pPr>
            <w:r>
              <w:rPr>
                <w:b/>
              </w:rPr>
              <w:t>Rok udělení hodnosti</w:t>
            </w:r>
          </w:p>
        </w:tc>
        <w:tc>
          <w:tcPr>
            <w:tcW w:w="2268" w:type="dxa"/>
            <w:gridSpan w:val="3"/>
            <w:tcBorders>
              <w:right w:val="single" w:sz="12" w:space="0" w:color="auto"/>
            </w:tcBorders>
            <w:shd w:val="clear" w:color="auto" w:fill="F7CAAC"/>
          </w:tcPr>
          <w:p w:rsidR="008449C0" w:rsidRDefault="008449C0" w:rsidP="008449C0">
            <w:pPr>
              <w:jc w:val="both"/>
            </w:pPr>
            <w:r>
              <w:rPr>
                <w:b/>
              </w:rPr>
              <w:t>Řízení konáno na VŠ</w:t>
            </w:r>
          </w:p>
        </w:tc>
        <w:tc>
          <w:tcPr>
            <w:tcW w:w="993" w:type="dxa"/>
            <w:gridSpan w:val="2"/>
            <w:vMerge w:val="restart"/>
            <w:tcBorders>
              <w:left w:val="single" w:sz="12" w:space="0" w:color="auto"/>
            </w:tcBorders>
          </w:tcPr>
          <w:p w:rsidR="008449C0" w:rsidRDefault="008449C0" w:rsidP="008449C0">
            <w:pPr>
              <w:jc w:val="center"/>
              <w:rPr>
                <w:b/>
              </w:rPr>
            </w:pPr>
            <w:r>
              <w:rPr>
                <w:b/>
              </w:rPr>
              <w:t>62</w:t>
            </w:r>
          </w:p>
        </w:tc>
        <w:tc>
          <w:tcPr>
            <w:tcW w:w="1260" w:type="dxa"/>
            <w:gridSpan w:val="3"/>
            <w:vMerge w:val="restart"/>
          </w:tcPr>
          <w:p w:rsidR="008449C0" w:rsidRDefault="008449C0" w:rsidP="008449C0">
            <w:pPr>
              <w:jc w:val="center"/>
              <w:rPr>
                <w:b/>
              </w:rPr>
            </w:pPr>
            <w:r>
              <w:rPr>
                <w:b/>
              </w:rPr>
              <w:t>65</w:t>
            </w:r>
          </w:p>
        </w:tc>
        <w:tc>
          <w:tcPr>
            <w:tcW w:w="694" w:type="dxa"/>
            <w:vMerge w:val="restart"/>
          </w:tcPr>
          <w:p w:rsidR="008449C0" w:rsidRDefault="008449C0" w:rsidP="008449C0">
            <w:pPr>
              <w:jc w:val="both"/>
              <w:rPr>
                <w:b/>
              </w:rPr>
            </w:pPr>
          </w:p>
        </w:tc>
      </w:tr>
      <w:tr w:rsidR="008449C0" w:rsidTr="008449C0">
        <w:trPr>
          <w:trHeight w:val="205"/>
        </w:trPr>
        <w:tc>
          <w:tcPr>
            <w:tcW w:w="2518" w:type="dxa"/>
          </w:tcPr>
          <w:p w:rsidR="008449C0" w:rsidRDefault="008449C0" w:rsidP="008449C0">
            <w:pPr>
              <w:jc w:val="both"/>
            </w:pPr>
          </w:p>
        </w:tc>
        <w:tc>
          <w:tcPr>
            <w:tcW w:w="2126" w:type="dxa"/>
            <w:gridSpan w:val="2"/>
          </w:tcPr>
          <w:p w:rsidR="008449C0" w:rsidRDefault="008449C0" w:rsidP="008449C0">
            <w:pPr>
              <w:jc w:val="both"/>
            </w:pPr>
          </w:p>
        </w:tc>
        <w:tc>
          <w:tcPr>
            <w:tcW w:w="2268" w:type="dxa"/>
            <w:gridSpan w:val="3"/>
            <w:tcBorders>
              <w:right w:val="single" w:sz="12" w:space="0" w:color="auto"/>
            </w:tcBorders>
          </w:tcPr>
          <w:p w:rsidR="008449C0" w:rsidRDefault="008449C0" w:rsidP="008449C0">
            <w:pPr>
              <w:jc w:val="both"/>
            </w:pPr>
          </w:p>
        </w:tc>
        <w:tc>
          <w:tcPr>
            <w:tcW w:w="993" w:type="dxa"/>
            <w:gridSpan w:val="2"/>
            <w:vMerge/>
            <w:tcBorders>
              <w:left w:val="single" w:sz="12" w:space="0" w:color="auto"/>
            </w:tcBorders>
            <w:vAlign w:val="center"/>
          </w:tcPr>
          <w:p w:rsidR="008449C0" w:rsidRDefault="008449C0" w:rsidP="008449C0">
            <w:pPr>
              <w:rPr>
                <w:b/>
              </w:rPr>
            </w:pPr>
          </w:p>
        </w:tc>
        <w:tc>
          <w:tcPr>
            <w:tcW w:w="1260" w:type="dxa"/>
            <w:gridSpan w:val="3"/>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2"/>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3314"/>
        </w:trPr>
        <w:tc>
          <w:tcPr>
            <w:tcW w:w="9859" w:type="dxa"/>
            <w:gridSpan w:val="12"/>
          </w:tcPr>
          <w:p w:rsidR="008449C0" w:rsidRDefault="008449C0" w:rsidP="008449C0">
            <w:pPr>
              <w:pStyle w:val="Odstavecseseznamem2"/>
              <w:spacing w:after="60"/>
              <w:ind w:left="0"/>
              <w:jc w:val="both"/>
            </w:pPr>
            <w:r w:rsidRPr="0026701D">
              <w:rPr>
                <w:b/>
                <w:bCs/>
              </w:rPr>
              <w:t>FAJKUS</w:t>
            </w:r>
            <w:r w:rsidRPr="0026701D">
              <w:rPr>
                <w:b/>
              </w:rPr>
              <w:t xml:space="preserve">, </w:t>
            </w:r>
            <w:r w:rsidRPr="0026701D">
              <w:rPr>
                <w:b/>
                <w:bCs/>
              </w:rPr>
              <w:t>M</w:t>
            </w:r>
            <w:r>
              <w:rPr>
                <w:b/>
                <w:bCs/>
              </w:rPr>
              <w:t>artin (100 %)</w:t>
            </w:r>
            <w:del w:id="4031" w:author="Eva Batůšková" w:date="2018-11-19T12:18:00Z">
              <w:r w:rsidDel="00051889">
                <w:rPr>
                  <w:bCs/>
                </w:rPr>
                <w:delText>.</w:delText>
              </w:r>
            </w:del>
            <w:r w:rsidRPr="005B767A">
              <w:t xml:space="preserve"> </w:t>
            </w:r>
            <w:ins w:id="4032" w:author="Eva Batůšková" w:date="2018-11-19T12:18:00Z">
              <w:r w:rsidR="00051889">
                <w:t>(</w:t>
              </w:r>
            </w:ins>
            <w:moveToRangeStart w:id="4033" w:author="Jan Strohmandl" w:date="2018-11-18T13:57:00Z" w:name="move530312782"/>
            <w:moveTo w:id="4034" w:author="Jan Strohmandl" w:date="2018-11-18T13:57:00Z">
              <w:r w:rsidR="00FD0016">
                <w:rPr>
                  <w:iCs/>
                </w:rPr>
                <w:t>2017</w:t>
              </w:r>
            </w:moveTo>
            <w:ins w:id="4035" w:author="Eva Batůšková" w:date="2018-11-19T12:18:00Z">
              <w:r w:rsidR="00051889">
                <w:rPr>
                  <w:iCs/>
                </w:rPr>
                <w:t>)</w:t>
              </w:r>
            </w:ins>
            <w:moveTo w:id="4036" w:author="Jan Strohmandl" w:date="2018-11-18T13:57:00Z">
              <w:r w:rsidR="00FD0016">
                <w:rPr>
                  <w:iCs/>
                </w:rPr>
                <w:t xml:space="preserve">. </w:t>
              </w:r>
            </w:moveTo>
            <w:moveToRangeEnd w:id="4033"/>
            <w:r w:rsidRPr="005B767A">
              <w:t>Visualization of Graphs of Functions of One and Two Variables.</w:t>
            </w:r>
            <w:r>
              <w:t xml:space="preserve"> </w:t>
            </w:r>
            <w:moveFromRangeStart w:id="4037" w:author="Jan Strohmandl" w:date="2018-11-18T13:57:00Z" w:name="move530312782"/>
            <w:moveFrom w:id="4038" w:author="Jan Strohmandl" w:date="2018-11-18T13:57:00Z">
              <w:r w:rsidDel="00FD0016">
                <w:rPr>
                  <w:iCs/>
                </w:rPr>
                <w:t xml:space="preserve">2017. </w:t>
              </w:r>
            </w:moveFrom>
            <w:moveFromRangeEnd w:id="4037"/>
            <w:r w:rsidRPr="005B767A">
              <w:rPr>
                <w:i/>
                <w:iCs/>
              </w:rPr>
              <w:t>International Journal of</w:t>
            </w:r>
            <w:r>
              <w:rPr>
                <w:i/>
                <w:iCs/>
              </w:rPr>
              <w:t xml:space="preserve"> Education and Learning Systems</w:t>
            </w:r>
            <w:r>
              <w:rPr>
                <w:iCs/>
              </w:rPr>
              <w:t xml:space="preserve">. </w:t>
            </w:r>
            <w:r w:rsidRPr="005B767A">
              <w:rPr>
                <w:b/>
                <w:bCs/>
              </w:rPr>
              <w:t>2</w:t>
            </w:r>
            <w:r>
              <w:t xml:space="preserve"> </w:t>
            </w:r>
            <w:r w:rsidRPr="005B767A">
              <w:t>282-286</w:t>
            </w:r>
            <w:r>
              <w:t>. ISSN 2367-8933.</w:t>
            </w:r>
          </w:p>
          <w:p w:rsidR="008449C0" w:rsidRPr="00672F20" w:rsidRDefault="008449C0" w:rsidP="008449C0">
            <w:pPr>
              <w:pStyle w:val="Odstavecseseznamem2"/>
              <w:spacing w:after="60"/>
              <w:ind w:left="0"/>
              <w:jc w:val="both"/>
              <w:rPr>
                <w:bCs/>
              </w:rPr>
            </w:pPr>
            <w:r w:rsidRPr="0026701D">
              <w:rPr>
                <w:b/>
                <w:bCs/>
              </w:rPr>
              <w:t>FAJKUS</w:t>
            </w:r>
            <w:r w:rsidRPr="0026701D">
              <w:rPr>
                <w:b/>
              </w:rPr>
              <w:t xml:space="preserve">, </w:t>
            </w:r>
            <w:r w:rsidRPr="0026701D">
              <w:rPr>
                <w:b/>
                <w:bCs/>
              </w:rPr>
              <w:t>M</w:t>
            </w:r>
            <w:r>
              <w:rPr>
                <w:b/>
                <w:bCs/>
              </w:rPr>
              <w:t>artin (100 %)</w:t>
            </w:r>
            <w:del w:id="4039" w:author="Eva Batůšková" w:date="2018-11-19T12:18:00Z">
              <w:r w:rsidDel="00051889">
                <w:rPr>
                  <w:bCs/>
                </w:rPr>
                <w:delText>.</w:delText>
              </w:r>
            </w:del>
            <w:r w:rsidRPr="005479DC">
              <w:t xml:space="preserve"> </w:t>
            </w:r>
            <w:ins w:id="4040" w:author="Eva Batůšková" w:date="2018-11-19T12:18:00Z">
              <w:r w:rsidR="00051889">
                <w:t>(</w:t>
              </w:r>
            </w:ins>
            <w:moveToRangeStart w:id="4041" w:author="Jan Strohmandl" w:date="2018-11-18T13:57:00Z" w:name="move530312788"/>
            <w:moveTo w:id="4042" w:author="Jan Strohmandl" w:date="2018-11-18T13:57:00Z">
              <w:r w:rsidR="00FD0016">
                <w:t>2016</w:t>
              </w:r>
            </w:moveTo>
            <w:ins w:id="4043" w:author="Eva Batůšková" w:date="2018-11-19T12:18:00Z">
              <w:r w:rsidR="00051889">
                <w:t>)</w:t>
              </w:r>
            </w:ins>
            <w:moveTo w:id="4044" w:author="Jan Strohmandl" w:date="2018-11-18T13:57:00Z">
              <w:r w:rsidR="00FD0016">
                <w:t xml:space="preserve">. </w:t>
              </w:r>
            </w:moveTo>
            <w:moveToRangeEnd w:id="4041"/>
            <w:r w:rsidRPr="005479DC">
              <w:t xml:space="preserve">A simple model of an economical problem in the Mathematica environment. </w:t>
            </w:r>
            <w:moveFromRangeStart w:id="4045" w:author="Jan Strohmandl" w:date="2018-11-18T13:57:00Z" w:name="move530312788"/>
            <w:moveFrom w:id="4046" w:author="Jan Strohmandl" w:date="2018-11-18T13:57:00Z">
              <w:r w:rsidDel="00FD0016">
                <w:t xml:space="preserve">2016. </w:t>
              </w:r>
            </w:moveFrom>
            <w:moveFromRangeEnd w:id="4045"/>
            <w:r w:rsidRPr="005479DC">
              <w:rPr>
                <w:i/>
                <w:iCs/>
              </w:rPr>
              <w:t xml:space="preserve">Trendy </w:t>
            </w:r>
            <w:r>
              <w:rPr>
                <w:i/>
                <w:iCs/>
              </w:rPr>
              <w:br/>
            </w:r>
            <w:r w:rsidRPr="005479DC">
              <w:rPr>
                <w:i/>
                <w:iCs/>
              </w:rPr>
              <w:t>ve vzdělávání</w:t>
            </w:r>
            <w:r>
              <w:t>.</w:t>
            </w:r>
            <w:r w:rsidRPr="005479DC">
              <w:t xml:space="preserve"> </w:t>
            </w:r>
            <w:r w:rsidRPr="00054685">
              <w:rPr>
                <w:b/>
              </w:rPr>
              <w:t>9</w:t>
            </w:r>
            <w:r>
              <w:t xml:space="preserve">(1), </w:t>
            </w:r>
            <w:r w:rsidRPr="005479DC">
              <w:t>56-62. ISSN 1805-8949</w:t>
            </w:r>
            <w:r>
              <w:t>.</w:t>
            </w:r>
          </w:p>
          <w:p w:rsidR="008449C0" w:rsidRPr="005479DC" w:rsidRDefault="008449C0" w:rsidP="008449C0">
            <w:pPr>
              <w:pStyle w:val="Odstavecseseznamem2"/>
              <w:spacing w:after="60"/>
              <w:ind w:left="0"/>
              <w:jc w:val="both"/>
              <w:rPr>
                <w:bCs/>
              </w:rPr>
            </w:pPr>
            <w:r w:rsidRPr="0026701D">
              <w:rPr>
                <w:b/>
                <w:bCs/>
              </w:rPr>
              <w:t>FAJKUS</w:t>
            </w:r>
            <w:r w:rsidRPr="0026701D">
              <w:rPr>
                <w:b/>
              </w:rPr>
              <w:t xml:space="preserve">, </w:t>
            </w:r>
            <w:r w:rsidRPr="0026701D">
              <w:rPr>
                <w:b/>
                <w:bCs/>
              </w:rPr>
              <w:t>M</w:t>
            </w:r>
            <w:r>
              <w:rPr>
                <w:b/>
                <w:bCs/>
              </w:rPr>
              <w:t>artin (100 %)</w:t>
            </w:r>
            <w:del w:id="4047" w:author="Eva Batůšková" w:date="2018-11-19T12:18:00Z">
              <w:r w:rsidDel="00051889">
                <w:rPr>
                  <w:bCs/>
                </w:rPr>
                <w:delText>.</w:delText>
              </w:r>
            </w:del>
            <w:r w:rsidRPr="005479DC">
              <w:t xml:space="preserve"> </w:t>
            </w:r>
            <w:ins w:id="4048" w:author="Eva Batůšková" w:date="2018-11-19T12:18:00Z">
              <w:r w:rsidR="00051889">
                <w:t>(</w:t>
              </w:r>
            </w:ins>
            <w:r>
              <w:t>2014</w:t>
            </w:r>
            <w:ins w:id="4049" w:author="Eva Batůšková" w:date="2018-11-19T12:18:00Z">
              <w:r w:rsidR="00051889">
                <w:t>)</w:t>
              </w:r>
            </w:ins>
            <w:r>
              <w:t xml:space="preserve">. </w:t>
            </w:r>
            <w:r w:rsidRPr="005479DC">
              <w:t xml:space="preserve">IT-supported teaching of Microeconomics. In </w:t>
            </w:r>
            <w:r w:rsidRPr="005479DC">
              <w:rPr>
                <w:i/>
                <w:iCs/>
              </w:rPr>
              <w:t>Proceedings from IX. International Conference on Applied Business Research ICABR 2014</w:t>
            </w:r>
            <w:r>
              <w:t>. Brno</w:t>
            </w:r>
            <w:r w:rsidRPr="005479DC">
              <w:t>: Mendelova univerzita v</w:t>
            </w:r>
            <w:r>
              <w:t> </w:t>
            </w:r>
            <w:r w:rsidRPr="005479DC">
              <w:t>Brně</w:t>
            </w:r>
            <w:r>
              <w:t>, s. nečísl</w:t>
            </w:r>
            <w:r w:rsidRPr="005479DC">
              <w:t>. ISBN 978-80-7509-223-6</w:t>
            </w:r>
            <w:r>
              <w:t>.</w:t>
            </w:r>
          </w:p>
          <w:p w:rsidR="008449C0" w:rsidRPr="005479DC" w:rsidRDefault="008449C0" w:rsidP="008449C0">
            <w:pPr>
              <w:pStyle w:val="Odstavecseseznamem2"/>
              <w:spacing w:after="60"/>
              <w:ind w:left="0"/>
              <w:jc w:val="both"/>
              <w:rPr>
                <w:bCs/>
              </w:rPr>
            </w:pPr>
            <w:r w:rsidRPr="0026701D">
              <w:rPr>
                <w:b/>
                <w:bCs/>
              </w:rPr>
              <w:t>FAJKUS</w:t>
            </w:r>
            <w:r w:rsidRPr="0026701D">
              <w:rPr>
                <w:b/>
              </w:rPr>
              <w:t xml:space="preserve">, </w:t>
            </w:r>
            <w:r w:rsidRPr="0026701D">
              <w:rPr>
                <w:b/>
                <w:bCs/>
              </w:rPr>
              <w:t>M</w:t>
            </w:r>
            <w:r>
              <w:rPr>
                <w:b/>
                <w:bCs/>
              </w:rPr>
              <w:t>artin (100 %)</w:t>
            </w:r>
            <w:del w:id="4050" w:author="Eva Batůšková" w:date="2018-11-19T12:18:00Z">
              <w:r w:rsidDel="00051889">
                <w:rPr>
                  <w:bCs/>
                </w:rPr>
                <w:delText>.</w:delText>
              </w:r>
            </w:del>
            <w:r w:rsidRPr="005479DC">
              <w:t xml:space="preserve"> </w:t>
            </w:r>
            <w:ins w:id="4051" w:author="Eva Batůšková" w:date="2018-11-19T12:18:00Z">
              <w:r w:rsidR="00051889">
                <w:t>(</w:t>
              </w:r>
            </w:ins>
            <w:r>
              <w:t>2014</w:t>
            </w:r>
            <w:ins w:id="4052" w:author="Eva Batůšková" w:date="2018-11-19T12:18:00Z">
              <w:r w:rsidR="00051889">
                <w:t>)</w:t>
              </w:r>
            </w:ins>
            <w:r>
              <w:t>.</w:t>
            </w:r>
            <w:r w:rsidRPr="005479DC">
              <w:t xml:space="preserve"> Visualisation of a tangent plane of a function of two variables. In </w:t>
            </w:r>
            <w:r w:rsidRPr="003D1FC0">
              <w:rPr>
                <w:i/>
              </w:rPr>
              <w:t>Hrubý, Miroslav; Mayerová, Šárka.</w:t>
            </w:r>
            <w:r w:rsidRPr="005479DC">
              <w:t xml:space="preserve"> </w:t>
            </w:r>
            <w:r w:rsidRPr="005479DC">
              <w:rPr>
                <w:i/>
                <w:iCs/>
              </w:rPr>
              <w:t>Konference MITAV 2014</w:t>
            </w:r>
            <w:r>
              <w:t>. Brno</w:t>
            </w:r>
            <w:r w:rsidRPr="005479DC">
              <w:t>: Klub Univerzity obrany</w:t>
            </w:r>
            <w:r>
              <w:t>, s. nečísl</w:t>
            </w:r>
            <w:r w:rsidRPr="005479DC">
              <w:t>. ISBN 978-80-7231-961-9</w:t>
            </w:r>
            <w:r>
              <w:t xml:space="preserve">. </w:t>
            </w:r>
          </w:p>
          <w:p w:rsidR="008449C0" w:rsidRPr="000C6EB9" w:rsidRDefault="008449C0" w:rsidP="008449C0">
            <w:pPr>
              <w:pStyle w:val="Odstavecseseznamem2"/>
              <w:spacing w:after="60"/>
              <w:ind w:left="0"/>
              <w:jc w:val="both"/>
            </w:pPr>
            <w:r w:rsidRPr="0026701D">
              <w:rPr>
                <w:b/>
                <w:bCs/>
              </w:rPr>
              <w:t>FAJKUS</w:t>
            </w:r>
            <w:r w:rsidRPr="0026701D">
              <w:rPr>
                <w:b/>
              </w:rPr>
              <w:t xml:space="preserve">, </w:t>
            </w:r>
            <w:r w:rsidRPr="0026701D">
              <w:rPr>
                <w:b/>
                <w:bCs/>
              </w:rPr>
              <w:t>M</w:t>
            </w:r>
            <w:r>
              <w:rPr>
                <w:b/>
                <w:bCs/>
              </w:rPr>
              <w:t>artin (100 %)</w:t>
            </w:r>
            <w:del w:id="4053" w:author="Eva Batůšková" w:date="2018-11-19T12:18:00Z">
              <w:r w:rsidDel="00051889">
                <w:rPr>
                  <w:bCs/>
                </w:rPr>
                <w:delText>.</w:delText>
              </w:r>
            </w:del>
            <w:r>
              <w:t xml:space="preserve"> </w:t>
            </w:r>
            <w:ins w:id="4054" w:author="Eva Batůšková" w:date="2018-11-19T12:18:00Z">
              <w:r w:rsidR="00051889">
                <w:t>(</w:t>
              </w:r>
            </w:ins>
            <w:r>
              <w:t>2013</w:t>
            </w:r>
            <w:ins w:id="4055" w:author="Eva Batůšková" w:date="2018-11-19T12:18:00Z">
              <w:r w:rsidR="00051889">
                <w:t>)</w:t>
              </w:r>
            </w:ins>
            <w:r>
              <w:t>. Flexe, torze a Frenetův repér v programovém prostředí Mathematica. In Sborník příspěvků z mezinárodní konference TVV 2013. Olomouc: Pedagogická fakulta Univerzita Palackého v Olomouci, s. 60-63. ISBN 978-80-86768-52-6.</w:t>
            </w:r>
          </w:p>
        </w:tc>
      </w:tr>
      <w:tr w:rsidR="008449C0" w:rsidTr="008449C0">
        <w:trPr>
          <w:trHeight w:val="218"/>
        </w:trPr>
        <w:tc>
          <w:tcPr>
            <w:tcW w:w="9859" w:type="dxa"/>
            <w:gridSpan w:val="12"/>
            <w:shd w:val="clear" w:color="auto" w:fill="F7CAAC"/>
          </w:tcPr>
          <w:p w:rsidR="008449C0" w:rsidRDefault="008449C0" w:rsidP="008449C0">
            <w:pPr>
              <w:rPr>
                <w:b/>
              </w:rPr>
            </w:pPr>
            <w:r>
              <w:rPr>
                <w:b/>
              </w:rPr>
              <w:t>Působení v zahraničí</w:t>
            </w:r>
          </w:p>
        </w:tc>
      </w:tr>
      <w:tr w:rsidR="008449C0" w:rsidTr="008449C0">
        <w:trPr>
          <w:trHeight w:val="242"/>
        </w:trPr>
        <w:tc>
          <w:tcPr>
            <w:tcW w:w="9859" w:type="dxa"/>
            <w:gridSpan w:val="12"/>
          </w:tcPr>
          <w:p w:rsidR="008449C0" w:rsidRPr="0060289D" w:rsidRDefault="008449C0" w:rsidP="008449C0">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8449C0" w:rsidTr="008449C0">
        <w:trPr>
          <w:cantSplit/>
          <w:trHeight w:val="416"/>
        </w:trPr>
        <w:tc>
          <w:tcPr>
            <w:tcW w:w="2518" w:type="dxa"/>
            <w:shd w:val="clear" w:color="auto" w:fill="F7CAAC"/>
          </w:tcPr>
          <w:p w:rsidR="008449C0" w:rsidRDefault="008449C0" w:rsidP="008449C0">
            <w:pPr>
              <w:jc w:val="both"/>
              <w:rPr>
                <w:b/>
              </w:rPr>
            </w:pPr>
            <w:r>
              <w:rPr>
                <w:b/>
              </w:rPr>
              <w:t xml:space="preserve">Podpis </w:t>
            </w:r>
          </w:p>
        </w:tc>
        <w:tc>
          <w:tcPr>
            <w:tcW w:w="4536" w:type="dxa"/>
            <w:gridSpan w:val="6"/>
          </w:tcPr>
          <w:p w:rsidR="008449C0" w:rsidRDefault="008449C0" w:rsidP="008449C0">
            <w:pPr>
              <w:jc w:val="both"/>
            </w:pPr>
          </w:p>
        </w:tc>
        <w:tc>
          <w:tcPr>
            <w:tcW w:w="851" w:type="dxa"/>
            <w:shd w:val="clear" w:color="auto" w:fill="F7CAAC"/>
          </w:tcPr>
          <w:p w:rsidR="008449C0" w:rsidRDefault="008449C0" w:rsidP="008449C0">
            <w:pPr>
              <w:jc w:val="both"/>
            </w:pPr>
            <w:r>
              <w:rPr>
                <w:b/>
              </w:rPr>
              <w:t>datum</w:t>
            </w:r>
          </w:p>
        </w:tc>
        <w:tc>
          <w:tcPr>
            <w:tcW w:w="1954" w:type="dxa"/>
            <w:gridSpan w:val="4"/>
          </w:tcPr>
          <w:p w:rsidR="008449C0" w:rsidRDefault="008449C0" w:rsidP="008449C0">
            <w:pPr>
              <w:jc w:val="both"/>
            </w:pPr>
          </w:p>
        </w:tc>
      </w:tr>
    </w:tbl>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A50022" w:rsidRDefault="008449C0" w:rsidP="008449C0">
            <w:pPr>
              <w:jc w:val="both"/>
              <w:rPr>
                <w:b/>
              </w:rPr>
            </w:pPr>
            <w:smartTag w:uri="urn:schemas-microsoft-com:office:smarttags" w:element="PersonName">
              <w:r w:rsidRPr="00A50022">
                <w:rPr>
                  <w:b/>
                </w:rPr>
                <w:t>Eva Hoke</w:t>
              </w:r>
            </w:smartTag>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1981</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695608" w:rsidRDefault="008449C0" w:rsidP="008449C0">
            <w:pPr>
              <w:jc w:val="both"/>
              <w:rPr>
                <w:i/>
              </w:rPr>
            </w:pPr>
            <w:r w:rsidRPr="00695608">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695608" w:rsidRDefault="008449C0" w:rsidP="008449C0">
            <w:pPr>
              <w:jc w:val="both"/>
              <w:rPr>
                <w:i/>
              </w:rPr>
            </w:pPr>
            <w:r w:rsidRPr="00695608">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Ekonomika krizových situací – garant, přednášející (</w:t>
            </w:r>
            <w:r w:rsidR="0092693A">
              <w:t>90</w:t>
            </w:r>
            <w:r>
              <w:t xml:space="preserve">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3F0FB2" w:rsidRDefault="008449C0" w:rsidP="008449C0">
            <w:pPr>
              <w:jc w:val="both"/>
            </w:pPr>
            <w:r w:rsidRPr="003F0FB2">
              <w:t>1999-2004 Vysoká vojenská šk</w:t>
            </w:r>
            <w:r>
              <w:t>ola pozemního vojska ve Vyškově. (Ing.)</w:t>
            </w:r>
          </w:p>
          <w:p w:rsidR="008449C0" w:rsidRDefault="008449C0" w:rsidP="008449C0">
            <w:pPr>
              <w:jc w:val="both"/>
              <w:rPr>
                <w:b/>
              </w:rPr>
            </w:pPr>
            <w:r w:rsidRPr="003F0FB2">
              <w:t xml:space="preserve">2004 </w:t>
            </w:r>
            <w:r>
              <w:t>– 2008 Univerzita T</w:t>
            </w:r>
            <w:r w:rsidRPr="003F0FB2">
              <w:t xml:space="preserve">omáše Bati </w:t>
            </w:r>
            <w:r>
              <w:t>ve Zlíně, Fakulta managementu a ekonomiky (Ph.D.)</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t>2004 – doposud Univerzita T</w:t>
            </w:r>
            <w:r w:rsidRPr="003F0FB2">
              <w:t xml:space="preserve">omáše Bati </w:t>
            </w:r>
            <w:r>
              <w:t>ve Zlíně</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35 bakalářských prací</w:t>
            </w:r>
          </w:p>
          <w:p w:rsidR="008449C0" w:rsidRDefault="008449C0" w:rsidP="008449C0">
            <w:pPr>
              <w:jc w:val="both"/>
            </w:pPr>
            <w:r>
              <w:t>6 diplomových prací</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1815"/>
        </w:trPr>
        <w:tc>
          <w:tcPr>
            <w:tcW w:w="9859" w:type="dxa"/>
            <w:gridSpan w:val="11"/>
          </w:tcPr>
          <w:p w:rsidR="008449C0" w:rsidRDefault="008449C0" w:rsidP="008449C0">
            <w:pPr>
              <w:jc w:val="both"/>
            </w:pPr>
            <w:r w:rsidRPr="00110812">
              <w:rPr>
                <w:b/>
              </w:rPr>
              <w:t>HOKE, Eva</w:t>
            </w:r>
            <w:r>
              <w:rPr>
                <w:b/>
              </w:rPr>
              <w:t xml:space="preserve"> (100 %)</w:t>
            </w:r>
            <w:del w:id="4056" w:author="Eva Batůšková" w:date="2018-11-19T12:19:00Z">
              <w:r w:rsidRPr="00110812" w:rsidDel="00051889">
                <w:rPr>
                  <w:b/>
                </w:rPr>
                <w:delText>.</w:delText>
              </w:r>
            </w:del>
            <w:r>
              <w:t xml:space="preserve"> </w:t>
            </w:r>
            <w:ins w:id="4057" w:author="Eva Batůšková" w:date="2018-11-19T12:19:00Z">
              <w:r w:rsidR="00051889">
                <w:t>(</w:t>
              </w:r>
            </w:ins>
            <w:r>
              <w:t>2016</w:t>
            </w:r>
            <w:ins w:id="4058" w:author="Eva Batůšková" w:date="2018-11-19T12:19:00Z">
              <w:r w:rsidR="00051889">
                <w:t>)</w:t>
              </w:r>
            </w:ins>
            <w:r>
              <w:t xml:space="preserve">. Kapacitní krize. In: </w:t>
            </w:r>
            <w:r w:rsidRPr="008A60FA">
              <w:rPr>
                <w:i/>
              </w:rPr>
              <w:t>Sborník příspěvku z konference Krizové řízení a řešení krizových situací 2016</w:t>
            </w:r>
            <w:r>
              <w:t xml:space="preserve">, </w:t>
            </w:r>
            <w:r w:rsidRPr="00F7434D">
              <w:rPr>
                <w:i/>
              </w:rPr>
              <w:t>konané ve dnech 8.</w:t>
            </w:r>
            <w:r>
              <w:rPr>
                <w:i/>
              </w:rPr>
              <w:t xml:space="preserve"> </w:t>
            </w:r>
            <w:r w:rsidRPr="00F7434D">
              <w:rPr>
                <w:i/>
              </w:rPr>
              <w:t>- 9. září 2016 v Uherském Hradišti</w:t>
            </w:r>
            <w:r>
              <w:t>, s. 87-92. ISBN 978-80-7454-632-7.</w:t>
            </w:r>
          </w:p>
          <w:p w:rsidR="008449C0" w:rsidRDefault="008449C0" w:rsidP="008449C0">
            <w:pPr>
              <w:jc w:val="both"/>
            </w:pPr>
          </w:p>
          <w:p w:rsidR="008449C0" w:rsidRDefault="008449C0" w:rsidP="008449C0">
            <w:pPr>
              <w:jc w:val="both"/>
            </w:pPr>
          </w:p>
          <w:p w:rsidR="008449C0" w:rsidRDefault="008449C0" w:rsidP="008449C0">
            <w:pPr>
              <w:jc w:val="both"/>
            </w:pPr>
          </w:p>
          <w:p w:rsidR="008449C0" w:rsidRDefault="008449C0" w:rsidP="008449C0">
            <w:pPr>
              <w:jc w:val="both"/>
            </w:pPr>
          </w:p>
          <w:p w:rsidR="008449C0" w:rsidRDefault="008449C0" w:rsidP="008449C0">
            <w:pPr>
              <w:jc w:val="both"/>
            </w:pPr>
          </w:p>
          <w:p w:rsidR="008449C0" w:rsidRPr="00615A3F" w:rsidRDefault="008449C0" w:rsidP="008449C0">
            <w:pPr>
              <w:jc w:val="both"/>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A50022" w:rsidRDefault="008449C0" w:rsidP="008449C0">
            <w:pPr>
              <w:jc w:val="both"/>
              <w:rPr>
                <w:b/>
              </w:rPr>
            </w:pPr>
            <w:r w:rsidRPr="00A50022">
              <w:rPr>
                <w:b/>
              </w:rPr>
              <w:t>Veronika Kavková</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Mgr.,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1986</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1E0CE3" w:rsidRDefault="008449C0" w:rsidP="008449C0">
            <w:pPr>
              <w:jc w:val="both"/>
              <w:rPr>
                <w:i/>
              </w:rPr>
            </w:pPr>
            <w:r w:rsidRPr="001E0CE3">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0819</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1E0CE3" w:rsidRDefault="008449C0" w:rsidP="008449C0">
            <w:pPr>
              <w:jc w:val="both"/>
              <w:rPr>
                <w:i/>
              </w:rPr>
            </w:pPr>
            <w:r w:rsidRPr="001E0CE3">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0819</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480"/>
        </w:trPr>
        <w:tc>
          <w:tcPr>
            <w:tcW w:w="9859" w:type="dxa"/>
            <w:gridSpan w:val="11"/>
            <w:tcBorders>
              <w:top w:val="nil"/>
            </w:tcBorders>
          </w:tcPr>
          <w:p w:rsidR="008449C0" w:rsidRDefault="008449C0" w:rsidP="008449C0">
            <w:pPr>
              <w:jc w:val="both"/>
            </w:pPr>
            <w:r>
              <w:t>Základy psychologie – garant, přednášející (100 %)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234C6A" w:rsidRDefault="008449C0" w:rsidP="008449C0">
            <w:pPr>
              <w:jc w:val="both"/>
            </w:pPr>
            <w:r>
              <w:t>Mgr.:</w:t>
            </w:r>
            <w:r w:rsidRPr="00234C6A">
              <w:t xml:space="preserve"> </w:t>
            </w:r>
            <w:r>
              <w:t>obor Psychologie, Univerzita Palackého v Olomouci, Filozofická fakulta, 2010.</w:t>
            </w:r>
            <w:r w:rsidRPr="00234C6A">
              <w:t xml:space="preserve"> </w:t>
            </w:r>
          </w:p>
          <w:p w:rsidR="008449C0" w:rsidRPr="00234C6A" w:rsidRDefault="008449C0" w:rsidP="008449C0">
            <w:pPr>
              <w:jc w:val="both"/>
            </w:pPr>
            <w:r>
              <w:t>Ph.D.:</w:t>
            </w:r>
            <w:r w:rsidRPr="00234C6A">
              <w:t xml:space="preserve"> </w:t>
            </w:r>
            <w:r>
              <w:t>o</w:t>
            </w:r>
            <w:r w:rsidRPr="00234C6A">
              <w:t>bor: Kinantropologie se zaměřením na psychologii sportu</w:t>
            </w:r>
            <w:r>
              <w:t>, Univerzita Palackého v Olomouci, Fakulta tělesné kultury, 2014</w:t>
            </w:r>
          </w:p>
          <w:p w:rsidR="008449C0" w:rsidRDefault="008449C0" w:rsidP="008449C0">
            <w:pPr>
              <w:jc w:val="both"/>
              <w:rPr>
                <w:b/>
              </w:rPr>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Pr="00234C6A" w:rsidRDefault="008449C0" w:rsidP="008449C0">
            <w:pPr>
              <w:jc w:val="both"/>
            </w:pPr>
            <w:r w:rsidRPr="00234C6A">
              <w:t>2014</w:t>
            </w:r>
            <w:r>
              <w:t xml:space="preserve"> – </w:t>
            </w:r>
            <w:r w:rsidRPr="00234C6A">
              <w:t>2015</w:t>
            </w:r>
            <w:r>
              <w:t xml:space="preserve"> </w:t>
            </w:r>
            <w:del w:id="4059" w:author="Jan Strohmandl" w:date="2018-11-17T22:02:00Z">
              <w:r w:rsidDel="00DF6714">
                <w:delText xml:space="preserve"> </w:delText>
              </w:r>
            </w:del>
            <w:r w:rsidRPr="00234C6A">
              <w:t>Fak</w:t>
            </w:r>
            <w:r>
              <w:t>ulta sportovních studií, Katedra</w:t>
            </w:r>
            <w:r w:rsidRPr="00234C6A">
              <w:t xml:space="preserve"> společenských věd a managementu</w:t>
            </w:r>
            <w:r>
              <w:t xml:space="preserve">, MUNI Brno, </w:t>
            </w:r>
            <w:r w:rsidRPr="001E0CE3">
              <w:rPr>
                <w:i/>
              </w:rPr>
              <w:t>jpp</w:t>
            </w:r>
          </w:p>
          <w:p w:rsidR="008449C0" w:rsidRDefault="008449C0" w:rsidP="008449C0">
            <w:pPr>
              <w:jc w:val="both"/>
            </w:pPr>
            <w:r>
              <w:t xml:space="preserve">2014 – 2016 </w:t>
            </w:r>
            <w:r w:rsidRPr="00234C6A">
              <w:t>Odborný asistent na Univerzitě Palackého v Olomouci, Fakulta tělesné kultury, Katedra společenských věd v</w:t>
            </w:r>
            <w:r>
              <w:t> </w:t>
            </w:r>
            <w:r w:rsidRPr="00234C6A">
              <w:t>kinantropologii</w:t>
            </w:r>
          </w:p>
          <w:p w:rsidR="008449C0" w:rsidRDefault="008449C0" w:rsidP="00DF6714">
            <w:pPr>
              <w:jc w:val="both"/>
            </w:pPr>
            <w:r>
              <w:t xml:space="preserve">2015 – dosud </w:t>
            </w:r>
            <w:del w:id="4060" w:author="Jan Strohmandl" w:date="2018-11-17T22:02:00Z">
              <w:r w:rsidDel="00DF6714">
                <w:delText xml:space="preserve"> </w:delText>
              </w:r>
            </w:del>
            <w:r>
              <w:t>Odborný asistent na Univerzitě Tomáše Bati ve Zlíně, Fakulta logistiky a krizového řízení, Ústav krizového řízení</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771"/>
        </w:trPr>
        <w:tc>
          <w:tcPr>
            <w:tcW w:w="9859" w:type="dxa"/>
            <w:gridSpan w:val="11"/>
          </w:tcPr>
          <w:p w:rsidR="008449C0" w:rsidRDefault="008449C0" w:rsidP="008449C0">
            <w:pPr>
              <w:jc w:val="both"/>
            </w:pPr>
            <w:r>
              <w:t>Bakalářské práce - 11</w:t>
            </w:r>
          </w:p>
          <w:p w:rsidR="008449C0" w:rsidRDefault="008449C0" w:rsidP="008449C0">
            <w:pPr>
              <w:jc w:val="both"/>
            </w:pPr>
            <w:r>
              <w:t>Diplomové práce - 2</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2</w:t>
            </w:r>
          </w:p>
        </w:tc>
        <w:tc>
          <w:tcPr>
            <w:tcW w:w="693" w:type="dxa"/>
            <w:vMerge w:val="restart"/>
          </w:tcPr>
          <w:p w:rsidR="008449C0" w:rsidRDefault="008449C0" w:rsidP="008449C0">
            <w:pPr>
              <w:jc w:val="center"/>
              <w:rPr>
                <w:b/>
              </w:rPr>
            </w:pPr>
            <w:r>
              <w:rPr>
                <w:b/>
              </w:rPr>
              <w:t>1</w:t>
            </w:r>
          </w:p>
        </w:tc>
        <w:tc>
          <w:tcPr>
            <w:tcW w:w="694" w:type="dxa"/>
            <w:vMerge w:val="restart"/>
          </w:tcPr>
          <w:p w:rsidR="008449C0" w:rsidRDefault="008449C0" w:rsidP="008449C0">
            <w:pPr>
              <w:jc w:val="center"/>
              <w:rPr>
                <w:b/>
              </w:rPr>
            </w:pPr>
            <w:r>
              <w:rPr>
                <w:b/>
              </w:rPr>
              <w:t>16</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Default="008449C0" w:rsidP="008449C0">
            <w:pPr>
              <w:spacing w:after="60"/>
              <w:jc w:val="both"/>
            </w:pPr>
            <w:r w:rsidRPr="00F6691E">
              <w:t>TARABA, Pavel</w:t>
            </w:r>
            <w:r>
              <w:t>,</w:t>
            </w:r>
            <w:r w:rsidRPr="00F6691E">
              <w:t xml:space="preserve"> TROJAN, Jakub</w:t>
            </w:r>
            <w:r>
              <w:t>,</w:t>
            </w:r>
            <w:r w:rsidRPr="00F6691E">
              <w:t xml:space="preserve"> </w:t>
            </w:r>
            <w:r w:rsidRPr="000B7FCD">
              <w:rPr>
                <w:b/>
              </w:rPr>
              <w:t>KAVKOVA, Veronika (</w:t>
            </w:r>
            <w:del w:id="4061" w:author="Jan Strohmandl" w:date="2018-11-19T09:25:00Z">
              <w:r w:rsidRPr="000B7FCD" w:rsidDel="00985198">
                <w:rPr>
                  <w:b/>
                </w:rPr>
                <w:delText>45</w:delText>
              </w:r>
            </w:del>
            <w:ins w:id="4062" w:author="Jan Strohmandl" w:date="2018-11-19T09:25:00Z">
              <w:r w:rsidR="00985198">
                <w:rPr>
                  <w:b/>
                </w:rPr>
                <w:t xml:space="preserve">10 </w:t>
              </w:r>
            </w:ins>
            <w:r w:rsidRPr="000B7FCD">
              <w:rPr>
                <w:b/>
              </w:rPr>
              <w:t>%)</w:t>
            </w:r>
            <w:del w:id="4063" w:author="Eva Batůšková" w:date="2018-11-19T12:19:00Z">
              <w:r w:rsidDel="00051889">
                <w:rPr>
                  <w:b/>
                </w:rPr>
                <w:delText>.</w:delText>
              </w:r>
            </w:del>
            <w:r w:rsidRPr="00F6691E">
              <w:t xml:space="preserve"> </w:t>
            </w:r>
            <w:ins w:id="4064" w:author="Eva Batůšková" w:date="2018-11-19T12:19:00Z">
              <w:r w:rsidR="00051889">
                <w:t>(</w:t>
              </w:r>
            </w:ins>
            <w:del w:id="4065" w:author="Eva Batůšková" w:date="2018-11-19T12:19:00Z">
              <w:r w:rsidRPr="00F6691E" w:rsidDel="00051889">
                <w:rPr>
                  <w:i/>
                  <w:iCs/>
                </w:rPr>
                <w:delText xml:space="preserve"> </w:delText>
              </w:r>
            </w:del>
            <w:r w:rsidRPr="00D34924">
              <w:rPr>
                <w:iCs/>
              </w:rPr>
              <w:t>2017</w:t>
            </w:r>
            <w:ins w:id="4066" w:author="Eva Batůšková" w:date="2018-11-19T12:19:00Z">
              <w:r w:rsidR="00051889">
                <w:rPr>
                  <w:iCs/>
                </w:rPr>
                <w:t>)</w:t>
              </w:r>
            </w:ins>
            <w:r>
              <w:rPr>
                <w:iCs/>
              </w:rPr>
              <w:t xml:space="preserve">. </w:t>
            </w:r>
            <w:r w:rsidRPr="00F6691E">
              <w:t>Development of the knowledge system based on formation of holistic competence of project managers in the Czech Republic. In: </w:t>
            </w:r>
            <w:r w:rsidRPr="00F6691E">
              <w:rPr>
                <w:i/>
                <w:iCs/>
              </w:rPr>
              <w:t>Computer Sciences and Information Technologies (CSIT)</w:t>
            </w:r>
            <w:r>
              <w:rPr>
                <w:i/>
                <w:iCs/>
              </w:rPr>
              <w:t>.</w:t>
            </w:r>
            <w:r w:rsidRPr="00F6691E">
              <w:rPr>
                <w:i/>
                <w:iCs/>
              </w:rPr>
              <w:t xml:space="preserve"> 12</w:t>
            </w:r>
            <w:r w:rsidR="00F139B8" w:rsidRPr="00F139B8">
              <w:rPr>
                <w:i/>
                <w:iCs/>
                <w:vertAlign w:val="superscript"/>
                <w:rPrChange w:id="4067" w:author="Jan Strohmandl" w:date="2018-11-18T13:59:00Z">
                  <w:rPr>
                    <w:b/>
                    <w:bCs/>
                    <w:i/>
                    <w:iCs/>
                  </w:rPr>
                </w:rPrChange>
              </w:rPr>
              <w:t xml:space="preserve">th </w:t>
            </w:r>
            <w:r w:rsidRPr="00F6691E">
              <w:rPr>
                <w:i/>
                <w:iCs/>
              </w:rPr>
              <w:t>International Scientific and Technical Conference on</w:t>
            </w:r>
            <w:r w:rsidRPr="00F6691E">
              <w:t>. IEEE,</w:t>
            </w:r>
            <w:r>
              <w:t xml:space="preserve"> 2017.</w:t>
            </w:r>
            <w:r w:rsidRPr="00F6691E">
              <w:t xml:space="preserve"> p. 165-171.</w:t>
            </w:r>
          </w:p>
          <w:p w:rsidR="008449C0" w:rsidRPr="00F6691E" w:rsidRDefault="008449C0" w:rsidP="008449C0">
            <w:pPr>
              <w:spacing w:after="60"/>
              <w:jc w:val="both"/>
            </w:pPr>
            <w:r w:rsidRPr="00F6691E">
              <w:t>MALŮŠ, Marek</w:t>
            </w:r>
            <w:r>
              <w:t>,</w:t>
            </w:r>
            <w:r w:rsidRPr="00F6691E">
              <w:t xml:space="preserve"> </w:t>
            </w:r>
            <w:r w:rsidRPr="000B7FCD">
              <w:rPr>
                <w:b/>
              </w:rPr>
              <w:t>KAVKOVÁ, Veronika (30 %)</w:t>
            </w:r>
            <w:r w:rsidRPr="00AA7F71">
              <w:t>,</w:t>
            </w:r>
            <w:r w:rsidRPr="00F6691E">
              <w:t xml:space="preserve"> DOSTÁL, Daniel</w:t>
            </w:r>
            <w:r>
              <w:t>, KUPKA, Martin</w:t>
            </w:r>
            <w:del w:id="4068" w:author="Eva Batůšková" w:date="2018-11-19T12:19:00Z">
              <w:r w:rsidDel="00051889">
                <w:delText>.</w:delText>
              </w:r>
            </w:del>
            <w:r w:rsidRPr="00F6691E">
              <w:t xml:space="preserve"> </w:t>
            </w:r>
            <w:ins w:id="4069" w:author="Eva Batůšková" w:date="2018-11-19T12:19:00Z">
              <w:r w:rsidR="00051889">
                <w:t>(</w:t>
              </w:r>
            </w:ins>
            <w:r w:rsidRPr="00F6691E">
              <w:t>2015</w:t>
            </w:r>
            <w:ins w:id="4070" w:author="Eva Batůšková" w:date="2018-11-19T12:19:00Z">
              <w:r w:rsidR="00051889">
                <w:t>)</w:t>
              </w:r>
            </w:ins>
            <w:r w:rsidRPr="00F6691E">
              <w:t>.</w:t>
            </w:r>
            <w:r>
              <w:t xml:space="preserve"> </w:t>
            </w:r>
            <w:r w:rsidRPr="00F6691E">
              <w:t xml:space="preserve">Chamber restricted environmental stimulation and heart rate variability. </w:t>
            </w:r>
            <w:r w:rsidRPr="00B50A28">
              <w:rPr>
                <w:i/>
              </w:rPr>
              <w:t>Ad Alta : journal of interdisciplinar research</w:t>
            </w:r>
            <w:r>
              <w:rPr>
                <w:i/>
              </w:rPr>
              <w:t>.</w:t>
            </w:r>
            <w:r>
              <w:t xml:space="preserve"> </w:t>
            </w:r>
            <w:r w:rsidRPr="00F6691E">
              <w:t>5(1),</w:t>
            </w:r>
            <w:r>
              <w:t xml:space="preserve"> p. </w:t>
            </w:r>
            <w:r w:rsidRPr="00F6691E">
              <w:t>51-54.</w:t>
            </w:r>
          </w:p>
          <w:p w:rsidR="008449C0" w:rsidRPr="00F6691E" w:rsidRDefault="008449C0" w:rsidP="008449C0">
            <w:pPr>
              <w:spacing w:after="60"/>
              <w:jc w:val="both"/>
            </w:pPr>
            <w:r w:rsidRPr="00F6691E">
              <w:t>KUPKA, Mar</w:t>
            </w:r>
            <w:r>
              <w:t>t</w:t>
            </w:r>
            <w:r w:rsidRPr="00F6691E">
              <w:t>in</w:t>
            </w:r>
            <w:r>
              <w:t>,</w:t>
            </w:r>
            <w:r w:rsidRPr="00F6691E">
              <w:t xml:space="preserve"> MALŮŠ, Marek</w:t>
            </w:r>
            <w:r>
              <w:t>,</w:t>
            </w:r>
            <w:r w:rsidRPr="00F6691E">
              <w:t xml:space="preserve"> </w:t>
            </w:r>
            <w:r w:rsidRPr="000B7FCD">
              <w:rPr>
                <w:b/>
              </w:rPr>
              <w:t xml:space="preserve">KAVKOVÁ, Veronika (20 %), </w:t>
            </w:r>
            <w:r w:rsidRPr="00AA7F71">
              <w:t>NĚMČÍK</w:t>
            </w:r>
            <w:r w:rsidRPr="00F6691E">
              <w:t>, Pavel</w:t>
            </w:r>
            <w:del w:id="4071" w:author="Eva Batůšková" w:date="2018-11-19T12:19:00Z">
              <w:r w:rsidRPr="00F6691E" w:rsidDel="00051889">
                <w:delText>,</w:delText>
              </w:r>
            </w:del>
            <w:r w:rsidRPr="00F6691E">
              <w:t xml:space="preserve"> </w:t>
            </w:r>
            <w:ins w:id="4072" w:author="Eva Batůšková" w:date="2018-11-19T12:19:00Z">
              <w:r w:rsidR="00051889">
                <w:t>(</w:t>
              </w:r>
            </w:ins>
            <w:r w:rsidRPr="00F6691E">
              <w:t>2014</w:t>
            </w:r>
            <w:ins w:id="4073" w:author="Eva Batůšková" w:date="2018-11-19T12:19:00Z">
              <w:r w:rsidR="00051889">
                <w:t>)</w:t>
              </w:r>
            </w:ins>
            <w:r w:rsidRPr="00F6691E">
              <w:t xml:space="preserve">. </w:t>
            </w:r>
            <w:r w:rsidRPr="00B50A28">
              <w:rPr>
                <w:i/>
                <w:iCs/>
              </w:rPr>
              <w:t>Terapeutické a osobní růstové možnosti techniky omezené zevní stimulace: léčebné využití terapie tmou a floatingu</w:t>
            </w:r>
            <w:r w:rsidRPr="00B50A28">
              <w:t>. 1. vydání. Olomouc: Univerzita Palackého v</w:t>
            </w:r>
            <w:r>
              <w:t> </w:t>
            </w:r>
            <w:r w:rsidRPr="00B50A28">
              <w:t>Olomouc</w:t>
            </w:r>
            <w:r>
              <w:t xml:space="preserve">i. 165 s. </w:t>
            </w:r>
            <w:r w:rsidRPr="00B50A28">
              <w:t>ISBN 978-80-244-4319-5</w:t>
            </w:r>
            <w:r>
              <w:t>.</w:t>
            </w:r>
          </w:p>
          <w:p w:rsidR="008449C0" w:rsidRPr="00F6691E" w:rsidRDefault="008449C0" w:rsidP="008449C0">
            <w:pPr>
              <w:spacing w:after="60"/>
              <w:jc w:val="both"/>
            </w:pPr>
            <w:r w:rsidRPr="00F6691E">
              <w:t>MALŮŠ, Marek</w:t>
            </w:r>
            <w:r>
              <w:t>,</w:t>
            </w:r>
            <w:r w:rsidRPr="00F6691E">
              <w:t xml:space="preserve"> KUPKA, Martin</w:t>
            </w:r>
            <w:r>
              <w:t>,</w:t>
            </w:r>
            <w:r w:rsidRPr="00F6691E">
              <w:t xml:space="preserve"> </w:t>
            </w:r>
            <w:r w:rsidRPr="000B7FCD">
              <w:rPr>
                <w:b/>
              </w:rPr>
              <w:t>KAVKOVÁ, Veronika (20 %)</w:t>
            </w:r>
            <w:del w:id="4074" w:author="Eva Batůšková" w:date="2018-11-19T12:19:00Z">
              <w:r w:rsidDel="00051889">
                <w:rPr>
                  <w:b/>
                </w:rPr>
                <w:delText>,</w:delText>
              </w:r>
            </w:del>
            <w:r w:rsidRPr="00AA7F71">
              <w:t xml:space="preserve"> </w:t>
            </w:r>
            <w:ins w:id="4075" w:author="Eva Batůšková" w:date="2018-11-19T12:19:00Z">
              <w:r w:rsidR="00051889">
                <w:t>(</w:t>
              </w:r>
            </w:ins>
            <w:r w:rsidRPr="00AA7F71">
              <w:t>2014</w:t>
            </w:r>
            <w:ins w:id="4076" w:author="Eva Batůšková" w:date="2018-11-19T12:19:00Z">
              <w:r w:rsidR="00051889">
                <w:t>)</w:t>
              </w:r>
            </w:ins>
            <w:r w:rsidRPr="00F6691E">
              <w:t>.</w:t>
            </w:r>
            <w:r>
              <w:t xml:space="preserve"> </w:t>
            </w:r>
            <w:r w:rsidRPr="00F6691E">
              <w:t>My first week in darkness-chamber rest experience. </w:t>
            </w:r>
            <w:r w:rsidRPr="00F6691E">
              <w:rPr>
                <w:i/>
                <w:iCs/>
              </w:rPr>
              <w:t>CER Comparative European Research,</w:t>
            </w:r>
            <w:r w:rsidRPr="00F6691E">
              <w:t xml:space="preserve"> London: Sciemcee Publishing. p.</w:t>
            </w:r>
            <w:r>
              <w:t xml:space="preserve"> 183</w:t>
            </w:r>
            <w:r w:rsidRPr="00F6691E">
              <w:t>-186.</w:t>
            </w:r>
          </w:p>
          <w:p w:rsidR="008449C0" w:rsidRPr="00F6691E" w:rsidRDefault="008449C0" w:rsidP="008449C0">
            <w:pPr>
              <w:spacing w:after="60"/>
              <w:jc w:val="both"/>
            </w:pPr>
            <w:r w:rsidRPr="000B7FCD">
              <w:rPr>
                <w:b/>
              </w:rPr>
              <w:t>KAVKOVÁ, Veronika</w:t>
            </w:r>
            <w:r w:rsidRPr="00B50A28">
              <w:t xml:space="preserve">, et al. </w:t>
            </w:r>
            <w:ins w:id="4077" w:author="Eva Batůšková" w:date="2018-11-19T12:19:00Z">
              <w:r w:rsidR="007F52E0">
                <w:t>(</w:t>
              </w:r>
            </w:ins>
            <w:r w:rsidRPr="00B50A28">
              <w:t>2013</w:t>
            </w:r>
            <w:ins w:id="4078" w:author="Eva Batůšková" w:date="2018-11-19T12:19:00Z">
              <w:r w:rsidR="007F52E0">
                <w:t>)</w:t>
              </w:r>
            </w:ins>
            <w:r>
              <w:t xml:space="preserve">. </w:t>
            </w:r>
            <w:r w:rsidRPr="00B50A28">
              <w:t>Floating</w:t>
            </w:r>
            <w:r>
              <w:t>-zapomenutá relaxační technika?</w:t>
            </w:r>
            <w:r w:rsidRPr="00B50A28">
              <w:t> </w:t>
            </w:r>
            <w:r w:rsidRPr="00B50A28">
              <w:rPr>
                <w:i/>
                <w:iCs/>
              </w:rPr>
              <w:t>E-psychologie</w:t>
            </w:r>
            <w:r w:rsidRPr="00B50A28">
              <w:t xml:space="preserve">, </w:t>
            </w:r>
            <w:r>
              <w:t>7 (2), p. 12-21</w:t>
            </w:r>
            <w:r w:rsidRPr="00F6691E">
              <w:t xml:space="preserve">. </w:t>
            </w:r>
          </w:p>
          <w:p w:rsidR="008449C0" w:rsidRPr="00F6691E" w:rsidRDefault="008449C0" w:rsidP="008449C0">
            <w:pPr>
              <w:spacing w:after="60"/>
              <w:jc w:val="both"/>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rsidRPr="00452529">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rsidRPr="00452529">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A50022" w:rsidRDefault="008449C0" w:rsidP="008449C0">
            <w:pPr>
              <w:jc w:val="both"/>
              <w:rPr>
                <w:b/>
              </w:rPr>
            </w:pPr>
            <w:r w:rsidRPr="00A50022">
              <w:rPr>
                <w:b/>
              </w:rPr>
              <w:t>Jiří Konečný</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 et 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1971</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3321C1" w:rsidRDefault="008449C0" w:rsidP="008449C0">
            <w:pPr>
              <w:jc w:val="both"/>
              <w:rPr>
                <w:i/>
              </w:rPr>
            </w:pPr>
            <w:r w:rsidRPr="003321C1">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3321C1" w:rsidRDefault="008449C0" w:rsidP="008449C0">
            <w:pPr>
              <w:jc w:val="both"/>
              <w:rPr>
                <w:i/>
              </w:rPr>
            </w:pPr>
            <w:r w:rsidRPr="003321C1">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685"/>
        </w:trPr>
        <w:tc>
          <w:tcPr>
            <w:tcW w:w="9859" w:type="dxa"/>
            <w:gridSpan w:val="11"/>
            <w:tcBorders>
              <w:top w:val="nil"/>
            </w:tcBorders>
          </w:tcPr>
          <w:p w:rsidR="008449C0" w:rsidRDefault="008449C0" w:rsidP="008449C0">
            <w:pPr>
              <w:jc w:val="both"/>
            </w:pPr>
            <w:r>
              <w:t>Podnikání I – přednášející (40 %)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RPr="00452529" w:rsidTr="008449C0">
        <w:trPr>
          <w:trHeight w:val="827"/>
        </w:trPr>
        <w:tc>
          <w:tcPr>
            <w:tcW w:w="9859" w:type="dxa"/>
            <w:gridSpan w:val="11"/>
          </w:tcPr>
          <w:p w:rsidR="008449C0" w:rsidRPr="00452529" w:rsidRDefault="008449C0" w:rsidP="008449C0">
            <w:pPr>
              <w:jc w:val="both"/>
            </w:pPr>
            <w:r w:rsidRPr="00452529">
              <w:t>2004 – Řízení a ekonomika podniku, FP VUT v Brně - titul: Ph.D.</w:t>
            </w:r>
          </w:p>
          <w:p w:rsidR="008449C0" w:rsidRPr="00452529" w:rsidRDefault="008449C0" w:rsidP="008449C0">
            <w:pPr>
              <w:jc w:val="both"/>
            </w:pPr>
            <w:r w:rsidRPr="00452529">
              <w:t xml:space="preserve">1999 – Finanční podnikání, ESF MU v Brně - titul: Ing. </w:t>
            </w:r>
          </w:p>
          <w:p w:rsidR="008449C0" w:rsidRPr="00452529" w:rsidRDefault="008449C0" w:rsidP="008449C0">
            <w:pPr>
              <w:spacing w:after="120"/>
              <w:jc w:val="both"/>
            </w:pPr>
            <w:r w:rsidRPr="00452529">
              <w:t xml:space="preserve">1995 – Ekonomika a řízení průmyslu, FP VUT v Brně - titul: Ing. </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t>2006 – dosud – odborný asistent, Univerzita Tomáše Bati ve Zlíně, Fakulta logistiky a krizového řízení</w:t>
            </w:r>
          </w:p>
          <w:p w:rsidR="008449C0" w:rsidRDefault="008449C0" w:rsidP="008449C0">
            <w:pPr>
              <w:jc w:val="both"/>
            </w:pPr>
            <w:r>
              <w:t>2001 – 2004 – Komise pro cenné papíry - odborný referent</w:t>
            </w:r>
          </w:p>
          <w:p w:rsidR="008449C0" w:rsidRDefault="008449C0" w:rsidP="008449C0">
            <w:pPr>
              <w:jc w:val="both"/>
            </w:pPr>
            <w:r>
              <w:t>1997 – 2000 – FP VUT v Brně, studium v doktorském SP</w:t>
            </w:r>
          </w:p>
          <w:p w:rsidR="008449C0" w:rsidRDefault="008449C0" w:rsidP="008449C0">
            <w:pPr>
              <w:jc w:val="both"/>
            </w:pPr>
            <w:r>
              <w:t>1996 – 1997 – Brno Broker Group, a. s. - analytik kapitálových trhů</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613"/>
        </w:trPr>
        <w:tc>
          <w:tcPr>
            <w:tcW w:w="9859" w:type="dxa"/>
            <w:gridSpan w:val="11"/>
          </w:tcPr>
          <w:p w:rsidR="008449C0" w:rsidRDefault="008449C0" w:rsidP="008449C0">
            <w:pPr>
              <w:jc w:val="both"/>
            </w:pPr>
            <w:r>
              <w:t xml:space="preserve">Vedení bakalářských (150) a diplomových (10) prací na Fakultě logistiky a krizového řízení a Fakultě managementu </w:t>
            </w:r>
            <w:r>
              <w:br/>
              <w:t xml:space="preserve">a ekonomiky UTB ve Zlíně. </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RPr="00DE43BA" w:rsidTr="008449C0">
        <w:trPr>
          <w:trHeight w:val="2347"/>
        </w:trPr>
        <w:tc>
          <w:tcPr>
            <w:tcW w:w="9859" w:type="dxa"/>
            <w:gridSpan w:val="11"/>
          </w:tcPr>
          <w:p w:rsidR="008449C0" w:rsidRDefault="008449C0" w:rsidP="008449C0">
            <w:pPr>
              <w:spacing w:after="60"/>
              <w:jc w:val="both"/>
            </w:pPr>
            <w:r w:rsidRPr="00110812">
              <w:rPr>
                <w:b/>
              </w:rPr>
              <w:t>KONEČNÝ, Jiří (60 %),</w:t>
            </w:r>
            <w:r>
              <w:t xml:space="preserve"> JANKOVÁ, Martina., DVOŘÁK, Jiří</w:t>
            </w:r>
            <w:ins w:id="4079" w:author="Eva Batůšková" w:date="2018-11-19T12:20:00Z">
              <w:r w:rsidR="007F52E0">
                <w:t xml:space="preserve"> (2017).</w:t>
              </w:r>
            </w:ins>
            <w:del w:id="4080" w:author="Eva Batůšková" w:date="2018-11-19T12:20:00Z">
              <w:r w:rsidDel="007F52E0">
                <w:delText>.</w:delText>
              </w:r>
            </w:del>
            <w:r>
              <w:t xml:space="preserve"> </w:t>
            </w:r>
            <w:r w:rsidR="00F139B8" w:rsidRPr="00F139B8">
              <w:rPr>
                <w:i/>
                <w:rPrChange w:id="4081" w:author="Jan Strohmandl" w:date="2018-11-18T14:01:00Z">
                  <w:rPr>
                    <w:b/>
                    <w:bCs/>
                  </w:rPr>
                </w:rPrChange>
              </w:rPr>
              <w:t>Modelling of Processes of Logistics in Cyberspace Security</w:t>
            </w:r>
            <w:r>
              <w:t xml:space="preserve">. </w:t>
            </w:r>
            <w:r w:rsidRPr="00110812">
              <w:t>2017</w:t>
            </w:r>
            <w:r>
              <w:t xml:space="preserve">. In: </w:t>
            </w:r>
            <w:r w:rsidRPr="00110812">
              <w:t>MATEC Web of Conferences 18</w:t>
            </w:r>
            <w:r w:rsidRPr="00CF6716">
              <w:rPr>
                <w:vertAlign w:val="superscript"/>
              </w:rPr>
              <w:t>th</w:t>
            </w:r>
            <w:r w:rsidRPr="00110812">
              <w:t xml:space="preserve"> International Scientific Conference - LOGI </w:t>
            </w:r>
            <w:r>
              <w:t xml:space="preserve"> </w:t>
            </w:r>
            <w:r w:rsidRPr="003C2EC2">
              <w:t>České Budějovice.</w:t>
            </w:r>
            <w:r>
              <w:t xml:space="preserve"> 2017.</w:t>
            </w:r>
            <w:r w:rsidRPr="003C2EC2">
              <w:t xml:space="preserve"> </w:t>
            </w:r>
            <w:r>
              <w:t>ISSN 2261-236X.</w:t>
            </w:r>
          </w:p>
          <w:p w:rsidR="008449C0" w:rsidRDefault="008449C0" w:rsidP="008449C0">
            <w:pPr>
              <w:spacing w:after="60"/>
              <w:jc w:val="both"/>
            </w:pPr>
            <w:r>
              <w:t xml:space="preserve">DVOŘÁK, Jiří, </w:t>
            </w:r>
            <w:r w:rsidRPr="00110812">
              <w:rPr>
                <w:b/>
              </w:rPr>
              <w:t>KONEČNÝ, Jiří (40 %),</w:t>
            </w:r>
            <w:r w:rsidRPr="00110812">
              <w:t xml:space="preserve"> </w:t>
            </w:r>
            <w:r>
              <w:t>JANKOVÁ, Martina</w:t>
            </w:r>
            <w:del w:id="4082" w:author="Eva Batůšková" w:date="2018-11-19T12:20:00Z">
              <w:r w:rsidDel="007F52E0">
                <w:delText>.</w:delText>
              </w:r>
            </w:del>
            <w:r>
              <w:t xml:space="preserve"> </w:t>
            </w:r>
            <w:ins w:id="4083" w:author="Eva Batůšková" w:date="2018-11-19T12:20:00Z">
              <w:r w:rsidR="007F52E0">
                <w:t>(</w:t>
              </w:r>
            </w:ins>
            <w:r>
              <w:t>2017</w:t>
            </w:r>
            <w:ins w:id="4084" w:author="Eva Batůšková" w:date="2018-11-19T12:20:00Z">
              <w:r w:rsidR="007F52E0">
                <w:t>)</w:t>
              </w:r>
            </w:ins>
            <w:r>
              <w:t xml:space="preserve">. </w:t>
            </w:r>
            <w:r w:rsidR="00F139B8" w:rsidRPr="00F139B8">
              <w:rPr>
                <w:i/>
                <w:rPrChange w:id="4085" w:author="Jan Strohmandl" w:date="2018-11-18T14:01:00Z">
                  <w:rPr>
                    <w:b/>
                    <w:bCs/>
                  </w:rPr>
                </w:rPrChange>
              </w:rPr>
              <w:t xml:space="preserve">Procesní inženýrství jako možný model učícího </w:t>
            </w:r>
            <w:r w:rsidR="00F139B8" w:rsidRPr="00F139B8">
              <w:rPr>
                <w:i/>
                <w:rPrChange w:id="4086" w:author="Jan Strohmandl" w:date="2018-11-18T14:01:00Z">
                  <w:rPr>
                    <w:b/>
                    <w:bCs/>
                  </w:rPr>
                </w:rPrChange>
              </w:rPr>
              <w:br/>
              <w:t>se podniku ve znalostní ekonomice.</w:t>
            </w:r>
            <w:r>
              <w:t xml:space="preserve"> </w:t>
            </w:r>
            <w:r w:rsidRPr="00110812">
              <w:t>Soudní inženýrství. 28</w:t>
            </w:r>
            <w:r>
              <w:t>, s. 15 – 19. ISSN 1211-443X.</w:t>
            </w:r>
          </w:p>
          <w:p w:rsidR="008449C0" w:rsidRDefault="008449C0" w:rsidP="008449C0">
            <w:pPr>
              <w:spacing w:after="60"/>
              <w:jc w:val="both"/>
            </w:pPr>
            <w:r>
              <w:t xml:space="preserve">DVOŘÁK, Jiří, </w:t>
            </w:r>
            <w:r w:rsidRPr="00110812">
              <w:rPr>
                <w:b/>
              </w:rPr>
              <w:t>KONEČNÝ, Jiří (40 %),</w:t>
            </w:r>
            <w:r>
              <w:t xml:space="preserve"> JANKOVÁ, Martina</w:t>
            </w:r>
            <w:del w:id="4087" w:author="Eva Batůšková" w:date="2018-11-19T12:20:00Z">
              <w:r w:rsidDel="007F52E0">
                <w:delText>.</w:delText>
              </w:r>
            </w:del>
            <w:r>
              <w:t xml:space="preserve"> </w:t>
            </w:r>
            <w:ins w:id="4088" w:author="Eva Batůšková" w:date="2018-11-19T12:20:00Z">
              <w:r w:rsidR="007F52E0">
                <w:t>(</w:t>
              </w:r>
            </w:ins>
            <w:r>
              <w:t>2016</w:t>
            </w:r>
            <w:ins w:id="4089" w:author="Eva Batůšková" w:date="2018-11-19T12:20:00Z">
              <w:r w:rsidR="007F52E0">
                <w:t>)</w:t>
              </w:r>
            </w:ins>
            <w:r>
              <w:t xml:space="preserve">. </w:t>
            </w:r>
            <w:r w:rsidR="00F139B8" w:rsidRPr="00F139B8">
              <w:rPr>
                <w:i/>
                <w:rPrChange w:id="4090" w:author="Jan Strohmandl" w:date="2018-11-18T14:02:00Z">
                  <w:rPr>
                    <w:b/>
                    <w:bCs/>
                  </w:rPr>
                </w:rPrChange>
              </w:rPr>
              <w:t xml:space="preserve">Options of Risk Modelling in Limit Situations </w:t>
            </w:r>
            <w:r w:rsidR="00F139B8" w:rsidRPr="00F139B8">
              <w:rPr>
                <w:i/>
                <w:rPrChange w:id="4091" w:author="Jan Strohmandl" w:date="2018-11-18T14:02:00Z">
                  <w:rPr>
                    <w:b/>
                    <w:bCs/>
                  </w:rPr>
                </w:rPrChange>
              </w:rPr>
              <w:br/>
              <w:t>of a Learning Organization.</w:t>
            </w:r>
            <w:r>
              <w:t xml:space="preserve"> In: </w:t>
            </w:r>
            <w:r w:rsidRPr="00110812">
              <w:t>Proceedings of the 11</w:t>
            </w:r>
            <w:r w:rsidRPr="00CF6716">
              <w:rPr>
                <w:vertAlign w:val="superscript"/>
              </w:rPr>
              <w:t>th</w:t>
            </w:r>
            <w:r w:rsidRPr="00110812">
              <w:t xml:space="preserve"> International Scientific Conference Public Administration</w:t>
            </w:r>
            <w:r>
              <w:t xml:space="preserve"> </w:t>
            </w:r>
            <w:r w:rsidRPr="00110812">
              <w:t>2016.</w:t>
            </w:r>
            <w:r>
              <w:t xml:space="preserve"> University of Pardubice, Pardubice, s. 41 – 48. ISBN 978-80-7560-040-0.</w:t>
            </w:r>
          </w:p>
          <w:p w:rsidR="008449C0" w:rsidRDefault="008449C0" w:rsidP="008449C0">
            <w:pPr>
              <w:spacing w:after="60"/>
              <w:jc w:val="both"/>
            </w:pPr>
            <w:r>
              <w:t xml:space="preserve">HART, Martin, TARABA, Pavel, </w:t>
            </w:r>
            <w:r w:rsidRPr="00110812">
              <w:rPr>
                <w:b/>
              </w:rPr>
              <w:t>KONEČNÝ, Jiří (</w:t>
            </w:r>
            <w:del w:id="4092" w:author="Jan Strohmandl" w:date="2018-11-17T05:55:00Z">
              <w:r w:rsidRPr="00110812" w:rsidDel="005402CF">
                <w:rPr>
                  <w:b/>
                </w:rPr>
                <w:delText xml:space="preserve">20 </w:delText>
              </w:r>
            </w:del>
            <w:ins w:id="4093" w:author="Jan Strohmandl" w:date="2018-11-17T05:55:00Z">
              <w:r w:rsidR="005402CF">
                <w:rPr>
                  <w:b/>
                </w:rPr>
                <w:t>5</w:t>
              </w:r>
              <w:r w:rsidR="005402CF" w:rsidRPr="00110812">
                <w:rPr>
                  <w:b/>
                </w:rPr>
                <w:t xml:space="preserve"> </w:t>
              </w:r>
            </w:ins>
            <w:r w:rsidRPr="00110812">
              <w:rPr>
                <w:b/>
              </w:rPr>
              <w:t>%)</w:t>
            </w:r>
            <w:ins w:id="4094" w:author="Eva Batůšková" w:date="2018-11-19T12:20:00Z">
              <w:r w:rsidR="007F52E0">
                <w:rPr>
                  <w:b/>
                </w:rPr>
                <w:t xml:space="preserve"> </w:t>
              </w:r>
              <w:r w:rsidR="007F52E0" w:rsidRPr="007F52E0">
                <w:rPr>
                  <w:rPrChange w:id="4095" w:author="Eva Batůšková" w:date="2018-11-19T12:20:00Z">
                    <w:rPr>
                      <w:b/>
                    </w:rPr>
                  </w:rPrChange>
                </w:rPr>
                <w:t>(</w:t>
              </w:r>
            </w:ins>
            <w:del w:id="4096" w:author="Eva Batůšková" w:date="2018-11-19T12:20:00Z">
              <w:r w:rsidRPr="00110812" w:rsidDel="007F52E0">
                <w:rPr>
                  <w:b/>
                </w:rPr>
                <w:delText>.</w:delText>
              </w:r>
              <w:r w:rsidDel="007F52E0">
                <w:delText xml:space="preserve"> </w:delText>
              </w:r>
            </w:del>
            <w:r>
              <w:t>2016</w:t>
            </w:r>
            <w:ins w:id="4097" w:author="Eva Batůšková" w:date="2018-11-19T12:20:00Z">
              <w:r w:rsidR="007F52E0">
                <w:t>)</w:t>
              </w:r>
            </w:ins>
            <w:r>
              <w:t xml:space="preserve">. </w:t>
            </w:r>
            <w:r w:rsidR="00F139B8" w:rsidRPr="00F139B8">
              <w:rPr>
                <w:i/>
                <w:rPrChange w:id="4098" w:author="Jan Strohmandl" w:date="2018-11-18T14:02:00Z">
                  <w:rPr>
                    <w:b/>
                    <w:bCs/>
                  </w:rPr>
                </w:rPrChange>
              </w:rPr>
              <w:t>Purchasing Logistics Management.</w:t>
            </w:r>
            <w:r>
              <w:t xml:space="preserve"> In </w:t>
            </w:r>
            <w:r w:rsidRPr="00110812">
              <w:t>Carpathian Logistics Congress – Conference Proceedings 2016</w:t>
            </w:r>
            <w:r>
              <w:t>, Ostrava: TANGER LTD, s. 110 – 115. ISBN 978-80-87294-64-2.</w:t>
            </w:r>
            <w:r w:rsidRPr="00452529">
              <w:t xml:space="preserve"> </w:t>
            </w:r>
          </w:p>
          <w:p w:rsidR="008449C0" w:rsidRPr="00DE43BA" w:rsidRDefault="008449C0" w:rsidP="008449C0">
            <w:pPr>
              <w:spacing w:after="60"/>
              <w:jc w:val="both"/>
            </w:pPr>
            <w:r>
              <w:t xml:space="preserve">HART, Martin, TARABA, Pavel, </w:t>
            </w:r>
            <w:r w:rsidRPr="00110812">
              <w:rPr>
                <w:b/>
              </w:rPr>
              <w:t>KONEČNÝ, Jiří (5 %)</w:t>
            </w:r>
            <w:del w:id="4099" w:author="Eva Batůšková" w:date="2018-11-19T12:20:00Z">
              <w:r w:rsidRPr="00110812" w:rsidDel="007F52E0">
                <w:rPr>
                  <w:b/>
                </w:rPr>
                <w:delText>.</w:delText>
              </w:r>
              <w:r w:rsidDel="007F52E0">
                <w:delText xml:space="preserve"> </w:delText>
              </w:r>
            </w:del>
            <w:r>
              <w:t xml:space="preserve"> </w:t>
            </w:r>
            <w:ins w:id="4100" w:author="Eva Batůšková" w:date="2018-11-19T12:20:00Z">
              <w:r w:rsidR="007F52E0">
                <w:t>(</w:t>
              </w:r>
            </w:ins>
            <w:r>
              <w:t>2016</w:t>
            </w:r>
            <w:ins w:id="4101" w:author="Eva Batůšková" w:date="2018-11-19T12:20:00Z">
              <w:r w:rsidR="007F52E0">
                <w:t>)</w:t>
              </w:r>
            </w:ins>
            <w:r>
              <w:t xml:space="preserve">. </w:t>
            </w:r>
            <w:r w:rsidR="00F139B8" w:rsidRPr="00F139B8">
              <w:rPr>
                <w:i/>
                <w:rPrChange w:id="4102" w:author="Jan Strohmandl" w:date="2018-11-18T14:02:00Z">
                  <w:rPr>
                    <w:b/>
                    <w:bCs/>
                  </w:rPr>
                </w:rPrChange>
              </w:rPr>
              <w:t>Sustainable Manufacturing Systems Based on Demand Forecasting-Supply Chain Sustainable Growth.</w:t>
            </w:r>
            <w:r>
              <w:t xml:space="preserve"> In:</w:t>
            </w:r>
            <w:r w:rsidRPr="00110812">
              <w:t xml:space="preserve"> 3</w:t>
            </w:r>
            <w:r w:rsidR="00F139B8" w:rsidRPr="00F139B8">
              <w:rPr>
                <w:vertAlign w:val="superscript"/>
                <w:rPrChange w:id="4103" w:author="Jan Strohmandl" w:date="2018-11-18T14:02:00Z">
                  <w:rPr>
                    <w:b/>
                    <w:bCs/>
                  </w:rPr>
                </w:rPrChange>
              </w:rPr>
              <w:t>rd</w:t>
            </w:r>
            <w:r w:rsidRPr="00110812">
              <w:t xml:space="preserve"> International Conference on Sustainable Design and Manufacturing,</w:t>
            </w:r>
            <w:r>
              <w:t xml:space="preserve"> Berlin: SPRINGER-VERLAG, s. 191 – 202. ISBN 978-3-319-32098-4, 978-3-319-32096-0.</w:t>
            </w: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080385" w:rsidRDefault="008449C0" w:rsidP="008449C0">
            <w:pPr>
              <w:jc w:val="both"/>
              <w:rPr>
                <w:b/>
              </w:rPr>
            </w:pPr>
            <w:r w:rsidRPr="00080385">
              <w:rPr>
                <w:b/>
              </w:rPr>
              <w:t>Jan Kyselák</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1962</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49364B" w:rsidRDefault="008449C0" w:rsidP="008449C0">
            <w:pPr>
              <w:jc w:val="center"/>
              <w:rPr>
                <w:i/>
              </w:rPr>
            </w:pPr>
            <w:r w:rsidRPr="0049364B">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5402CF">
            <w:pPr>
              <w:jc w:val="both"/>
            </w:pPr>
            <w:del w:id="4104" w:author="Jan Strohmandl" w:date="2018-11-17T05:56:00Z">
              <w:r w:rsidDel="005402CF">
                <w:delText>0818</w:delText>
              </w:r>
            </w:del>
            <w:ins w:id="4105" w:author="Jan Strohmandl" w:date="2018-11-17T05:56:00Z">
              <w:r w:rsidR="005402CF">
                <w:t>0819</w:t>
              </w:r>
            </w:ins>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49364B" w:rsidRDefault="008449C0" w:rsidP="008449C0">
            <w:pPr>
              <w:jc w:val="center"/>
              <w:rPr>
                <w:i/>
              </w:rPr>
            </w:pPr>
            <w:r w:rsidRPr="0049364B">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5402CF">
            <w:pPr>
              <w:jc w:val="both"/>
            </w:pPr>
            <w:del w:id="4106" w:author="Jan Strohmandl" w:date="2018-11-17T05:56:00Z">
              <w:r w:rsidDel="005402CF">
                <w:delText>0818</w:delText>
              </w:r>
            </w:del>
            <w:ins w:id="4107" w:author="Jan Strohmandl" w:date="2018-11-17T05:56:00Z">
              <w:r w:rsidR="005402CF">
                <w:t>0819</w:t>
              </w:r>
            </w:ins>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Pr="0049364B" w:rsidRDefault="008449C0" w:rsidP="008449C0">
            <w:pPr>
              <w:jc w:val="both"/>
            </w:pPr>
            <w:r w:rsidRPr="0049364B">
              <w:t xml:space="preserve">Krizové </w:t>
            </w:r>
            <w:r>
              <w:t>řízení a</w:t>
            </w:r>
            <w:r w:rsidRPr="0049364B">
              <w:t xml:space="preserve"> plánování I </w:t>
            </w:r>
            <w:r>
              <w:t>– garant, přednášející, cvičící (100 %)</w:t>
            </w:r>
          </w:p>
          <w:p w:rsidR="008449C0" w:rsidRPr="0049364B" w:rsidRDefault="008449C0" w:rsidP="008449C0">
            <w:pPr>
              <w:jc w:val="both"/>
            </w:pPr>
            <w:r w:rsidRPr="0049364B">
              <w:t xml:space="preserve">Krizové </w:t>
            </w:r>
            <w:r>
              <w:t>řízení a</w:t>
            </w:r>
            <w:r w:rsidRPr="0049364B">
              <w:t xml:space="preserve"> plánování II </w:t>
            </w:r>
            <w:r>
              <w:t>- garant, přednášející, cvičící (100 %)</w:t>
            </w:r>
          </w:p>
          <w:p w:rsidR="008449C0" w:rsidRPr="0049364B" w:rsidRDefault="008449C0" w:rsidP="008449C0">
            <w:pPr>
              <w:jc w:val="both"/>
            </w:pPr>
            <w:r w:rsidRPr="0049364B">
              <w:t xml:space="preserve">Ochrana obyvatelstva I </w:t>
            </w:r>
            <w:r>
              <w:t>– přednášející (50 %), cvičící</w:t>
            </w:r>
          </w:p>
          <w:p w:rsidR="008449C0" w:rsidRDefault="008449C0" w:rsidP="008449C0">
            <w:pPr>
              <w:jc w:val="both"/>
            </w:pPr>
            <w:r w:rsidRPr="0049364B">
              <w:t>Ochrana obyvatelstva II</w:t>
            </w:r>
            <w:r>
              <w:t xml:space="preserve"> - přednášející (50 %), cvičící</w:t>
            </w:r>
          </w:p>
          <w:p w:rsidR="008449C0" w:rsidRDefault="008449C0" w:rsidP="008449C0">
            <w:pPr>
              <w:jc w:val="both"/>
            </w:pPr>
            <w:r w:rsidRPr="007831BC">
              <w:t>Přežití v</w:t>
            </w:r>
            <w:r>
              <w:t> </w:t>
            </w:r>
            <w:r w:rsidRPr="007831BC">
              <w:t>tísni</w:t>
            </w:r>
            <w:r>
              <w:t xml:space="preserve"> – garant, cvičící (100 %)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938"/>
        </w:trPr>
        <w:tc>
          <w:tcPr>
            <w:tcW w:w="9859" w:type="dxa"/>
            <w:gridSpan w:val="11"/>
          </w:tcPr>
          <w:p w:rsidR="008449C0" w:rsidRPr="0016500B" w:rsidRDefault="008449C0" w:rsidP="008449C0">
            <w:pPr>
              <w:pStyle w:val="Nzevspolenosti"/>
              <w:spacing w:before="0" w:line="240" w:lineRule="auto"/>
              <w:jc w:val="both"/>
              <w:rPr>
                <w:rFonts w:ascii="Times New Roman" w:hAnsi="Times New Roman"/>
                <w:sz w:val="20"/>
              </w:rPr>
            </w:pPr>
            <w:r w:rsidRPr="0016500B">
              <w:rPr>
                <w:rFonts w:ascii="Times New Roman" w:hAnsi="Times New Roman"/>
                <w:sz w:val="20"/>
              </w:rPr>
              <w:t>1982 – 1987</w:t>
            </w:r>
            <w:r w:rsidRPr="0016500B">
              <w:rPr>
                <w:rFonts w:ascii="Times New Roman" w:hAnsi="Times New Roman"/>
                <w:sz w:val="20"/>
              </w:rPr>
              <w:tab/>
              <w:t xml:space="preserve">Vojenská akademie Antonína Zápotockého </w:t>
            </w:r>
          </w:p>
          <w:p w:rsidR="008449C0" w:rsidRPr="0016500B" w:rsidRDefault="008449C0" w:rsidP="008449C0">
            <w:pPr>
              <w:pStyle w:val="Postaven"/>
              <w:spacing w:before="0" w:after="0" w:line="240" w:lineRule="auto"/>
              <w:rPr>
                <w:rFonts w:ascii="Times New Roman" w:hAnsi="Times New Roman"/>
                <w:sz w:val="20"/>
              </w:rPr>
            </w:pPr>
            <w:r w:rsidRPr="0016500B">
              <w:rPr>
                <w:rFonts w:ascii="Times New Roman" w:hAnsi="Times New Roman"/>
                <w:sz w:val="20"/>
              </w:rPr>
              <w:t>Ing. (studijní obor Vojenské stavby – vojenské pozemní stavitelství).</w:t>
            </w:r>
          </w:p>
          <w:p w:rsidR="008449C0" w:rsidRPr="0016500B" w:rsidRDefault="008449C0" w:rsidP="008449C0">
            <w:pPr>
              <w:pStyle w:val="Nzevspolenosti"/>
              <w:spacing w:before="0" w:line="240" w:lineRule="auto"/>
              <w:rPr>
                <w:rFonts w:ascii="Times New Roman" w:hAnsi="Times New Roman"/>
                <w:sz w:val="20"/>
              </w:rPr>
            </w:pPr>
            <w:r w:rsidRPr="0016500B">
              <w:rPr>
                <w:rFonts w:ascii="Times New Roman" w:hAnsi="Times New Roman"/>
                <w:sz w:val="20"/>
              </w:rPr>
              <w:t>2004 – 2009</w:t>
            </w:r>
            <w:r w:rsidRPr="0016500B">
              <w:rPr>
                <w:rFonts w:ascii="Times New Roman" w:hAnsi="Times New Roman"/>
                <w:sz w:val="20"/>
              </w:rPr>
              <w:tab/>
              <w:t xml:space="preserve">Univerzita obrany </w:t>
            </w:r>
          </w:p>
          <w:p w:rsidR="008449C0" w:rsidRPr="0016500B" w:rsidRDefault="008449C0" w:rsidP="008449C0">
            <w:pPr>
              <w:jc w:val="both"/>
              <w:rPr>
                <w:b/>
              </w:rPr>
            </w:pPr>
            <w:r w:rsidRPr="0016500B">
              <w:rPr>
                <w:i/>
              </w:rPr>
              <w:t>Ph.D. (studijní obor Ochrana obyvatelstva).</w:t>
            </w:r>
          </w:p>
        </w:tc>
      </w:tr>
      <w:tr w:rsidR="008449C0" w:rsidTr="008449C0">
        <w:tc>
          <w:tcPr>
            <w:tcW w:w="9859" w:type="dxa"/>
            <w:gridSpan w:val="11"/>
            <w:shd w:val="clear" w:color="auto" w:fill="F7CAAC"/>
          </w:tcPr>
          <w:p w:rsidR="008449C0" w:rsidRPr="0016500B" w:rsidRDefault="008449C0" w:rsidP="008449C0">
            <w:pPr>
              <w:jc w:val="both"/>
              <w:rPr>
                <w:b/>
              </w:rPr>
            </w:pPr>
            <w:r w:rsidRPr="0016500B">
              <w:rPr>
                <w:b/>
              </w:rPr>
              <w:t>Údaje o odborném působení od absolvování VŠ</w:t>
            </w:r>
          </w:p>
        </w:tc>
      </w:tr>
      <w:tr w:rsidR="008449C0" w:rsidTr="008449C0">
        <w:trPr>
          <w:trHeight w:val="1090"/>
        </w:trPr>
        <w:tc>
          <w:tcPr>
            <w:tcW w:w="9859" w:type="dxa"/>
            <w:gridSpan w:val="11"/>
          </w:tcPr>
          <w:p w:rsidR="008449C0" w:rsidRPr="0016500B" w:rsidRDefault="008449C0" w:rsidP="008449C0">
            <w:pPr>
              <w:jc w:val="both"/>
            </w:pPr>
            <w:r w:rsidRPr="0016500B">
              <w:t>2017 – dosud</w:t>
            </w:r>
            <w:r>
              <w:t xml:space="preserve">, </w:t>
            </w:r>
            <w:r w:rsidRPr="0016500B">
              <w:t>Univerzita Tomáše Bati ve Zlíně</w:t>
            </w:r>
          </w:p>
          <w:p w:rsidR="008449C0" w:rsidRPr="0016500B" w:rsidRDefault="008449C0" w:rsidP="008449C0">
            <w:pPr>
              <w:jc w:val="both"/>
              <w:rPr>
                <w:i/>
              </w:rPr>
            </w:pPr>
            <w:r w:rsidRPr="0016500B">
              <w:rPr>
                <w:i/>
              </w:rPr>
              <w:t xml:space="preserve">Odborný asistent Ústavu ochrany obyvatelstva </w:t>
            </w:r>
          </w:p>
          <w:p w:rsidR="008449C0" w:rsidRPr="0016500B" w:rsidRDefault="008449C0" w:rsidP="008449C0">
            <w:pPr>
              <w:jc w:val="both"/>
            </w:pPr>
            <w:r w:rsidRPr="0016500B">
              <w:t>2004 – 2016</w:t>
            </w:r>
            <w:r>
              <w:t>,</w:t>
            </w:r>
            <w:r w:rsidRPr="0016500B">
              <w:t xml:space="preserve"> Univerzita obrany Brno</w:t>
            </w:r>
          </w:p>
          <w:p w:rsidR="008449C0" w:rsidRPr="0016500B" w:rsidRDefault="008449C0" w:rsidP="008449C0">
            <w:pPr>
              <w:jc w:val="both"/>
              <w:rPr>
                <w:i/>
              </w:rPr>
            </w:pPr>
            <w:r w:rsidRPr="0016500B">
              <w:rPr>
                <w:i/>
              </w:rPr>
              <w:t>Odborný asistent Katedry ochrany obyvatelstva, později Katedry krizového řízení.</w:t>
            </w:r>
          </w:p>
          <w:p w:rsidR="008449C0" w:rsidRPr="0016500B" w:rsidRDefault="008449C0" w:rsidP="008449C0">
            <w:pPr>
              <w:tabs>
                <w:tab w:val="left" w:pos="1440"/>
                <w:tab w:val="right" w:pos="6480"/>
              </w:tabs>
            </w:pPr>
            <w:r w:rsidRPr="0016500B">
              <w:t>1994 – 2004</w:t>
            </w:r>
            <w:r>
              <w:t xml:space="preserve">, </w:t>
            </w:r>
            <w:r w:rsidRPr="0016500B">
              <w:t xml:space="preserve">Vysoká vojenská škola pozemního vojska </w:t>
            </w:r>
          </w:p>
          <w:p w:rsidR="008449C0" w:rsidRPr="0016500B" w:rsidRDefault="008449C0" w:rsidP="008449C0">
            <w:pPr>
              <w:jc w:val="both"/>
              <w:rPr>
                <w:i/>
              </w:rPr>
            </w:pPr>
            <w:r w:rsidRPr="0016500B">
              <w:rPr>
                <w:i/>
              </w:rPr>
              <w:t>Asistent, odborný asistent, vedoucí skupiny Katedry ekonomie a ekonomiky obrany státu, později Katedry veřejné ekonomiky a služeb logistiky.</w:t>
            </w:r>
          </w:p>
          <w:p w:rsidR="008449C0" w:rsidRPr="0016500B" w:rsidRDefault="008449C0" w:rsidP="008449C0">
            <w:r w:rsidRPr="0016500B">
              <w:t>1994 – 1994</w:t>
            </w:r>
            <w:r>
              <w:t>,</w:t>
            </w:r>
            <w:r w:rsidRPr="0016500B">
              <w:t xml:space="preserve"> Okresní vojenská správa Prostějov</w:t>
            </w:r>
          </w:p>
          <w:p w:rsidR="008449C0" w:rsidRPr="0016500B" w:rsidRDefault="008449C0" w:rsidP="008449C0">
            <w:pPr>
              <w:rPr>
                <w:i/>
              </w:rPr>
            </w:pPr>
            <w:r w:rsidRPr="0016500B">
              <w:t>P</w:t>
            </w:r>
            <w:r w:rsidRPr="0016500B">
              <w:rPr>
                <w:i/>
              </w:rPr>
              <w:t>racovník mobilizačního oddělení.</w:t>
            </w:r>
          </w:p>
          <w:p w:rsidR="008449C0" w:rsidRPr="0016500B" w:rsidRDefault="008449C0" w:rsidP="008449C0">
            <w:pPr>
              <w:tabs>
                <w:tab w:val="left" w:pos="1440"/>
                <w:tab w:val="right" w:pos="6480"/>
              </w:tabs>
              <w:jc w:val="both"/>
            </w:pPr>
            <w:r w:rsidRPr="0016500B">
              <w:t>1991 – 1994</w:t>
            </w:r>
            <w:r>
              <w:t>,</w:t>
            </w:r>
            <w:r w:rsidRPr="0016500B">
              <w:t xml:space="preserve"> Štáb CO okresu Prostějov</w:t>
            </w:r>
          </w:p>
          <w:p w:rsidR="008449C0" w:rsidRPr="0016500B" w:rsidRDefault="008449C0" w:rsidP="008449C0">
            <w:pPr>
              <w:rPr>
                <w:i/>
              </w:rPr>
            </w:pPr>
            <w:r w:rsidRPr="0016500B">
              <w:rPr>
                <w:i/>
              </w:rPr>
              <w:t>Pracovník skupiny PRCHO.</w:t>
            </w:r>
          </w:p>
          <w:p w:rsidR="008449C0" w:rsidRPr="0016500B" w:rsidRDefault="008449C0" w:rsidP="008449C0">
            <w:pPr>
              <w:tabs>
                <w:tab w:val="left" w:pos="1440"/>
                <w:tab w:val="right" w:pos="6480"/>
              </w:tabs>
            </w:pPr>
            <w:r w:rsidRPr="0016500B">
              <w:t>1987 – 1991</w:t>
            </w:r>
            <w:r>
              <w:t>,</w:t>
            </w:r>
            <w:r w:rsidRPr="0016500B">
              <w:t xml:space="preserve"> Poddůstojnická škola Přáslavice</w:t>
            </w:r>
          </w:p>
          <w:p w:rsidR="008449C0" w:rsidRPr="0016500B" w:rsidRDefault="008449C0" w:rsidP="008449C0">
            <w:pPr>
              <w:jc w:val="both"/>
            </w:pPr>
            <w:r w:rsidRPr="0016500B">
              <w:rPr>
                <w:i/>
              </w:rPr>
              <w:t>Učitel poddůstojnické školy.</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322"/>
        </w:trPr>
        <w:tc>
          <w:tcPr>
            <w:tcW w:w="9859" w:type="dxa"/>
            <w:gridSpan w:val="11"/>
          </w:tcPr>
          <w:p w:rsidR="008449C0" w:rsidRPr="0016500B" w:rsidRDefault="008449C0" w:rsidP="008449C0">
            <w:pPr>
              <w:jc w:val="both"/>
            </w:pPr>
            <w:r w:rsidRPr="0016500B">
              <w:t>Vedení několika desítek bakalářských a diplomových prací.</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r>
              <w:t>-</w:t>
            </w:r>
          </w:p>
        </w:tc>
        <w:tc>
          <w:tcPr>
            <w:tcW w:w="2245" w:type="dxa"/>
            <w:gridSpan w:val="2"/>
          </w:tcPr>
          <w:p w:rsidR="008449C0" w:rsidRDefault="008449C0" w:rsidP="008449C0">
            <w:pPr>
              <w:jc w:val="both"/>
            </w:pPr>
            <w:r>
              <w:t>-</w:t>
            </w:r>
          </w:p>
        </w:tc>
        <w:tc>
          <w:tcPr>
            <w:tcW w:w="2248" w:type="dxa"/>
            <w:gridSpan w:val="4"/>
            <w:tcBorders>
              <w:right w:val="single" w:sz="12" w:space="0" w:color="auto"/>
            </w:tcBorders>
          </w:tcPr>
          <w:p w:rsidR="008449C0" w:rsidRDefault="008449C0" w:rsidP="008449C0">
            <w:pPr>
              <w:jc w:val="both"/>
            </w:pPr>
            <w:r>
              <w:t>-</w:t>
            </w: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8</w:t>
            </w:r>
          </w:p>
        </w:tc>
        <w:tc>
          <w:tcPr>
            <w:tcW w:w="693" w:type="dxa"/>
            <w:vMerge w:val="restart"/>
          </w:tcPr>
          <w:p w:rsidR="008449C0" w:rsidRDefault="008449C0" w:rsidP="008449C0">
            <w:pPr>
              <w:jc w:val="center"/>
              <w:rPr>
                <w:b/>
              </w:rPr>
            </w:pPr>
            <w:r>
              <w:rPr>
                <w:b/>
              </w:rPr>
              <w:t>0</w:t>
            </w: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r>
              <w:t>-</w:t>
            </w:r>
          </w:p>
        </w:tc>
        <w:tc>
          <w:tcPr>
            <w:tcW w:w="2245" w:type="dxa"/>
            <w:gridSpan w:val="2"/>
          </w:tcPr>
          <w:p w:rsidR="008449C0" w:rsidRDefault="008449C0" w:rsidP="008449C0">
            <w:pPr>
              <w:jc w:val="both"/>
            </w:pPr>
            <w:r>
              <w:t>-</w:t>
            </w:r>
          </w:p>
        </w:tc>
        <w:tc>
          <w:tcPr>
            <w:tcW w:w="2248" w:type="dxa"/>
            <w:gridSpan w:val="4"/>
            <w:tcBorders>
              <w:right w:val="single" w:sz="12" w:space="0" w:color="auto"/>
            </w:tcBorders>
          </w:tcPr>
          <w:p w:rsidR="008449C0" w:rsidRDefault="008449C0" w:rsidP="008449C0">
            <w:pPr>
              <w:jc w:val="both"/>
            </w:pPr>
            <w:r>
              <w:t>-</w:t>
            </w: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Pr="009039DD" w:rsidRDefault="008449C0" w:rsidP="008449C0">
            <w:pPr>
              <w:pStyle w:val="Odstavecseseznamem"/>
              <w:spacing w:after="60"/>
              <w:ind w:left="0"/>
              <w:jc w:val="both"/>
              <w:rPr>
                <w:rStyle w:val="Siln"/>
                <w:b w:val="0"/>
                <w:bCs w:val="0"/>
              </w:rPr>
            </w:pPr>
            <w:r w:rsidRPr="009039DD">
              <w:t xml:space="preserve">DOLEŽEL Martin, </w:t>
            </w:r>
            <w:del w:id="4108" w:author="Jan Strohmandl" w:date="2018-11-17T05:57:00Z">
              <w:r w:rsidRPr="009039DD" w:rsidDel="005402CF">
                <w:rPr>
                  <w:b/>
                </w:rPr>
                <w:delText xml:space="preserve">Jan </w:delText>
              </w:r>
            </w:del>
            <w:r w:rsidRPr="009039DD">
              <w:rPr>
                <w:b/>
              </w:rPr>
              <w:t xml:space="preserve">KYSELÁK </w:t>
            </w:r>
            <w:ins w:id="4109" w:author="Jan Strohmandl" w:date="2018-11-17T05:57:00Z">
              <w:r w:rsidR="005402CF" w:rsidRPr="009039DD">
                <w:rPr>
                  <w:b/>
                </w:rPr>
                <w:t xml:space="preserve">Jan </w:t>
              </w:r>
            </w:ins>
            <w:r w:rsidRPr="009039DD">
              <w:rPr>
                <w:b/>
              </w:rPr>
              <w:t>(10 %)</w:t>
            </w:r>
            <w:r w:rsidRPr="009039DD">
              <w:t>, Otakar J. MIKA a Jaromír NOVÁK</w:t>
            </w:r>
            <w:del w:id="4110" w:author="Eva Batůšková" w:date="2018-11-19T12:21:00Z">
              <w:r w:rsidRPr="009039DD" w:rsidDel="007F52E0">
                <w:delText>.</w:delText>
              </w:r>
            </w:del>
            <w:r w:rsidRPr="009039DD">
              <w:t xml:space="preserve"> </w:t>
            </w:r>
            <w:ins w:id="4111" w:author="Eva Batůšková" w:date="2018-11-19T12:21:00Z">
              <w:r w:rsidR="007F52E0" w:rsidRPr="009039DD">
                <w:t>(</w:t>
              </w:r>
            </w:ins>
            <w:r w:rsidRPr="009039DD">
              <w:t>2014</w:t>
            </w:r>
            <w:ins w:id="4112" w:author="Eva Batůšková" w:date="2018-11-19T12:21:00Z">
              <w:r w:rsidR="007F52E0" w:rsidRPr="009039DD">
                <w:t>)</w:t>
              </w:r>
            </w:ins>
            <w:r w:rsidRPr="009039DD">
              <w:t xml:space="preserve">. </w:t>
            </w:r>
            <w:r w:rsidRPr="009039DD">
              <w:rPr>
                <w:i/>
              </w:rPr>
              <w:t>Základy ochrany obyvatelstva</w:t>
            </w:r>
            <w:r w:rsidRPr="009039DD">
              <w:t xml:space="preserve">. Olomouc: Univerzita Palackého v Olomouci, 207 s. ISBN 978-80-244-4268-6. </w:t>
            </w:r>
          </w:p>
          <w:p w:rsidR="00F139B8" w:rsidRPr="009039DD" w:rsidRDefault="00F139B8">
            <w:pPr>
              <w:pStyle w:val="Odstavecseseznamem"/>
              <w:spacing w:after="60"/>
              <w:ind w:left="0"/>
              <w:jc w:val="both"/>
              <w:pPrChange w:id="4113" w:author="Jan Strohmandl" w:date="2018-11-17T05:56:00Z">
                <w:pPr>
                  <w:pStyle w:val="Zkladntextodsazen2"/>
                  <w:spacing w:after="60"/>
                </w:pPr>
              </w:pPrChange>
            </w:pPr>
            <w:r w:rsidRPr="009039DD">
              <w:rPr>
                <w:rPrChange w:id="4114" w:author="Strohmandl Jan" w:date="2018-11-19T14:16:00Z">
                  <w:rPr>
                    <w:rStyle w:val="Siln"/>
                  </w:rPr>
                </w:rPrChange>
              </w:rPr>
              <w:t>KYSELÁK, Jan (100 %)</w:t>
            </w:r>
            <w:ins w:id="4115" w:author="Eva Batůšková" w:date="2018-11-19T12:21:00Z">
              <w:r w:rsidR="007F52E0" w:rsidRPr="009039DD">
                <w:t xml:space="preserve"> (</w:t>
              </w:r>
            </w:ins>
            <w:del w:id="4116" w:author="Eva Batůšková" w:date="2018-11-19T12:21:00Z">
              <w:r w:rsidRPr="009039DD" w:rsidDel="007F52E0">
                <w:rPr>
                  <w:rPrChange w:id="4117" w:author="Strohmandl Jan" w:date="2018-11-19T14:16:00Z">
                    <w:rPr>
                      <w:rStyle w:val="Siln"/>
                    </w:rPr>
                  </w:rPrChange>
                </w:rPr>
                <w:delText xml:space="preserve">. </w:delText>
              </w:r>
            </w:del>
            <w:r w:rsidRPr="009039DD">
              <w:rPr>
                <w:rPrChange w:id="4118" w:author="Strohmandl Jan" w:date="2018-11-19T14:16:00Z">
                  <w:rPr>
                    <w:rStyle w:val="Siln"/>
                  </w:rPr>
                </w:rPrChange>
              </w:rPr>
              <w:t>2013</w:t>
            </w:r>
            <w:ins w:id="4119" w:author="Eva Batůšková" w:date="2018-11-19T12:21:00Z">
              <w:r w:rsidR="007F52E0" w:rsidRPr="009039DD">
                <w:t>)</w:t>
              </w:r>
            </w:ins>
            <w:r w:rsidRPr="009039DD">
              <w:rPr>
                <w:rPrChange w:id="4120" w:author="Strohmandl Jan" w:date="2018-11-19T14:16:00Z">
                  <w:rPr>
                    <w:rStyle w:val="Siln"/>
                  </w:rPr>
                </w:rPrChange>
              </w:rPr>
              <w:t xml:space="preserve">. </w:t>
            </w:r>
            <w:r w:rsidRPr="009039DD">
              <w:rPr>
                <w:i/>
                <w:rPrChange w:id="4121" w:author="Strohmandl Jan" w:date="2018-11-19T14:16:00Z">
                  <w:rPr>
                    <w:b/>
                    <w:bCs/>
                  </w:rPr>
                </w:rPrChange>
              </w:rPr>
              <w:t>Humanitární pomoc</w:t>
            </w:r>
            <w:r w:rsidR="008449C0" w:rsidRPr="009039DD">
              <w:t xml:space="preserve">. </w:t>
            </w:r>
            <w:r w:rsidRPr="009039DD">
              <w:rPr>
                <w:rPrChange w:id="4122" w:author="Strohmandl Jan" w:date="2018-11-19T14:16:00Z">
                  <w:rPr>
                    <w:rStyle w:val="Siln"/>
                    <w:b w:val="0"/>
                  </w:rPr>
                </w:rPrChange>
              </w:rPr>
              <w:t>Brno: Univerzita obrany, 110 s. ISBN 978-80-7231-937-4.</w:t>
            </w:r>
          </w:p>
          <w:p w:rsidR="008449C0" w:rsidRPr="009039DD" w:rsidRDefault="008449C0" w:rsidP="008449C0">
            <w:pPr>
              <w:shd w:val="clear" w:color="auto" w:fill="FFFFFF"/>
              <w:spacing w:after="60"/>
              <w:ind w:right="27"/>
              <w:jc w:val="both"/>
              <w:rPr>
                <w:rStyle w:val="Siln"/>
                <w:b w:val="0"/>
                <w:bCs w:val="0"/>
              </w:rPr>
            </w:pPr>
            <w:r w:rsidRPr="009039DD">
              <w:rPr>
                <w:rStyle w:val="Siln"/>
                <w:b w:val="0"/>
                <w:shd w:val="clear" w:color="auto" w:fill="FFFFFF"/>
              </w:rPr>
              <w:t xml:space="preserve">POKORNÝ, Vratislav, David ULLRICH a </w:t>
            </w:r>
            <w:r w:rsidRPr="009039DD">
              <w:rPr>
                <w:rStyle w:val="Siln"/>
                <w:shd w:val="clear" w:color="auto" w:fill="FFFFFF"/>
              </w:rPr>
              <w:t>Jan KYSELÁK (30 %)</w:t>
            </w:r>
            <w:del w:id="4123" w:author="Eva Batůšková" w:date="2018-11-19T12:21:00Z">
              <w:r w:rsidRPr="009039DD" w:rsidDel="007F52E0">
                <w:rPr>
                  <w:rStyle w:val="Siln"/>
                  <w:b w:val="0"/>
                  <w:shd w:val="clear" w:color="auto" w:fill="FFFFFF"/>
                </w:rPr>
                <w:delText>.</w:delText>
              </w:r>
            </w:del>
            <w:r w:rsidRPr="009039DD">
              <w:rPr>
                <w:rStyle w:val="Siln"/>
                <w:b w:val="0"/>
                <w:shd w:val="clear" w:color="auto" w:fill="FFFFFF"/>
              </w:rPr>
              <w:t xml:space="preserve"> </w:t>
            </w:r>
            <w:ins w:id="4124" w:author="Eva Batůšková" w:date="2018-11-19T12:21:00Z">
              <w:r w:rsidR="007F52E0" w:rsidRPr="009039DD">
                <w:rPr>
                  <w:rStyle w:val="Siln"/>
                  <w:b w:val="0"/>
                  <w:shd w:val="clear" w:color="auto" w:fill="FFFFFF"/>
                </w:rPr>
                <w:t>(</w:t>
              </w:r>
            </w:ins>
            <w:r w:rsidRPr="009039DD">
              <w:rPr>
                <w:rStyle w:val="Siln"/>
                <w:b w:val="0"/>
                <w:shd w:val="clear" w:color="auto" w:fill="FFFFFF"/>
              </w:rPr>
              <w:t>2013</w:t>
            </w:r>
            <w:ins w:id="4125" w:author="Eva Batůšková" w:date="2018-11-19T12:21:00Z">
              <w:r w:rsidR="007F52E0" w:rsidRPr="009039DD">
                <w:rPr>
                  <w:rStyle w:val="Siln"/>
                  <w:b w:val="0"/>
                  <w:shd w:val="clear" w:color="auto" w:fill="FFFFFF"/>
                </w:rPr>
                <w:t>)</w:t>
              </w:r>
            </w:ins>
            <w:r w:rsidRPr="009039DD">
              <w:rPr>
                <w:rStyle w:val="Siln"/>
                <w:b w:val="0"/>
                <w:shd w:val="clear" w:color="auto" w:fill="FFFFFF"/>
              </w:rPr>
              <w:t xml:space="preserve">. </w:t>
            </w:r>
            <w:r w:rsidR="00F139B8" w:rsidRPr="009039DD">
              <w:rPr>
                <w:rStyle w:val="Siln"/>
                <w:b w:val="0"/>
                <w:i/>
                <w:shd w:val="clear" w:color="auto" w:fill="FFFFFF"/>
                <w:rPrChange w:id="4126" w:author="Strohmandl Jan" w:date="2018-11-19T14:16:00Z">
                  <w:rPr>
                    <w:rStyle w:val="Siln"/>
                    <w:b w:val="0"/>
                    <w:shd w:val="clear" w:color="auto" w:fill="FFFFFF"/>
                  </w:rPr>
                </w:rPrChange>
              </w:rPr>
              <w:t>Pilotní verze experimentu „ÚKRYTY“.</w:t>
            </w:r>
            <w:r w:rsidRPr="009039DD">
              <w:rPr>
                <w:rStyle w:val="Siln"/>
                <w:b w:val="0"/>
                <w:shd w:val="clear" w:color="auto" w:fill="FFFFFF"/>
              </w:rPr>
              <w:t xml:space="preserve"> Výzkumný záměr Bezpečnost prostředí a rozhodovací procesy při zvládání krizí.</w:t>
            </w:r>
            <w:r w:rsidRPr="009039DD">
              <w:rPr>
                <w:rStyle w:val="apple-converted-space"/>
                <w:bCs/>
                <w:shd w:val="clear" w:color="auto" w:fill="FFFFFF"/>
              </w:rPr>
              <w:t> </w:t>
            </w:r>
            <w:r w:rsidRPr="009039DD">
              <w:rPr>
                <w:bCs/>
                <w:shd w:val="clear" w:color="auto" w:fill="FFFFFF"/>
              </w:rPr>
              <w:t>The Science for Population Protection</w:t>
            </w:r>
            <w:r w:rsidRPr="009039DD">
              <w:rPr>
                <w:rStyle w:val="Siln"/>
                <w:b w:val="0"/>
                <w:shd w:val="clear" w:color="auto" w:fill="FFFFFF"/>
              </w:rPr>
              <w:t xml:space="preserve">, sv. 5, č. 1, s. 81-92. ISSN 1803-568X. </w:t>
            </w:r>
          </w:p>
          <w:p w:rsidR="008449C0" w:rsidRPr="009039DD" w:rsidRDefault="008449C0" w:rsidP="008449C0">
            <w:pPr>
              <w:shd w:val="clear" w:color="auto" w:fill="FFFFFF"/>
              <w:spacing w:after="60"/>
              <w:ind w:right="27"/>
              <w:jc w:val="both"/>
              <w:rPr>
                <w:rStyle w:val="Siln"/>
                <w:b w:val="0"/>
                <w:bCs w:val="0"/>
              </w:rPr>
            </w:pPr>
            <w:r w:rsidRPr="009039DD">
              <w:rPr>
                <w:rStyle w:val="Siln"/>
              </w:rPr>
              <w:t>KYSELÁK, Jan (70 %)</w:t>
            </w:r>
            <w:r w:rsidRPr="009039DD">
              <w:rPr>
                <w:rStyle w:val="Siln"/>
                <w:b w:val="0"/>
              </w:rPr>
              <w:t xml:space="preserve"> a Jana ROZSYPÁLKOVÁ</w:t>
            </w:r>
            <w:ins w:id="4127" w:author="Eva Batůšková" w:date="2018-11-19T12:21:00Z">
              <w:r w:rsidR="007F52E0" w:rsidRPr="009039DD">
                <w:rPr>
                  <w:rStyle w:val="Siln"/>
                  <w:b w:val="0"/>
                </w:rPr>
                <w:t xml:space="preserve"> (</w:t>
              </w:r>
            </w:ins>
            <w:del w:id="4128" w:author="Eva Batůšková" w:date="2018-11-19T12:21:00Z">
              <w:r w:rsidRPr="009039DD" w:rsidDel="007F52E0">
                <w:rPr>
                  <w:rStyle w:val="Siln"/>
                  <w:b w:val="0"/>
                </w:rPr>
                <w:delText xml:space="preserve">, </w:delText>
              </w:r>
            </w:del>
            <w:r w:rsidRPr="009039DD">
              <w:rPr>
                <w:rStyle w:val="Siln"/>
                <w:b w:val="0"/>
              </w:rPr>
              <w:t>2015</w:t>
            </w:r>
            <w:ins w:id="4129" w:author="Eva Batůšková" w:date="2018-11-19T12:21:00Z">
              <w:r w:rsidR="007F52E0" w:rsidRPr="009039DD">
                <w:rPr>
                  <w:rStyle w:val="Siln"/>
                  <w:b w:val="0"/>
                </w:rPr>
                <w:t>)</w:t>
              </w:r>
            </w:ins>
            <w:r w:rsidRPr="009039DD">
              <w:rPr>
                <w:rStyle w:val="Siln"/>
                <w:b w:val="0"/>
              </w:rPr>
              <w:t xml:space="preserve">. </w:t>
            </w:r>
            <w:r w:rsidR="00F139B8" w:rsidRPr="009039DD">
              <w:rPr>
                <w:rStyle w:val="Siln"/>
                <w:b w:val="0"/>
                <w:i/>
                <w:rPrChange w:id="4130" w:author="Strohmandl Jan" w:date="2018-11-19T14:16:00Z">
                  <w:rPr>
                    <w:rStyle w:val="Siln"/>
                    <w:b w:val="0"/>
                  </w:rPr>
                </w:rPrChange>
              </w:rPr>
              <w:t xml:space="preserve">The obligation of the </w:t>
            </w:r>
            <w:proofErr w:type="gramStart"/>
            <w:r w:rsidR="00F139B8" w:rsidRPr="009039DD">
              <w:rPr>
                <w:rStyle w:val="Siln"/>
                <w:b w:val="0"/>
                <w:i/>
                <w:rPrChange w:id="4131" w:author="Strohmandl Jan" w:date="2018-11-19T14:16:00Z">
                  <w:rPr>
                    <w:rStyle w:val="Siln"/>
                    <w:b w:val="0"/>
                  </w:rPr>
                </w:rPrChange>
              </w:rPr>
              <w:t>state</w:t>
            </w:r>
            <w:proofErr w:type="gramEnd"/>
            <w:r w:rsidR="00F139B8" w:rsidRPr="009039DD">
              <w:rPr>
                <w:rStyle w:val="Siln"/>
                <w:b w:val="0"/>
                <w:i/>
                <w:rPrChange w:id="4132" w:author="Strohmandl Jan" w:date="2018-11-19T14:16:00Z">
                  <w:rPr>
                    <w:rStyle w:val="Siln"/>
                    <w:b w:val="0"/>
                  </w:rPr>
                </w:rPrChange>
              </w:rPr>
              <w:t xml:space="preserve"> to disseminate international humanitarian law</w:t>
            </w:r>
            <w:r w:rsidRPr="009039DD">
              <w:rPr>
                <w:rStyle w:val="Siln"/>
                <w:b w:val="0"/>
              </w:rPr>
              <w:t xml:space="preserve">. </w:t>
            </w:r>
            <w:r w:rsidRPr="009039DD">
              <w:rPr>
                <w:bCs/>
              </w:rPr>
              <w:t>The Science for Population Protection</w:t>
            </w:r>
            <w:r w:rsidRPr="009039DD">
              <w:rPr>
                <w:rStyle w:val="Siln"/>
                <w:b w:val="0"/>
              </w:rPr>
              <w:t xml:space="preserve">, sv. 7, č. 2, s. nestránkováno. ISSN 1803-635X. </w:t>
            </w:r>
          </w:p>
          <w:p w:rsidR="008449C0" w:rsidRPr="009039DD" w:rsidRDefault="008449C0" w:rsidP="008449C0">
            <w:pPr>
              <w:shd w:val="clear" w:color="auto" w:fill="FFFFFF"/>
              <w:spacing w:after="60"/>
              <w:ind w:right="27"/>
              <w:jc w:val="both"/>
              <w:rPr>
                <w:rStyle w:val="Siln"/>
                <w:b w:val="0"/>
                <w:bCs w:val="0"/>
              </w:rPr>
            </w:pPr>
            <w:r w:rsidRPr="009039DD">
              <w:rPr>
                <w:rStyle w:val="Siln"/>
                <w:b w:val="0"/>
              </w:rPr>
              <w:t xml:space="preserve">ULLRICH, David, </w:t>
            </w:r>
            <w:r w:rsidRPr="009039DD">
              <w:rPr>
                <w:rStyle w:val="Siln"/>
              </w:rPr>
              <w:t>Jan KYSELÁK (40 %)</w:t>
            </w:r>
            <w:r w:rsidRPr="009039DD">
              <w:rPr>
                <w:rStyle w:val="Siln"/>
                <w:b w:val="0"/>
              </w:rPr>
              <w:t xml:space="preserve"> a Jiří SEKANINA</w:t>
            </w:r>
            <w:del w:id="4133" w:author="Eva Batůšková" w:date="2018-11-19T12:21:00Z">
              <w:r w:rsidRPr="009039DD" w:rsidDel="007F52E0">
                <w:rPr>
                  <w:rStyle w:val="Siln"/>
                  <w:b w:val="0"/>
                </w:rPr>
                <w:delText>.</w:delText>
              </w:r>
            </w:del>
            <w:r w:rsidRPr="009039DD">
              <w:rPr>
                <w:rStyle w:val="Siln"/>
                <w:b w:val="0"/>
              </w:rPr>
              <w:t xml:space="preserve"> </w:t>
            </w:r>
            <w:ins w:id="4134" w:author="Eva Batůšková" w:date="2018-11-19T12:21:00Z">
              <w:r w:rsidR="007F52E0" w:rsidRPr="009039DD">
                <w:rPr>
                  <w:rStyle w:val="Siln"/>
                  <w:b w:val="0"/>
                </w:rPr>
                <w:t>(</w:t>
              </w:r>
            </w:ins>
            <w:r w:rsidRPr="009039DD">
              <w:rPr>
                <w:rStyle w:val="Siln"/>
                <w:b w:val="0"/>
              </w:rPr>
              <w:t>2016</w:t>
            </w:r>
            <w:ins w:id="4135" w:author="Eva Batůšková" w:date="2018-11-19T12:21:00Z">
              <w:r w:rsidR="007F52E0" w:rsidRPr="009039DD">
                <w:rPr>
                  <w:rStyle w:val="Siln"/>
                  <w:b w:val="0"/>
                </w:rPr>
                <w:t>)</w:t>
              </w:r>
            </w:ins>
            <w:r w:rsidRPr="009039DD">
              <w:rPr>
                <w:rStyle w:val="Siln"/>
                <w:b w:val="0"/>
              </w:rPr>
              <w:t xml:space="preserve">. </w:t>
            </w:r>
            <w:r w:rsidR="00F139B8" w:rsidRPr="009039DD">
              <w:rPr>
                <w:rStyle w:val="Siln"/>
                <w:b w:val="0"/>
                <w:i/>
                <w:rPrChange w:id="4136" w:author="Strohmandl Jan" w:date="2018-11-19T14:16:00Z">
                  <w:rPr>
                    <w:rStyle w:val="Siln"/>
                    <w:b w:val="0"/>
                  </w:rPr>
                </w:rPrChange>
              </w:rPr>
              <w:t xml:space="preserve">Dispozice obyvatelstva k realizaci pěší evakuace </w:t>
            </w:r>
            <w:r w:rsidR="00F139B8" w:rsidRPr="009039DD">
              <w:rPr>
                <w:rStyle w:val="Siln"/>
                <w:b w:val="0"/>
                <w:i/>
                <w:rPrChange w:id="4137" w:author="Strohmandl Jan" w:date="2018-11-19T14:16:00Z">
                  <w:rPr>
                    <w:rStyle w:val="Siln"/>
                    <w:b w:val="0"/>
                  </w:rPr>
                </w:rPrChange>
              </w:rPr>
              <w:lastRenderedPageBreak/>
              <w:t>jako možného nástroje ochrany obyvatelstva</w:t>
            </w:r>
            <w:r w:rsidRPr="009039DD">
              <w:rPr>
                <w:rStyle w:val="Siln"/>
                <w:b w:val="0"/>
              </w:rPr>
              <w:t xml:space="preserve">. </w:t>
            </w:r>
            <w:r w:rsidRPr="009039DD">
              <w:rPr>
                <w:bCs/>
              </w:rPr>
              <w:t>The Science for Population Protection</w:t>
            </w:r>
            <w:r w:rsidRPr="009039DD">
              <w:rPr>
                <w:rStyle w:val="Siln"/>
                <w:b w:val="0"/>
              </w:rPr>
              <w:t xml:space="preserve">, sv. 8, č. 2, s. 119-128. ISSN 1803-568X. </w:t>
            </w:r>
          </w:p>
          <w:p w:rsidR="008449C0" w:rsidRPr="009039DD" w:rsidRDefault="008449C0" w:rsidP="008449C0">
            <w:pPr>
              <w:shd w:val="clear" w:color="auto" w:fill="FFFFFF"/>
              <w:spacing w:after="60"/>
              <w:ind w:right="27"/>
              <w:jc w:val="both"/>
              <w:rPr>
                <w:rStyle w:val="Siln"/>
                <w:b w:val="0"/>
                <w:bCs w:val="0"/>
              </w:rPr>
            </w:pPr>
            <w:r w:rsidRPr="009039DD">
              <w:rPr>
                <w:rStyle w:val="Siln"/>
              </w:rPr>
              <w:t>KYSELÁK, Jan</w:t>
            </w:r>
            <w:r w:rsidRPr="009039DD">
              <w:rPr>
                <w:rStyle w:val="Siln"/>
                <w:b w:val="0"/>
              </w:rPr>
              <w:t xml:space="preserve"> </w:t>
            </w:r>
            <w:r w:rsidRPr="009039DD">
              <w:rPr>
                <w:rStyle w:val="Siln"/>
              </w:rPr>
              <w:t>(50 %)</w:t>
            </w:r>
            <w:r w:rsidRPr="009039DD">
              <w:rPr>
                <w:rStyle w:val="Siln"/>
                <w:b w:val="0"/>
              </w:rPr>
              <w:t xml:space="preserve"> a Václav FIŠER</w:t>
            </w:r>
            <w:del w:id="4138" w:author="Eva Batůšková" w:date="2018-11-19T12:22:00Z">
              <w:r w:rsidRPr="009039DD" w:rsidDel="007F52E0">
                <w:rPr>
                  <w:rStyle w:val="Siln"/>
                  <w:b w:val="0"/>
                </w:rPr>
                <w:delText>.</w:delText>
              </w:r>
            </w:del>
            <w:r w:rsidRPr="009039DD">
              <w:rPr>
                <w:rStyle w:val="Siln"/>
                <w:b w:val="0"/>
              </w:rPr>
              <w:t xml:space="preserve"> </w:t>
            </w:r>
            <w:ins w:id="4139" w:author="Eva Batůšková" w:date="2018-11-19T12:22:00Z">
              <w:r w:rsidR="007F52E0" w:rsidRPr="009039DD">
                <w:rPr>
                  <w:rStyle w:val="Siln"/>
                  <w:b w:val="0"/>
                </w:rPr>
                <w:t>(</w:t>
              </w:r>
            </w:ins>
            <w:r w:rsidRPr="009039DD">
              <w:rPr>
                <w:rStyle w:val="Siln"/>
                <w:b w:val="0"/>
              </w:rPr>
              <w:t>2016</w:t>
            </w:r>
            <w:ins w:id="4140" w:author="Eva Batůšková" w:date="2018-11-19T12:22:00Z">
              <w:r w:rsidR="007F52E0" w:rsidRPr="009039DD">
                <w:rPr>
                  <w:rStyle w:val="Siln"/>
                  <w:b w:val="0"/>
                </w:rPr>
                <w:t>)</w:t>
              </w:r>
            </w:ins>
            <w:r w:rsidRPr="009039DD">
              <w:rPr>
                <w:rStyle w:val="Siln"/>
                <w:b w:val="0"/>
              </w:rPr>
              <w:t xml:space="preserve">. </w:t>
            </w:r>
            <w:r w:rsidR="00F139B8" w:rsidRPr="009039DD">
              <w:rPr>
                <w:rStyle w:val="Siln"/>
                <w:b w:val="0"/>
                <w:i/>
                <w:rPrChange w:id="4141" w:author="Strohmandl Jan" w:date="2018-11-19T14:16:00Z">
                  <w:rPr>
                    <w:rStyle w:val="Siln"/>
                    <w:b w:val="0"/>
                  </w:rPr>
                </w:rPrChange>
              </w:rPr>
              <w:t>Zdravotnické zabezpečení evakuace z pohledu právních norem.</w:t>
            </w:r>
            <w:r w:rsidRPr="009039DD">
              <w:rPr>
                <w:rStyle w:val="Siln"/>
                <w:b w:val="0"/>
              </w:rPr>
              <w:t xml:space="preserve"> </w:t>
            </w:r>
            <w:r w:rsidRPr="009039DD">
              <w:rPr>
                <w:bCs/>
              </w:rPr>
              <w:t>The Science for Population Protection</w:t>
            </w:r>
            <w:r w:rsidRPr="009039DD">
              <w:rPr>
                <w:rStyle w:val="Siln"/>
                <w:b w:val="0"/>
              </w:rPr>
              <w:t xml:space="preserve">, sv. 8, č. 2, s. 65-71. ISSN 1803-568X. </w:t>
            </w:r>
          </w:p>
          <w:p w:rsidR="008449C0" w:rsidRPr="009039DD" w:rsidRDefault="008449C0" w:rsidP="008449C0">
            <w:pPr>
              <w:shd w:val="clear" w:color="auto" w:fill="FFFFFF"/>
              <w:spacing w:after="60"/>
              <w:ind w:right="27"/>
              <w:jc w:val="both"/>
            </w:pPr>
            <w:r w:rsidRPr="009039DD">
              <w:rPr>
                <w:rStyle w:val="Siln"/>
                <w:b w:val="0"/>
              </w:rPr>
              <w:t>KYSELÁK, Jan</w:t>
            </w:r>
            <w:del w:id="4142" w:author="Eva Batůšková" w:date="2018-11-19T12:22:00Z">
              <w:r w:rsidRPr="009039DD" w:rsidDel="007F52E0">
                <w:rPr>
                  <w:rStyle w:val="Siln"/>
                  <w:b w:val="0"/>
                </w:rPr>
                <w:delText>.</w:delText>
              </w:r>
            </w:del>
            <w:r w:rsidRPr="009039DD">
              <w:rPr>
                <w:rStyle w:val="Siln"/>
                <w:b w:val="0"/>
              </w:rPr>
              <w:t xml:space="preserve"> </w:t>
            </w:r>
            <w:ins w:id="4143" w:author="Eva Batůšková" w:date="2018-11-19T12:22:00Z">
              <w:r w:rsidR="007F52E0" w:rsidRPr="009039DD">
                <w:rPr>
                  <w:rStyle w:val="Siln"/>
                  <w:b w:val="0"/>
                </w:rPr>
                <w:t xml:space="preserve">(2017). </w:t>
              </w:r>
            </w:ins>
            <w:r w:rsidRPr="009039DD">
              <w:rPr>
                <w:rStyle w:val="Siln"/>
                <w:b w:val="0"/>
              </w:rPr>
              <w:t xml:space="preserve">Geneze ochrany obyvatelstva a branné výchovy v Československu (1925-1945). </w:t>
            </w:r>
            <w:del w:id="4144" w:author="Eva Batůšková" w:date="2018-11-19T12:22:00Z">
              <w:r w:rsidRPr="009039DD" w:rsidDel="007F52E0">
                <w:delText xml:space="preserve">2017. </w:delText>
              </w:r>
            </w:del>
            <w:r w:rsidRPr="009039DD">
              <w:rPr>
                <w:i/>
              </w:rPr>
              <w:t>Sborník prací Pedagogické fakulty Masarykovy univerzity, řada společenských věd</w:t>
            </w:r>
            <w:r w:rsidRPr="009039DD">
              <w:t>, sv. 31, č. 1, s. 51-68. ISSN 1211-6068.</w:t>
            </w:r>
          </w:p>
          <w:p w:rsidR="008449C0" w:rsidRPr="009039DD" w:rsidRDefault="008449C0" w:rsidP="008449C0">
            <w:pPr>
              <w:shd w:val="clear" w:color="auto" w:fill="FFFFFF"/>
              <w:spacing w:after="60"/>
              <w:ind w:right="27"/>
              <w:jc w:val="both"/>
            </w:pPr>
            <w:r w:rsidRPr="009039DD">
              <w:rPr>
                <w:rStyle w:val="Siln"/>
              </w:rPr>
              <w:t>KYSELÁK, Jan</w:t>
            </w:r>
            <w:r w:rsidRPr="009039DD">
              <w:rPr>
                <w:rStyle w:val="Siln"/>
                <w:b w:val="0"/>
              </w:rPr>
              <w:t xml:space="preserve"> </w:t>
            </w:r>
            <w:r w:rsidRPr="009039DD">
              <w:rPr>
                <w:rStyle w:val="Siln"/>
              </w:rPr>
              <w:t>(40 %)</w:t>
            </w:r>
            <w:r w:rsidRPr="009039DD">
              <w:rPr>
                <w:rStyle w:val="Siln"/>
                <w:b w:val="0"/>
              </w:rPr>
              <w:t>, Václav FIŠER a Sabina HOVANCOVÁ</w:t>
            </w:r>
            <w:del w:id="4145" w:author="Eva Batůšková" w:date="2018-11-19T12:22:00Z">
              <w:r w:rsidRPr="009039DD" w:rsidDel="007F52E0">
                <w:rPr>
                  <w:rStyle w:val="Siln"/>
                  <w:b w:val="0"/>
                </w:rPr>
                <w:delText>.</w:delText>
              </w:r>
            </w:del>
            <w:r w:rsidRPr="009039DD">
              <w:rPr>
                <w:rStyle w:val="Siln"/>
                <w:b w:val="0"/>
              </w:rPr>
              <w:t xml:space="preserve"> </w:t>
            </w:r>
            <w:ins w:id="4146" w:author="Eva Batůšková" w:date="2018-11-19T12:22:00Z">
              <w:r w:rsidR="007F52E0" w:rsidRPr="009039DD">
                <w:rPr>
                  <w:rStyle w:val="Siln"/>
                  <w:b w:val="0"/>
                </w:rPr>
                <w:t>(</w:t>
              </w:r>
            </w:ins>
            <w:r w:rsidRPr="009039DD">
              <w:rPr>
                <w:rStyle w:val="Siln"/>
                <w:b w:val="0"/>
              </w:rPr>
              <w:t>2017</w:t>
            </w:r>
            <w:ins w:id="4147" w:author="Eva Batůšková" w:date="2018-11-19T12:22:00Z">
              <w:r w:rsidR="007F52E0" w:rsidRPr="009039DD">
                <w:rPr>
                  <w:rStyle w:val="Siln"/>
                  <w:b w:val="0"/>
                </w:rPr>
                <w:t>)</w:t>
              </w:r>
            </w:ins>
            <w:r w:rsidRPr="009039DD">
              <w:rPr>
                <w:rStyle w:val="Siln"/>
                <w:b w:val="0"/>
              </w:rPr>
              <w:t xml:space="preserve">. </w:t>
            </w:r>
            <w:r w:rsidR="00F139B8" w:rsidRPr="009039DD">
              <w:rPr>
                <w:i/>
                <w:rPrChange w:id="4148" w:author="Strohmandl Jan" w:date="2018-11-19T14:16:00Z">
                  <w:rPr>
                    <w:b/>
                    <w:bCs/>
                  </w:rPr>
                </w:rPrChange>
              </w:rPr>
              <w:t xml:space="preserve">Evakuace obyvatelstva a možné zdravotní </w:t>
            </w:r>
            <w:r w:rsidR="00F139B8" w:rsidRPr="009039DD">
              <w:rPr>
                <w:i/>
                <w:rPrChange w:id="4149" w:author="Strohmandl Jan" w:date="2018-11-19T14:16:00Z">
                  <w:rPr>
                    <w:b/>
                    <w:bCs/>
                  </w:rPr>
                </w:rPrChange>
              </w:rPr>
              <w:br/>
              <w:t>a hygienicko-epidemiologické komplikace</w:t>
            </w:r>
            <w:r w:rsidR="00F139B8" w:rsidRPr="009039DD">
              <w:rPr>
                <w:rStyle w:val="Siln"/>
                <w:b w:val="0"/>
                <w:i/>
                <w:rPrChange w:id="4150" w:author="Strohmandl Jan" w:date="2018-11-19T14:16:00Z">
                  <w:rPr>
                    <w:rStyle w:val="Siln"/>
                    <w:b w:val="0"/>
                  </w:rPr>
                </w:rPrChange>
              </w:rPr>
              <w:t>.</w:t>
            </w:r>
            <w:r w:rsidRPr="009039DD">
              <w:rPr>
                <w:rStyle w:val="Siln"/>
                <w:b w:val="0"/>
              </w:rPr>
              <w:t xml:space="preserve"> </w:t>
            </w:r>
            <w:r w:rsidRPr="009039DD">
              <w:rPr>
                <w:bCs/>
              </w:rPr>
              <w:t>The Science for Population Protection</w:t>
            </w:r>
            <w:r w:rsidRPr="009039DD">
              <w:rPr>
                <w:rStyle w:val="Siln"/>
                <w:b w:val="0"/>
              </w:rPr>
              <w:t xml:space="preserve">, sv. 9, č. 2, nestránkováno. ISSN 1803-635X. </w:t>
            </w:r>
          </w:p>
          <w:p w:rsidR="008449C0" w:rsidRPr="009039DD" w:rsidRDefault="008449C0" w:rsidP="008449C0">
            <w:pPr>
              <w:spacing w:after="60"/>
              <w:jc w:val="both"/>
              <w:rPr>
                <w:rStyle w:val="Siln"/>
                <w:b w:val="0"/>
                <w:bCs w:val="0"/>
              </w:rPr>
            </w:pPr>
            <w:r w:rsidRPr="009039DD">
              <w:rPr>
                <w:rStyle w:val="Siln"/>
                <w:b w:val="0"/>
              </w:rPr>
              <w:t xml:space="preserve">ULLRICH, David, </w:t>
            </w:r>
            <w:r w:rsidRPr="009039DD">
              <w:rPr>
                <w:rStyle w:val="Siln"/>
              </w:rPr>
              <w:t>Jan KYSELÁK (40 %)</w:t>
            </w:r>
            <w:r w:rsidRPr="009039DD">
              <w:rPr>
                <w:rStyle w:val="Siln"/>
                <w:b w:val="0"/>
              </w:rPr>
              <w:t xml:space="preserve"> a František VANĚČEK</w:t>
            </w:r>
            <w:del w:id="4151" w:author="Eva Batůšková" w:date="2018-11-19T12:22:00Z">
              <w:r w:rsidRPr="009039DD" w:rsidDel="007F52E0">
                <w:rPr>
                  <w:rStyle w:val="Siln"/>
                  <w:b w:val="0"/>
                </w:rPr>
                <w:delText>.</w:delText>
              </w:r>
            </w:del>
            <w:r w:rsidRPr="009039DD">
              <w:t xml:space="preserve"> </w:t>
            </w:r>
            <w:ins w:id="4152" w:author="Eva Batůšková" w:date="2018-11-19T12:22:00Z">
              <w:r w:rsidR="007F52E0" w:rsidRPr="009039DD">
                <w:t>(</w:t>
              </w:r>
            </w:ins>
            <w:r w:rsidRPr="009039DD">
              <w:rPr>
                <w:rStyle w:val="Siln"/>
                <w:b w:val="0"/>
              </w:rPr>
              <w:t>2017</w:t>
            </w:r>
            <w:ins w:id="4153" w:author="Eva Batůšková" w:date="2018-11-19T12:22:00Z">
              <w:r w:rsidR="007F52E0" w:rsidRPr="009039DD">
                <w:rPr>
                  <w:rStyle w:val="Siln"/>
                  <w:b w:val="0"/>
                </w:rPr>
                <w:t>)</w:t>
              </w:r>
            </w:ins>
            <w:r w:rsidRPr="009039DD">
              <w:rPr>
                <w:rStyle w:val="Siln"/>
                <w:b w:val="0"/>
              </w:rPr>
              <w:t xml:space="preserve">. </w:t>
            </w:r>
            <w:r w:rsidR="00F139B8" w:rsidRPr="009039DD">
              <w:rPr>
                <w:bCs/>
                <w:i/>
                <w:rPrChange w:id="4154" w:author="Strohmandl Jan" w:date="2018-11-19T14:16:00Z">
                  <w:rPr>
                    <w:b/>
                    <w:bCs/>
                  </w:rPr>
                </w:rPrChange>
              </w:rPr>
              <w:t>Psychofyzická, mentální (a odborná) kondice jako jeden ze základních předpokladů pro úspěšné zvládání mimořádných událostí a krizových situací</w:t>
            </w:r>
            <w:r w:rsidRPr="009039DD">
              <w:rPr>
                <w:bCs/>
              </w:rPr>
              <w:t>. The Science for Population Protection</w:t>
            </w:r>
            <w:r w:rsidRPr="009039DD">
              <w:rPr>
                <w:rStyle w:val="Siln"/>
                <w:b w:val="0"/>
              </w:rPr>
              <w:t xml:space="preserve">, sv. 9, č. 2, nestránkováno. ISSN 1803-635X. </w:t>
            </w:r>
          </w:p>
          <w:p w:rsidR="008449C0" w:rsidRPr="009039DD" w:rsidRDefault="008449C0" w:rsidP="008449C0">
            <w:pPr>
              <w:spacing w:after="60"/>
              <w:jc w:val="both"/>
            </w:pPr>
            <w:r w:rsidRPr="009039DD">
              <w:rPr>
                <w:b/>
              </w:rPr>
              <w:t>KYSELÁK, Jan (40 %)</w:t>
            </w:r>
            <w:r w:rsidRPr="009039DD">
              <w:t>, David Ullrich, Eva AMBROZOVA a František VAŇEČEK</w:t>
            </w:r>
            <w:ins w:id="4155" w:author="Eva Batůšková" w:date="2018-11-19T12:22:00Z">
              <w:r w:rsidR="007F52E0" w:rsidRPr="009039DD">
                <w:t xml:space="preserve"> (</w:t>
              </w:r>
            </w:ins>
            <w:del w:id="4156" w:author="Eva Batůšková" w:date="2018-11-19T12:22:00Z">
              <w:r w:rsidRPr="009039DD" w:rsidDel="007F52E0">
                <w:delText xml:space="preserve">. </w:delText>
              </w:r>
            </w:del>
            <w:r w:rsidRPr="009039DD">
              <w:t>2017</w:t>
            </w:r>
            <w:ins w:id="4157" w:author="Eva Batůšková" w:date="2018-11-19T12:22:00Z">
              <w:r w:rsidR="007F52E0" w:rsidRPr="009039DD">
                <w:t>)</w:t>
              </w:r>
            </w:ins>
            <w:r w:rsidRPr="009039DD">
              <w:t xml:space="preserve">. Rozhodování a schopnosti obyvatelstva reagovat ve ztížených podmínkách. </w:t>
            </w:r>
            <w:r w:rsidRPr="009039DD">
              <w:rPr>
                <w:i/>
              </w:rPr>
              <w:t>Krízový manažment</w:t>
            </w:r>
            <w:r w:rsidRPr="009039DD">
              <w:t>, roč. 16, č. 2, s. 23-32. ISSN1336-0019.</w:t>
            </w:r>
          </w:p>
          <w:p w:rsidR="008449C0" w:rsidRPr="009039DD" w:rsidRDefault="008449C0" w:rsidP="008449C0">
            <w:pPr>
              <w:spacing w:after="60"/>
              <w:jc w:val="both"/>
            </w:pPr>
            <w:r w:rsidRPr="009039DD">
              <w:rPr>
                <w:b/>
              </w:rPr>
              <w:t>KYSELÁK, Jan (80 %)</w:t>
            </w:r>
            <w:r w:rsidRPr="009039DD">
              <w:t xml:space="preserve"> a Markéta PŘIBILOVÁ</w:t>
            </w:r>
            <w:del w:id="4158" w:author="Eva Batůšková" w:date="2018-11-19T12:22:00Z">
              <w:r w:rsidRPr="009039DD" w:rsidDel="007F52E0">
                <w:delText>.</w:delText>
              </w:r>
            </w:del>
            <w:ins w:id="4159" w:author="Eva Batůšková" w:date="2018-11-19T12:22:00Z">
              <w:r w:rsidR="007F52E0" w:rsidRPr="009039DD">
                <w:t xml:space="preserve"> (</w:t>
              </w:r>
            </w:ins>
            <w:del w:id="4160" w:author="Eva Batůšková" w:date="2018-11-19T12:23:00Z">
              <w:r w:rsidRPr="009039DD" w:rsidDel="007F52E0">
                <w:delText xml:space="preserve"> </w:delText>
              </w:r>
            </w:del>
            <w:r w:rsidRPr="009039DD">
              <w:t>2013</w:t>
            </w:r>
            <w:ins w:id="4161" w:author="Eva Batůšková" w:date="2018-11-19T12:23:00Z">
              <w:r w:rsidR="007F52E0" w:rsidRPr="009039DD">
                <w:t>)</w:t>
              </w:r>
            </w:ins>
            <w:r w:rsidRPr="009039DD">
              <w:t xml:space="preserve">. Některé významné historické dokumenty civilní obrany a jejich výročí. </w:t>
            </w:r>
            <w:r w:rsidRPr="009039DD">
              <w:rPr>
                <w:i/>
              </w:rPr>
              <w:t>Civilná ochrana</w:t>
            </w:r>
            <w:r w:rsidRPr="009039DD">
              <w:t xml:space="preserve">. </w:t>
            </w:r>
            <w:proofErr w:type="gramStart"/>
            <w:r w:rsidRPr="009039DD">
              <w:t>roč.</w:t>
            </w:r>
            <w:proofErr w:type="gramEnd"/>
            <w:r w:rsidRPr="009039DD">
              <w:t xml:space="preserve"> 14, č. 5, s. 51-54. ISSN 1335-4094. </w:t>
            </w:r>
          </w:p>
          <w:p w:rsidR="008449C0" w:rsidRPr="009039DD" w:rsidRDefault="008449C0" w:rsidP="008449C0">
            <w:pPr>
              <w:spacing w:after="60"/>
              <w:jc w:val="both"/>
              <w:rPr>
                <w:rStyle w:val="Siln"/>
                <w:b w:val="0"/>
                <w:bCs w:val="0"/>
              </w:rPr>
            </w:pPr>
            <w:r w:rsidRPr="009039DD">
              <w:rPr>
                <w:rStyle w:val="Siln"/>
                <w:b w:val="0"/>
              </w:rPr>
              <w:t>KYSELÁK, Jan</w:t>
            </w:r>
            <w:ins w:id="4162" w:author="Eva Batůšková" w:date="2018-11-19T12:23:00Z">
              <w:r w:rsidR="007F52E0" w:rsidRPr="009039DD">
                <w:rPr>
                  <w:rStyle w:val="Siln"/>
                  <w:b w:val="0"/>
                </w:rPr>
                <w:t xml:space="preserve"> (</w:t>
              </w:r>
            </w:ins>
            <w:del w:id="4163" w:author="Eva Batůšková" w:date="2018-11-19T12:23:00Z">
              <w:r w:rsidRPr="009039DD" w:rsidDel="007F52E0">
                <w:rPr>
                  <w:rStyle w:val="Siln"/>
                  <w:b w:val="0"/>
                </w:rPr>
                <w:delText xml:space="preserve">. </w:delText>
              </w:r>
            </w:del>
            <w:r w:rsidRPr="009039DD">
              <w:rPr>
                <w:rStyle w:val="Siln"/>
                <w:b w:val="0"/>
              </w:rPr>
              <w:t>2014</w:t>
            </w:r>
            <w:ins w:id="4164" w:author="Eva Batůšková" w:date="2018-11-19T12:23:00Z">
              <w:r w:rsidR="007F52E0" w:rsidRPr="009039DD">
                <w:rPr>
                  <w:rStyle w:val="Siln"/>
                  <w:b w:val="0"/>
                </w:rPr>
                <w:t>)</w:t>
              </w:r>
            </w:ins>
            <w:r w:rsidRPr="009039DD">
              <w:rPr>
                <w:rStyle w:val="Siln"/>
                <w:b w:val="0"/>
              </w:rPr>
              <w:t xml:space="preserve">. </w:t>
            </w:r>
            <w:r w:rsidR="00F139B8" w:rsidRPr="009039DD">
              <w:rPr>
                <w:i/>
                <w:rPrChange w:id="4165" w:author="Strohmandl Jan" w:date="2018-11-19T14:16:00Z">
                  <w:rPr>
                    <w:rStyle w:val="Siln"/>
                    <w:b w:val="0"/>
                  </w:rPr>
                </w:rPrChange>
              </w:rPr>
              <w:t>Vrylo se do paměti</w:t>
            </w:r>
            <w:r w:rsidRPr="009039DD">
              <w:rPr>
                <w:rStyle w:val="Siln"/>
                <w:b w:val="0"/>
              </w:rPr>
              <w:t xml:space="preserve">. </w:t>
            </w:r>
            <w:r w:rsidRPr="009039DD">
              <w:rPr>
                <w:bCs/>
              </w:rPr>
              <w:t>Civilná ochrana</w:t>
            </w:r>
            <w:r w:rsidRPr="009039DD">
              <w:rPr>
                <w:rStyle w:val="Siln"/>
                <w:b w:val="0"/>
              </w:rPr>
              <w:t>, roč. 15, č. 4, s. 57-58. ISSN 1335-4094.</w:t>
            </w:r>
          </w:p>
          <w:p w:rsidR="008449C0" w:rsidRPr="009039DD" w:rsidRDefault="008449C0" w:rsidP="008449C0">
            <w:pPr>
              <w:shd w:val="clear" w:color="auto" w:fill="FFFFFF"/>
              <w:spacing w:after="60"/>
              <w:ind w:right="27"/>
              <w:jc w:val="both"/>
            </w:pPr>
            <w:r w:rsidRPr="009039DD">
              <w:rPr>
                <w:b/>
                <w:spacing w:val="-2"/>
              </w:rPr>
              <w:t>KYSELÁK, Jan (50%)</w:t>
            </w:r>
            <w:r w:rsidRPr="009039DD">
              <w:rPr>
                <w:spacing w:val="-2"/>
              </w:rPr>
              <w:t xml:space="preserve"> a Zdeněk PROCHÁZKA</w:t>
            </w:r>
            <w:del w:id="4166" w:author="Eva Batůšková" w:date="2018-11-19T12:23:00Z">
              <w:r w:rsidRPr="009039DD" w:rsidDel="007F52E0">
                <w:rPr>
                  <w:spacing w:val="-2"/>
                </w:rPr>
                <w:delText>.</w:delText>
              </w:r>
            </w:del>
            <w:r w:rsidRPr="009039DD">
              <w:rPr>
                <w:spacing w:val="-2"/>
              </w:rPr>
              <w:t xml:space="preserve"> </w:t>
            </w:r>
            <w:ins w:id="4167" w:author="Eva Batůšková" w:date="2018-11-19T12:23:00Z">
              <w:r w:rsidR="007F52E0" w:rsidRPr="009039DD">
                <w:rPr>
                  <w:spacing w:val="-2"/>
                </w:rPr>
                <w:t>(</w:t>
              </w:r>
            </w:ins>
            <w:r w:rsidRPr="009039DD">
              <w:rPr>
                <w:spacing w:val="-2"/>
              </w:rPr>
              <w:t>2013</w:t>
            </w:r>
            <w:ins w:id="4168" w:author="Eva Batůšková" w:date="2018-11-19T12:23:00Z">
              <w:r w:rsidR="007F52E0" w:rsidRPr="009039DD">
                <w:rPr>
                  <w:spacing w:val="-2"/>
                </w:rPr>
                <w:t>)</w:t>
              </w:r>
            </w:ins>
            <w:r w:rsidRPr="009039DD">
              <w:rPr>
                <w:spacing w:val="-2"/>
              </w:rPr>
              <w:t xml:space="preserve">. </w:t>
            </w:r>
            <w:r w:rsidR="00F139B8" w:rsidRPr="009039DD">
              <w:rPr>
                <w:bCs/>
                <w:i/>
                <w:rPrChange w:id="4169" w:author="Strohmandl Jan" w:date="2018-11-19T14:16:00Z">
                  <w:rPr>
                    <w:b/>
                    <w:bCs/>
                    <w:spacing w:val="-2"/>
                  </w:rPr>
                </w:rPrChange>
              </w:rPr>
              <w:t>Armáda České republiky a participace na poskytování humanitární pomoci ve specifických případech.</w:t>
            </w:r>
            <w:r w:rsidRPr="009039DD">
              <w:rPr>
                <w:spacing w:val="-2"/>
              </w:rPr>
              <w:t xml:space="preserve"> Vojenské rozhledy. (Czech Military Review.), sv. 22 (54), č. 3, s. 52-66. ISSN 1210-3292.</w:t>
            </w:r>
          </w:p>
          <w:p w:rsidR="008449C0" w:rsidRPr="009039DD" w:rsidRDefault="008449C0" w:rsidP="008449C0">
            <w:pPr>
              <w:pStyle w:val="Nadpis1"/>
              <w:tabs>
                <w:tab w:val="num" w:pos="426"/>
              </w:tabs>
              <w:spacing w:before="0"/>
              <w:jc w:val="both"/>
              <w:rPr>
                <w:rFonts w:ascii="Times New Roman" w:hAnsi="Times New Roman" w:cs="Times New Roman"/>
                <w:color w:val="auto"/>
                <w:sz w:val="20"/>
                <w:szCs w:val="20"/>
              </w:rPr>
            </w:pPr>
            <w:r w:rsidRPr="009039DD">
              <w:rPr>
                <w:rStyle w:val="Siln"/>
                <w:rFonts w:ascii="Times New Roman" w:hAnsi="Times New Roman"/>
                <w:b w:val="0"/>
                <w:color w:val="auto"/>
                <w:sz w:val="20"/>
                <w:szCs w:val="20"/>
              </w:rPr>
              <w:t xml:space="preserve">ZELENÁK, Michal a </w:t>
            </w:r>
            <w:r w:rsidRPr="009039DD">
              <w:rPr>
                <w:rStyle w:val="Siln"/>
                <w:rFonts w:ascii="Times New Roman" w:hAnsi="Times New Roman"/>
                <w:color w:val="auto"/>
                <w:sz w:val="20"/>
                <w:szCs w:val="20"/>
              </w:rPr>
              <w:t>Jan KYSELÁK (50 %)</w:t>
            </w:r>
            <w:ins w:id="4170" w:author="Eva Batůšková" w:date="2018-11-19T12:23:00Z">
              <w:r w:rsidR="007F52E0" w:rsidRPr="009039DD">
                <w:rPr>
                  <w:rStyle w:val="Siln"/>
                  <w:rFonts w:ascii="Times New Roman" w:hAnsi="Times New Roman"/>
                  <w:color w:val="auto"/>
                  <w:sz w:val="20"/>
                  <w:szCs w:val="20"/>
                </w:rPr>
                <w:t xml:space="preserve"> (</w:t>
              </w:r>
            </w:ins>
            <w:del w:id="4171" w:author="Eva Batůšková" w:date="2018-11-19T12:23:00Z">
              <w:r w:rsidRPr="009039DD" w:rsidDel="007F52E0">
                <w:rPr>
                  <w:rStyle w:val="Siln"/>
                  <w:rFonts w:ascii="Times New Roman" w:hAnsi="Times New Roman"/>
                  <w:color w:val="auto"/>
                  <w:sz w:val="20"/>
                  <w:szCs w:val="20"/>
                </w:rPr>
                <w:delText xml:space="preserve">. </w:delText>
              </w:r>
            </w:del>
            <w:r w:rsidRPr="009039DD">
              <w:rPr>
                <w:rStyle w:val="Siln"/>
                <w:rFonts w:ascii="Times New Roman" w:hAnsi="Times New Roman"/>
                <w:b w:val="0"/>
                <w:color w:val="auto"/>
                <w:sz w:val="20"/>
                <w:szCs w:val="20"/>
              </w:rPr>
              <w:t>2014</w:t>
            </w:r>
            <w:ins w:id="4172" w:author="Eva Batůšková" w:date="2018-11-19T12:23:00Z">
              <w:r w:rsidR="007F52E0" w:rsidRPr="009039DD">
                <w:rPr>
                  <w:rStyle w:val="Siln"/>
                  <w:rFonts w:ascii="Times New Roman" w:hAnsi="Times New Roman"/>
                  <w:b w:val="0"/>
                  <w:color w:val="auto"/>
                  <w:sz w:val="20"/>
                  <w:szCs w:val="20"/>
                </w:rPr>
                <w:t>)</w:t>
              </w:r>
            </w:ins>
            <w:r w:rsidRPr="009039DD">
              <w:rPr>
                <w:rStyle w:val="Siln"/>
                <w:rFonts w:ascii="Times New Roman" w:hAnsi="Times New Roman"/>
                <w:b w:val="0"/>
                <w:color w:val="auto"/>
                <w:sz w:val="20"/>
                <w:szCs w:val="20"/>
              </w:rPr>
              <w:t xml:space="preserve">. </w:t>
            </w:r>
            <w:r w:rsidR="00F139B8" w:rsidRPr="009039DD">
              <w:rPr>
                <w:rPrChange w:id="4173" w:author="Strohmandl Jan" w:date="2018-11-19T14:16:00Z">
                  <w:rPr>
                    <w:rStyle w:val="Siln"/>
                    <w:rFonts w:ascii="Times New Roman" w:hAnsi="Times New Roman"/>
                    <w:b w:val="0"/>
                    <w:color w:val="auto"/>
                    <w:sz w:val="20"/>
                    <w:szCs w:val="20"/>
                  </w:rPr>
                </w:rPrChange>
              </w:rPr>
              <w:t>Vybrané faktory ovlivňující evakuaci obyvatelstva</w:t>
            </w:r>
            <w:r w:rsidRPr="009039DD">
              <w:rPr>
                <w:rStyle w:val="Siln"/>
                <w:rFonts w:ascii="Times New Roman" w:hAnsi="Times New Roman"/>
                <w:b w:val="0"/>
                <w:color w:val="auto"/>
                <w:sz w:val="20"/>
                <w:szCs w:val="20"/>
              </w:rPr>
              <w:t xml:space="preserve">. </w:t>
            </w:r>
            <w:r w:rsidRPr="009039DD">
              <w:rPr>
                <w:rFonts w:ascii="Times New Roman" w:hAnsi="Times New Roman" w:cs="Times New Roman"/>
                <w:color w:val="auto"/>
                <w:sz w:val="20"/>
                <w:szCs w:val="20"/>
              </w:rPr>
              <w:t>The Science for Population Protection</w:t>
            </w:r>
            <w:r w:rsidRPr="009039DD">
              <w:rPr>
                <w:rStyle w:val="Siln"/>
                <w:rFonts w:ascii="Times New Roman" w:hAnsi="Times New Roman"/>
                <w:b w:val="0"/>
                <w:color w:val="auto"/>
                <w:sz w:val="20"/>
                <w:szCs w:val="20"/>
              </w:rPr>
              <w:t>, sv. 6, č. 2, s. 73-83. ISSN 1803-568X.</w:t>
            </w:r>
          </w:p>
          <w:p w:rsidR="008449C0" w:rsidRPr="001D3F99" w:rsidRDefault="008449C0" w:rsidP="008449C0">
            <w:pPr>
              <w:pStyle w:val="Odstavecseseznamem"/>
              <w:spacing w:after="60"/>
              <w:ind w:left="0"/>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Pr="0016500B" w:rsidRDefault="008449C0" w:rsidP="008449C0">
            <w:pPr>
              <w:pStyle w:val="Funkce"/>
              <w:spacing w:before="0" w:after="0" w:line="240" w:lineRule="auto"/>
              <w:rPr>
                <w:rFonts w:ascii="Times New Roman" w:hAnsi="Times New Roman"/>
                <w:sz w:val="20"/>
              </w:rPr>
            </w:pPr>
            <w:r w:rsidRPr="0016500B">
              <w:rPr>
                <w:rFonts w:ascii="Times New Roman" w:hAnsi="Times New Roman"/>
                <w:sz w:val="20"/>
              </w:rPr>
              <w:t>2011</w:t>
            </w:r>
            <w:r w:rsidRPr="0016500B">
              <w:rPr>
                <w:rFonts w:ascii="Times New Roman" w:hAnsi="Times New Roman"/>
                <w:sz w:val="20"/>
              </w:rPr>
              <w:tab/>
            </w:r>
            <w:r w:rsidRPr="0016500B">
              <w:rPr>
                <w:rFonts w:ascii="Times New Roman" w:hAnsi="Times New Roman"/>
                <w:bCs/>
                <w:color w:val="252525"/>
                <w:sz w:val="20"/>
                <w:shd w:val="clear" w:color="auto" w:fill="FFFFFF"/>
                <w:lang w:val="sk-SK"/>
              </w:rPr>
              <w:t>Žilinská univerzita v Žiline</w:t>
            </w:r>
            <w:r w:rsidRPr="0016500B">
              <w:rPr>
                <w:rFonts w:ascii="Times New Roman" w:hAnsi="Times New Roman"/>
                <w:bCs/>
                <w:sz w:val="20"/>
              </w:rPr>
              <w:t xml:space="preserve"> (v rámci programu </w:t>
            </w:r>
            <w:r w:rsidRPr="0016500B">
              <w:rPr>
                <w:rFonts w:ascii="Times New Roman" w:hAnsi="Times New Roman"/>
                <w:sz w:val="20"/>
              </w:rPr>
              <w:t>ERASMUS).</w:t>
            </w:r>
          </w:p>
          <w:p w:rsidR="008449C0" w:rsidRDefault="008449C0" w:rsidP="008449C0">
            <w:pPr>
              <w:rPr>
                <w:b/>
              </w:rPr>
            </w:pPr>
            <w:r w:rsidRPr="0016500B">
              <w:t>2015</w:t>
            </w:r>
            <w:r w:rsidRPr="0016500B">
              <w:tab/>
            </w:r>
            <w:r w:rsidRPr="0016500B">
              <w:rPr>
                <w:bCs/>
                <w:color w:val="252525"/>
                <w:shd w:val="clear" w:color="auto" w:fill="FFFFFF"/>
                <w:lang w:val="sk-SK"/>
              </w:rPr>
              <w:t>Akadémia Policajného zboru v Bratislave</w:t>
            </w:r>
            <w:r w:rsidRPr="0016500B">
              <w:rPr>
                <w:bCs/>
                <w:lang w:val="en-GB"/>
              </w:rPr>
              <w:t xml:space="preserve"> (</w:t>
            </w:r>
            <w:r w:rsidRPr="0016500B">
              <w:rPr>
                <w:bCs/>
              </w:rPr>
              <w:t>v rámci programu</w:t>
            </w:r>
            <w:r>
              <w:rPr>
                <w:bCs/>
              </w:rPr>
              <w:t xml:space="preserve"> </w:t>
            </w:r>
            <w:r w:rsidRPr="0016500B">
              <w:t>ERASMUS+)</w:t>
            </w:r>
            <w:r w:rsidRPr="0016500B">
              <w:rPr>
                <w:bCs/>
              </w:rPr>
              <w:t>.</w:t>
            </w: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Pr>
        <w:spacing w:after="160" w:line="259" w:lineRule="auto"/>
      </w:pPr>
    </w:p>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Universita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A50022" w:rsidRDefault="008449C0" w:rsidP="008449C0">
            <w:pPr>
              <w:jc w:val="both"/>
              <w:rPr>
                <w:b/>
              </w:rPr>
            </w:pPr>
            <w:r w:rsidRPr="00A50022">
              <w:rPr>
                <w:b/>
              </w:rPr>
              <w:t>Václav Lošek</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doc., RSDr., CSc.</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1950</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3321B2" w:rsidRDefault="008449C0" w:rsidP="008449C0">
            <w:pPr>
              <w:jc w:val="both"/>
              <w:rPr>
                <w:i/>
              </w:rPr>
            </w:pPr>
            <w:r w:rsidRPr="003321B2">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3321B2" w:rsidRDefault="008449C0" w:rsidP="008449C0">
            <w:pPr>
              <w:jc w:val="both"/>
              <w:rPr>
                <w:i/>
              </w:rPr>
            </w:pPr>
            <w:r w:rsidRPr="003321B2">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505"/>
        </w:trPr>
        <w:tc>
          <w:tcPr>
            <w:tcW w:w="9859" w:type="dxa"/>
            <w:gridSpan w:val="11"/>
            <w:tcBorders>
              <w:top w:val="nil"/>
            </w:tcBorders>
          </w:tcPr>
          <w:p w:rsidR="008449C0" w:rsidRDefault="008449C0" w:rsidP="008449C0">
            <w:pPr>
              <w:jc w:val="both"/>
            </w:pPr>
            <w:r>
              <w:t>Bezpečnostní politika a obrana státu – garant, přednášející (100 %)</w:t>
            </w:r>
          </w:p>
          <w:p w:rsidR="008449C0" w:rsidRDefault="008449C0" w:rsidP="008449C0">
            <w:pPr>
              <w:jc w:val="both"/>
            </w:pPr>
            <w:r>
              <w:t>Integrovaný záchranný systém I, II – garant, přednášející (100 %)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829"/>
        </w:trPr>
        <w:tc>
          <w:tcPr>
            <w:tcW w:w="9859" w:type="dxa"/>
            <w:gridSpan w:val="11"/>
          </w:tcPr>
          <w:p w:rsidR="008449C0" w:rsidRPr="004B3D74" w:rsidRDefault="008449C0" w:rsidP="008449C0">
            <w:r w:rsidRPr="004B3D74">
              <w:t>1997 – VŠE Praha – 3 semestrální kurz IKM</w:t>
            </w:r>
            <w:r>
              <w:t xml:space="preserve"> – ekonomické zabezpečení krizových situací</w:t>
            </w:r>
          </w:p>
          <w:p w:rsidR="008449C0" w:rsidRDefault="008449C0" w:rsidP="008449C0">
            <w:pPr>
              <w:jc w:val="both"/>
            </w:pPr>
            <w:r w:rsidRPr="004B3D74">
              <w:t>1981 – CSc.</w:t>
            </w:r>
            <w:r>
              <w:t xml:space="preserve"> VA Bratislava – Československé dějiny</w:t>
            </w:r>
          </w:p>
          <w:p w:rsidR="008449C0" w:rsidRPr="003A6AE2" w:rsidRDefault="008449C0" w:rsidP="008449C0">
            <w:pPr>
              <w:jc w:val="both"/>
            </w:pPr>
            <w:r>
              <w:t>1973 – VA Bratislava – obor Československé dějiny</w:t>
            </w:r>
          </w:p>
          <w:p w:rsidR="008449C0" w:rsidRDefault="008449C0" w:rsidP="008449C0">
            <w:pPr>
              <w:jc w:val="both"/>
              <w:rPr>
                <w:b/>
              </w:rPr>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t xml:space="preserve">2004 – 8/2009: UTB ve Zlíně, Fakulta technologická, Institut bezpečnostních technologií, docent </w:t>
            </w:r>
          </w:p>
          <w:p w:rsidR="008449C0" w:rsidRDefault="008449C0" w:rsidP="008449C0">
            <w:pPr>
              <w:jc w:val="both"/>
            </w:pPr>
            <w:r>
              <w:t xml:space="preserve">09/2009 – dosud: Fakulta logistiky a krizového řízení, docent </w:t>
            </w:r>
          </w:p>
          <w:p w:rsidR="008449C0" w:rsidRDefault="008449C0" w:rsidP="008449C0">
            <w:pPr>
              <w:jc w:val="both"/>
            </w:pPr>
            <w:r>
              <w:t>2003 - 2004     VVŠ PV Vyškov, externí učitel katedry ochrany obyvatelstva</w:t>
            </w:r>
          </w:p>
          <w:p w:rsidR="008449C0" w:rsidRDefault="008449C0" w:rsidP="008449C0">
            <w:pPr>
              <w:jc w:val="both"/>
            </w:pPr>
            <w:r>
              <w:t>1993 - 2003     ÚMČ Brno - střed, tajemník bezpečnostní rady, externí učitel VSA-VOŠ, Brno</w:t>
            </w:r>
          </w:p>
          <w:p w:rsidR="008449C0" w:rsidRDefault="008449C0" w:rsidP="008449C0">
            <w:pPr>
              <w:jc w:val="both"/>
            </w:pPr>
            <w:r>
              <w:t>1987 - 1993     VVŠ PV Vyškov, vedoucí katedry sociálních věd</w:t>
            </w:r>
          </w:p>
          <w:p w:rsidR="008449C0" w:rsidRDefault="008449C0" w:rsidP="008449C0">
            <w:pPr>
              <w:jc w:val="both"/>
            </w:pPr>
            <w:r>
              <w:t>1973 - 1987     MO - pedagog</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396"/>
        </w:trPr>
        <w:tc>
          <w:tcPr>
            <w:tcW w:w="9859" w:type="dxa"/>
            <w:gridSpan w:val="11"/>
          </w:tcPr>
          <w:p w:rsidR="008449C0" w:rsidRDefault="008449C0" w:rsidP="008449C0">
            <w:pPr>
              <w:jc w:val="both"/>
            </w:pPr>
            <w:r>
              <w:t>Vedení cca 121 kvalifikačních prací</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r>
              <w:t>71-02-9 Československé dějiny</w:t>
            </w:r>
          </w:p>
        </w:tc>
        <w:tc>
          <w:tcPr>
            <w:tcW w:w="2245" w:type="dxa"/>
            <w:gridSpan w:val="2"/>
          </w:tcPr>
          <w:p w:rsidR="008449C0" w:rsidRDefault="008449C0" w:rsidP="008449C0">
            <w:pPr>
              <w:jc w:val="both"/>
            </w:pPr>
            <w:r>
              <w:t>1988</w:t>
            </w:r>
          </w:p>
        </w:tc>
        <w:tc>
          <w:tcPr>
            <w:tcW w:w="2248" w:type="dxa"/>
            <w:gridSpan w:val="4"/>
            <w:tcBorders>
              <w:right w:val="single" w:sz="12" w:space="0" w:color="auto"/>
            </w:tcBorders>
          </w:tcPr>
          <w:p w:rsidR="008449C0" w:rsidRDefault="008449C0" w:rsidP="008449C0">
            <w:pPr>
              <w:jc w:val="both"/>
            </w:pPr>
            <w:r>
              <w:t>VA - Bratislava</w:t>
            </w: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4</w:t>
            </w:r>
          </w:p>
        </w:tc>
        <w:tc>
          <w:tcPr>
            <w:tcW w:w="693" w:type="dxa"/>
            <w:vMerge w:val="restart"/>
          </w:tcPr>
          <w:p w:rsidR="008449C0" w:rsidRDefault="008449C0" w:rsidP="008449C0">
            <w:pPr>
              <w:jc w:val="center"/>
              <w:rPr>
                <w:b/>
              </w:rPr>
            </w:pPr>
            <w:r>
              <w:rPr>
                <w:b/>
              </w:rPr>
              <w:t>4</w:t>
            </w:r>
          </w:p>
        </w:tc>
        <w:tc>
          <w:tcPr>
            <w:tcW w:w="694" w:type="dxa"/>
            <w:vMerge w:val="restart"/>
          </w:tcPr>
          <w:p w:rsidR="008449C0" w:rsidRDefault="008449C0" w:rsidP="008449C0">
            <w:pPr>
              <w:jc w:val="center"/>
              <w:rPr>
                <w:b/>
              </w:rPr>
            </w:pPr>
            <w:r>
              <w:rPr>
                <w:b/>
              </w:rPr>
              <w:t>0</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3694"/>
        </w:trPr>
        <w:tc>
          <w:tcPr>
            <w:tcW w:w="9859" w:type="dxa"/>
            <w:gridSpan w:val="11"/>
          </w:tcPr>
          <w:p w:rsidR="008449C0" w:rsidRPr="00F22591" w:rsidRDefault="008449C0" w:rsidP="008449C0">
            <w:pPr>
              <w:spacing w:after="60"/>
              <w:jc w:val="both"/>
            </w:pPr>
            <w:r w:rsidRPr="00F22591">
              <w:rPr>
                <w:bCs/>
              </w:rPr>
              <w:t>RAK</w:t>
            </w:r>
            <w:r>
              <w:rPr>
                <w:bCs/>
              </w:rPr>
              <w:t>, Jakub.</w:t>
            </w:r>
            <w:r w:rsidRPr="00F22591">
              <w:t>, VICAR</w:t>
            </w:r>
            <w:r>
              <w:t>,</w:t>
            </w:r>
            <w:r w:rsidRPr="00F22591">
              <w:t xml:space="preserve"> D</w:t>
            </w:r>
            <w:r>
              <w:t>usan.</w:t>
            </w:r>
            <w:r w:rsidRPr="00F22591">
              <w:t xml:space="preserve">, </w:t>
            </w:r>
            <w:r>
              <w:rPr>
                <w:b/>
              </w:rPr>
              <w:t xml:space="preserve">LOSEK Vaclav </w:t>
            </w:r>
            <w:r w:rsidRPr="005D7AEA">
              <w:rPr>
                <w:b/>
              </w:rPr>
              <w:t>(10%)</w:t>
            </w:r>
            <w:r w:rsidRPr="00F22591">
              <w:t>, BALINT</w:t>
            </w:r>
            <w:r>
              <w:t>,</w:t>
            </w:r>
            <w:r w:rsidRPr="00F22591">
              <w:t xml:space="preserve"> T</w:t>
            </w:r>
            <w:r>
              <w:t>omas.,</w:t>
            </w:r>
            <w:r w:rsidRPr="00F22591">
              <w:t xml:space="preserve"> STROHMANDL</w:t>
            </w:r>
            <w:r>
              <w:t>,</w:t>
            </w:r>
            <w:r w:rsidRPr="00F22591">
              <w:t xml:space="preserve"> J</w:t>
            </w:r>
            <w:r>
              <w:t>an.</w:t>
            </w:r>
            <w:r w:rsidRPr="00F22591">
              <w:t>, KOZUBIKOVA B</w:t>
            </w:r>
            <w:r>
              <w:t>arbora</w:t>
            </w:r>
            <w:del w:id="4174" w:author="Eva Batůšková" w:date="2018-11-19T12:23:00Z">
              <w:r w:rsidRPr="00F22591" w:rsidDel="007F52E0">
                <w:delText>.</w:delText>
              </w:r>
            </w:del>
            <w:r w:rsidRPr="00F22591">
              <w:t xml:space="preserve"> </w:t>
            </w:r>
            <w:ins w:id="4175" w:author="Eva Batůšková" w:date="2018-11-19T12:23:00Z">
              <w:r w:rsidR="007F52E0">
                <w:t>(</w:t>
              </w:r>
            </w:ins>
            <w:r>
              <w:t>2018</w:t>
            </w:r>
            <w:ins w:id="4176" w:author="Eva Batůšková" w:date="2018-11-19T12:23:00Z">
              <w:r w:rsidR="007F52E0">
                <w:t>)</w:t>
              </w:r>
            </w:ins>
            <w:r>
              <w:t xml:space="preserve">. </w:t>
            </w:r>
            <w:r w:rsidRPr="00F22591">
              <w:t>Design of a spatial database of standardized blocks of flats for the purpose of population sheltering in the town of Uherské Hradiště. </w:t>
            </w:r>
            <w:r w:rsidRPr="00F22591">
              <w:rPr>
                <w:i/>
                <w:iCs/>
              </w:rPr>
              <w:t>WSEAS Transactions on Environment and Development</w:t>
            </w:r>
            <w:r>
              <w:t xml:space="preserve">. </w:t>
            </w:r>
            <w:r w:rsidRPr="00F22591">
              <w:t xml:space="preserve">roč. 14, </w:t>
            </w:r>
            <w:r>
              <w:t xml:space="preserve">s. </w:t>
            </w:r>
            <w:r w:rsidRPr="00F22591">
              <w:t>16 –23. ISSN 1790-5079.</w:t>
            </w:r>
          </w:p>
          <w:p w:rsidR="008449C0" w:rsidRDefault="008449C0" w:rsidP="008449C0">
            <w:pPr>
              <w:spacing w:after="60"/>
              <w:jc w:val="both"/>
            </w:pPr>
            <w:r w:rsidRPr="00F22591">
              <w:rPr>
                <w:bCs/>
              </w:rPr>
              <w:t>RAK</w:t>
            </w:r>
            <w:r>
              <w:rPr>
                <w:bCs/>
              </w:rPr>
              <w:t>, Jakub</w:t>
            </w:r>
            <w:r w:rsidRPr="00F22591">
              <w:t xml:space="preserve">,  </w:t>
            </w:r>
            <w:r>
              <w:rPr>
                <w:b/>
              </w:rPr>
              <w:t xml:space="preserve">LOSEK Václav. </w:t>
            </w:r>
            <w:r w:rsidRPr="005D7AEA">
              <w:rPr>
                <w:b/>
              </w:rPr>
              <w:t>(10%),</w:t>
            </w:r>
            <w:r w:rsidRPr="00F22591">
              <w:t xml:space="preserve"> </w:t>
            </w:r>
            <w:r>
              <w:t>SVOBODA, Petr, MIČKA, Jan</w:t>
            </w:r>
            <w:r w:rsidRPr="00F22591">
              <w:t>, BALINT</w:t>
            </w:r>
            <w:r>
              <w:t>,</w:t>
            </w:r>
            <w:r w:rsidRPr="00F22591">
              <w:t xml:space="preserve"> T</w:t>
            </w:r>
            <w:r>
              <w:t>omas</w:t>
            </w:r>
            <w:del w:id="4177" w:author="Eva Batůšková" w:date="2018-11-19T12:24:00Z">
              <w:r w:rsidDel="007F52E0">
                <w:delText>.</w:delText>
              </w:r>
            </w:del>
            <w:r w:rsidRPr="00F22591">
              <w:t xml:space="preserve"> </w:t>
            </w:r>
            <w:ins w:id="4178" w:author="Eva Batůšková" w:date="2018-11-19T12:24:00Z">
              <w:r w:rsidR="007F52E0">
                <w:t>(</w:t>
              </w:r>
            </w:ins>
            <w:r w:rsidRPr="00F22591">
              <w:t>2017</w:t>
            </w:r>
            <w:ins w:id="4179" w:author="Eva Batůšková" w:date="2018-11-19T12:24:00Z">
              <w:r w:rsidR="007F52E0">
                <w:t>)</w:t>
              </w:r>
            </w:ins>
            <w:r w:rsidRPr="00F22591">
              <w:t>. Využití typizace panelových domů pro potřeby návrhu databáze objektů pro ukrytí obyvatelstva</w:t>
            </w:r>
            <w:r>
              <w:t xml:space="preserve"> v Uherském Hradišti. </w:t>
            </w:r>
            <w:r>
              <w:rPr>
                <w:i/>
                <w:iCs/>
              </w:rPr>
              <w:t>The Science for Population Protection</w:t>
            </w:r>
            <w:r>
              <w:t>. roč. 9, č. 2/2017. s. 1 – 9. ISSN 1803-568X.</w:t>
            </w:r>
          </w:p>
          <w:p w:rsidR="008449C0" w:rsidRPr="003321B2" w:rsidRDefault="008449C0" w:rsidP="008449C0">
            <w:pPr>
              <w:spacing w:after="60"/>
              <w:jc w:val="both"/>
            </w:pPr>
            <w:r w:rsidRPr="00F22591">
              <w:rPr>
                <w:b/>
              </w:rPr>
              <w:t>LOŠEK, V</w:t>
            </w:r>
            <w:r>
              <w:rPr>
                <w:b/>
              </w:rPr>
              <w:t>áclav,</w:t>
            </w:r>
            <w:r>
              <w:t xml:space="preserve"> </w:t>
            </w:r>
            <w:r w:rsidRPr="005D7AEA">
              <w:rPr>
                <w:b/>
              </w:rPr>
              <w:t>(55 %</w:t>
            </w:r>
            <w:r>
              <w:t>)</w:t>
            </w:r>
            <w:r w:rsidRPr="003321B2">
              <w:t>, SVOBODA, P</w:t>
            </w:r>
            <w:r>
              <w:t>etr</w:t>
            </w:r>
            <w:r w:rsidRPr="003321B2">
              <w:t>., MUSIL</w:t>
            </w:r>
            <w:r>
              <w:t xml:space="preserve">, </w:t>
            </w:r>
            <w:r w:rsidRPr="003321B2">
              <w:t>M</w:t>
            </w:r>
            <w:r>
              <w:t>iroslav</w:t>
            </w:r>
            <w:r w:rsidRPr="003321B2">
              <w:t>, RAK, J</w:t>
            </w:r>
            <w:r>
              <w:t>akub</w:t>
            </w:r>
            <w:del w:id="4180" w:author="Eva Batůšková" w:date="2018-11-19T12:24:00Z">
              <w:r w:rsidRPr="003321B2" w:rsidDel="007F52E0">
                <w:delText>.</w:delText>
              </w:r>
            </w:del>
            <w:r w:rsidRPr="003321B2">
              <w:t xml:space="preserve"> </w:t>
            </w:r>
            <w:ins w:id="4181" w:author="Eva Batůšková" w:date="2018-11-19T12:24:00Z">
              <w:r w:rsidR="007F52E0">
                <w:t>(</w:t>
              </w:r>
            </w:ins>
            <w:r w:rsidRPr="003321B2">
              <w:t>2015</w:t>
            </w:r>
            <w:ins w:id="4182" w:author="Eva Batůšková" w:date="2018-11-19T12:24:00Z">
              <w:r w:rsidR="007F52E0">
                <w:t>)</w:t>
              </w:r>
            </w:ins>
            <w:r w:rsidRPr="003321B2">
              <w:t>.</w:t>
            </w:r>
            <w:r>
              <w:t xml:space="preserve"> </w:t>
            </w:r>
            <w:r w:rsidRPr="003321B2">
              <w:t xml:space="preserve">Immigration – a Topic of Serious Concern Trought Central Europe.  </w:t>
            </w:r>
            <w:r>
              <w:t xml:space="preserve">In: </w:t>
            </w:r>
            <w:r w:rsidRPr="005D7AEA">
              <w:rPr>
                <w:i/>
              </w:rPr>
              <w:t>5</w:t>
            </w:r>
            <w:r w:rsidR="00F139B8" w:rsidRPr="00F139B8">
              <w:rPr>
                <w:i/>
                <w:vertAlign w:val="superscript"/>
                <w:rPrChange w:id="4183" w:author="Jan Strohmandl" w:date="2018-11-18T14:06:00Z">
                  <w:rPr>
                    <w:b/>
                    <w:bCs/>
                    <w:i/>
                  </w:rPr>
                </w:rPrChange>
              </w:rPr>
              <w:t xml:space="preserve">th </w:t>
            </w:r>
            <w:r w:rsidRPr="005D7AEA">
              <w:rPr>
                <w:i/>
              </w:rPr>
              <w:t>International Conference on Applied Social Science, (ICASS),</w:t>
            </w:r>
            <w:r w:rsidRPr="003321B2">
              <w:t xml:space="preserve"> Volume 80, Limassol, Cyprus.  ISSN 2160-1070 (Electronically available at http://www.ieripress.com/. ISBN 978-1-61275-072-9. </w:t>
            </w:r>
          </w:p>
          <w:p w:rsidR="008449C0" w:rsidRDefault="008449C0" w:rsidP="008449C0">
            <w:pPr>
              <w:spacing w:after="60"/>
              <w:jc w:val="both"/>
              <w:rPr>
                <w:b/>
              </w:rPr>
            </w:pPr>
            <w:r w:rsidRPr="003321B2">
              <w:t>RAK, J</w:t>
            </w:r>
            <w:r>
              <w:t>akub</w:t>
            </w:r>
            <w:r w:rsidRPr="003321B2">
              <w:t>, TARABA, P</w:t>
            </w:r>
            <w:r>
              <w:t>avel</w:t>
            </w:r>
            <w:r w:rsidRPr="003321B2">
              <w:t>., SVOBODOVÁ, B</w:t>
            </w:r>
            <w:r>
              <w:t>lanka</w:t>
            </w:r>
            <w:r w:rsidRPr="003321B2">
              <w:t>., ŠAFAŘÍK, Z</w:t>
            </w:r>
            <w:r>
              <w:t>deněk</w:t>
            </w:r>
            <w:r w:rsidRPr="003321B2">
              <w:t>., TOMEK, M</w:t>
            </w:r>
            <w:r>
              <w:t>iroslav</w:t>
            </w:r>
            <w:r w:rsidRPr="003321B2">
              <w:t>, STROHMANDL, J</w:t>
            </w:r>
            <w:r>
              <w:t>an</w:t>
            </w:r>
            <w:r w:rsidRPr="003321B2">
              <w:t xml:space="preserve"> a </w:t>
            </w:r>
            <w:r w:rsidRPr="00F22591">
              <w:rPr>
                <w:b/>
              </w:rPr>
              <w:t>V</w:t>
            </w:r>
            <w:r>
              <w:rPr>
                <w:b/>
              </w:rPr>
              <w:t>áclav</w:t>
            </w:r>
            <w:r w:rsidRPr="00F22591">
              <w:rPr>
                <w:b/>
              </w:rPr>
              <w:t xml:space="preserve"> LOŠEK</w:t>
            </w:r>
            <w:r>
              <w:rPr>
                <w:b/>
              </w:rPr>
              <w:t xml:space="preserve"> (10%)</w:t>
            </w:r>
            <w:del w:id="4184" w:author="Eva Batůšková" w:date="2018-11-19T12:24:00Z">
              <w:r w:rsidRPr="00F22591" w:rsidDel="007F52E0">
                <w:rPr>
                  <w:b/>
                </w:rPr>
                <w:delText>.</w:delText>
              </w:r>
            </w:del>
            <w:r w:rsidRPr="003321B2">
              <w:t xml:space="preserve"> </w:t>
            </w:r>
            <w:ins w:id="4185" w:author="Eva Batůšková" w:date="2018-11-19T12:24:00Z">
              <w:r w:rsidR="007F52E0">
                <w:t>(</w:t>
              </w:r>
            </w:ins>
            <w:r>
              <w:t>2015</w:t>
            </w:r>
            <w:ins w:id="4186" w:author="Eva Batůšková" w:date="2018-11-19T12:24:00Z">
              <w:r w:rsidR="007F52E0">
                <w:t>)</w:t>
              </w:r>
            </w:ins>
            <w:r>
              <w:t xml:space="preserve">. </w:t>
            </w:r>
            <w:r w:rsidRPr="003321B2">
              <w:t xml:space="preserve">Management of Information Support for Population Sheltering in the Czech Republic – the Case Study. </w:t>
            </w:r>
            <w:r>
              <w:t xml:space="preserve">In: </w:t>
            </w:r>
            <w:r w:rsidRPr="000E7CFB">
              <w:rPr>
                <w:i/>
              </w:rPr>
              <w:t>International Business Information Management Conference (25</w:t>
            </w:r>
            <w:r w:rsidR="00F139B8" w:rsidRPr="00F139B8">
              <w:rPr>
                <w:i/>
                <w:vertAlign w:val="superscript"/>
                <w:rPrChange w:id="4187" w:author="Jan Strohmandl" w:date="2018-11-18T14:07:00Z">
                  <w:rPr>
                    <w:b/>
                    <w:bCs/>
                    <w:i/>
                  </w:rPr>
                </w:rPrChange>
              </w:rPr>
              <w:t>th</w:t>
            </w:r>
            <w:r w:rsidRPr="000E7CFB">
              <w:rPr>
                <w:i/>
              </w:rPr>
              <w:t xml:space="preserve"> IBIMA) on 7 – 8 May 2015</w:t>
            </w:r>
            <w:r>
              <w:rPr>
                <w:i/>
              </w:rPr>
              <w:t>.</w:t>
            </w:r>
            <w:r w:rsidRPr="003321B2">
              <w:t xml:space="preserve"> Amsterdam, Netherlands.</w:t>
            </w:r>
            <w:r>
              <w:t xml:space="preserve"> </w:t>
            </w:r>
            <w:r w:rsidRPr="003321B2">
              <w:t>ISBN: 978-0-9860419-4-5</w:t>
            </w:r>
            <w:r>
              <w:t>.</w:t>
            </w:r>
            <w:r w:rsidRPr="003321B2">
              <w:t xml:space="preserve"> </w:t>
            </w: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1D75E1" w:rsidRDefault="008449C0" w:rsidP="008449C0">
            <w:pPr>
              <w:jc w:val="both"/>
              <w:rPr>
                <w:b/>
              </w:rPr>
            </w:pPr>
            <w:r w:rsidRPr="001D75E1">
              <w:rPr>
                <w:b/>
              </w:rPr>
              <w:t>Eva Lukášková</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1977</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E47413" w:rsidRDefault="008449C0" w:rsidP="008449C0">
            <w:pPr>
              <w:jc w:val="both"/>
              <w:rPr>
                <w:i/>
              </w:rPr>
            </w:pPr>
            <w:r w:rsidRPr="00E47413">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20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rPr>
          <w:trHeight w:val="336"/>
        </w:trPr>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E47413" w:rsidRDefault="008449C0" w:rsidP="008449C0">
            <w:pPr>
              <w:jc w:val="both"/>
              <w:rPr>
                <w:i/>
              </w:rPr>
            </w:pPr>
            <w:r w:rsidRPr="00E47413">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20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 xml:space="preserve">Vysoká škola obchodní a hotelová Brno </w:t>
            </w:r>
          </w:p>
        </w:tc>
        <w:tc>
          <w:tcPr>
            <w:tcW w:w="1703" w:type="dxa"/>
            <w:gridSpan w:val="2"/>
          </w:tcPr>
          <w:p w:rsidR="008449C0" w:rsidRDefault="008449C0" w:rsidP="008449C0">
            <w:pPr>
              <w:jc w:val="both"/>
            </w:pPr>
            <w:r>
              <w:t>pp</w:t>
            </w:r>
          </w:p>
        </w:tc>
        <w:tc>
          <w:tcPr>
            <w:tcW w:w="2096" w:type="dxa"/>
            <w:gridSpan w:val="4"/>
          </w:tcPr>
          <w:p w:rsidR="008449C0" w:rsidRDefault="008449C0" w:rsidP="008449C0">
            <w:pPr>
              <w:jc w:val="both"/>
            </w:pPr>
            <w:r>
              <w:t>40</w:t>
            </w: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328"/>
        </w:trPr>
        <w:tc>
          <w:tcPr>
            <w:tcW w:w="9859" w:type="dxa"/>
            <w:gridSpan w:val="11"/>
            <w:tcBorders>
              <w:top w:val="nil"/>
            </w:tcBorders>
          </w:tcPr>
          <w:p w:rsidR="008449C0" w:rsidRDefault="008449C0" w:rsidP="008449C0">
            <w:pPr>
              <w:jc w:val="both"/>
            </w:pPr>
            <w:r>
              <w:t>Potravinová bezpečnost – garant, přednášející (100 %)</w:t>
            </w:r>
          </w:p>
          <w:p w:rsidR="008449C0" w:rsidRDefault="008449C0" w:rsidP="008449C0">
            <w:pPr>
              <w:jc w:val="both"/>
            </w:pPr>
            <w:r w:rsidRPr="007831BC">
              <w:rPr>
                <w:lang w:val="en-GB"/>
              </w:rPr>
              <w:t>Global Environmental Challenges and Security</w:t>
            </w:r>
            <w:r>
              <w:rPr>
                <w:lang w:val="en-GB"/>
              </w:rPr>
              <w:t xml:space="preserve"> – </w:t>
            </w:r>
            <w:r>
              <w:t>garant, přednášející (100 %)</w:t>
            </w:r>
          </w:p>
          <w:p w:rsidR="008449C0" w:rsidRDefault="008449C0" w:rsidP="008449C0">
            <w:pPr>
              <w:jc w:val="both"/>
            </w:pPr>
            <w:r>
              <w:t>Ekonomie – garant, přednášející (100 %)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RPr="00585C7D" w:rsidTr="008449C0">
        <w:trPr>
          <w:trHeight w:val="1055"/>
        </w:trPr>
        <w:tc>
          <w:tcPr>
            <w:tcW w:w="9859" w:type="dxa"/>
            <w:gridSpan w:val="11"/>
          </w:tcPr>
          <w:p w:rsidR="008449C0" w:rsidRDefault="008449C0" w:rsidP="008449C0">
            <w:pPr>
              <w:snapToGrid w:val="0"/>
              <w:jc w:val="both"/>
            </w:pPr>
            <w:r>
              <w:t>2000 – Ing. Obor Ekonomika a hygiena výživy ve studijním programu Ekonomika a management, VVŠ PV Vyškov, Fakulta ekonomiky obrany státu</w:t>
            </w:r>
          </w:p>
          <w:p w:rsidR="008449C0" w:rsidRDefault="008449C0" w:rsidP="008449C0">
            <w:pPr>
              <w:snapToGrid w:val="0"/>
              <w:jc w:val="both"/>
            </w:pPr>
            <w:r>
              <w:t>2003 – PhD. Obor Ekonomika a hygiena výživy ve studijním programu Ekonomika a management, VVŠ PV Vyškov, Fakulta ekonomiky obrany státu</w:t>
            </w:r>
          </w:p>
          <w:p w:rsidR="008449C0" w:rsidRDefault="008449C0" w:rsidP="008449C0">
            <w:pPr>
              <w:snapToGrid w:val="0"/>
              <w:jc w:val="both"/>
            </w:pPr>
            <w:r>
              <w:t>2009 – Bc. Obor Učitelství odborných předmětů pro střední školy ve studijním programu Specializace v pedagogice, Univerzita Tomáše Bati ve Zlíně (Fakulta humanitních studií)</w:t>
            </w:r>
          </w:p>
          <w:p w:rsidR="008449C0" w:rsidRPr="00585C7D" w:rsidRDefault="008449C0" w:rsidP="008449C0">
            <w:pPr>
              <w:snapToGrid w:val="0"/>
              <w:jc w:val="both"/>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RPr="00585C7D" w:rsidTr="008449C0">
        <w:trPr>
          <w:trHeight w:val="1090"/>
        </w:trPr>
        <w:tc>
          <w:tcPr>
            <w:tcW w:w="9859" w:type="dxa"/>
            <w:gridSpan w:val="11"/>
          </w:tcPr>
          <w:p w:rsidR="008449C0" w:rsidRDefault="008449C0" w:rsidP="008449C0">
            <w:pPr>
              <w:jc w:val="both"/>
              <w:rPr>
                <w:rFonts w:eastAsia="Arial Unicode MS"/>
              </w:rPr>
            </w:pPr>
            <w:r>
              <w:rPr>
                <w:rFonts w:eastAsia="Arial Unicode MS"/>
              </w:rPr>
              <w:t>2003 - 2008 – Ústav potravinářského inženýrství, Fakulta technologická, UTB ve Zlíně (odborná asistentka)</w:t>
            </w:r>
          </w:p>
          <w:p w:rsidR="008449C0" w:rsidRDefault="008449C0" w:rsidP="008449C0">
            <w:pPr>
              <w:jc w:val="both"/>
              <w:rPr>
                <w:rFonts w:eastAsia="Arial Unicode MS"/>
              </w:rPr>
            </w:pPr>
            <w:r>
              <w:rPr>
                <w:rFonts w:eastAsia="Arial Unicode MS"/>
              </w:rPr>
              <w:t>2008 - 2009 – Institut bezpečnostních technologií, Fakulta technologická, UTB ve Zlíně (odborná asistentka)</w:t>
            </w:r>
          </w:p>
          <w:p w:rsidR="008449C0" w:rsidRDefault="008449C0" w:rsidP="008449C0">
            <w:pPr>
              <w:jc w:val="both"/>
              <w:rPr>
                <w:rFonts w:eastAsia="Arial Unicode MS"/>
              </w:rPr>
            </w:pPr>
            <w:r>
              <w:rPr>
                <w:rFonts w:eastAsia="Arial Unicode MS"/>
              </w:rPr>
              <w:t>2009 - 2011 – Ústav ekonomie, Fakulta logistiky a krizového řízení,  UTB ve Zlíně (odborná asistentka)</w:t>
            </w:r>
          </w:p>
          <w:p w:rsidR="008449C0" w:rsidRDefault="008449C0" w:rsidP="008449C0">
            <w:pPr>
              <w:jc w:val="both"/>
              <w:rPr>
                <w:rFonts w:eastAsia="Arial Unicode MS"/>
              </w:rPr>
            </w:pPr>
            <w:r>
              <w:rPr>
                <w:rFonts w:eastAsia="Arial Unicode MS"/>
              </w:rPr>
              <w:t>2011 - 2013 – Ústav krizového řízení, Fakulta logistiky a krizového řízení, UTB ve Zlíně (odborná asistentka); od 1. 9. 2012 na zkrácený pracovní úvazek</w:t>
            </w:r>
          </w:p>
          <w:p w:rsidR="008449C0" w:rsidRDefault="008449C0" w:rsidP="008449C0">
            <w:pPr>
              <w:jc w:val="both"/>
              <w:rPr>
                <w:rFonts w:eastAsia="Arial Unicode MS"/>
              </w:rPr>
            </w:pPr>
            <w:r>
              <w:rPr>
                <w:rFonts w:eastAsia="Arial Unicode MS"/>
              </w:rPr>
              <w:t>2013 – 2017 – Ústav environmentální bezpečnosti, Fakulta logistiky a krizového řízení, UTB ve Zlíně (odborná asistentka), pověřena řízením ústavu od 1. 9. 2013-13. 11. 2014, členka RSP Bezpečnost společnosti (2013-2014, předsedkyně RSP)</w:t>
            </w:r>
          </w:p>
          <w:p w:rsidR="008449C0" w:rsidRDefault="008449C0" w:rsidP="008449C0">
            <w:pPr>
              <w:jc w:val="both"/>
              <w:rPr>
                <w:rFonts w:eastAsia="Arial Unicode MS"/>
              </w:rPr>
            </w:pPr>
            <w:r>
              <w:rPr>
                <w:rFonts w:eastAsia="Arial Unicode MS"/>
              </w:rPr>
              <w:t>2017 – dosud – Ústav ochrany obyvatelstva, Fakulta logistiky a krizového řízení, UTB ve Zlíně (odborná asistentka),</w:t>
            </w:r>
          </w:p>
          <w:p w:rsidR="008449C0" w:rsidRDefault="008449C0" w:rsidP="008449C0">
            <w:pPr>
              <w:jc w:val="both"/>
              <w:rPr>
                <w:rFonts w:eastAsia="Arial Unicode MS"/>
              </w:rPr>
            </w:pPr>
            <w:r>
              <w:rPr>
                <w:rFonts w:eastAsia="Arial Unicode MS"/>
              </w:rPr>
              <w:t>2012 – dosud – Ústav gastronomie, hotelnictví a cestovního ruchu, Vysoká škola obchodní a hotelová Brno (odborná asistentka); vedoucí ústavu (2015-2016); od 12/2016 členka Rady pro vnitřní hodnocení VŠOH</w:t>
            </w:r>
          </w:p>
          <w:p w:rsidR="008449C0" w:rsidRPr="00585C7D" w:rsidRDefault="008449C0" w:rsidP="008449C0">
            <w:pPr>
              <w:jc w:val="both"/>
              <w:rPr>
                <w:rFonts w:eastAsia="Arial Unicode MS"/>
              </w:rPr>
            </w:pPr>
          </w:p>
        </w:tc>
      </w:tr>
      <w:tr w:rsidR="008449C0" w:rsidTr="008449C0">
        <w:trPr>
          <w:trHeight w:val="250"/>
        </w:trPr>
        <w:tc>
          <w:tcPr>
            <w:tcW w:w="9859" w:type="dxa"/>
            <w:gridSpan w:val="11"/>
            <w:shd w:val="clear" w:color="auto" w:fill="F7CAAC"/>
          </w:tcPr>
          <w:p w:rsidR="008449C0" w:rsidRDefault="008449C0" w:rsidP="008449C0">
            <w:pPr>
              <w:jc w:val="both"/>
            </w:pPr>
            <w:r>
              <w:rPr>
                <w:b/>
              </w:rPr>
              <w:t xml:space="preserve">Zkušenosti s vedením kvalifikačních a rigorózních prací /stačí počet vedených prací / </w:t>
            </w:r>
          </w:p>
        </w:tc>
      </w:tr>
      <w:tr w:rsidR="008449C0" w:rsidTr="008449C0">
        <w:trPr>
          <w:trHeight w:val="290"/>
        </w:trPr>
        <w:tc>
          <w:tcPr>
            <w:tcW w:w="9859" w:type="dxa"/>
            <w:gridSpan w:val="11"/>
          </w:tcPr>
          <w:p w:rsidR="008449C0" w:rsidRDefault="008449C0" w:rsidP="008449C0">
            <w:pPr>
              <w:jc w:val="both"/>
            </w:pPr>
            <w:r>
              <w:t>122</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7</w:t>
            </w:r>
          </w:p>
        </w:tc>
        <w:tc>
          <w:tcPr>
            <w:tcW w:w="693" w:type="dxa"/>
            <w:vMerge w:val="restart"/>
          </w:tcPr>
          <w:p w:rsidR="008449C0" w:rsidRDefault="008449C0" w:rsidP="008449C0">
            <w:pPr>
              <w:jc w:val="center"/>
              <w:rPr>
                <w:b/>
              </w:rPr>
            </w:pPr>
            <w:r>
              <w:rPr>
                <w:b/>
              </w:rPr>
              <w:t>5</w:t>
            </w:r>
          </w:p>
        </w:tc>
        <w:tc>
          <w:tcPr>
            <w:tcW w:w="694" w:type="dxa"/>
            <w:vMerge w:val="restart"/>
          </w:tcPr>
          <w:p w:rsidR="008449C0" w:rsidRDefault="008449C0" w:rsidP="008449C0">
            <w:pPr>
              <w:jc w:val="center"/>
              <w:rPr>
                <w:b/>
              </w:rPr>
            </w:pPr>
            <w:r>
              <w:rPr>
                <w:b/>
              </w:rPr>
              <w:t>33</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RPr="0065452C" w:rsidTr="008449C0">
        <w:trPr>
          <w:trHeight w:val="2077"/>
        </w:trPr>
        <w:tc>
          <w:tcPr>
            <w:tcW w:w="9859" w:type="dxa"/>
            <w:gridSpan w:val="11"/>
          </w:tcPr>
          <w:p w:rsidR="008449C0" w:rsidRPr="004A213F" w:rsidRDefault="008449C0" w:rsidP="008449C0">
            <w:pPr>
              <w:spacing w:after="60"/>
              <w:jc w:val="both"/>
              <w:rPr>
                <w:bCs/>
              </w:rPr>
            </w:pPr>
            <w:r w:rsidRPr="004A213F">
              <w:rPr>
                <w:b/>
              </w:rPr>
              <w:t>LUKÁŠKOVÁ, Eva (75%)</w:t>
            </w:r>
            <w:r w:rsidRPr="004A213F">
              <w:t>, Jana BILÍKOVÁ, Zdeněk MÁLEK a Vladimír ŠEFČÍK</w:t>
            </w:r>
            <w:del w:id="4188" w:author="Eva Batůšková" w:date="2018-11-19T12:25:00Z">
              <w:r w:rsidRPr="004A213F" w:rsidDel="007F52E0">
                <w:delText>.</w:delText>
              </w:r>
            </w:del>
            <w:r w:rsidRPr="004A213F">
              <w:t xml:space="preserve"> </w:t>
            </w:r>
            <w:ins w:id="4189" w:author="Eva Batůšková" w:date="2018-11-19T12:25:00Z">
              <w:r w:rsidR="007F52E0">
                <w:t>(</w:t>
              </w:r>
            </w:ins>
            <w:r w:rsidRPr="004A213F">
              <w:t>2014</w:t>
            </w:r>
            <w:ins w:id="4190" w:author="Eva Batůšková" w:date="2018-11-19T12:25:00Z">
              <w:r w:rsidR="007F52E0">
                <w:t>)</w:t>
              </w:r>
            </w:ins>
            <w:r w:rsidRPr="004A213F">
              <w:t xml:space="preserve">. </w:t>
            </w:r>
            <w:r w:rsidR="00F139B8" w:rsidRPr="00F139B8">
              <w:rPr>
                <w:i/>
                <w:rPrChange w:id="4191" w:author="Jan Strohmandl" w:date="2018-11-18T14:26:00Z">
                  <w:rPr>
                    <w:b/>
                    <w:bCs/>
                  </w:rPr>
                </w:rPrChange>
              </w:rPr>
              <w:t>Potravinová (ne)bezpečnost.</w:t>
            </w:r>
            <w:r w:rsidRPr="004A213F">
              <w:t xml:space="preserve"> 1. vyd. Praha: Academia, 170 s.  ISBN 978-80-7454-463-7. </w:t>
            </w:r>
            <w:r w:rsidRPr="004A213F">
              <w:rPr>
                <w:bCs/>
                <w:lang w:val="fr-FR"/>
              </w:rPr>
              <w:t xml:space="preserve"> </w:t>
            </w:r>
          </w:p>
          <w:p w:rsidR="008449C0" w:rsidRPr="004A213F" w:rsidRDefault="008449C0" w:rsidP="008449C0">
            <w:pPr>
              <w:spacing w:after="60"/>
              <w:jc w:val="both"/>
            </w:pPr>
            <w:r w:rsidRPr="004A213F">
              <w:rPr>
                <w:b/>
              </w:rPr>
              <w:t>LUKÁŠKOVÁ Eva (35 %)</w:t>
            </w:r>
            <w:r w:rsidRPr="004A213F">
              <w:t>, Jakub TROJAN, Kateřina PITROVÁ, Peter CHRASTINA a Pavel VALÁŠEK</w:t>
            </w:r>
            <w:ins w:id="4192" w:author="Eva Batůšková" w:date="2018-11-19T12:25:00Z">
              <w:r w:rsidR="007F52E0">
                <w:t xml:space="preserve"> (</w:t>
              </w:r>
            </w:ins>
            <w:del w:id="4193" w:author="Eva Batůšková" w:date="2018-11-19T12:25:00Z">
              <w:r w:rsidRPr="004A213F" w:rsidDel="007F52E0">
                <w:delText xml:space="preserve">. </w:delText>
              </w:r>
            </w:del>
            <w:r w:rsidRPr="004A213F">
              <w:t>2016</w:t>
            </w:r>
            <w:ins w:id="4194" w:author="Eva Batůšková" w:date="2018-11-19T12:25:00Z">
              <w:r w:rsidR="007F52E0">
                <w:t>)</w:t>
              </w:r>
            </w:ins>
            <w:r w:rsidRPr="004A213F">
              <w:t>.</w:t>
            </w:r>
            <w:r>
              <w:t xml:space="preserve"> </w:t>
            </w:r>
            <w:r w:rsidR="00F139B8" w:rsidRPr="00F139B8">
              <w:rPr>
                <w:i/>
                <w:rPrChange w:id="4195" w:author="Jan Strohmandl" w:date="2018-11-18T14:26:00Z">
                  <w:rPr>
                    <w:b/>
                    <w:bCs/>
                  </w:rPr>
                </w:rPrChange>
              </w:rPr>
              <w:t>Economic Mobilization and Commissary Security of the Austrian Army in the Great War.</w:t>
            </w:r>
            <w:r w:rsidRPr="004A213F">
              <w:t xml:space="preserve"> In Anthropology, Archaeology, History and Philosophy. Conference Proceedings. Volume 1, Book 3. Bulgaria: International Multidisciplinary Scientific Conference on Social Sciences &amp; Arts SGEM, s. 55-62, 8 s. ISBN 978-619-7105-52-0. doi:10.5593/sgemsocial2016HB31. </w:t>
            </w:r>
          </w:p>
          <w:p w:rsidR="008449C0" w:rsidRPr="004A213F" w:rsidRDefault="008449C0" w:rsidP="008449C0">
            <w:pPr>
              <w:spacing w:after="60"/>
              <w:jc w:val="both"/>
              <w:rPr>
                <w:color w:val="000000"/>
              </w:rPr>
            </w:pPr>
            <w:r w:rsidRPr="004A213F">
              <w:rPr>
                <w:b/>
                <w:bCs/>
                <w:color w:val="000000"/>
              </w:rPr>
              <w:t>LUKÁŠKOVÁ Eva (100 %)</w:t>
            </w:r>
            <w:ins w:id="4196" w:author="Eva Batůšková" w:date="2018-11-19T12:25:00Z">
              <w:r w:rsidR="007F52E0">
                <w:rPr>
                  <w:b/>
                  <w:bCs/>
                  <w:color w:val="000000"/>
                </w:rPr>
                <w:t xml:space="preserve"> (</w:t>
              </w:r>
            </w:ins>
            <w:del w:id="4197" w:author="Eva Batůšková" w:date="2018-11-19T12:25:00Z">
              <w:r w:rsidRPr="004A213F" w:rsidDel="007F52E0">
                <w:rPr>
                  <w:b/>
                  <w:bCs/>
                  <w:color w:val="000000"/>
                </w:rPr>
                <w:delText xml:space="preserve">. </w:delText>
              </w:r>
            </w:del>
            <w:r w:rsidRPr="004A213F">
              <w:rPr>
                <w:color w:val="000000"/>
              </w:rPr>
              <w:t>2016</w:t>
            </w:r>
            <w:ins w:id="4198" w:author="Eva Batůšková" w:date="2018-11-19T12:25:00Z">
              <w:r w:rsidR="007F52E0">
                <w:rPr>
                  <w:color w:val="000000"/>
                </w:rPr>
                <w:t>)</w:t>
              </w:r>
            </w:ins>
            <w:r w:rsidRPr="004A213F">
              <w:rPr>
                <w:color w:val="000000"/>
              </w:rPr>
              <w:t>.</w:t>
            </w:r>
            <w:ins w:id="4199" w:author="Jan Strohmandl" w:date="2018-11-17T05:57:00Z">
              <w:r w:rsidR="005402CF">
                <w:rPr>
                  <w:color w:val="000000"/>
                </w:rPr>
                <w:t xml:space="preserve"> </w:t>
              </w:r>
            </w:ins>
            <w:r w:rsidRPr="004A213F">
              <w:rPr>
                <w:color w:val="000000"/>
              </w:rPr>
              <w:t>Základy gastronomie a hotelnictví</w:t>
            </w:r>
            <w:ins w:id="4200" w:author="Jan Strohmandl" w:date="2018-11-18T14:27:00Z">
              <w:r w:rsidR="00272B59">
                <w:rPr>
                  <w:color w:val="000000"/>
                </w:rPr>
                <w:t>.</w:t>
              </w:r>
            </w:ins>
            <w:r w:rsidRPr="004A213F">
              <w:rPr>
                <w:color w:val="000000"/>
              </w:rPr>
              <w:t xml:space="preserve"> </w:t>
            </w:r>
            <w:ins w:id="4201" w:author="Jan Strohmandl" w:date="2018-11-18T14:28:00Z">
              <w:r w:rsidR="00272B59">
                <w:rPr>
                  <w:color w:val="000000"/>
                </w:rPr>
                <w:t>I</w:t>
              </w:r>
            </w:ins>
            <w:del w:id="4202" w:author="Jan Strohmandl" w:date="2018-11-18T14:28:00Z">
              <w:r w:rsidRPr="004A213F" w:rsidDel="00272B59">
                <w:rPr>
                  <w:color w:val="000000"/>
                </w:rPr>
                <w:delText>i</w:delText>
              </w:r>
            </w:del>
            <w:r w:rsidRPr="004A213F">
              <w:rPr>
                <w:color w:val="000000"/>
              </w:rPr>
              <w:t xml:space="preserve">n Fišera Miroslav a kol. </w:t>
            </w:r>
            <w:r w:rsidRPr="004A213F">
              <w:rPr>
                <w:i/>
                <w:color w:val="000000"/>
              </w:rPr>
              <w:t>Gastronomie</w:t>
            </w:r>
            <w:r>
              <w:rPr>
                <w:color w:val="000000"/>
              </w:rPr>
              <w:t xml:space="preserve">. Český Těšín: </w:t>
            </w:r>
            <w:r w:rsidRPr="004A213F">
              <w:rPr>
                <w:color w:val="000000"/>
              </w:rPr>
              <w:t>2THETA, ISBN 978-80-86380-78-0.</w:t>
            </w:r>
          </w:p>
          <w:p w:rsidR="008449C0" w:rsidRPr="004A213F" w:rsidRDefault="008449C0" w:rsidP="008449C0">
            <w:pPr>
              <w:spacing w:after="60"/>
              <w:jc w:val="both"/>
              <w:rPr>
                <w:shd w:val="clear" w:color="auto" w:fill="FFFFFF"/>
              </w:rPr>
            </w:pPr>
            <w:r w:rsidRPr="004A213F">
              <w:rPr>
                <w:rStyle w:val="Siln"/>
                <w:shd w:val="clear" w:color="auto" w:fill="FFFFFF"/>
              </w:rPr>
              <w:t xml:space="preserve">LUKÁŠKOVÁ Eva (50 %) </w:t>
            </w:r>
            <w:r w:rsidRPr="004A213F">
              <w:rPr>
                <w:rStyle w:val="Siln"/>
                <w:b w:val="0"/>
                <w:shd w:val="clear" w:color="auto" w:fill="FFFFFF"/>
              </w:rPr>
              <w:t>a Zdeněk MÁLEK</w:t>
            </w:r>
            <w:del w:id="4203" w:author="Eva Batůšková" w:date="2018-11-19T12:25:00Z">
              <w:r w:rsidRPr="004A213F" w:rsidDel="007F52E0">
                <w:rPr>
                  <w:shd w:val="clear" w:color="auto" w:fill="FFFFFF"/>
                </w:rPr>
                <w:delText>.</w:delText>
              </w:r>
            </w:del>
            <w:ins w:id="4204" w:author="Eva Batůšková" w:date="2018-11-19T12:25:00Z">
              <w:r w:rsidR="007F52E0">
                <w:rPr>
                  <w:shd w:val="clear" w:color="auto" w:fill="FFFFFF"/>
                </w:rPr>
                <w:t xml:space="preserve"> (</w:t>
              </w:r>
            </w:ins>
            <w:del w:id="4205" w:author="Eva Batůšková" w:date="2018-11-19T12:25:00Z">
              <w:r w:rsidRPr="004A213F" w:rsidDel="007F52E0">
                <w:rPr>
                  <w:shd w:val="clear" w:color="auto" w:fill="FFFFFF"/>
                </w:rPr>
                <w:delText xml:space="preserve"> </w:delText>
              </w:r>
            </w:del>
            <w:r w:rsidRPr="004A213F">
              <w:rPr>
                <w:shd w:val="clear" w:color="auto" w:fill="FFFFFF"/>
              </w:rPr>
              <w:t>2015</w:t>
            </w:r>
            <w:ins w:id="4206" w:author="Eva Batůšková" w:date="2018-11-19T12:25:00Z">
              <w:r w:rsidR="007F52E0">
                <w:rPr>
                  <w:shd w:val="clear" w:color="auto" w:fill="FFFFFF"/>
                </w:rPr>
                <w:t>)</w:t>
              </w:r>
            </w:ins>
            <w:r w:rsidRPr="004A213F">
              <w:rPr>
                <w:shd w:val="clear" w:color="auto" w:fill="FFFFFF"/>
              </w:rPr>
              <w:t xml:space="preserve">. </w:t>
            </w:r>
            <w:r w:rsidR="00F139B8" w:rsidRPr="00F139B8">
              <w:rPr>
                <w:i/>
                <w:shd w:val="clear" w:color="auto" w:fill="FFFFFF"/>
                <w:rPrChange w:id="4207" w:author="Jan Strohmandl" w:date="2018-11-18T14:27:00Z">
                  <w:rPr>
                    <w:b/>
                    <w:bCs/>
                    <w:shd w:val="clear" w:color="auto" w:fill="FFFFFF"/>
                  </w:rPr>
                </w:rPrChange>
              </w:rPr>
              <w:t>Food and beverage management</w:t>
            </w:r>
            <w:ins w:id="4208" w:author="Jan Strohmandl" w:date="2018-11-18T14:27:00Z">
              <w:r w:rsidR="00272B59">
                <w:rPr>
                  <w:i/>
                  <w:shd w:val="clear" w:color="auto" w:fill="FFFFFF"/>
                </w:rPr>
                <w:t>.</w:t>
              </w:r>
            </w:ins>
            <w:r w:rsidRPr="004A213F">
              <w:rPr>
                <w:shd w:val="clear" w:color="auto" w:fill="FFFFFF"/>
              </w:rPr>
              <w:t xml:space="preserve"> </w:t>
            </w:r>
            <w:ins w:id="4209" w:author="Jan Strohmandl" w:date="2018-11-18T14:28:00Z">
              <w:r w:rsidR="00272B59">
                <w:rPr>
                  <w:shd w:val="clear" w:color="auto" w:fill="FFFFFF"/>
                </w:rPr>
                <w:t>I</w:t>
              </w:r>
            </w:ins>
            <w:del w:id="4210" w:author="Jan Strohmandl" w:date="2018-11-18T14:27:00Z">
              <w:r w:rsidRPr="004A213F" w:rsidDel="00272B59">
                <w:rPr>
                  <w:shd w:val="clear" w:color="auto" w:fill="FFFFFF"/>
                </w:rPr>
                <w:delText>i</w:delText>
              </w:r>
            </w:del>
            <w:r w:rsidRPr="004A213F">
              <w:rPr>
                <w:shd w:val="clear" w:color="auto" w:fill="FFFFFF"/>
              </w:rPr>
              <w:t xml:space="preserve">n Šefčík Vladimír </w:t>
            </w:r>
            <w:ins w:id="4211" w:author="Jan Strohmandl" w:date="2018-11-17T05:58:00Z">
              <w:r w:rsidR="005402CF">
                <w:rPr>
                  <w:shd w:val="clear" w:color="auto" w:fill="FFFFFF"/>
                </w:rPr>
                <w:br/>
              </w:r>
            </w:ins>
            <w:r w:rsidRPr="004A213F">
              <w:rPr>
                <w:shd w:val="clear" w:color="auto" w:fill="FFFFFF"/>
              </w:rPr>
              <w:t>a kol. Management v hotelnictví a cestovním ruchu. Brno: ISBN 978-80-87300-65-7.</w:t>
            </w:r>
          </w:p>
          <w:p w:rsidR="008449C0" w:rsidRDefault="008449C0" w:rsidP="008449C0">
            <w:pPr>
              <w:spacing w:after="60"/>
              <w:jc w:val="both"/>
            </w:pPr>
            <w:r w:rsidRPr="004A213F">
              <w:lastRenderedPageBreak/>
              <w:t xml:space="preserve">MÁLEK Zdeněk, </w:t>
            </w:r>
            <w:r w:rsidRPr="004A213F">
              <w:rPr>
                <w:b/>
              </w:rPr>
              <w:t>Eva LUKÁŠKOVÁ (40 %)</w:t>
            </w:r>
            <w:r w:rsidRPr="004A213F">
              <w:t xml:space="preserve"> a Kateřina MRKVOVÁ</w:t>
            </w:r>
            <w:del w:id="4212" w:author="Eva Batůšková" w:date="2018-11-19T12:24:00Z">
              <w:r w:rsidRPr="004A213F" w:rsidDel="007F52E0">
                <w:delText>.</w:delText>
              </w:r>
            </w:del>
            <w:r w:rsidRPr="004A213F">
              <w:t xml:space="preserve"> </w:t>
            </w:r>
            <w:ins w:id="4213" w:author="Eva Batůšková" w:date="2018-11-19T12:24:00Z">
              <w:r w:rsidR="007F52E0">
                <w:t>(</w:t>
              </w:r>
            </w:ins>
            <w:r w:rsidRPr="004A213F">
              <w:t>2017</w:t>
            </w:r>
            <w:ins w:id="4214" w:author="Eva Batůšková" w:date="2018-11-19T12:24:00Z">
              <w:r w:rsidR="007F52E0">
                <w:t>)</w:t>
              </w:r>
            </w:ins>
            <w:r w:rsidRPr="004A213F">
              <w:t>.</w:t>
            </w:r>
            <w:r>
              <w:t xml:space="preserve"> </w:t>
            </w:r>
            <w:r w:rsidR="00F139B8" w:rsidRPr="00F139B8">
              <w:rPr>
                <w:i/>
                <w:rPrChange w:id="4215" w:author="Jan Strohmandl" w:date="2018-11-18T14:27:00Z">
                  <w:rPr>
                    <w:b/>
                    <w:bCs/>
                  </w:rPr>
                </w:rPrChange>
              </w:rPr>
              <w:t xml:space="preserve">Management kvality v cestovním ruchu </w:t>
            </w:r>
            <w:r w:rsidR="00F139B8" w:rsidRPr="00F139B8">
              <w:rPr>
                <w:i/>
                <w:rPrChange w:id="4216" w:author="Jan Strohmandl" w:date="2018-11-18T14:27:00Z">
                  <w:rPr>
                    <w:b/>
                    <w:bCs/>
                  </w:rPr>
                </w:rPrChange>
              </w:rPr>
              <w:br/>
              <w:t>a hotelnictví.</w:t>
            </w:r>
            <w:r w:rsidRPr="004A213F">
              <w:t xml:space="preserve"> In ŠEFČÍK, V., T. JEŘÁBEK a kol. </w:t>
            </w:r>
            <w:r w:rsidRPr="004A213F">
              <w:rPr>
                <w:i/>
              </w:rPr>
              <w:t>Management služeb hotelnictví a cestovního ruchu – vybrané kapitoly</w:t>
            </w:r>
            <w:r w:rsidRPr="004A213F">
              <w:t>. Český Těšín: 2THETA, ISBN 978-80-86380-84-1.</w:t>
            </w:r>
          </w:p>
          <w:p w:rsidR="008449C0" w:rsidRPr="00BE52AD" w:rsidRDefault="008449C0" w:rsidP="008449C0">
            <w:pPr>
              <w:spacing w:after="60"/>
              <w:ind w:left="-6" w:right="57"/>
              <w:jc w:val="both"/>
            </w:pPr>
            <w:r w:rsidRPr="00F118AE">
              <w:rPr>
                <w:b/>
              </w:rPr>
              <w:t>LUKÁŠKOVÁ Eva</w:t>
            </w:r>
            <w:r>
              <w:rPr>
                <w:b/>
              </w:rPr>
              <w:t xml:space="preserve"> (30 %)</w:t>
            </w:r>
            <w:r w:rsidRPr="00F118AE">
              <w:rPr>
                <w:b/>
              </w:rPr>
              <w:t xml:space="preserve">, </w:t>
            </w:r>
            <w:r w:rsidRPr="00F118AE">
              <w:t>Zdeněk MÁLEK, Helena VELICHOVÁ, Jakub TROJAN, Kateřina PITROVÁ a Lenka KOZÁKOVÁ</w:t>
            </w:r>
            <w:ins w:id="4217" w:author="Eva Batůšková" w:date="2018-11-19T12:24:00Z">
              <w:r w:rsidR="007F52E0">
                <w:t xml:space="preserve"> (</w:t>
              </w:r>
            </w:ins>
            <w:del w:id="4218" w:author="Eva Batůšková" w:date="2018-11-19T12:24:00Z">
              <w:r w:rsidRPr="00F118AE" w:rsidDel="007F52E0">
                <w:delText xml:space="preserve">. </w:delText>
              </w:r>
            </w:del>
            <w:r>
              <w:t>2016</w:t>
            </w:r>
            <w:ins w:id="4219" w:author="Eva Batůšková" w:date="2018-11-19T12:24:00Z">
              <w:r w:rsidR="007F52E0">
                <w:t>)</w:t>
              </w:r>
            </w:ins>
            <w:r>
              <w:t xml:space="preserve">. </w:t>
            </w:r>
            <w:r w:rsidRPr="00F118AE">
              <w:t xml:space="preserve">Economic Analysis of the Necessary Amount of Basic Food Types for the Population of the Czech Republic. In: SOLIMAN, S. K. eds. </w:t>
            </w:r>
            <w:r w:rsidRPr="00F118AE">
              <w:rPr>
                <w:i/>
              </w:rPr>
              <w:t>27</w:t>
            </w:r>
            <w:r w:rsidRPr="00BE52AD">
              <w:rPr>
                <w:i/>
                <w:vertAlign w:val="superscript"/>
              </w:rPr>
              <w:t>th</w:t>
            </w:r>
            <w:r w:rsidRPr="00F118AE">
              <w:rPr>
                <w:i/>
              </w:rPr>
              <w:t xml:space="preserve"> IBIMA Conference: Innovation Management and Education Excellence Vision 2020:</w:t>
            </w:r>
            <w:r w:rsidRPr="00F118AE">
              <w:rPr>
                <w:i/>
                <w:iCs/>
              </w:rPr>
              <w:t xml:space="preserve"> From Regional Development Sustainability to Global Economic Growth</w:t>
            </w:r>
            <w:r w:rsidRPr="00F118AE">
              <w:rPr>
                <w:i/>
              </w:rPr>
              <w:t>,</w:t>
            </w:r>
            <w:r>
              <w:rPr>
                <w:i/>
              </w:rPr>
              <w:t xml:space="preserve"> </w:t>
            </w:r>
            <w:r w:rsidRPr="00BE52AD">
              <w:t>4 – 5 May 2016 Milan, Italy. ISBN 978-0-98604-19-6-9 (D, Scopus,  WoS).</w:t>
            </w:r>
          </w:p>
          <w:p w:rsidR="008449C0" w:rsidRDefault="008449C0" w:rsidP="008449C0">
            <w:pPr>
              <w:spacing w:after="60"/>
              <w:jc w:val="both"/>
              <w:rPr>
                <w:i/>
              </w:rPr>
            </w:pPr>
            <w:r w:rsidRPr="001A7B6C">
              <w:rPr>
                <w:b/>
              </w:rPr>
              <w:t>LUKÁŠKOVÁ Eva</w:t>
            </w:r>
            <w:r>
              <w:t>, Kateřina PITROVÁ, Jakub TROJAN a Nikola HASNÍKOVÁ</w:t>
            </w:r>
            <w:ins w:id="4220" w:author="Eva Batůšková" w:date="2018-11-19T12:24:00Z">
              <w:r w:rsidR="007F52E0">
                <w:t xml:space="preserve"> (</w:t>
              </w:r>
            </w:ins>
            <w:del w:id="4221" w:author="Eva Batůšková" w:date="2018-11-19T12:24:00Z">
              <w:r w:rsidDel="007F52E0">
                <w:delText xml:space="preserve">. </w:delText>
              </w:r>
            </w:del>
            <w:r>
              <w:t>2016</w:t>
            </w:r>
            <w:ins w:id="4222" w:author="Eva Batůšková" w:date="2018-11-19T12:24:00Z">
              <w:r w:rsidR="007F52E0">
                <w:t>)</w:t>
              </w:r>
            </w:ins>
            <w:r>
              <w:t xml:space="preserve">. Analysis of the Physical Organic Food Availability at Retail Stores in the Czech Republic. </w:t>
            </w:r>
            <w:r w:rsidRPr="00F118AE">
              <w:t xml:space="preserve">In: SOLIMAN, S. K. eds. </w:t>
            </w:r>
            <w:r w:rsidRPr="00F118AE">
              <w:rPr>
                <w:i/>
              </w:rPr>
              <w:t>2</w:t>
            </w:r>
            <w:r>
              <w:rPr>
                <w:i/>
              </w:rPr>
              <w:t>8</w:t>
            </w:r>
            <w:r w:rsidRPr="000E2E17">
              <w:rPr>
                <w:i/>
                <w:vertAlign w:val="superscript"/>
              </w:rPr>
              <w:t>th</w:t>
            </w:r>
            <w:r w:rsidRPr="00F118AE">
              <w:rPr>
                <w:i/>
              </w:rPr>
              <w:t xml:space="preserve"> IBIMA Conference: Innovation Management and Education Excellence Vision 2020</w:t>
            </w:r>
            <w:r>
              <w:rPr>
                <w:i/>
              </w:rPr>
              <w:t xml:space="preserve"> </w:t>
            </w:r>
            <w:r w:rsidRPr="00F118AE">
              <w:rPr>
                <w:i/>
              </w:rPr>
              <w:t>:</w:t>
            </w:r>
            <w:r w:rsidRPr="00F118AE">
              <w:rPr>
                <w:i/>
                <w:iCs/>
              </w:rPr>
              <w:t xml:space="preserve"> From Regional Development Sustainability to Global Economic Growth</w:t>
            </w:r>
            <w:r w:rsidRPr="00F118AE">
              <w:rPr>
                <w:i/>
              </w:rPr>
              <w:t>,</w:t>
            </w:r>
            <w:r w:rsidRPr="00BE52AD">
              <w:t>9 – 10 November 2016 Seville, Spain. ISBN 978-0-9860419-8-3 (D, Scopus, WoS)</w:t>
            </w:r>
            <w:r>
              <w:rPr>
                <w:i/>
              </w:rPr>
              <w:t>.</w:t>
            </w:r>
          </w:p>
          <w:p w:rsidR="008449C0" w:rsidRPr="00BE52AD" w:rsidRDefault="008449C0" w:rsidP="008449C0">
            <w:pPr>
              <w:ind w:left="-6" w:right="57"/>
              <w:jc w:val="both"/>
              <w:rPr>
                <w:i/>
              </w:rPr>
            </w:pPr>
          </w:p>
          <w:p w:rsidR="008449C0" w:rsidRPr="00F118AE" w:rsidRDefault="008449C0" w:rsidP="008449C0">
            <w:pPr>
              <w:ind w:left="-3" w:right="58"/>
              <w:jc w:val="both"/>
            </w:pPr>
            <w:r w:rsidRPr="00F118AE">
              <w:t xml:space="preserve">  </w:t>
            </w:r>
          </w:p>
          <w:p w:rsidR="008449C0" w:rsidRPr="0065452C" w:rsidRDefault="008449C0" w:rsidP="008449C0">
            <w:pPr>
              <w:jc w:val="both"/>
              <w:rPr>
                <w:szCs w:val="24"/>
              </w:rPr>
            </w:pP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RPr="001E50F5" w:rsidTr="008449C0">
        <w:trPr>
          <w:trHeight w:val="328"/>
        </w:trPr>
        <w:tc>
          <w:tcPr>
            <w:tcW w:w="9859" w:type="dxa"/>
            <w:gridSpan w:val="11"/>
          </w:tcPr>
          <w:p w:rsidR="008449C0" w:rsidRDefault="008449C0" w:rsidP="008449C0">
            <w:pPr>
              <w:jc w:val="both"/>
            </w:pPr>
            <w:r>
              <w:t>National Defence University in Warsaw, Polsko 2010</w:t>
            </w:r>
          </w:p>
          <w:p w:rsidR="008449C0" w:rsidRPr="001E50F5" w:rsidRDefault="008449C0" w:rsidP="008449C0">
            <w:r>
              <w:t>Pracovní s</w:t>
            </w:r>
            <w:r w:rsidRPr="001E50F5">
              <w:t>táž Santa Maria del Cedro, Itálie 2014</w:t>
            </w:r>
          </w:p>
        </w:tc>
      </w:tr>
      <w:tr w:rsidR="008449C0" w:rsidTr="008449C0">
        <w:trPr>
          <w:cantSplit/>
          <w:trHeight w:val="374"/>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92693A" w:rsidDel="00272B59" w:rsidRDefault="0092693A">
      <w:pPr>
        <w:rPr>
          <w:del w:id="4223" w:author="Jan Strohmandl" w:date="2018-11-18T14:29:00Z"/>
        </w:rPr>
      </w:pPr>
      <w:del w:id="4224" w:author="Jan Strohmandl" w:date="2018-11-18T14:29:00Z">
        <w:r w:rsidDel="00272B59">
          <w:lastRenderedPageBreak/>
          <w:br w:type="page"/>
        </w:r>
      </w:del>
    </w:p>
    <w:p w:rsidR="008449C0" w:rsidRDefault="008449C0" w:rsidP="008449C0"/>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Pr="00E47413" w:rsidRDefault="008449C0" w:rsidP="008449C0">
      <w:pPr>
        <w:rPr>
          <w:sz w:val="2"/>
          <w:szCs w:val="2"/>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10"/>
        <w:gridCol w:w="818"/>
        <w:gridCol w:w="14"/>
        <w:gridCol w:w="1706"/>
        <w:gridCol w:w="21"/>
        <w:gridCol w:w="503"/>
        <w:gridCol w:w="23"/>
        <w:gridCol w:w="445"/>
        <w:gridCol w:w="25"/>
        <w:gridCol w:w="969"/>
        <w:gridCol w:w="29"/>
        <w:gridCol w:w="680"/>
        <w:gridCol w:w="32"/>
        <w:gridCol w:w="45"/>
        <w:gridCol w:w="32"/>
        <w:gridCol w:w="600"/>
        <w:gridCol w:w="35"/>
        <w:gridCol w:w="658"/>
        <w:gridCol w:w="38"/>
        <w:gridCol w:w="656"/>
        <w:gridCol w:w="45"/>
      </w:tblGrid>
      <w:tr w:rsidR="008449C0" w:rsidTr="008449C0">
        <w:tc>
          <w:tcPr>
            <w:tcW w:w="9900" w:type="dxa"/>
            <w:gridSpan w:val="22"/>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26" w:type="dxa"/>
            <w:gridSpan w:val="2"/>
            <w:tcBorders>
              <w:top w:val="double" w:sz="4" w:space="0" w:color="auto"/>
            </w:tcBorders>
            <w:shd w:val="clear" w:color="auto" w:fill="F7CAAC"/>
          </w:tcPr>
          <w:p w:rsidR="008449C0" w:rsidRDefault="008449C0" w:rsidP="008449C0">
            <w:pPr>
              <w:jc w:val="both"/>
              <w:rPr>
                <w:b/>
              </w:rPr>
            </w:pPr>
            <w:r>
              <w:rPr>
                <w:b/>
              </w:rPr>
              <w:t>Vysoká škola</w:t>
            </w:r>
          </w:p>
        </w:tc>
        <w:tc>
          <w:tcPr>
            <w:tcW w:w="7374" w:type="dxa"/>
            <w:gridSpan w:val="20"/>
          </w:tcPr>
          <w:p w:rsidR="008449C0" w:rsidRDefault="008449C0" w:rsidP="008449C0">
            <w:pPr>
              <w:jc w:val="both"/>
            </w:pPr>
            <w:r>
              <w:t>Univerzita Tomáše Bati ve Zlíně</w:t>
            </w:r>
          </w:p>
        </w:tc>
      </w:tr>
      <w:tr w:rsidR="008449C0" w:rsidTr="008449C0">
        <w:tc>
          <w:tcPr>
            <w:tcW w:w="2526" w:type="dxa"/>
            <w:gridSpan w:val="2"/>
            <w:shd w:val="clear" w:color="auto" w:fill="F7CAAC"/>
          </w:tcPr>
          <w:p w:rsidR="008449C0" w:rsidRDefault="008449C0" w:rsidP="008449C0">
            <w:pPr>
              <w:jc w:val="both"/>
              <w:rPr>
                <w:b/>
              </w:rPr>
            </w:pPr>
            <w:r>
              <w:rPr>
                <w:b/>
              </w:rPr>
              <w:t>Součást vysoké školy</w:t>
            </w:r>
          </w:p>
        </w:tc>
        <w:tc>
          <w:tcPr>
            <w:tcW w:w="7374" w:type="dxa"/>
            <w:gridSpan w:val="20"/>
          </w:tcPr>
          <w:p w:rsidR="008449C0" w:rsidRDefault="008449C0" w:rsidP="008449C0">
            <w:pPr>
              <w:jc w:val="both"/>
            </w:pPr>
            <w:r>
              <w:t>Fakulta logistiky a krizového řízení</w:t>
            </w:r>
          </w:p>
        </w:tc>
      </w:tr>
      <w:tr w:rsidR="008449C0" w:rsidTr="008449C0">
        <w:tc>
          <w:tcPr>
            <w:tcW w:w="2526" w:type="dxa"/>
            <w:gridSpan w:val="2"/>
            <w:shd w:val="clear" w:color="auto" w:fill="F7CAAC"/>
          </w:tcPr>
          <w:p w:rsidR="008449C0" w:rsidRDefault="008449C0" w:rsidP="008449C0">
            <w:pPr>
              <w:jc w:val="both"/>
              <w:rPr>
                <w:b/>
              </w:rPr>
            </w:pPr>
            <w:r>
              <w:rPr>
                <w:b/>
              </w:rPr>
              <w:t>Název studijního programu</w:t>
            </w:r>
          </w:p>
        </w:tc>
        <w:tc>
          <w:tcPr>
            <w:tcW w:w="7374" w:type="dxa"/>
            <w:gridSpan w:val="20"/>
          </w:tcPr>
          <w:p w:rsidR="008449C0" w:rsidRDefault="008449C0" w:rsidP="008449C0">
            <w:pPr>
              <w:jc w:val="both"/>
            </w:pPr>
            <w:r w:rsidRPr="00FB349A">
              <w:t>Ochrana obyvatelstva</w:t>
            </w:r>
          </w:p>
        </w:tc>
      </w:tr>
      <w:tr w:rsidR="008449C0" w:rsidTr="008449C0">
        <w:tc>
          <w:tcPr>
            <w:tcW w:w="2526" w:type="dxa"/>
            <w:gridSpan w:val="2"/>
            <w:shd w:val="clear" w:color="auto" w:fill="F7CAAC"/>
          </w:tcPr>
          <w:p w:rsidR="008449C0" w:rsidRDefault="008449C0" w:rsidP="008449C0">
            <w:pPr>
              <w:jc w:val="both"/>
              <w:rPr>
                <w:b/>
              </w:rPr>
            </w:pPr>
            <w:r>
              <w:rPr>
                <w:b/>
              </w:rPr>
              <w:t>Jméno a příjmení</w:t>
            </w:r>
          </w:p>
        </w:tc>
        <w:tc>
          <w:tcPr>
            <w:tcW w:w="4553" w:type="dxa"/>
            <w:gridSpan w:val="10"/>
          </w:tcPr>
          <w:p w:rsidR="008449C0" w:rsidRDefault="008449C0" w:rsidP="008449C0">
            <w:pPr>
              <w:jc w:val="both"/>
            </w:pPr>
            <w:r w:rsidRPr="004B3940">
              <w:rPr>
                <w:b/>
              </w:rPr>
              <w:t>Pavel Martinek</w:t>
            </w:r>
          </w:p>
        </w:tc>
        <w:tc>
          <w:tcPr>
            <w:tcW w:w="712" w:type="dxa"/>
            <w:gridSpan w:val="2"/>
            <w:shd w:val="clear" w:color="auto" w:fill="F7CAAC"/>
          </w:tcPr>
          <w:p w:rsidR="008449C0" w:rsidRDefault="008449C0" w:rsidP="008449C0">
            <w:pPr>
              <w:jc w:val="both"/>
              <w:rPr>
                <w:b/>
              </w:rPr>
            </w:pPr>
            <w:r>
              <w:rPr>
                <w:b/>
              </w:rPr>
              <w:t>Tituly</w:t>
            </w:r>
          </w:p>
        </w:tc>
        <w:tc>
          <w:tcPr>
            <w:tcW w:w="2109" w:type="dxa"/>
            <w:gridSpan w:val="8"/>
          </w:tcPr>
          <w:p w:rsidR="008449C0" w:rsidRDefault="008449C0" w:rsidP="008449C0">
            <w:pPr>
              <w:jc w:val="both"/>
            </w:pPr>
            <w:r>
              <w:rPr>
                <w:bCs/>
              </w:rPr>
              <w:t>Ing., Ph.D.</w:t>
            </w:r>
          </w:p>
        </w:tc>
      </w:tr>
      <w:tr w:rsidR="008449C0" w:rsidTr="008449C0">
        <w:tc>
          <w:tcPr>
            <w:tcW w:w="2526" w:type="dxa"/>
            <w:gridSpan w:val="2"/>
            <w:shd w:val="clear" w:color="auto" w:fill="F7CAAC"/>
          </w:tcPr>
          <w:p w:rsidR="008449C0" w:rsidRDefault="008449C0" w:rsidP="008449C0">
            <w:pPr>
              <w:jc w:val="both"/>
              <w:rPr>
                <w:b/>
              </w:rPr>
            </w:pPr>
            <w:r>
              <w:rPr>
                <w:b/>
              </w:rPr>
              <w:t>Rok narození</w:t>
            </w:r>
          </w:p>
        </w:tc>
        <w:tc>
          <w:tcPr>
            <w:tcW w:w="832" w:type="dxa"/>
            <w:gridSpan w:val="2"/>
          </w:tcPr>
          <w:p w:rsidR="008449C0" w:rsidRDefault="008449C0" w:rsidP="008449C0">
            <w:pPr>
              <w:jc w:val="both"/>
            </w:pPr>
            <w:r>
              <w:t>1964</w:t>
            </w:r>
          </w:p>
        </w:tc>
        <w:tc>
          <w:tcPr>
            <w:tcW w:w="1727" w:type="dxa"/>
            <w:gridSpan w:val="2"/>
            <w:shd w:val="clear" w:color="auto" w:fill="F7CAAC"/>
          </w:tcPr>
          <w:p w:rsidR="008449C0" w:rsidRDefault="008449C0" w:rsidP="008449C0">
            <w:pPr>
              <w:jc w:val="both"/>
              <w:rPr>
                <w:b/>
              </w:rPr>
            </w:pPr>
            <w:r>
              <w:rPr>
                <w:b/>
              </w:rPr>
              <w:t>typ vztahu k VŠ</w:t>
            </w:r>
          </w:p>
        </w:tc>
        <w:tc>
          <w:tcPr>
            <w:tcW w:w="996" w:type="dxa"/>
            <w:gridSpan w:val="4"/>
          </w:tcPr>
          <w:p w:rsidR="008449C0" w:rsidRPr="0049364B" w:rsidRDefault="008449C0" w:rsidP="008449C0">
            <w:pPr>
              <w:jc w:val="center"/>
              <w:rPr>
                <w:i/>
              </w:rPr>
            </w:pPr>
            <w:r w:rsidRPr="0049364B">
              <w:rPr>
                <w:i/>
              </w:rPr>
              <w:t>pp.</w:t>
            </w:r>
          </w:p>
        </w:tc>
        <w:tc>
          <w:tcPr>
            <w:tcW w:w="998" w:type="dxa"/>
            <w:gridSpan w:val="2"/>
            <w:shd w:val="clear" w:color="auto" w:fill="F7CAAC"/>
          </w:tcPr>
          <w:p w:rsidR="008449C0" w:rsidRDefault="008449C0" w:rsidP="008449C0">
            <w:pPr>
              <w:jc w:val="both"/>
              <w:rPr>
                <w:b/>
              </w:rPr>
            </w:pPr>
            <w:r>
              <w:rPr>
                <w:b/>
              </w:rPr>
              <w:t>rozsah</w:t>
            </w:r>
          </w:p>
        </w:tc>
        <w:tc>
          <w:tcPr>
            <w:tcW w:w="712" w:type="dxa"/>
            <w:gridSpan w:val="2"/>
          </w:tcPr>
          <w:p w:rsidR="008449C0" w:rsidRDefault="008449C0" w:rsidP="008449C0">
            <w:pPr>
              <w:jc w:val="both"/>
            </w:pPr>
            <w:r>
              <w:t>40</w:t>
            </w:r>
          </w:p>
        </w:tc>
        <w:tc>
          <w:tcPr>
            <w:tcW w:w="712" w:type="dxa"/>
            <w:gridSpan w:val="4"/>
            <w:shd w:val="clear" w:color="auto" w:fill="F7CAAC"/>
          </w:tcPr>
          <w:p w:rsidR="008449C0" w:rsidRDefault="008449C0" w:rsidP="008449C0">
            <w:pPr>
              <w:jc w:val="both"/>
              <w:rPr>
                <w:b/>
              </w:rPr>
            </w:pPr>
            <w:r>
              <w:rPr>
                <w:b/>
              </w:rPr>
              <w:t>do kdy</w:t>
            </w:r>
          </w:p>
        </w:tc>
        <w:tc>
          <w:tcPr>
            <w:tcW w:w="1397" w:type="dxa"/>
            <w:gridSpan w:val="4"/>
          </w:tcPr>
          <w:p w:rsidR="008449C0" w:rsidRDefault="008449C0" w:rsidP="008449C0">
            <w:pPr>
              <w:jc w:val="both"/>
            </w:pPr>
            <w:r>
              <w:t>0720</w:t>
            </w:r>
          </w:p>
        </w:tc>
      </w:tr>
      <w:tr w:rsidR="008449C0" w:rsidTr="008449C0">
        <w:tc>
          <w:tcPr>
            <w:tcW w:w="5085" w:type="dxa"/>
            <w:gridSpan w:val="6"/>
            <w:shd w:val="clear" w:color="auto" w:fill="F7CAAC"/>
          </w:tcPr>
          <w:p w:rsidR="008449C0" w:rsidRDefault="008449C0" w:rsidP="008449C0">
            <w:pPr>
              <w:jc w:val="both"/>
              <w:rPr>
                <w:b/>
              </w:rPr>
            </w:pPr>
            <w:r>
              <w:rPr>
                <w:b/>
              </w:rPr>
              <w:t>Typ vztahu na součásti VŠ, která uskutečňuje st. program</w:t>
            </w:r>
          </w:p>
        </w:tc>
        <w:tc>
          <w:tcPr>
            <w:tcW w:w="996" w:type="dxa"/>
            <w:gridSpan w:val="4"/>
          </w:tcPr>
          <w:p w:rsidR="008449C0" w:rsidRPr="0049364B" w:rsidRDefault="008449C0" w:rsidP="008449C0">
            <w:pPr>
              <w:jc w:val="center"/>
              <w:rPr>
                <w:i/>
              </w:rPr>
            </w:pPr>
            <w:r w:rsidRPr="0049364B">
              <w:rPr>
                <w:i/>
              </w:rPr>
              <w:t>pp.</w:t>
            </w:r>
          </w:p>
        </w:tc>
        <w:tc>
          <w:tcPr>
            <w:tcW w:w="998" w:type="dxa"/>
            <w:gridSpan w:val="2"/>
            <w:shd w:val="clear" w:color="auto" w:fill="F7CAAC"/>
          </w:tcPr>
          <w:p w:rsidR="008449C0" w:rsidRDefault="008449C0" w:rsidP="008449C0">
            <w:pPr>
              <w:jc w:val="both"/>
              <w:rPr>
                <w:b/>
              </w:rPr>
            </w:pPr>
            <w:r>
              <w:rPr>
                <w:b/>
              </w:rPr>
              <w:t>rozsah</w:t>
            </w:r>
          </w:p>
        </w:tc>
        <w:tc>
          <w:tcPr>
            <w:tcW w:w="712" w:type="dxa"/>
            <w:gridSpan w:val="2"/>
          </w:tcPr>
          <w:p w:rsidR="008449C0" w:rsidRDefault="008449C0" w:rsidP="008449C0">
            <w:pPr>
              <w:jc w:val="both"/>
            </w:pPr>
            <w:r>
              <w:t>40</w:t>
            </w:r>
          </w:p>
        </w:tc>
        <w:tc>
          <w:tcPr>
            <w:tcW w:w="712" w:type="dxa"/>
            <w:gridSpan w:val="4"/>
            <w:shd w:val="clear" w:color="auto" w:fill="F7CAAC"/>
          </w:tcPr>
          <w:p w:rsidR="008449C0" w:rsidRDefault="008449C0" w:rsidP="008449C0">
            <w:pPr>
              <w:jc w:val="both"/>
              <w:rPr>
                <w:b/>
              </w:rPr>
            </w:pPr>
            <w:r>
              <w:rPr>
                <w:b/>
              </w:rPr>
              <w:t>do kdy</w:t>
            </w:r>
          </w:p>
        </w:tc>
        <w:tc>
          <w:tcPr>
            <w:tcW w:w="1397" w:type="dxa"/>
            <w:gridSpan w:val="4"/>
          </w:tcPr>
          <w:p w:rsidR="008449C0" w:rsidRDefault="008449C0" w:rsidP="008449C0">
            <w:pPr>
              <w:jc w:val="both"/>
            </w:pPr>
            <w:r>
              <w:t>0720</w:t>
            </w:r>
          </w:p>
        </w:tc>
      </w:tr>
      <w:tr w:rsidR="008449C0" w:rsidTr="008449C0">
        <w:tc>
          <w:tcPr>
            <w:tcW w:w="6081" w:type="dxa"/>
            <w:gridSpan w:val="10"/>
            <w:shd w:val="clear" w:color="auto" w:fill="F7CAAC"/>
          </w:tcPr>
          <w:p w:rsidR="008449C0" w:rsidRDefault="008449C0" w:rsidP="008449C0">
            <w:pPr>
              <w:jc w:val="both"/>
            </w:pPr>
            <w:r>
              <w:rPr>
                <w:b/>
              </w:rPr>
              <w:t>Další současná působení jako akademický pracovník na jiných VŠ</w:t>
            </w:r>
          </w:p>
        </w:tc>
        <w:tc>
          <w:tcPr>
            <w:tcW w:w="1710" w:type="dxa"/>
            <w:gridSpan w:val="4"/>
            <w:shd w:val="clear" w:color="auto" w:fill="F7CAAC"/>
          </w:tcPr>
          <w:p w:rsidR="008449C0" w:rsidRDefault="008449C0" w:rsidP="008449C0">
            <w:pPr>
              <w:jc w:val="both"/>
              <w:rPr>
                <w:b/>
              </w:rPr>
            </w:pPr>
            <w:r>
              <w:rPr>
                <w:b/>
              </w:rPr>
              <w:t>typ prac. vztahu</w:t>
            </w:r>
          </w:p>
        </w:tc>
        <w:tc>
          <w:tcPr>
            <w:tcW w:w="2109" w:type="dxa"/>
            <w:gridSpan w:val="8"/>
            <w:shd w:val="clear" w:color="auto" w:fill="F7CAAC"/>
          </w:tcPr>
          <w:p w:rsidR="008449C0" w:rsidRDefault="008449C0" w:rsidP="008449C0">
            <w:pPr>
              <w:jc w:val="both"/>
              <w:rPr>
                <w:b/>
              </w:rPr>
            </w:pPr>
            <w:r>
              <w:rPr>
                <w:b/>
              </w:rPr>
              <w:t>rozsah</w:t>
            </w:r>
          </w:p>
        </w:tc>
      </w:tr>
      <w:tr w:rsidR="008449C0" w:rsidTr="008449C0">
        <w:tc>
          <w:tcPr>
            <w:tcW w:w="6081" w:type="dxa"/>
            <w:gridSpan w:val="10"/>
          </w:tcPr>
          <w:p w:rsidR="008449C0" w:rsidRDefault="008449C0" w:rsidP="008449C0">
            <w:pPr>
              <w:jc w:val="both"/>
            </w:pPr>
            <w:r>
              <w:t>žádné</w:t>
            </w:r>
          </w:p>
        </w:tc>
        <w:tc>
          <w:tcPr>
            <w:tcW w:w="1710" w:type="dxa"/>
            <w:gridSpan w:val="4"/>
          </w:tcPr>
          <w:p w:rsidR="008449C0" w:rsidRDefault="008449C0" w:rsidP="008449C0">
            <w:pPr>
              <w:jc w:val="both"/>
            </w:pPr>
          </w:p>
        </w:tc>
        <w:tc>
          <w:tcPr>
            <w:tcW w:w="2109" w:type="dxa"/>
            <w:gridSpan w:val="8"/>
          </w:tcPr>
          <w:p w:rsidR="008449C0" w:rsidRDefault="008449C0" w:rsidP="008449C0">
            <w:pPr>
              <w:jc w:val="both"/>
            </w:pPr>
          </w:p>
        </w:tc>
      </w:tr>
      <w:tr w:rsidR="008449C0" w:rsidTr="008449C0">
        <w:tc>
          <w:tcPr>
            <w:tcW w:w="6081" w:type="dxa"/>
            <w:gridSpan w:val="10"/>
          </w:tcPr>
          <w:p w:rsidR="008449C0" w:rsidRDefault="008449C0" w:rsidP="008449C0">
            <w:pPr>
              <w:jc w:val="both"/>
            </w:pPr>
          </w:p>
        </w:tc>
        <w:tc>
          <w:tcPr>
            <w:tcW w:w="1710" w:type="dxa"/>
            <w:gridSpan w:val="4"/>
          </w:tcPr>
          <w:p w:rsidR="008449C0" w:rsidRDefault="008449C0" w:rsidP="008449C0">
            <w:pPr>
              <w:jc w:val="both"/>
            </w:pPr>
          </w:p>
        </w:tc>
        <w:tc>
          <w:tcPr>
            <w:tcW w:w="2109" w:type="dxa"/>
            <w:gridSpan w:val="8"/>
          </w:tcPr>
          <w:p w:rsidR="008449C0" w:rsidRDefault="008449C0" w:rsidP="008449C0">
            <w:pPr>
              <w:jc w:val="both"/>
            </w:pPr>
          </w:p>
        </w:tc>
      </w:tr>
      <w:tr w:rsidR="008449C0" w:rsidTr="008449C0">
        <w:tc>
          <w:tcPr>
            <w:tcW w:w="6081" w:type="dxa"/>
            <w:gridSpan w:val="10"/>
          </w:tcPr>
          <w:p w:rsidR="008449C0" w:rsidRDefault="008449C0" w:rsidP="008449C0">
            <w:pPr>
              <w:jc w:val="both"/>
            </w:pPr>
          </w:p>
        </w:tc>
        <w:tc>
          <w:tcPr>
            <w:tcW w:w="1710" w:type="dxa"/>
            <w:gridSpan w:val="4"/>
          </w:tcPr>
          <w:p w:rsidR="008449C0" w:rsidRDefault="008449C0" w:rsidP="008449C0">
            <w:pPr>
              <w:jc w:val="both"/>
            </w:pPr>
          </w:p>
        </w:tc>
        <w:tc>
          <w:tcPr>
            <w:tcW w:w="2109" w:type="dxa"/>
            <w:gridSpan w:val="8"/>
          </w:tcPr>
          <w:p w:rsidR="008449C0" w:rsidRDefault="008449C0" w:rsidP="008449C0">
            <w:pPr>
              <w:jc w:val="both"/>
            </w:pPr>
          </w:p>
        </w:tc>
      </w:tr>
      <w:tr w:rsidR="008449C0" w:rsidTr="008449C0">
        <w:tc>
          <w:tcPr>
            <w:tcW w:w="9900" w:type="dxa"/>
            <w:gridSpan w:val="22"/>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900" w:type="dxa"/>
            <w:gridSpan w:val="22"/>
            <w:tcBorders>
              <w:top w:val="nil"/>
            </w:tcBorders>
          </w:tcPr>
          <w:p w:rsidR="008449C0" w:rsidRDefault="008449C0" w:rsidP="008449C0">
            <w:pPr>
              <w:jc w:val="both"/>
            </w:pPr>
            <w:r>
              <w:t>Matematika I – garant, přednášející (100 %)</w:t>
            </w:r>
          </w:p>
          <w:p w:rsidR="008449C0" w:rsidRDefault="00E97431">
            <w:pPr>
              <w:jc w:val="both"/>
            </w:pPr>
            <w:ins w:id="4225" w:author="Strohmandl Jan" w:date="2018-11-13T14:15:00Z">
              <w:r>
                <w:rPr>
                  <w:b/>
                </w:rPr>
                <w:t>Základy lineární algebry a optimalizace</w:t>
              </w:r>
              <w:r w:rsidDel="00E97431">
                <w:t xml:space="preserve"> </w:t>
              </w:r>
            </w:ins>
            <w:del w:id="4226" w:author="Strohmandl Jan" w:date="2018-11-13T14:15:00Z">
              <w:r w:rsidR="008449C0" w:rsidDel="00E97431">
                <w:delText xml:space="preserve">Matematika II </w:delText>
              </w:r>
            </w:del>
            <w:r w:rsidR="008449C0">
              <w:t xml:space="preserve">– garant, přednášející, </w:t>
            </w:r>
            <w:r w:rsidR="0092693A">
              <w:t>semináře</w:t>
            </w:r>
            <w:r w:rsidR="008449C0">
              <w:t xml:space="preserve"> (100 %)</w:t>
            </w:r>
          </w:p>
        </w:tc>
      </w:tr>
      <w:tr w:rsidR="008449C0" w:rsidTr="008449C0">
        <w:tc>
          <w:tcPr>
            <w:tcW w:w="9900" w:type="dxa"/>
            <w:gridSpan w:val="22"/>
            <w:shd w:val="clear" w:color="auto" w:fill="F7CAAC"/>
          </w:tcPr>
          <w:p w:rsidR="008449C0" w:rsidRDefault="008449C0" w:rsidP="008449C0">
            <w:pPr>
              <w:jc w:val="both"/>
            </w:pPr>
            <w:r>
              <w:rPr>
                <w:b/>
              </w:rPr>
              <w:t xml:space="preserve">Údaje o vzdělání na VŠ </w:t>
            </w:r>
          </w:p>
        </w:tc>
      </w:tr>
      <w:tr w:rsidR="008449C0" w:rsidTr="008449C0">
        <w:trPr>
          <w:trHeight w:val="609"/>
        </w:trPr>
        <w:tc>
          <w:tcPr>
            <w:tcW w:w="9900" w:type="dxa"/>
            <w:gridSpan w:val="22"/>
          </w:tcPr>
          <w:p w:rsidR="008449C0" w:rsidRDefault="008449C0" w:rsidP="008449C0">
            <w:pPr>
              <w:jc w:val="both"/>
            </w:pPr>
            <w:r>
              <w:t>1988:  ČVUT Praha, Fakulta jaderná a fyzikálně inženýrská, Matematické inženýrství, Ing.</w:t>
            </w:r>
          </w:p>
          <w:p w:rsidR="008449C0" w:rsidRDefault="008449C0" w:rsidP="008449C0">
            <w:pPr>
              <w:jc w:val="both"/>
              <w:rPr>
                <w:b/>
              </w:rPr>
            </w:pPr>
            <w:r>
              <w:t>2001:  MU Brno, Fakulta informatiky, Matematická informatika, Ph.D.</w:t>
            </w:r>
          </w:p>
        </w:tc>
      </w:tr>
      <w:tr w:rsidR="008449C0" w:rsidTr="008449C0">
        <w:tc>
          <w:tcPr>
            <w:tcW w:w="9900" w:type="dxa"/>
            <w:gridSpan w:val="22"/>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900" w:type="dxa"/>
            <w:gridSpan w:val="22"/>
          </w:tcPr>
          <w:p w:rsidR="008449C0" w:rsidRDefault="008449C0" w:rsidP="008449C0">
            <w:pPr>
              <w:jc w:val="both"/>
            </w:pPr>
            <w:r>
              <w:t>1988 – 1990: První brněnská strojírna, Brno, Výzkum teplárenských zařízení, výzkumný pracovník</w:t>
            </w:r>
          </w:p>
          <w:p w:rsidR="008449C0" w:rsidRDefault="008449C0" w:rsidP="008449C0">
            <w:pPr>
              <w:jc w:val="both"/>
            </w:pPr>
            <w:r>
              <w:t>1990 – 2001: LDF MZLU Brno, Ústav matematiky, odborný asistent</w:t>
            </w:r>
          </w:p>
          <w:p w:rsidR="008449C0" w:rsidRDefault="008449C0" w:rsidP="008449C0">
            <w:pPr>
              <w:jc w:val="both"/>
            </w:pPr>
            <w:r>
              <w:t>2001 – 2009: PřF UP Olomouc, Katedra informatiky, odborný asistent</w:t>
            </w:r>
          </w:p>
          <w:p w:rsidR="008449C0" w:rsidRDefault="008449C0" w:rsidP="008449C0">
            <w:pPr>
              <w:jc w:val="both"/>
            </w:pPr>
            <w:r>
              <w:t>2009 – dosud: UTB Zlín, FAI, Ústav matematiky, odborný asistent</w:t>
            </w:r>
          </w:p>
        </w:tc>
      </w:tr>
      <w:tr w:rsidR="008449C0" w:rsidTr="008449C0">
        <w:trPr>
          <w:trHeight w:val="250"/>
        </w:trPr>
        <w:tc>
          <w:tcPr>
            <w:tcW w:w="9900" w:type="dxa"/>
            <w:gridSpan w:val="22"/>
            <w:shd w:val="clear" w:color="auto" w:fill="F7CAAC"/>
          </w:tcPr>
          <w:p w:rsidR="008449C0" w:rsidRDefault="008449C0" w:rsidP="008449C0">
            <w:pPr>
              <w:jc w:val="both"/>
            </w:pPr>
            <w:r>
              <w:rPr>
                <w:b/>
              </w:rPr>
              <w:t>Zkušenosti s vedením kvalifikačních a rigorózních prací</w:t>
            </w:r>
          </w:p>
        </w:tc>
      </w:tr>
      <w:tr w:rsidR="008449C0" w:rsidTr="008449C0">
        <w:trPr>
          <w:trHeight w:val="506"/>
        </w:trPr>
        <w:tc>
          <w:tcPr>
            <w:tcW w:w="9900" w:type="dxa"/>
            <w:gridSpan w:val="22"/>
          </w:tcPr>
          <w:p w:rsidR="008449C0" w:rsidRDefault="008449C0" w:rsidP="008449C0">
            <w:pPr>
              <w:jc w:val="both"/>
            </w:pPr>
            <w:r>
              <w:t>3 obhájené bakalářské práce</w:t>
            </w:r>
          </w:p>
          <w:p w:rsidR="008449C0" w:rsidRDefault="008449C0" w:rsidP="008449C0">
            <w:pPr>
              <w:jc w:val="both"/>
            </w:pPr>
            <w:r>
              <w:t>3 obhájené diplomové práce</w:t>
            </w:r>
          </w:p>
        </w:tc>
      </w:tr>
      <w:tr w:rsidR="008449C0" w:rsidTr="008449C0">
        <w:trPr>
          <w:cantSplit/>
        </w:trPr>
        <w:tc>
          <w:tcPr>
            <w:tcW w:w="3358" w:type="dxa"/>
            <w:gridSpan w:val="4"/>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53" w:type="dxa"/>
            <w:gridSpan w:val="4"/>
            <w:tcBorders>
              <w:top w:val="single" w:sz="12" w:space="0" w:color="auto"/>
            </w:tcBorders>
            <w:shd w:val="clear" w:color="auto" w:fill="F7CAAC"/>
          </w:tcPr>
          <w:p w:rsidR="008449C0" w:rsidRDefault="008449C0" w:rsidP="008449C0">
            <w:pPr>
              <w:jc w:val="both"/>
            </w:pPr>
            <w:r>
              <w:rPr>
                <w:b/>
              </w:rPr>
              <w:t>Rok udělení hodnosti</w:t>
            </w:r>
          </w:p>
        </w:tc>
        <w:tc>
          <w:tcPr>
            <w:tcW w:w="2257" w:type="dxa"/>
            <w:gridSpan w:val="8"/>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32" w:type="dxa"/>
            <w:gridSpan w:val="6"/>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58" w:type="dxa"/>
            <w:gridSpan w:val="4"/>
          </w:tcPr>
          <w:p w:rsidR="008449C0" w:rsidRDefault="008449C0" w:rsidP="008449C0">
            <w:pPr>
              <w:jc w:val="both"/>
            </w:pPr>
          </w:p>
        </w:tc>
        <w:tc>
          <w:tcPr>
            <w:tcW w:w="2253" w:type="dxa"/>
            <w:gridSpan w:val="4"/>
          </w:tcPr>
          <w:p w:rsidR="008449C0" w:rsidRDefault="008449C0" w:rsidP="008449C0">
            <w:pPr>
              <w:jc w:val="both"/>
            </w:pPr>
          </w:p>
        </w:tc>
        <w:tc>
          <w:tcPr>
            <w:tcW w:w="2257" w:type="dxa"/>
            <w:gridSpan w:val="8"/>
            <w:tcBorders>
              <w:right w:val="single" w:sz="12" w:space="0" w:color="auto"/>
            </w:tcBorders>
          </w:tcPr>
          <w:p w:rsidR="008449C0" w:rsidRDefault="008449C0" w:rsidP="008449C0">
            <w:pPr>
              <w:jc w:val="both"/>
            </w:pPr>
          </w:p>
        </w:tc>
        <w:tc>
          <w:tcPr>
            <w:tcW w:w="635" w:type="dxa"/>
            <w:gridSpan w:val="2"/>
            <w:tcBorders>
              <w:left w:val="single" w:sz="12" w:space="0" w:color="auto"/>
            </w:tcBorders>
            <w:shd w:val="clear" w:color="auto" w:fill="F7CAAC"/>
          </w:tcPr>
          <w:p w:rsidR="008449C0" w:rsidRDefault="008449C0" w:rsidP="008449C0">
            <w:pPr>
              <w:jc w:val="both"/>
            </w:pPr>
            <w:r>
              <w:rPr>
                <w:b/>
              </w:rPr>
              <w:t>WOS</w:t>
            </w:r>
          </w:p>
        </w:tc>
        <w:tc>
          <w:tcPr>
            <w:tcW w:w="696" w:type="dxa"/>
            <w:gridSpan w:val="2"/>
            <w:shd w:val="clear" w:color="auto" w:fill="F7CAAC"/>
          </w:tcPr>
          <w:p w:rsidR="008449C0" w:rsidRDefault="008449C0" w:rsidP="008449C0">
            <w:pPr>
              <w:jc w:val="both"/>
              <w:rPr>
                <w:sz w:val="18"/>
              </w:rPr>
            </w:pPr>
            <w:r>
              <w:rPr>
                <w:b/>
                <w:sz w:val="18"/>
              </w:rPr>
              <w:t>Scopus</w:t>
            </w:r>
          </w:p>
        </w:tc>
        <w:tc>
          <w:tcPr>
            <w:tcW w:w="701" w:type="dxa"/>
            <w:gridSpan w:val="2"/>
            <w:shd w:val="clear" w:color="auto" w:fill="F7CAAC"/>
          </w:tcPr>
          <w:p w:rsidR="008449C0" w:rsidRDefault="008449C0" w:rsidP="008449C0">
            <w:pPr>
              <w:jc w:val="both"/>
            </w:pPr>
            <w:r>
              <w:rPr>
                <w:b/>
                <w:sz w:val="18"/>
              </w:rPr>
              <w:t>ostatní</w:t>
            </w:r>
          </w:p>
        </w:tc>
      </w:tr>
      <w:tr w:rsidR="008449C0" w:rsidTr="008449C0">
        <w:trPr>
          <w:cantSplit/>
          <w:trHeight w:val="70"/>
        </w:trPr>
        <w:tc>
          <w:tcPr>
            <w:tcW w:w="3358" w:type="dxa"/>
            <w:gridSpan w:val="4"/>
            <w:shd w:val="clear" w:color="auto" w:fill="F7CAAC"/>
          </w:tcPr>
          <w:p w:rsidR="008449C0" w:rsidRDefault="008449C0" w:rsidP="008449C0">
            <w:pPr>
              <w:jc w:val="both"/>
            </w:pPr>
            <w:r>
              <w:rPr>
                <w:b/>
              </w:rPr>
              <w:t>Obor jmenovacího řízení</w:t>
            </w:r>
          </w:p>
        </w:tc>
        <w:tc>
          <w:tcPr>
            <w:tcW w:w="2253" w:type="dxa"/>
            <w:gridSpan w:val="4"/>
            <w:shd w:val="clear" w:color="auto" w:fill="F7CAAC"/>
          </w:tcPr>
          <w:p w:rsidR="008449C0" w:rsidRDefault="008449C0" w:rsidP="008449C0">
            <w:pPr>
              <w:jc w:val="both"/>
            </w:pPr>
            <w:r>
              <w:rPr>
                <w:b/>
              </w:rPr>
              <w:t>Rok udělení hodnosti</w:t>
            </w:r>
          </w:p>
        </w:tc>
        <w:tc>
          <w:tcPr>
            <w:tcW w:w="2257" w:type="dxa"/>
            <w:gridSpan w:val="8"/>
            <w:tcBorders>
              <w:right w:val="single" w:sz="12" w:space="0" w:color="auto"/>
            </w:tcBorders>
            <w:shd w:val="clear" w:color="auto" w:fill="F7CAAC"/>
          </w:tcPr>
          <w:p w:rsidR="008449C0" w:rsidRDefault="008449C0" w:rsidP="008449C0">
            <w:pPr>
              <w:jc w:val="both"/>
            </w:pPr>
            <w:r>
              <w:rPr>
                <w:b/>
              </w:rPr>
              <w:t>Řízení konáno na VŠ</w:t>
            </w:r>
          </w:p>
        </w:tc>
        <w:tc>
          <w:tcPr>
            <w:tcW w:w="635" w:type="dxa"/>
            <w:gridSpan w:val="2"/>
            <w:vMerge w:val="restart"/>
            <w:tcBorders>
              <w:left w:val="single" w:sz="12" w:space="0" w:color="auto"/>
            </w:tcBorders>
          </w:tcPr>
          <w:p w:rsidR="008449C0" w:rsidRDefault="008449C0" w:rsidP="008449C0">
            <w:pPr>
              <w:jc w:val="center"/>
              <w:rPr>
                <w:b/>
              </w:rPr>
            </w:pPr>
            <w:r>
              <w:rPr>
                <w:b/>
              </w:rPr>
              <w:t>19</w:t>
            </w:r>
          </w:p>
        </w:tc>
        <w:tc>
          <w:tcPr>
            <w:tcW w:w="696" w:type="dxa"/>
            <w:gridSpan w:val="2"/>
            <w:vMerge w:val="restart"/>
          </w:tcPr>
          <w:p w:rsidR="008449C0" w:rsidRDefault="008449C0" w:rsidP="008449C0">
            <w:pPr>
              <w:jc w:val="center"/>
              <w:rPr>
                <w:b/>
              </w:rPr>
            </w:pPr>
            <w:r>
              <w:rPr>
                <w:b/>
              </w:rPr>
              <w:t>21</w:t>
            </w:r>
          </w:p>
        </w:tc>
        <w:tc>
          <w:tcPr>
            <w:tcW w:w="701" w:type="dxa"/>
            <w:gridSpan w:val="2"/>
            <w:vMerge w:val="restart"/>
          </w:tcPr>
          <w:p w:rsidR="008449C0" w:rsidRDefault="008449C0" w:rsidP="008449C0">
            <w:pPr>
              <w:jc w:val="center"/>
              <w:rPr>
                <w:b/>
              </w:rPr>
            </w:pPr>
            <w:r>
              <w:rPr>
                <w:b/>
              </w:rPr>
              <w:t>2</w:t>
            </w:r>
          </w:p>
        </w:tc>
      </w:tr>
      <w:tr w:rsidR="008449C0" w:rsidTr="008449C0">
        <w:trPr>
          <w:trHeight w:val="205"/>
        </w:trPr>
        <w:tc>
          <w:tcPr>
            <w:tcW w:w="3358" w:type="dxa"/>
            <w:gridSpan w:val="4"/>
          </w:tcPr>
          <w:p w:rsidR="008449C0" w:rsidRDefault="008449C0" w:rsidP="008449C0">
            <w:pPr>
              <w:jc w:val="both"/>
            </w:pPr>
            <w:r>
              <w:t>Matematická informatika (Ph.D.)</w:t>
            </w:r>
          </w:p>
        </w:tc>
        <w:tc>
          <w:tcPr>
            <w:tcW w:w="2253" w:type="dxa"/>
            <w:gridSpan w:val="4"/>
          </w:tcPr>
          <w:p w:rsidR="008449C0" w:rsidRDefault="008449C0" w:rsidP="008449C0">
            <w:pPr>
              <w:jc w:val="both"/>
            </w:pPr>
            <w:r>
              <w:t>2001</w:t>
            </w:r>
          </w:p>
        </w:tc>
        <w:tc>
          <w:tcPr>
            <w:tcW w:w="2257" w:type="dxa"/>
            <w:gridSpan w:val="8"/>
            <w:tcBorders>
              <w:right w:val="single" w:sz="12" w:space="0" w:color="auto"/>
            </w:tcBorders>
          </w:tcPr>
          <w:p w:rsidR="008449C0" w:rsidRDefault="008449C0" w:rsidP="008449C0">
            <w:pPr>
              <w:jc w:val="both"/>
            </w:pPr>
            <w:r>
              <w:t>MU Brno</w:t>
            </w:r>
          </w:p>
        </w:tc>
        <w:tc>
          <w:tcPr>
            <w:tcW w:w="635" w:type="dxa"/>
            <w:gridSpan w:val="2"/>
            <w:vMerge/>
            <w:tcBorders>
              <w:left w:val="single" w:sz="12" w:space="0" w:color="auto"/>
            </w:tcBorders>
            <w:vAlign w:val="center"/>
          </w:tcPr>
          <w:p w:rsidR="008449C0" w:rsidRDefault="008449C0" w:rsidP="008449C0">
            <w:pPr>
              <w:rPr>
                <w:b/>
              </w:rPr>
            </w:pPr>
          </w:p>
        </w:tc>
        <w:tc>
          <w:tcPr>
            <w:tcW w:w="696" w:type="dxa"/>
            <w:gridSpan w:val="2"/>
            <w:vMerge/>
            <w:vAlign w:val="center"/>
          </w:tcPr>
          <w:p w:rsidR="008449C0" w:rsidRDefault="008449C0" w:rsidP="008449C0">
            <w:pPr>
              <w:rPr>
                <w:b/>
              </w:rPr>
            </w:pPr>
          </w:p>
        </w:tc>
        <w:tc>
          <w:tcPr>
            <w:tcW w:w="701" w:type="dxa"/>
            <w:gridSpan w:val="2"/>
            <w:vMerge/>
            <w:vAlign w:val="center"/>
          </w:tcPr>
          <w:p w:rsidR="008449C0" w:rsidRDefault="008449C0" w:rsidP="008449C0">
            <w:pPr>
              <w:rPr>
                <w:b/>
              </w:rPr>
            </w:pPr>
          </w:p>
        </w:tc>
      </w:tr>
      <w:tr w:rsidR="008449C0" w:rsidTr="008449C0">
        <w:tc>
          <w:tcPr>
            <w:tcW w:w="9900" w:type="dxa"/>
            <w:gridSpan w:val="22"/>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RPr="00B32B4D" w:rsidTr="008449C0">
        <w:trPr>
          <w:trHeight w:val="2347"/>
        </w:trPr>
        <w:tc>
          <w:tcPr>
            <w:tcW w:w="9900" w:type="dxa"/>
            <w:gridSpan w:val="22"/>
          </w:tcPr>
          <w:p w:rsidR="008449C0" w:rsidRPr="00B32B4D" w:rsidRDefault="008449C0" w:rsidP="008449C0">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sidRPr="00B32B4D">
              <w:rPr>
                <w:rFonts w:eastAsia="SimSun"/>
                <w:color w:val="000000"/>
                <w:lang w:eastAsia="zh-CN" w:bidi="hi-IN"/>
              </w:rPr>
              <w:t xml:space="preserve"> </w:t>
            </w:r>
            <w:ins w:id="4227" w:author="Eva Batůšková" w:date="2018-11-19T12:25:00Z">
              <w:r w:rsidR="007F52E0">
                <w:rPr>
                  <w:rFonts w:eastAsia="SimSun"/>
                  <w:color w:val="000000"/>
                  <w:lang w:eastAsia="zh-CN" w:bidi="hi-IN"/>
                </w:rPr>
                <w:t>(</w:t>
              </w:r>
            </w:ins>
            <w:r w:rsidRPr="00B32B4D">
              <w:rPr>
                <w:rFonts w:eastAsia="SimSun"/>
                <w:color w:val="000000"/>
                <w:lang w:eastAsia="zh-CN" w:bidi="hi-IN"/>
              </w:rPr>
              <w:t>2016</w:t>
            </w:r>
            <w:ins w:id="4228" w:author="Eva Batůšková" w:date="2018-11-19T12:26:00Z">
              <w:r w:rsidR="007F52E0">
                <w:rPr>
                  <w:rFonts w:eastAsia="SimSun"/>
                  <w:color w:val="000000"/>
                  <w:lang w:eastAsia="zh-CN" w:bidi="hi-IN"/>
                </w:rPr>
                <w:t>)</w:t>
              </w:r>
            </w:ins>
            <w:r>
              <w:rPr>
                <w:rFonts w:eastAsia="SimSun"/>
                <w:color w:val="000000"/>
                <w:lang w:eastAsia="zh-CN" w:bidi="hi-IN"/>
              </w:rPr>
              <w:t xml:space="preserve">. </w:t>
            </w:r>
            <w:r w:rsidRPr="00080385">
              <w:rPr>
                <w:rFonts w:eastAsia="SimSun"/>
                <w:i/>
                <w:color w:val="000000"/>
                <w:lang w:eastAsia="zh-CN" w:bidi="hi-IN"/>
              </w:rPr>
              <w:t>Fuzzy multiset finite automata: determinism, languages, and pumping lemma</w:t>
            </w:r>
            <w:r w:rsidRPr="00B32B4D">
              <w:rPr>
                <w:rFonts w:eastAsia="SimSun"/>
                <w:color w:val="000000"/>
                <w:lang w:eastAsia="zh-CN" w:bidi="hi-IN"/>
              </w:rPr>
              <w:t>. In FSKD 2015: 2015 12</w:t>
            </w:r>
            <w:r w:rsidR="00F139B8" w:rsidRPr="00F139B8">
              <w:rPr>
                <w:rFonts w:eastAsia="SimSun"/>
                <w:color w:val="000000"/>
                <w:vertAlign w:val="superscript"/>
                <w:lang w:eastAsia="zh-CN" w:bidi="hi-IN"/>
                <w:rPrChange w:id="4229" w:author="Jan Strohmandl" w:date="2018-11-18T14:28:00Z">
                  <w:rPr>
                    <w:rFonts w:eastAsia="SimSun"/>
                    <w:b/>
                    <w:bCs/>
                    <w:color w:val="000000"/>
                    <w:lang w:eastAsia="zh-CN" w:bidi="hi-IN"/>
                  </w:rPr>
                </w:rPrChange>
              </w:rPr>
              <w:t>th</w:t>
            </w:r>
            <w:r w:rsidRPr="00B32B4D">
              <w:rPr>
                <w:rFonts w:eastAsia="SimSun"/>
                <w:color w:val="000000"/>
                <w:lang w:eastAsia="zh-CN" w:bidi="hi-IN"/>
              </w:rPr>
              <w:t xml:space="preserve"> International Conference on Fuzzy Systems and Knowledge Discovery. Zhangjiajie, China: IEEE, 60–64. ISBN 978-1-4673-7682-2.</w:t>
            </w:r>
          </w:p>
          <w:p w:rsidR="008449C0" w:rsidRPr="00B32B4D" w:rsidRDefault="008449C0" w:rsidP="008449C0">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del w:id="4230" w:author="Eva Batůšková" w:date="2018-11-19T12:26:00Z">
              <w:r w:rsidDel="007F52E0">
                <w:rPr>
                  <w:b/>
                </w:rPr>
                <w:delText>.</w:delText>
              </w:r>
            </w:del>
            <w:r>
              <w:rPr>
                <w:b/>
              </w:rPr>
              <w:t xml:space="preserve"> </w:t>
            </w:r>
            <w:ins w:id="4231" w:author="Eva Batůšková" w:date="2018-11-19T12:26:00Z">
              <w:r w:rsidR="007F52E0">
                <w:rPr>
                  <w:b/>
                </w:rPr>
                <w:t>(</w:t>
              </w:r>
            </w:ins>
            <w:r w:rsidRPr="00E02E7F">
              <w:t>2016</w:t>
            </w:r>
            <w:ins w:id="4232" w:author="Eva Batůšková" w:date="2018-11-19T12:26:00Z">
              <w:r w:rsidR="007F52E0">
                <w:t>)</w:t>
              </w:r>
            </w:ins>
            <w:r w:rsidRPr="00E02E7F">
              <w:t>.</w:t>
            </w:r>
            <w:r>
              <w:rPr>
                <w:b/>
              </w:rPr>
              <w:t xml:space="preserve"> </w:t>
            </w:r>
            <w:r w:rsidRPr="00080385">
              <w:rPr>
                <w:rFonts w:eastAsia="SimSun"/>
                <w:i/>
                <w:color w:val="000000"/>
                <w:lang w:eastAsia="zh-CN" w:bidi="hi-IN"/>
              </w:rPr>
              <w:t>A simplified form of fuzzy multiset finite automata</w:t>
            </w:r>
            <w:r w:rsidRPr="00B32B4D">
              <w:rPr>
                <w:rFonts w:eastAsia="SimSun"/>
                <w:color w:val="000000"/>
                <w:lang w:eastAsia="zh-CN" w:bidi="hi-IN"/>
              </w:rPr>
              <w:t>. In: R. Silhavy, R. Senkerik, Z. Kominkova Oplatkova, P. Silhavy, Z. Prokopova (eds.): Artificial Intelligence Perspectives in Intelligent Systems, Proceedings of the 5</w:t>
            </w:r>
            <w:r w:rsidRPr="00504803">
              <w:rPr>
                <w:rFonts w:eastAsia="SimSun"/>
                <w:color w:val="000000"/>
                <w:vertAlign w:val="superscript"/>
                <w:lang w:eastAsia="zh-CN" w:bidi="hi-IN"/>
              </w:rPr>
              <w:t>th</w:t>
            </w:r>
            <w:r w:rsidRPr="00B32B4D">
              <w:rPr>
                <w:rFonts w:eastAsia="SimSun"/>
                <w:color w:val="000000"/>
                <w:lang w:eastAsia="zh-CN" w:bidi="hi-IN"/>
              </w:rPr>
              <w:t xml:space="preserve"> Computer Science On-line Conference 2016 (CSOC 2016), Vol. 1. Series: Advances in Intelligent Systems and Computing, Vol. 464, Springer, 2016, 469–476, ISBN: 978-3-319-33623-7.</w:t>
            </w:r>
          </w:p>
          <w:p w:rsidR="008449C0" w:rsidRPr="00B32B4D" w:rsidRDefault="008449C0" w:rsidP="008449C0">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del w:id="4233" w:author="Eva Batůšková" w:date="2018-11-19T12:26:00Z">
              <w:r w:rsidDel="007F52E0">
                <w:rPr>
                  <w:b/>
                </w:rPr>
                <w:delText>.</w:delText>
              </w:r>
            </w:del>
            <w:r>
              <w:rPr>
                <w:b/>
              </w:rPr>
              <w:t xml:space="preserve"> </w:t>
            </w:r>
            <w:ins w:id="4234" w:author="Eva Batůšková" w:date="2018-11-19T12:26:00Z">
              <w:r w:rsidR="007F52E0">
                <w:rPr>
                  <w:b/>
                </w:rPr>
                <w:t>(</w:t>
              </w:r>
            </w:ins>
            <w:r w:rsidRPr="00E02E7F">
              <w:t>2016</w:t>
            </w:r>
            <w:ins w:id="4235" w:author="Eva Batůšková" w:date="2018-11-19T12:26:00Z">
              <w:r w:rsidR="007F52E0">
                <w:t>)</w:t>
              </w:r>
            </w:ins>
            <w:r w:rsidRPr="00E02E7F">
              <w:t>.</w:t>
            </w:r>
            <w:r>
              <w:rPr>
                <w:b/>
              </w:rPr>
              <w:t xml:space="preserve"> </w:t>
            </w:r>
            <w:r w:rsidRPr="00504803">
              <w:rPr>
                <w:rFonts w:eastAsia="SimSun"/>
                <w:i/>
                <w:color w:val="000000"/>
                <w:lang w:eastAsia="zh-CN" w:bidi="hi-IN"/>
              </w:rPr>
              <w:t>On equality between fuzzy context-free and fuzzy adult 0L languages</w:t>
            </w:r>
            <w:r w:rsidRPr="00B32B4D">
              <w:rPr>
                <w:rFonts w:eastAsia="SimSun"/>
                <w:color w:val="000000"/>
                <w:lang w:eastAsia="zh-CN" w:bidi="hi-IN"/>
              </w:rPr>
              <w:t>, Fuzzy Sets and Systems, 301 (2016), 116–128, ISSN 0165-0114.</w:t>
            </w:r>
          </w:p>
          <w:p w:rsidR="008449C0" w:rsidRPr="00B32B4D" w:rsidRDefault="008449C0">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del w:id="4236" w:author="Eva Batůšková" w:date="2018-11-19T12:26:00Z">
              <w:r w:rsidDel="007F52E0">
                <w:rPr>
                  <w:b/>
                </w:rPr>
                <w:delText>.</w:delText>
              </w:r>
            </w:del>
            <w:r>
              <w:rPr>
                <w:b/>
              </w:rPr>
              <w:t xml:space="preserve"> </w:t>
            </w:r>
            <w:ins w:id="4237" w:author="Eva Batůšková" w:date="2018-11-19T12:26:00Z">
              <w:r w:rsidR="007F52E0" w:rsidRPr="007F52E0">
                <w:rPr>
                  <w:rPrChange w:id="4238" w:author="Eva Batůšková" w:date="2018-11-19T12:26:00Z">
                    <w:rPr>
                      <w:b/>
                    </w:rPr>
                  </w:rPrChange>
                </w:rPr>
                <w:t>(</w:t>
              </w:r>
            </w:ins>
            <w:r w:rsidRPr="00E02E7F">
              <w:t>2017</w:t>
            </w:r>
            <w:ins w:id="4239" w:author="Eva Batůšková" w:date="2018-11-19T12:26:00Z">
              <w:r w:rsidR="007F52E0">
                <w:t>)</w:t>
              </w:r>
            </w:ins>
            <w:r w:rsidRPr="00E02E7F">
              <w:t>.</w:t>
            </w:r>
            <w:r>
              <w:rPr>
                <w:b/>
              </w:rPr>
              <w:t xml:space="preserve"> </w:t>
            </w:r>
            <w:r w:rsidRPr="00504803">
              <w:rPr>
                <w:rFonts w:eastAsia="SimSun"/>
                <w:i/>
                <w:color w:val="000000"/>
                <w:lang w:eastAsia="zh-CN" w:bidi="hi-IN"/>
              </w:rPr>
              <w:t xml:space="preserve">Multiset languages accepted by deterministic multiset finite automata with detection </w:t>
            </w:r>
            <w:r>
              <w:rPr>
                <w:rFonts w:eastAsia="SimSun"/>
                <w:i/>
                <w:color w:val="000000"/>
                <w:lang w:eastAsia="zh-CN" w:bidi="hi-IN"/>
              </w:rPr>
              <w:br/>
            </w:r>
            <w:r w:rsidRPr="00504803">
              <w:rPr>
                <w:rFonts w:eastAsia="SimSun"/>
                <w:i/>
                <w:color w:val="000000"/>
                <w:lang w:eastAsia="zh-CN" w:bidi="hi-IN"/>
              </w:rPr>
              <w:t>as a specific kind of semilinear languages.</w:t>
            </w:r>
            <w:r w:rsidRPr="00B32B4D">
              <w:rPr>
                <w:rFonts w:eastAsia="SimSun"/>
                <w:color w:val="000000"/>
                <w:lang w:eastAsia="zh-CN" w:bidi="hi-IN"/>
              </w:rPr>
              <w:t xml:space="preserve"> In: T. E. Simos, Ch. Tsitouras (eds.): International Conference of Numerical Analysis and Applied Mathematics 2016, (ICNAAM 2016), Rhodes, Greece, AIP Conference Proceedings, Vol. 1863, AIP, 2017, Article number 560034, ISBN: 978-073541538-6.</w:t>
            </w:r>
          </w:p>
        </w:tc>
      </w:tr>
      <w:tr w:rsidR="008449C0" w:rsidTr="008449C0">
        <w:trPr>
          <w:trHeight w:val="218"/>
        </w:trPr>
        <w:tc>
          <w:tcPr>
            <w:tcW w:w="9900" w:type="dxa"/>
            <w:gridSpan w:val="22"/>
            <w:shd w:val="clear" w:color="auto" w:fill="F7CAAC"/>
          </w:tcPr>
          <w:p w:rsidR="008449C0" w:rsidRDefault="008449C0" w:rsidP="008449C0">
            <w:pPr>
              <w:rPr>
                <w:b/>
              </w:rPr>
            </w:pPr>
            <w:r>
              <w:rPr>
                <w:b/>
              </w:rPr>
              <w:t>Působení v zahraničí</w:t>
            </w:r>
          </w:p>
        </w:tc>
      </w:tr>
      <w:tr w:rsidR="008449C0" w:rsidTr="008449C0">
        <w:trPr>
          <w:trHeight w:val="328"/>
        </w:trPr>
        <w:tc>
          <w:tcPr>
            <w:tcW w:w="9900" w:type="dxa"/>
            <w:gridSpan w:val="22"/>
          </w:tcPr>
          <w:p w:rsidR="008449C0" w:rsidRDefault="008449C0" w:rsidP="008449C0">
            <w:pPr>
              <w:rPr>
                <w:b/>
              </w:rPr>
            </w:pPr>
          </w:p>
          <w:p w:rsidR="008449C0" w:rsidRDefault="008449C0" w:rsidP="008449C0">
            <w:pPr>
              <w:rPr>
                <w:b/>
              </w:rPr>
            </w:pPr>
          </w:p>
        </w:tc>
      </w:tr>
      <w:tr w:rsidR="008449C0" w:rsidTr="008449C0">
        <w:trPr>
          <w:cantSplit/>
          <w:trHeight w:val="470"/>
        </w:trPr>
        <w:tc>
          <w:tcPr>
            <w:tcW w:w="2526" w:type="dxa"/>
            <w:gridSpan w:val="2"/>
            <w:shd w:val="clear" w:color="auto" w:fill="F7CAAC"/>
          </w:tcPr>
          <w:p w:rsidR="008449C0" w:rsidRDefault="008449C0" w:rsidP="008449C0">
            <w:pPr>
              <w:jc w:val="both"/>
              <w:rPr>
                <w:b/>
              </w:rPr>
            </w:pPr>
            <w:r>
              <w:rPr>
                <w:b/>
              </w:rPr>
              <w:lastRenderedPageBreak/>
              <w:t xml:space="preserve">Podpis </w:t>
            </w:r>
          </w:p>
        </w:tc>
        <w:tc>
          <w:tcPr>
            <w:tcW w:w="4553" w:type="dxa"/>
            <w:gridSpan w:val="10"/>
          </w:tcPr>
          <w:p w:rsidR="008449C0" w:rsidRDefault="008449C0" w:rsidP="008449C0">
            <w:pPr>
              <w:jc w:val="both"/>
            </w:pPr>
          </w:p>
        </w:tc>
        <w:tc>
          <w:tcPr>
            <w:tcW w:w="789" w:type="dxa"/>
            <w:gridSpan w:val="4"/>
            <w:shd w:val="clear" w:color="auto" w:fill="F7CAAC"/>
          </w:tcPr>
          <w:p w:rsidR="008449C0" w:rsidRDefault="008449C0" w:rsidP="008449C0">
            <w:pPr>
              <w:jc w:val="both"/>
            </w:pPr>
            <w:r>
              <w:rPr>
                <w:b/>
              </w:rPr>
              <w:t>datum</w:t>
            </w:r>
          </w:p>
        </w:tc>
        <w:tc>
          <w:tcPr>
            <w:tcW w:w="2032" w:type="dxa"/>
            <w:gridSpan w:val="6"/>
          </w:tcPr>
          <w:p w:rsidR="008449C0" w:rsidRDefault="008449C0" w:rsidP="008449C0">
            <w:pPr>
              <w:jc w:val="both"/>
            </w:pPr>
          </w:p>
        </w:tc>
      </w:tr>
      <w:tr w:rsidR="008449C0" w:rsidRPr="00DF49F1" w:rsidTr="008449C0">
        <w:trPr>
          <w:gridAfter w:val="1"/>
          <w:wAfter w:w="45" w:type="dxa"/>
        </w:trPr>
        <w:tc>
          <w:tcPr>
            <w:tcW w:w="9855" w:type="dxa"/>
            <w:gridSpan w:val="21"/>
            <w:tcBorders>
              <w:top w:val="single" w:sz="4" w:space="0" w:color="auto"/>
              <w:left w:val="single" w:sz="4" w:space="0" w:color="auto"/>
              <w:bottom w:val="double" w:sz="4" w:space="0" w:color="auto"/>
              <w:right w:val="single" w:sz="4" w:space="0" w:color="auto"/>
            </w:tcBorders>
            <w:shd w:val="clear" w:color="auto" w:fill="BDD6EE"/>
            <w:hideMark/>
          </w:tcPr>
          <w:p w:rsidR="008449C0" w:rsidRDefault="008449C0" w:rsidP="008449C0">
            <w:pPr>
              <w:spacing w:line="276" w:lineRule="auto"/>
              <w:jc w:val="both"/>
              <w:rPr>
                <w:b/>
                <w:sz w:val="28"/>
                <w:lang w:eastAsia="en-US"/>
              </w:rPr>
            </w:pPr>
            <w:r>
              <w:rPr>
                <w:b/>
                <w:sz w:val="28"/>
                <w:lang w:eastAsia="en-US"/>
              </w:rPr>
              <w:t>C-I – Personální zabezpečení</w:t>
            </w:r>
          </w:p>
        </w:tc>
      </w:tr>
      <w:tr w:rsidR="008449C0" w:rsidRPr="00DF49F1" w:rsidTr="008449C0">
        <w:trPr>
          <w:gridAfter w:val="1"/>
          <w:wAfter w:w="45" w:type="dxa"/>
        </w:trPr>
        <w:tc>
          <w:tcPr>
            <w:tcW w:w="2516" w:type="dxa"/>
            <w:tcBorders>
              <w:top w:val="doub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Vysoká škola</w:t>
            </w:r>
          </w:p>
        </w:tc>
        <w:tc>
          <w:tcPr>
            <w:tcW w:w="7339" w:type="dxa"/>
            <w:gridSpan w:val="20"/>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Universita Tomáše Bati ve Zlíně</w:t>
            </w:r>
          </w:p>
        </w:tc>
      </w:tr>
      <w:tr w:rsidR="008449C0" w:rsidRPr="00DF49F1" w:rsidTr="008449C0">
        <w:trPr>
          <w:gridAfter w:val="1"/>
          <w:wAfter w:w="45" w:type="dxa"/>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Součást vysoké školy</w:t>
            </w:r>
          </w:p>
        </w:tc>
        <w:tc>
          <w:tcPr>
            <w:tcW w:w="7339" w:type="dxa"/>
            <w:gridSpan w:val="20"/>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Fakulta logistiky a krizového řízení v Uherském Hradišti</w:t>
            </w:r>
          </w:p>
        </w:tc>
      </w:tr>
      <w:tr w:rsidR="008449C0" w:rsidRPr="00DF49F1" w:rsidTr="008449C0">
        <w:trPr>
          <w:gridAfter w:val="1"/>
          <w:wAfter w:w="45" w:type="dxa"/>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Název studijního programu</w:t>
            </w:r>
          </w:p>
        </w:tc>
        <w:tc>
          <w:tcPr>
            <w:tcW w:w="7339" w:type="dxa"/>
            <w:gridSpan w:val="20"/>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r w:rsidRPr="00FB349A">
              <w:t>Ochrana obyvatelstva</w:t>
            </w:r>
          </w:p>
        </w:tc>
      </w:tr>
      <w:tr w:rsidR="008449C0" w:rsidRPr="00DF49F1" w:rsidTr="008449C0">
        <w:trPr>
          <w:gridAfter w:val="1"/>
          <w:wAfter w:w="45" w:type="dxa"/>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Jméno a příjmení</w:t>
            </w:r>
          </w:p>
        </w:tc>
        <w:tc>
          <w:tcPr>
            <w:tcW w:w="4534" w:type="dxa"/>
            <w:gridSpan w:val="10"/>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b/>
                <w:lang w:eastAsia="en-US"/>
              </w:rPr>
            </w:pPr>
            <w:r>
              <w:rPr>
                <w:b/>
                <w:lang w:eastAsia="en-US"/>
              </w:rPr>
              <w:t>Otakar Jiří Mika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Tituly</w:t>
            </w:r>
          </w:p>
        </w:tc>
        <w:tc>
          <w:tcPr>
            <w:tcW w:w="2096" w:type="dxa"/>
            <w:gridSpan w:val="8"/>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Doc., Ing., CSc.</w:t>
            </w:r>
          </w:p>
        </w:tc>
      </w:tr>
      <w:tr w:rsidR="008449C0" w:rsidRPr="00DF49F1" w:rsidTr="008449C0">
        <w:trPr>
          <w:gridAfter w:val="1"/>
          <w:wAfter w:w="45" w:type="dxa"/>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Rok narození</w:t>
            </w:r>
          </w:p>
        </w:tc>
        <w:tc>
          <w:tcPr>
            <w:tcW w:w="828" w:type="dxa"/>
            <w:gridSpan w:val="2"/>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1953</w:t>
            </w:r>
          </w:p>
        </w:tc>
        <w:tc>
          <w:tcPr>
            <w:tcW w:w="172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typ vztahu k VŠ</w:t>
            </w:r>
          </w:p>
        </w:tc>
        <w:tc>
          <w:tcPr>
            <w:tcW w:w="992" w:type="dxa"/>
            <w:gridSpan w:val="4"/>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i/>
                <w:lang w:eastAsia="en-US"/>
              </w:rPr>
            </w:pPr>
            <w:r>
              <w:rPr>
                <w:i/>
                <w:lang w:eastAsia="en-US"/>
              </w:rPr>
              <w:t>pp.</w:t>
            </w:r>
          </w:p>
        </w:tc>
        <w:tc>
          <w:tcPr>
            <w:tcW w:w="9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rozsah</w:t>
            </w:r>
          </w:p>
        </w:tc>
        <w:tc>
          <w:tcPr>
            <w:tcW w:w="709" w:type="dxa"/>
            <w:gridSpan w:val="2"/>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40</w:t>
            </w:r>
          </w:p>
        </w:tc>
        <w:tc>
          <w:tcPr>
            <w:tcW w:w="709" w:type="dxa"/>
            <w:gridSpan w:val="4"/>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do kdy</w:t>
            </w:r>
          </w:p>
        </w:tc>
        <w:tc>
          <w:tcPr>
            <w:tcW w:w="1387" w:type="dxa"/>
            <w:gridSpan w:val="4"/>
            <w:tcBorders>
              <w:top w:val="single" w:sz="4" w:space="0" w:color="auto"/>
              <w:left w:val="single" w:sz="4" w:space="0" w:color="auto"/>
              <w:bottom w:val="single" w:sz="4" w:space="0" w:color="auto"/>
              <w:right w:val="single" w:sz="4" w:space="0" w:color="auto"/>
            </w:tcBorders>
            <w:hideMark/>
          </w:tcPr>
          <w:p w:rsidR="008449C0" w:rsidRDefault="0092693A" w:rsidP="008449C0">
            <w:pPr>
              <w:spacing w:line="276" w:lineRule="auto"/>
              <w:jc w:val="both"/>
              <w:rPr>
                <w:lang w:eastAsia="en-US"/>
              </w:rPr>
            </w:pPr>
            <w:r>
              <w:rPr>
                <w:lang w:eastAsia="en-US"/>
              </w:rPr>
              <w:t>0821</w:t>
            </w:r>
          </w:p>
        </w:tc>
      </w:tr>
      <w:tr w:rsidR="008449C0" w:rsidRPr="00DF49F1" w:rsidTr="008449C0">
        <w:trPr>
          <w:gridAfter w:val="1"/>
          <w:wAfter w:w="45" w:type="dxa"/>
        </w:trPr>
        <w:tc>
          <w:tcPr>
            <w:tcW w:w="5064" w:type="dxa"/>
            <w:gridSpan w:val="5"/>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i/>
                <w:lang w:eastAsia="en-US"/>
              </w:rPr>
            </w:pPr>
            <w:r>
              <w:rPr>
                <w:i/>
                <w:lang w:eastAsia="en-US"/>
              </w:rPr>
              <w:t>pp.</w:t>
            </w:r>
          </w:p>
        </w:tc>
        <w:tc>
          <w:tcPr>
            <w:tcW w:w="9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rozsah</w:t>
            </w:r>
          </w:p>
        </w:tc>
        <w:tc>
          <w:tcPr>
            <w:tcW w:w="709" w:type="dxa"/>
            <w:gridSpan w:val="2"/>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40</w:t>
            </w:r>
          </w:p>
        </w:tc>
        <w:tc>
          <w:tcPr>
            <w:tcW w:w="709" w:type="dxa"/>
            <w:gridSpan w:val="4"/>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do kdy</w:t>
            </w:r>
          </w:p>
        </w:tc>
        <w:tc>
          <w:tcPr>
            <w:tcW w:w="1387" w:type="dxa"/>
            <w:gridSpan w:val="4"/>
            <w:tcBorders>
              <w:top w:val="single" w:sz="4" w:space="0" w:color="auto"/>
              <w:left w:val="single" w:sz="4" w:space="0" w:color="auto"/>
              <w:bottom w:val="single" w:sz="4" w:space="0" w:color="auto"/>
              <w:right w:val="single" w:sz="4" w:space="0" w:color="auto"/>
            </w:tcBorders>
            <w:hideMark/>
          </w:tcPr>
          <w:p w:rsidR="008449C0" w:rsidRDefault="0092693A" w:rsidP="008449C0">
            <w:pPr>
              <w:spacing w:line="276" w:lineRule="auto"/>
              <w:jc w:val="both"/>
              <w:rPr>
                <w:lang w:eastAsia="en-US"/>
              </w:rPr>
            </w:pPr>
            <w:r>
              <w:rPr>
                <w:lang w:eastAsia="en-US"/>
              </w:rPr>
              <w:t>0821</w:t>
            </w:r>
          </w:p>
        </w:tc>
      </w:tr>
      <w:tr w:rsidR="008449C0" w:rsidRPr="00DF49F1" w:rsidTr="008449C0">
        <w:trPr>
          <w:gridAfter w:val="1"/>
          <w:wAfter w:w="45" w:type="dxa"/>
        </w:trPr>
        <w:tc>
          <w:tcPr>
            <w:tcW w:w="6056" w:type="dxa"/>
            <w:gridSpan w:val="9"/>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Další současná působení jako akademický pracovník na jiných VŠ</w:t>
            </w:r>
          </w:p>
        </w:tc>
        <w:tc>
          <w:tcPr>
            <w:tcW w:w="1703" w:type="dxa"/>
            <w:gridSpan w:val="4"/>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typ prac. vztahu</w:t>
            </w:r>
          </w:p>
        </w:tc>
        <w:tc>
          <w:tcPr>
            <w:tcW w:w="2096" w:type="dxa"/>
            <w:gridSpan w:val="8"/>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rozsah</w:t>
            </w:r>
          </w:p>
        </w:tc>
      </w:tr>
      <w:tr w:rsidR="008449C0" w:rsidRPr="00DF49F1" w:rsidTr="008449C0">
        <w:trPr>
          <w:gridAfter w:val="1"/>
          <w:wAfter w:w="45" w:type="dxa"/>
        </w:trPr>
        <w:tc>
          <w:tcPr>
            <w:tcW w:w="6056" w:type="dxa"/>
            <w:gridSpan w:val="9"/>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w:t>
            </w:r>
          </w:p>
        </w:tc>
        <w:tc>
          <w:tcPr>
            <w:tcW w:w="1703" w:type="dxa"/>
            <w:gridSpan w:val="4"/>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p>
        </w:tc>
        <w:tc>
          <w:tcPr>
            <w:tcW w:w="2096" w:type="dxa"/>
            <w:gridSpan w:val="8"/>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p>
        </w:tc>
      </w:tr>
      <w:tr w:rsidR="008449C0" w:rsidRPr="00DF49F1" w:rsidTr="008449C0">
        <w:trPr>
          <w:gridAfter w:val="1"/>
          <w:wAfter w:w="45" w:type="dxa"/>
        </w:trPr>
        <w:tc>
          <w:tcPr>
            <w:tcW w:w="6056" w:type="dxa"/>
            <w:gridSpan w:val="9"/>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p>
        </w:tc>
        <w:tc>
          <w:tcPr>
            <w:tcW w:w="1703" w:type="dxa"/>
            <w:gridSpan w:val="4"/>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p>
        </w:tc>
        <w:tc>
          <w:tcPr>
            <w:tcW w:w="2096" w:type="dxa"/>
            <w:gridSpan w:val="8"/>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p>
        </w:tc>
      </w:tr>
      <w:tr w:rsidR="008449C0" w:rsidRPr="00DF49F1" w:rsidTr="008449C0">
        <w:trPr>
          <w:gridAfter w:val="1"/>
          <w:wAfter w:w="45" w:type="dxa"/>
        </w:trPr>
        <w:tc>
          <w:tcPr>
            <w:tcW w:w="9855"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Předměty příslušného studijního programu a způsob zapojení do jejich výuky, příp. další zapojení do uskutečňování studijního programu</w:t>
            </w:r>
          </w:p>
        </w:tc>
      </w:tr>
      <w:tr w:rsidR="008449C0" w:rsidRPr="00DF49F1" w:rsidTr="008449C0">
        <w:trPr>
          <w:gridAfter w:val="1"/>
          <w:wAfter w:w="45" w:type="dxa"/>
          <w:trHeight w:val="318"/>
        </w:trPr>
        <w:tc>
          <w:tcPr>
            <w:tcW w:w="9855" w:type="dxa"/>
            <w:gridSpan w:val="21"/>
            <w:tcBorders>
              <w:top w:val="nil"/>
              <w:left w:val="single" w:sz="4" w:space="0" w:color="auto"/>
              <w:bottom w:val="single" w:sz="4" w:space="0" w:color="auto"/>
              <w:right w:val="single" w:sz="4" w:space="0" w:color="auto"/>
            </w:tcBorders>
          </w:tcPr>
          <w:p w:rsidR="008449C0" w:rsidRDefault="008449C0" w:rsidP="008449C0">
            <w:pPr>
              <w:spacing w:line="276" w:lineRule="auto"/>
              <w:jc w:val="both"/>
              <w:rPr>
                <w:ins w:id="4240" w:author="Jan Strohmandl" w:date="2018-11-17T19:24:00Z"/>
                <w:lang w:eastAsia="en-US"/>
              </w:rPr>
            </w:pPr>
            <w:r>
              <w:rPr>
                <w:lang w:eastAsia="en-US"/>
              </w:rPr>
              <w:t>Professional Terminology of Population Protection in English – garant, semináře (100 %)</w:t>
            </w:r>
          </w:p>
          <w:p w:rsidR="009D73B8" w:rsidRPr="009D73B8" w:rsidRDefault="00F139B8" w:rsidP="008449C0">
            <w:pPr>
              <w:spacing w:line="276" w:lineRule="auto"/>
              <w:jc w:val="both"/>
              <w:rPr>
                <w:lang w:eastAsia="en-US"/>
              </w:rPr>
            </w:pPr>
            <w:ins w:id="4241" w:author="Jan Strohmandl" w:date="2018-11-17T19:24:00Z">
              <w:r w:rsidRPr="00F139B8">
                <w:rPr>
                  <w:rPrChange w:id="4242" w:author="Jan Strohmandl" w:date="2018-11-17T19:24:00Z">
                    <w:rPr>
                      <w:b/>
                      <w:bCs/>
                    </w:rPr>
                  </w:rPrChange>
                </w:rPr>
                <w:t>Likvidace následků havárií a katastrof – garant (100 %)</w:t>
              </w:r>
            </w:ins>
          </w:p>
          <w:p w:rsidR="008449C0" w:rsidRDefault="008449C0" w:rsidP="008449C0">
            <w:pPr>
              <w:spacing w:line="276" w:lineRule="auto"/>
              <w:jc w:val="both"/>
              <w:rPr>
                <w:lang w:eastAsia="en-US"/>
              </w:rPr>
            </w:pPr>
          </w:p>
        </w:tc>
      </w:tr>
      <w:tr w:rsidR="008449C0" w:rsidRPr="00DF49F1" w:rsidTr="008449C0">
        <w:trPr>
          <w:gridAfter w:val="1"/>
          <w:wAfter w:w="45" w:type="dxa"/>
        </w:trPr>
        <w:tc>
          <w:tcPr>
            <w:tcW w:w="9855"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 xml:space="preserve">Údaje o vzdělání na VŠ </w:t>
            </w:r>
          </w:p>
        </w:tc>
      </w:tr>
      <w:tr w:rsidR="008449C0" w:rsidRPr="00DF49F1" w:rsidTr="008449C0">
        <w:trPr>
          <w:gridAfter w:val="1"/>
          <w:wAfter w:w="45" w:type="dxa"/>
          <w:trHeight w:val="815"/>
        </w:trPr>
        <w:tc>
          <w:tcPr>
            <w:tcW w:w="9855" w:type="dxa"/>
            <w:gridSpan w:val="21"/>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1972 – 1977: Vojenská akademie A. Zápotockého v Brně, Chemické inženýrství, Ing. (1977)</w:t>
            </w:r>
          </w:p>
          <w:p w:rsidR="008449C0" w:rsidRDefault="008449C0" w:rsidP="008449C0">
            <w:pPr>
              <w:spacing w:line="276" w:lineRule="auto"/>
              <w:jc w:val="both"/>
              <w:rPr>
                <w:lang w:eastAsia="en-US"/>
              </w:rPr>
            </w:pPr>
            <w:r>
              <w:rPr>
                <w:lang w:eastAsia="en-US"/>
              </w:rPr>
              <w:t>1986 – 1989: Vojenská akademie A. Zápotockého v Brně, Ochrana před zbraněmi hromadného ničení, CSc. (1990)</w:t>
            </w:r>
          </w:p>
          <w:p w:rsidR="008449C0" w:rsidRDefault="008449C0" w:rsidP="008449C0">
            <w:pPr>
              <w:spacing w:line="276" w:lineRule="auto"/>
              <w:jc w:val="both"/>
              <w:rPr>
                <w:lang w:eastAsia="en-US"/>
              </w:rPr>
            </w:pPr>
            <w:r>
              <w:rPr>
                <w:lang w:eastAsia="en-US"/>
              </w:rPr>
              <w:t>2011 – 2013: Policejní akademie České republiky v Praze, Krizové řízení a kriminalistika, doc. (2013)</w:t>
            </w:r>
          </w:p>
        </w:tc>
      </w:tr>
      <w:tr w:rsidR="008449C0" w:rsidRPr="00DF49F1" w:rsidTr="008449C0">
        <w:trPr>
          <w:gridAfter w:val="1"/>
          <w:wAfter w:w="45" w:type="dxa"/>
        </w:trPr>
        <w:tc>
          <w:tcPr>
            <w:tcW w:w="9855"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Údaje o odborném působení od absolvování VŠ</w:t>
            </w:r>
          </w:p>
        </w:tc>
      </w:tr>
      <w:tr w:rsidR="008449C0" w:rsidRPr="00DF49F1" w:rsidTr="008449C0">
        <w:trPr>
          <w:gridAfter w:val="1"/>
          <w:wAfter w:w="45" w:type="dxa"/>
          <w:trHeight w:val="1090"/>
        </w:trPr>
        <w:tc>
          <w:tcPr>
            <w:tcW w:w="9855" w:type="dxa"/>
            <w:gridSpan w:val="21"/>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r>
              <w:rPr>
                <w:lang w:eastAsia="en-US"/>
              </w:rPr>
              <w:t>1977 – 1980: 57. motostřelecký pluk ve Stříbře, chemický náčelník</w:t>
            </w:r>
          </w:p>
          <w:p w:rsidR="008449C0" w:rsidRDefault="008449C0" w:rsidP="008449C0">
            <w:pPr>
              <w:spacing w:line="276" w:lineRule="auto"/>
              <w:jc w:val="both"/>
              <w:rPr>
                <w:lang w:eastAsia="en-US"/>
              </w:rPr>
            </w:pPr>
            <w:r>
              <w:rPr>
                <w:lang w:eastAsia="en-US"/>
              </w:rPr>
              <w:t>1980 – 1986: 19. motostřelecká divize v Plzni, zástupce náčelníka chemické služby</w:t>
            </w:r>
          </w:p>
          <w:p w:rsidR="008449C0" w:rsidRDefault="008449C0" w:rsidP="008449C0">
            <w:pPr>
              <w:spacing w:line="276" w:lineRule="auto"/>
              <w:jc w:val="both"/>
              <w:rPr>
                <w:lang w:eastAsia="en-US"/>
              </w:rPr>
            </w:pPr>
            <w:r>
              <w:rPr>
                <w:lang w:eastAsia="en-US"/>
              </w:rPr>
              <w:t xml:space="preserve">1986 – 1989: Vojenská akademie v Brně, interní vědecký aspirant </w:t>
            </w:r>
          </w:p>
          <w:p w:rsidR="008449C0" w:rsidRDefault="008449C0" w:rsidP="008449C0">
            <w:pPr>
              <w:spacing w:line="276" w:lineRule="auto"/>
              <w:jc w:val="both"/>
              <w:rPr>
                <w:lang w:eastAsia="en-US"/>
              </w:rPr>
            </w:pPr>
            <w:r>
              <w:rPr>
                <w:lang w:eastAsia="en-US"/>
              </w:rPr>
              <w:t>1989 – 1997: Vojenská akademie v Brně, starší učitel</w:t>
            </w:r>
          </w:p>
          <w:p w:rsidR="008449C0" w:rsidRDefault="008449C0" w:rsidP="008449C0">
            <w:pPr>
              <w:spacing w:line="276" w:lineRule="auto"/>
              <w:jc w:val="both"/>
              <w:rPr>
                <w:lang w:eastAsia="en-US"/>
              </w:rPr>
            </w:pPr>
            <w:r>
              <w:rPr>
                <w:lang w:eastAsia="en-US"/>
              </w:rPr>
              <w:t>1997 – 1998: HQH systém Praha, odborný pracovník</w:t>
            </w:r>
          </w:p>
          <w:p w:rsidR="008449C0" w:rsidRDefault="008449C0" w:rsidP="008449C0">
            <w:pPr>
              <w:spacing w:line="276" w:lineRule="auto"/>
              <w:jc w:val="both"/>
              <w:rPr>
                <w:lang w:eastAsia="en-US"/>
              </w:rPr>
            </w:pPr>
            <w:r>
              <w:rPr>
                <w:lang w:eastAsia="en-US"/>
              </w:rPr>
              <w:t xml:space="preserve">1998 – 2001: TLP, s.r.o. Praha, vedoucí regionálního střediska Brno </w:t>
            </w:r>
          </w:p>
          <w:p w:rsidR="008449C0" w:rsidRDefault="008449C0" w:rsidP="008449C0">
            <w:pPr>
              <w:spacing w:line="276" w:lineRule="auto"/>
              <w:jc w:val="both"/>
              <w:rPr>
                <w:lang w:eastAsia="en-US"/>
              </w:rPr>
            </w:pPr>
            <w:r>
              <w:rPr>
                <w:lang w:eastAsia="en-US"/>
              </w:rPr>
              <w:t>2001 – 2006: ISATech, s.r.o. Pardubice, výkonný ředitel</w:t>
            </w:r>
          </w:p>
          <w:p w:rsidR="008449C0" w:rsidRDefault="008449C0" w:rsidP="008449C0">
            <w:pPr>
              <w:spacing w:line="276" w:lineRule="auto"/>
              <w:jc w:val="both"/>
              <w:rPr>
                <w:lang w:eastAsia="en-US"/>
              </w:rPr>
            </w:pPr>
            <w:r>
              <w:rPr>
                <w:lang w:eastAsia="en-US"/>
              </w:rPr>
              <w:t>2006 – 2014: Vysoké učení technické v Brně, Fakulta chemická, odborný asistent, od roku 2013 docent</w:t>
            </w:r>
          </w:p>
          <w:p w:rsidR="008449C0" w:rsidRDefault="008449C0" w:rsidP="008449C0">
            <w:pPr>
              <w:spacing w:line="276" w:lineRule="auto"/>
              <w:jc w:val="both"/>
              <w:rPr>
                <w:lang w:eastAsia="en-US"/>
              </w:rPr>
            </w:pPr>
            <w:r>
              <w:rPr>
                <w:lang w:eastAsia="en-US"/>
              </w:rPr>
              <w:t>2014 – dosud: UTB ve Zlíně, Fakulta logistiky a krizového řízení v Uherském Hradišti, docent, pracovní úvazek 1,0</w:t>
            </w:r>
          </w:p>
          <w:p w:rsidR="008449C0" w:rsidRDefault="008449C0" w:rsidP="008449C0">
            <w:pPr>
              <w:spacing w:line="276" w:lineRule="auto"/>
              <w:jc w:val="both"/>
              <w:rPr>
                <w:lang w:eastAsia="en-US"/>
              </w:rPr>
            </w:pPr>
          </w:p>
        </w:tc>
      </w:tr>
      <w:tr w:rsidR="008449C0" w:rsidRPr="00DF49F1" w:rsidTr="008449C0">
        <w:trPr>
          <w:gridAfter w:val="1"/>
          <w:wAfter w:w="45" w:type="dxa"/>
          <w:trHeight w:val="250"/>
        </w:trPr>
        <w:tc>
          <w:tcPr>
            <w:tcW w:w="9855"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Zkušenosti s vedením kvalifikačních a rigorózních prací</w:t>
            </w:r>
          </w:p>
        </w:tc>
      </w:tr>
      <w:tr w:rsidR="008449C0" w:rsidRPr="00DF49F1" w:rsidTr="008449C0">
        <w:trPr>
          <w:gridAfter w:val="1"/>
          <w:wAfter w:w="45" w:type="dxa"/>
          <w:trHeight w:val="913"/>
        </w:trPr>
        <w:tc>
          <w:tcPr>
            <w:tcW w:w="9855" w:type="dxa"/>
            <w:gridSpan w:val="21"/>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Celkem jako vedoucí kvalifikačních prací: asi 50 bakalářských prací a 10 diplomových prací na současném akademickém pracovišti, v minulosti také na Fakultě chemické, Ústav soudního inženýrství, Vysoké učení technické v Brně.</w:t>
            </w:r>
          </w:p>
        </w:tc>
      </w:tr>
      <w:tr w:rsidR="008449C0" w:rsidRPr="00DF49F1" w:rsidTr="008449C0">
        <w:trPr>
          <w:gridAfter w:val="1"/>
          <w:wAfter w:w="45" w:type="dxa"/>
          <w:cantSplit/>
        </w:trPr>
        <w:tc>
          <w:tcPr>
            <w:tcW w:w="3344" w:type="dxa"/>
            <w:gridSpan w:val="3"/>
            <w:tcBorders>
              <w:top w:val="single" w:sz="12"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 xml:space="preserve">Obor habilitačního řízení </w:t>
            </w:r>
          </w:p>
        </w:tc>
        <w:tc>
          <w:tcPr>
            <w:tcW w:w="2244" w:type="dxa"/>
            <w:gridSpan w:val="4"/>
            <w:tcBorders>
              <w:top w:val="single" w:sz="12"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Rok udělení hodnosti</w:t>
            </w:r>
          </w:p>
        </w:tc>
        <w:tc>
          <w:tcPr>
            <w:tcW w:w="2248" w:type="dxa"/>
            <w:gridSpan w:val="8"/>
            <w:tcBorders>
              <w:top w:val="single" w:sz="12" w:space="0" w:color="auto"/>
              <w:left w:val="single" w:sz="4" w:space="0" w:color="auto"/>
              <w:bottom w:val="single" w:sz="4" w:space="0" w:color="auto"/>
              <w:right w:val="single" w:sz="12" w:space="0" w:color="auto"/>
            </w:tcBorders>
            <w:shd w:val="clear" w:color="auto" w:fill="F7CAAC"/>
            <w:hideMark/>
          </w:tcPr>
          <w:p w:rsidR="008449C0" w:rsidRDefault="008449C0" w:rsidP="008449C0">
            <w:pPr>
              <w:spacing w:line="276" w:lineRule="auto"/>
              <w:jc w:val="both"/>
              <w:rPr>
                <w:lang w:eastAsia="en-US"/>
              </w:rPr>
            </w:pPr>
            <w:r>
              <w:rPr>
                <w:b/>
                <w:lang w:eastAsia="en-US"/>
              </w:rPr>
              <w:t>Řízení konáno na VŠ</w:t>
            </w:r>
          </w:p>
        </w:tc>
        <w:tc>
          <w:tcPr>
            <w:tcW w:w="2019" w:type="dxa"/>
            <w:gridSpan w:val="6"/>
            <w:tcBorders>
              <w:top w:val="single" w:sz="12" w:space="0" w:color="auto"/>
              <w:left w:val="single" w:sz="12"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Ohlasy publikací</w:t>
            </w:r>
          </w:p>
        </w:tc>
      </w:tr>
      <w:tr w:rsidR="008449C0" w:rsidRPr="00DF49F1" w:rsidTr="008449C0">
        <w:trPr>
          <w:gridAfter w:val="1"/>
          <w:wAfter w:w="45" w:type="dxa"/>
          <w:cantSplit/>
        </w:trPr>
        <w:tc>
          <w:tcPr>
            <w:tcW w:w="3344" w:type="dxa"/>
            <w:gridSpan w:val="3"/>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Krizové řízení a kriminalistika</w:t>
            </w:r>
          </w:p>
        </w:tc>
        <w:tc>
          <w:tcPr>
            <w:tcW w:w="2244" w:type="dxa"/>
            <w:gridSpan w:val="4"/>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r>
              <w:rPr>
                <w:lang w:eastAsia="en-US"/>
              </w:rPr>
              <w:t>2013</w:t>
            </w:r>
          </w:p>
        </w:tc>
        <w:tc>
          <w:tcPr>
            <w:tcW w:w="2248" w:type="dxa"/>
            <w:gridSpan w:val="8"/>
            <w:tcBorders>
              <w:top w:val="single" w:sz="4" w:space="0" w:color="auto"/>
              <w:left w:val="single" w:sz="4" w:space="0" w:color="auto"/>
              <w:bottom w:val="single" w:sz="4" w:space="0" w:color="auto"/>
              <w:right w:val="single" w:sz="12" w:space="0" w:color="auto"/>
            </w:tcBorders>
            <w:hideMark/>
          </w:tcPr>
          <w:p w:rsidR="008449C0" w:rsidRDefault="008449C0" w:rsidP="008449C0">
            <w:pPr>
              <w:spacing w:line="276" w:lineRule="auto"/>
              <w:jc w:val="both"/>
              <w:rPr>
                <w:lang w:eastAsia="en-US"/>
              </w:rPr>
            </w:pPr>
            <w:r>
              <w:rPr>
                <w:lang w:eastAsia="en-US"/>
              </w:rPr>
              <w:t>Policejní akademie České republiky v Praze</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WOS</w:t>
            </w:r>
          </w:p>
        </w:tc>
        <w:tc>
          <w:tcPr>
            <w:tcW w:w="69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sz w:val="18"/>
                <w:lang w:eastAsia="en-US"/>
              </w:rPr>
            </w:pPr>
            <w:r>
              <w:rPr>
                <w:b/>
                <w:sz w:val="18"/>
                <w:lang w:eastAsia="en-US"/>
              </w:rPr>
              <w:t>Scopus</w:t>
            </w:r>
          </w:p>
        </w:tc>
        <w:tc>
          <w:tcPr>
            <w:tcW w:w="6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sz w:val="18"/>
                <w:lang w:eastAsia="en-US"/>
              </w:rPr>
              <w:t>ostatní</w:t>
            </w:r>
          </w:p>
        </w:tc>
      </w:tr>
      <w:tr w:rsidR="008449C0" w:rsidRPr="00DF49F1" w:rsidTr="008449C0">
        <w:trPr>
          <w:gridAfter w:val="1"/>
          <w:wAfter w:w="45" w:type="dxa"/>
          <w:cantSplit/>
          <w:trHeight w:val="70"/>
        </w:trPr>
        <w:tc>
          <w:tcPr>
            <w:tcW w:w="334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Obor jmenovacího řízení</w:t>
            </w:r>
          </w:p>
        </w:tc>
        <w:tc>
          <w:tcPr>
            <w:tcW w:w="2244" w:type="dxa"/>
            <w:gridSpan w:val="4"/>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Rok udělení hodnosti</w:t>
            </w:r>
          </w:p>
        </w:tc>
        <w:tc>
          <w:tcPr>
            <w:tcW w:w="2248" w:type="dxa"/>
            <w:gridSpan w:val="8"/>
            <w:tcBorders>
              <w:top w:val="single" w:sz="4" w:space="0" w:color="auto"/>
              <w:left w:val="single" w:sz="4" w:space="0" w:color="auto"/>
              <w:bottom w:val="single" w:sz="4" w:space="0" w:color="auto"/>
              <w:right w:val="single" w:sz="12" w:space="0" w:color="auto"/>
            </w:tcBorders>
            <w:shd w:val="clear" w:color="auto" w:fill="F7CAAC"/>
            <w:hideMark/>
          </w:tcPr>
          <w:p w:rsidR="008449C0" w:rsidRDefault="008449C0" w:rsidP="008449C0">
            <w:pPr>
              <w:spacing w:line="276" w:lineRule="auto"/>
              <w:jc w:val="both"/>
              <w:rPr>
                <w:lang w:eastAsia="en-US"/>
              </w:rPr>
            </w:pPr>
            <w:r>
              <w:rPr>
                <w:b/>
                <w:lang w:eastAsia="en-US"/>
              </w:rPr>
              <w:t>Řízení konáno na VŠ</w:t>
            </w:r>
          </w:p>
        </w:tc>
        <w:tc>
          <w:tcPr>
            <w:tcW w:w="632" w:type="dxa"/>
            <w:gridSpan w:val="2"/>
            <w:vMerge w:val="restart"/>
            <w:tcBorders>
              <w:top w:val="single" w:sz="4" w:space="0" w:color="auto"/>
              <w:left w:val="single" w:sz="12" w:space="0" w:color="auto"/>
              <w:bottom w:val="single" w:sz="4" w:space="0" w:color="auto"/>
              <w:right w:val="single" w:sz="4" w:space="0" w:color="auto"/>
            </w:tcBorders>
            <w:hideMark/>
          </w:tcPr>
          <w:p w:rsidR="008449C0" w:rsidRDefault="008449C0" w:rsidP="008449C0">
            <w:pPr>
              <w:spacing w:line="276" w:lineRule="auto"/>
              <w:jc w:val="center"/>
              <w:rPr>
                <w:b/>
                <w:lang w:eastAsia="en-US"/>
              </w:rPr>
            </w:pPr>
            <w:r>
              <w:rPr>
                <w:b/>
                <w:lang w:eastAsia="en-US"/>
              </w:rPr>
              <w:t>5</w:t>
            </w:r>
          </w:p>
        </w:tc>
        <w:tc>
          <w:tcPr>
            <w:tcW w:w="693" w:type="dxa"/>
            <w:gridSpan w:val="2"/>
            <w:vMerge w:val="restart"/>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center"/>
              <w:rPr>
                <w:b/>
                <w:lang w:eastAsia="en-US"/>
              </w:rPr>
            </w:pPr>
            <w:r>
              <w:rPr>
                <w:b/>
                <w:lang w:eastAsia="en-US"/>
              </w:rPr>
              <w:t>1</w:t>
            </w:r>
          </w:p>
        </w:tc>
        <w:tc>
          <w:tcPr>
            <w:tcW w:w="694" w:type="dxa"/>
            <w:gridSpan w:val="2"/>
            <w:vMerge w:val="restart"/>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center"/>
              <w:rPr>
                <w:b/>
                <w:lang w:eastAsia="en-US"/>
              </w:rPr>
            </w:pPr>
            <w:r>
              <w:rPr>
                <w:b/>
                <w:lang w:eastAsia="en-US"/>
              </w:rPr>
              <w:t>150</w:t>
            </w:r>
          </w:p>
        </w:tc>
      </w:tr>
      <w:tr w:rsidR="008449C0" w:rsidRPr="00DF49F1" w:rsidTr="008449C0">
        <w:trPr>
          <w:gridAfter w:val="1"/>
          <w:wAfter w:w="45" w:type="dxa"/>
          <w:trHeight w:val="205"/>
        </w:trPr>
        <w:tc>
          <w:tcPr>
            <w:tcW w:w="3344" w:type="dxa"/>
            <w:gridSpan w:val="3"/>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p>
        </w:tc>
        <w:tc>
          <w:tcPr>
            <w:tcW w:w="2244" w:type="dxa"/>
            <w:gridSpan w:val="4"/>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p>
        </w:tc>
        <w:tc>
          <w:tcPr>
            <w:tcW w:w="2248" w:type="dxa"/>
            <w:gridSpan w:val="8"/>
            <w:tcBorders>
              <w:top w:val="single" w:sz="4" w:space="0" w:color="auto"/>
              <w:left w:val="single" w:sz="4" w:space="0" w:color="auto"/>
              <w:bottom w:val="single" w:sz="4" w:space="0" w:color="auto"/>
              <w:right w:val="single" w:sz="12" w:space="0" w:color="auto"/>
            </w:tcBorders>
          </w:tcPr>
          <w:p w:rsidR="008449C0" w:rsidRDefault="008449C0" w:rsidP="008449C0">
            <w:pPr>
              <w:spacing w:line="276" w:lineRule="auto"/>
              <w:jc w:val="both"/>
              <w:rPr>
                <w:lang w:eastAsia="en-US"/>
              </w:rPr>
            </w:pPr>
          </w:p>
        </w:tc>
        <w:tc>
          <w:tcPr>
            <w:tcW w:w="632" w:type="dxa"/>
            <w:gridSpan w:val="2"/>
            <w:vMerge/>
            <w:tcBorders>
              <w:top w:val="single" w:sz="4" w:space="0" w:color="auto"/>
              <w:left w:val="single" w:sz="12" w:space="0" w:color="auto"/>
              <w:bottom w:val="single" w:sz="4" w:space="0" w:color="auto"/>
              <w:right w:val="single" w:sz="4" w:space="0" w:color="auto"/>
            </w:tcBorders>
            <w:vAlign w:val="center"/>
            <w:hideMark/>
          </w:tcPr>
          <w:p w:rsidR="008449C0" w:rsidRDefault="008449C0" w:rsidP="008449C0">
            <w:pPr>
              <w:rPr>
                <w:b/>
                <w:lang w:eastAsia="en-US"/>
              </w:rPr>
            </w:pPr>
          </w:p>
        </w:tc>
        <w:tc>
          <w:tcPr>
            <w:tcW w:w="693" w:type="dxa"/>
            <w:gridSpan w:val="2"/>
            <w:vMerge/>
            <w:tcBorders>
              <w:top w:val="single" w:sz="4" w:space="0" w:color="auto"/>
              <w:left w:val="single" w:sz="4" w:space="0" w:color="auto"/>
              <w:bottom w:val="single" w:sz="4" w:space="0" w:color="auto"/>
              <w:right w:val="single" w:sz="4" w:space="0" w:color="auto"/>
            </w:tcBorders>
            <w:vAlign w:val="center"/>
            <w:hideMark/>
          </w:tcPr>
          <w:p w:rsidR="008449C0" w:rsidRDefault="008449C0" w:rsidP="008449C0">
            <w:pPr>
              <w:rPr>
                <w:b/>
                <w:lang w:eastAsia="en-US"/>
              </w:rPr>
            </w:pPr>
          </w:p>
        </w:tc>
        <w:tc>
          <w:tcPr>
            <w:tcW w:w="694" w:type="dxa"/>
            <w:gridSpan w:val="2"/>
            <w:vMerge/>
            <w:tcBorders>
              <w:top w:val="single" w:sz="4" w:space="0" w:color="auto"/>
              <w:left w:val="single" w:sz="4" w:space="0" w:color="auto"/>
              <w:bottom w:val="single" w:sz="4" w:space="0" w:color="auto"/>
              <w:right w:val="single" w:sz="4" w:space="0" w:color="auto"/>
            </w:tcBorders>
            <w:vAlign w:val="center"/>
            <w:hideMark/>
          </w:tcPr>
          <w:p w:rsidR="008449C0" w:rsidRDefault="008449C0" w:rsidP="008449C0">
            <w:pPr>
              <w:rPr>
                <w:b/>
                <w:lang w:eastAsia="en-US"/>
              </w:rPr>
            </w:pPr>
          </w:p>
        </w:tc>
      </w:tr>
      <w:tr w:rsidR="008449C0" w:rsidRPr="00DF49F1" w:rsidTr="008449C0">
        <w:trPr>
          <w:gridAfter w:val="1"/>
          <w:wAfter w:w="45" w:type="dxa"/>
        </w:trPr>
        <w:tc>
          <w:tcPr>
            <w:tcW w:w="9855"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8449C0" w:rsidRPr="00DF49F1" w:rsidTr="008449C0">
        <w:trPr>
          <w:gridAfter w:val="1"/>
          <w:wAfter w:w="45" w:type="dxa"/>
          <w:trHeight w:val="2347"/>
        </w:trPr>
        <w:tc>
          <w:tcPr>
            <w:tcW w:w="9855" w:type="dxa"/>
            <w:gridSpan w:val="21"/>
            <w:tcBorders>
              <w:top w:val="single" w:sz="4" w:space="0" w:color="auto"/>
              <w:left w:val="single" w:sz="4" w:space="0" w:color="auto"/>
              <w:bottom w:val="single" w:sz="4" w:space="0" w:color="auto"/>
              <w:right w:val="single" w:sz="4" w:space="0" w:color="auto"/>
            </w:tcBorders>
            <w:hideMark/>
          </w:tcPr>
          <w:p w:rsidR="00F139B8" w:rsidRDefault="008449C0">
            <w:pPr>
              <w:spacing w:after="60"/>
              <w:jc w:val="both"/>
              <w:rPr>
                <w:lang w:eastAsia="en-US"/>
              </w:rPr>
              <w:pPrChange w:id="4243" w:author="Jan Strohmandl" w:date="2018-11-18T14:30:00Z">
                <w:pPr>
                  <w:spacing w:before="40" w:after="60"/>
                  <w:jc w:val="both"/>
                </w:pPr>
              </w:pPrChange>
            </w:pPr>
            <w:r>
              <w:rPr>
                <w:lang w:eastAsia="en-US"/>
              </w:rPr>
              <w:lastRenderedPageBreak/>
              <w:t xml:space="preserve">FIŠEROVÁ L., </w:t>
            </w:r>
            <w:r>
              <w:rPr>
                <w:b/>
                <w:lang w:eastAsia="en-US"/>
              </w:rPr>
              <w:t>MIKA O. J. (50%),</w:t>
            </w:r>
            <w:r>
              <w:rPr>
                <w:lang w:eastAsia="en-US"/>
              </w:rPr>
              <w:t xml:space="preserve"> DOLEŽALOVÁ WEISSMANNOVÁ H. </w:t>
            </w:r>
            <w:ins w:id="4244" w:author="Eva Batůšková" w:date="2018-11-19T12:26:00Z">
              <w:r w:rsidR="007F52E0">
                <w:rPr>
                  <w:lang w:eastAsia="en-US"/>
                </w:rPr>
                <w:t>(</w:t>
              </w:r>
            </w:ins>
            <w:r>
              <w:rPr>
                <w:lang w:eastAsia="en-US"/>
              </w:rPr>
              <w:t>2014</w:t>
            </w:r>
            <w:ins w:id="4245" w:author="Eva Batůšková" w:date="2018-11-19T12:26:00Z">
              <w:r w:rsidR="007F52E0">
                <w:rPr>
                  <w:lang w:eastAsia="en-US"/>
                </w:rPr>
                <w:t>)</w:t>
              </w:r>
            </w:ins>
            <w:r>
              <w:rPr>
                <w:lang w:eastAsia="en-US"/>
              </w:rPr>
              <w:t xml:space="preserve">. </w:t>
            </w:r>
            <w:r>
              <w:rPr>
                <w:i/>
                <w:lang w:eastAsia="en-US"/>
              </w:rPr>
              <w:t>Mass Methanol Poisonings in the Czech Republic</w:t>
            </w:r>
            <w:r>
              <w:rPr>
                <w:lang w:eastAsia="en-US"/>
              </w:rPr>
              <w:t xml:space="preserve">. </w:t>
            </w:r>
            <w:r>
              <w:rPr>
                <w:iCs/>
                <w:lang w:eastAsia="en-US"/>
              </w:rPr>
              <w:t>Toxin Reviews</w:t>
            </w:r>
            <w:r>
              <w:rPr>
                <w:i/>
                <w:iCs/>
                <w:lang w:eastAsia="en-US"/>
              </w:rPr>
              <w:t xml:space="preserve">, </w:t>
            </w:r>
            <w:r>
              <w:rPr>
                <w:lang w:eastAsia="en-US"/>
              </w:rPr>
              <w:t>roč. 33, č. 09, s. 101-106, ISSN: 1556-9543.</w:t>
            </w:r>
          </w:p>
          <w:p w:rsidR="00F139B8" w:rsidRDefault="008449C0">
            <w:pPr>
              <w:spacing w:after="60"/>
              <w:jc w:val="both"/>
              <w:rPr>
                <w:lang w:eastAsia="en-US"/>
              </w:rPr>
              <w:pPrChange w:id="4246" w:author="Jan Strohmandl" w:date="2018-11-18T14:30:00Z">
                <w:pPr>
                  <w:spacing w:before="40" w:after="60"/>
                  <w:jc w:val="both"/>
                </w:pPr>
              </w:pPrChange>
            </w:pPr>
            <w:r>
              <w:rPr>
                <w:lang w:eastAsia="en-US"/>
              </w:rPr>
              <w:t xml:space="preserve">DOLEŽEL M., KYSELÁK J., </w:t>
            </w:r>
            <w:r>
              <w:rPr>
                <w:b/>
                <w:lang w:eastAsia="en-US"/>
              </w:rPr>
              <w:t>MIKA O. J. (45%)</w:t>
            </w:r>
            <w:r>
              <w:rPr>
                <w:lang w:eastAsia="en-US"/>
              </w:rPr>
              <w:t xml:space="preserve">, NOVÁK J. </w:t>
            </w:r>
            <w:ins w:id="4247" w:author="Eva Batůšková" w:date="2018-11-19T12:26:00Z">
              <w:r w:rsidR="007F52E0">
                <w:rPr>
                  <w:lang w:eastAsia="en-US"/>
                </w:rPr>
                <w:t>(</w:t>
              </w:r>
            </w:ins>
            <w:r>
              <w:rPr>
                <w:lang w:eastAsia="en-US"/>
              </w:rPr>
              <w:t>2014</w:t>
            </w:r>
            <w:ins w:id="4248" w:author="Eva Batůšková" w:date="2018-11-19T12:26:00Z">
              <w:r w:rsidR="007F52E0">
                <w:rPr>
                  <w:lang w:eastAsia="en-US"/>
                </w:rPr>
                <w:t>)</w:t>
              </w:r>
            </w:ins>
            <w:r>
              <w:rPr>
                <w:lang w:eastAsia="en-US"/>
              </w:rPr>
              <w:t xml:space="preserve">. </w:t>
            </w:r>
            <w:r>
              <w:rPr>
                <w:i/>
                <w:lang w:eastAsia="en-US"/>
              </w:rPr>
              <w:t>Základy ochrany obyvatelstva</w:t>
            </w:r>
            <w:r>
              <w:rPr>
                <w:lang w:eastAsia="en-US"/>
              </w:rPr>
              <w:t>, Palackého universita v Olomouci, 208 stran, ISBN 978-80-244-4268-6.</w:t>
            </w:r>
          </w:p>
          <w:p w:rsidR="00F139B8" w:rsidRDefault="008449C0">
            <w:pPr>
              <w:spacing w:after="60"/>
              <w:jc w:val="both"/>
              <w:rPr>
                <w:lang w:eastAsia="en-US"/>
              </w:rPr>
              <w:pPrChange w:id="4249" w:author="Jan Strohmandl" w:date="2018-11-18T14:30:00Z">
                <w:pPr>
                  <w:spacing w:before="40" w:after="60"/>
                  <w:jc w:val="both"/>
                </w:pPr>
              </w:pPrChange>
            </w:pPr>
            <w:r>
              <w:rPr>
                <w:b/>
                <w:lang w:eastAsia="en-US"/>
              </w:rPr>
              <w:t>MIKA O. J</w:t>
            </w:r>
            <w:r>
              <w:rPr>
                <w:lang w:eastAsia="en-US"/>
              </w:rPr>
              <w:t>.</w:t>
            </w:r>
            <w:r>
              <w:rPr>
                <w:b/>
                <w:lang w:eastAsia="en-US"/>
              </w:rPr>
              <w:t xml:space="preserve"> (33%)</w:t>
            </w:r>
            <w:r>
              <w:rPr>
                <w:lang w:eastAsia="en-US"/>
              </w:rPr>
              <w:t xml:space="preserve">, ZAHRADNÍČEK P., ZEMAN M. </w:t>
            </w:r>
            <w:ins w:id="4250" w:author="Eva Batůšková" w:date="2018-11-19T12:26:00Z">
              <w:r w:rsidR="007F52E0">
                <w:rPr>
                  <w:lang w:eastAsia="en-US"/>
                </w:rPr>
                <w:t>(</w:t>
              </w:r>
            </w:ins>
            <w:r>
              <w:rPr>
                <w:lang w:eastAsia="en-US"/>
              </w:rPr>
              <w:t>2012</w:t>
            </w:r>
            <w:ins w:id="4251" w:author="Eva Batůšková" w:date="2018-11-19T12:26:00Z">
              <w:r w:rsidR="007F52E0">
                <w:rPr>
                  <w:lang w:eastAsia="en-US"/>
                </w:rPr>
                <w:t>)</w:t>
              </w:r>
            </w:ins>
            <w:r>
              <w:rPr>
                <w:lang w:eastAsia="en-US"/>
              </w:rPr>
              <w:t xml:space="preserve">. </w:t>
            </w:r>
            <w:r>
              <w:rPr>
                <w:i/>
                <w:iCs/>
                <w:lang w:eastAsia="en-US"/>
              </w:rPr>
              <w:t xml:space="preserve">Ochrana obyvatelstva. </w:t>
            </w:r>
            <w:r>
              <w:rPr>
                <w:lang w:eastAsia="en-US"/>
              </w:rPr>
              <w:t>Malé kompendium ochrany obyvatelstva, Díl I. Jihlava: Vysoká škola polytechnická Jihlava, 104 strany. ISBN: 978-80-87035-67-2.</w:t>
            </w:r>
          </w:p>
          <w:p w:rsidR="00F139B8" w:rsidRDefault="008449C0">
            <w:pPr>
              <w:spacing w:after="60"/>
              <w:jc w:val="both"/>
              <w:rPr>
                <w:lang w:eastAsia="en-US"/>
              </w:rPr>
              <w:pPrChange w:id="4252" w:author="Jan Strohmandl" w:date="2018-11-18T14:30:00Z">
                <w:pPr>
                  <w:spacing w:before="40" w:after="60"/>
                  <w:jc w:val="both"/>
                </w:pPr>
              </w:pPrChange>
            </w:pPr>
            <w:r>
              <w:rPr>
                <w:lang w:eastAsia="en-US"/>
              </w:rPr>
              <w:t xml:space="preserve">MAŠEK I., </w:t>
            </w:r>
            <w:r>
              <w:rPr>
                <w:b/>
                <w:lang w:eastAsia="en-US"/>
              </w:rPr>
              <w:t>MIKA O. J. (25%),</w:t>
            </w:r>
            <w:r>
              <w:rPr>
                <w:lang w:eastAsia="en-US"/>
              </w:rPr>
              <w:t xml:space="preserve"> ŠAFAŘÍK Z., VIČAR D. </w:t>
            </w:r>
            <w:ins w:id="4253" w:author="Eva Batůšková" w:date="2018-11-19T12:26:00Z">
              <w:r w:rsidR="007F52E0">
                <w:rPr>
                  <w:lang w:eastAsia="en-US"/>
                </w:rPr>
                <w:t>(</w:t>
              </w:r>
            </w:ins>
            <w:r>
              <w:rPr>
                <w:lang w:eastAsia="en-US"/>
              </w:rPr>
              <w:t>2015</w:t>
            </w:r>
            <w:ins w:id="4254" w:author="Eva Batůšková" w:date="2018-11-19T12:27:00Z">
              <w:r w:rsidR="007F52E0">
                <w:rPr>
                  <w:lang w:eastAsia="en-US"/>
                </w:rPr>
                <w:t>)</w:t>
              </w:r>
            </w:ins>
            <w:r>
              <w:rPr>
                <w:lang w:eastAsia="en-US"/>
              </w:rPr>
              <w:t xml:space="preserve">. </w:t>
            </w:r>
            <w:r>
              <w:rPr>
                <w:i/>
                <w:lang w:eastAsia="en-US"/>
              </w:rPr>
              <w:t xml:space="preserve">Interesting Group of High-Toxic Organophosphorus Compounds. </w:t>
            </w:r>
            <w:r>
              <w:rPr>
                <w:lang w:eastAsia="en-US"/>
              </w:rPr>
              <w:t>The Science for Population Protection, Issue 2/2015. Vol. 7. Lázně Bohdaneč: MV – generální ředitelství HZS ČR, Institut ochrany obyvatelstva, s. 85 – 97. ISSN 1803-568X. 2015.</w:t>
            </w:r>
          </w:p>
          <w:p w:rsidR="00F139B8" w:rsidRDefault="008449C0">
            <w:pPr>
              <w:spacing w:after="60"/>
              <w:jc w:val="both"/>
              <w:rPr>
                <w:lang w:eastAsia="en-US"/>
              </w:rPr>
              <w:pPrChange w:id="4255" w:author="Jan Strohmandl" w:date="2018-11-18T14:30:00Z">
                <w:pPr>
                  <w:spacing w:before="40" w:after="60"/>
                  <w:jc w:val="both"/>
                </w:pPr>
              </w:pPrChange>
            </w:pPr>
            <w:r>
              <w:rPr>
                <w:lang w:eastAsia="en-US"/>
              </w:rPr>
              <w:t xml:space="preserve">LACINA P., </w:t>
            </w:r>
            <w:r>
              <w:rPr>
                <w:b/>
                <w:lang w:eastAsia="en-US"/>
              </w:rPr>
              <w:t>MIKA O. J. (33 %)</w:t>
            </w:r>
            <w:r>
              <w:rPr>
                <w:lang w:eastAsia="en-US"/>
              </w:rPr>
              <w:t xml:space="preserve">, ŠEBKOVÁ K. </w:t>
            </w:r>
            <w:ins w:id="4256" w:author="Eva Batůšková" w:date="2018-11-19T12:27:00Z">
              <w:r w:rsidR="007F52E0">
                <w:rPr>
                  <w:lang w:eastAsia="en-US"/>
                </w:rPr>
                <w:t>(</w:t>
              </w:r>
            </w:ins>
            <w:r>
              <w:rPr>
                <w:lang w:eastAsia="en-US"/>
              </w:rPr>
              <w:t>2013</w:t>
            </w:r>
            <w:ins w:id="4257" w:author="Eva Batůšková" w:date="2018-11-19T12:27:00Z">
              <w:r w:rsidR="007F52E0">
                <w:rPr>
                  <w:lang w:eastAsia="en-US"/>
                </w:rPr>
                <w:t>)</w:t>
              </w:r>
            </w:ins>
            <w:r>
              <w:rPr>
                <w:lang w:eastAsia="en-US"/>
              </w:rPr>
              <w:t xml:space="preserve">. </w:t>
            </w:r>
            <w:r>
              <w:rPr>
                <w:i/>
                <w:lang w:eastAsia="en-US"/>
              </w:rPr>
              <w:t>Nebezpečné chemické látky a směsi</w:t>
            </w:r>
            <w:r>
              <w:rPr>
                <w:lang w:eastAsia="en-US"/>
              </w:rPr>
              <w:t>, RECETOX, Masarykova universita v Brně, 132 stran. ISBN 978-80-210-6475-1.</w:t>
            </w:r>
          </w:p>
          <w:p w:rsidR="008449C0" w:rsidRDefault="008449C0" w:rsidP="00272B59">
            <w:pPr>
              <w:spacing w:after="60"/>
              <w:jc w:val="both"/>
              <w:rPr>
                <w:lang w:eastAsia="en-US"/>
              </w:rPr>
            </w:pPr>
            <w:r>
              <w:rPr>
                <w:lang w:eastAsia="en-US"/>
              </w:rPr>
              <w:t xml:space="preserve">POLÍVKA L., </w:t>
            </w:r>
            <w:r>
              <w:rPr>
                <w:b/>
                <w:lang w:eastAsia="en-US"/>
              </w:rPr>
              <w:t>MIKA O. J. (33 %)</w:t>
            </w:r>
            <w:r>
              <w:rPr>
                <w:lang w:eastAsia="en-US"/>
              </w:rPr>
              <w:t xml:space="preserve">, Sabol J. </w:t>
            </w:r>
            <w:ins w:id="4258" w:author="Eva Batůšková" w:date="2018-11-19T12:27:00Z">
              <w:r w:rsidR="007F52E0">
                <w:rPr>
                  <w:lang w:eastAsia="en-US"/>
                </w:rPr>
                <w:t>(</w:t>
              </w:r>
            </w:ins>
            <w:r>
              <w:rPr>
                <w:lang w:eastAsia="en-US"/>
              </w:rPr>
              <w:t>2017</w:t>
            </w:r>
            <w:ins w:id="4259" w:author="Eva Batůšková" w:date="2018-11-19T12:27:00Z">
              <w:r w:rsidR="007F52E0">
                <w:rPr>
                  <w:lang w:eastAsia="en-US"/>
                </w:rPr>
                <w:t>)</w:t>
              </w:r>
            </w:ins>
            <w:r>
              <w:rPr>
                <w:lang w:eastAsia="en-US"/>
              </w:rPr>
              <w:t xml:space="preserve">. </w:t>
            </w:r>
            <w:r w:rsidRPr="00E02E7F">
              <w:rPr>
                <w:i/>
                <w:lang w:eastAsia="en-US"/>
              </w:rPr>
              <w:t>Nebezpečné chemické látky a průmyslové havárie</w:t>
            </w:r>
            <w:r>
              <w:rPr>
                <w:i/>
                <w:lang w:eastAsia="en-US"/>
              </w:rPr>
              <w:t xml:space="preserve">. </w:t>
            </w:r>
            <w:r>
              <w:rPr>
                <w:lang w:eastAsia="en-US"/>
              </w:rPr>
              <w:t>Policejní akademie České republiky v Praze, Fakulta bezpečnostního managementu, Katedra krizového řízení, ISBN 978-80-7251-467-0.</w:t>
            </w:r>
          </w:p>
        </w:tc>
      </w:tr>
      <w:tr w:rsidR="008449C0" w:rsidRPr="00DF49F1" w:rsidTr="008449C0">
        <w:trPr>
          <w:gridAfter w:val="1"/>
          <w:wAfter w:w="45" w:type="dxa"/>
          <w:trHeight w:val="218"/>
        </w:trPr>
        <w:tc>
          <w:tcPr>
            <w:tcW w:w="9855" w:type="dxa"/>
            <w:gridSpan w:val="21"/>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rPr>
                <w:b/>
                <w:lang w:eastAsia="en-US"/>
              </w:rPr>
            </w:pPr>
            <w:r>
              <w:rPr>
                <w:b/>
                <w:lang w:eastAsia="en-US"/>
              </w:rPr>
              <w:t>Působení v zahraničí</w:t>
            </w:r>
          </w:p>
        </w:tc>
      </w:tr>
      <w:tr w:rsidR="008449C0" w:rsidRPr="00DF49F1" w:rsidTr="008449C0">
        <w:trPr>
          <w:gridAfter w:val="1"/>
          <w:wAfter w:w="45" w:type="dxa"/>
          <w:trHeight w:val="328"/>
        </w:trPr>
        <w:tc>
          <w:tcPr>
            <w:tcW w:w="9855" w:type="dxa"/>
            <w:gridSpan w:val="21"/>
            <w:tcBorders>
              <w:top w:val="single" w:sz="4" w:space="0" w:color="auto"/>
              <w:left w:val="single" w:sz="4" w:space="0" w:color="auto"/>
              <w:bottom w:val="single" w:sz="4" w:space="0" w:color="auto"/>
              <w:right w:val="single" w:sz="4" w:space="0" w:color="auto"/>
            </w:tcBorders>
            <w:hideMark/>
          </w:tcPr>
          <w:p w:rsidR="008449C0" w:rsidRDefault="008449C0" w:rsidP="008449C0">
            <w:pPr>
              <w:pStyle w:val="Odstavecseseznamem"/>
              <w:spacing w:line="276" w:lineRule="auto"/>
              <w:ind w:left="0"/>
              <w:jc w:val="both"/>
              <w:rPr>
                <w:color w:val="000000"/>
                <w:lang w:eastAsia="en-US"/>
              </w:rPr>
            </w:pPr>
            <w:r>
              <w:rPr>
                <w:color w:val="000000"/>
                <w:lang w:eastAsia="en-US"/>
              </w:rPr>
              <w:t>Cambridge University (UK) – červenec 1996 (1 měsíc) – stipendijní studijní stáž sponzorovaná britskou stranou</w:t>
            </w:r>
          </w:p>
          <w:p w:rsidR="008449C0" w:rsidRDefault="008449C0" w:rsidP="008449C0">
            <w:pPr>
              <w:spacing w:line="276" w:lineRule="auto"/>
              <w:rPr>
                <w:b/>
                <w:lang w:eastAsia="en-US"/>
              </w:rPr>
            </w:pPr>
            <w:r>
              <w:rPr>
                <w:color w:val="000000"/>
                <w:lang w:eastAsia="en-US"/>
              </w:rPr>
              <w:t>Oxford University (UK) – červen 1998 (1 měsíc) – stipendijní studijní stáž sponzorovaná britskou stranou</w:t>
            </w:r>
          </w:p>
        </w:tc>
      </w:tr>
      <w:tr w:rsidR="008449C0" w:rsidRPr="00DF49F1" w:rsidTr="008449C0">
        <w:trPr>
          <w:gridAfter w:val="1"/>
          <w:wAfter w:w="45" w:type="dxa"/>
          <w:cantSplit/>
          <w:trHeight w:val="470"/>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b/>
                <w:lang w:eastAsia="en-US"/>
              </w:rPr>
            </w:pPr>
            <w:r>
              <w:rPr>
                <w:b/>
                <w:lang w:eastAsia="en-US"/>
              </w:rPr>
              <w:t xml:space="preserve">Podpis </w:t>
            </w:r>
          </w:p>
        </w:tc>
        <w:tc>
          <w:tcPr>
            <w:tcW w:w="4534" w:type="dxa"/>
            <w:gridSpan w:val="10"/>
            <w:tcBorders>
              <w:top w:val="single" w:sz="4" w:space="0" w:color="auto"/>
              <w:left w:val="single" w:sz="4" w:space="0" w:color="auto"/>
              <w:bottom w:val="single" w:sz="4" w:space="0" w:color="auto"/>
              <w:right w:val="single" w:sz="4" w:space="0" w:color="auto"/>
            </w:tcBorders>
          </w:tcPr>
          <w:p w:rsidR="008449C0" w:rsidRDefault="008449C0" w:rsidP="008449C0">
            <w:pPr>
              <w:spacing w:line="276" w:lineRule="auto"/>
              <w:jc w:val="both"/>
              <w:rPr>
                <w:lang w:eastAsia="en-US"/>
              </w:rPr>
            </w:pPr>
          </w:p>
        </w:tc>
        <w:tc>
          <w:tcPr>
            <w:tcW w:w="786" w:type="dxa"/>
            <w:gridSpan w:val="4"/>
            <w:tcBorders>
              <w:top w:val="single" w:sz="4" w:space="0" w:color="auto"/>
              <w:left w:val="single" w:sz="4" w:space="0" w:color="auto"/>
              <w:bottom w:val="single" w:sz="4" w:space="0" w:color="auto"/>
              <w:right w:val="single" w:sz="4" w:space="0" w:color="auto"/>
            </w:tcBorders>
            <w:shd w:val="clear" w:color="auto" w:fill="F7CAAC"/>
            <w:hideMark/>
          </w:tcPr>
          <w:p w:rsidR="008449C0" w:rsidRDefault="008449C0" w:rsidP="008449C0">
            <w:pPr>
              <w:spacing w:line="276" w:lineRule="auto"/>
              <w:jc w:val="both"/>
              <w:rPr>
                <w:lang w:eastAsia="en-US"/>
              </w:rPr>
            </w:pPr>
            <w:r>
              <w:rPr>
                <w:b/>
                <w:lang w:eastAsia="en-US"/>
              </w:rPr>
              <w:t>datum</w:t>
            </w:r>
          </w:p>
        </w:tc>
        <w:tc>
          <w:tcPr>
            <w:tcW w:w="2019" w:type="dxa"/>
            <w:gridSpan w:val="6"/>
            <w:tcBorders>
              <w:top w:val="single" w:sz="4" w:space="0" w:color="auto"/>
              <w:left w:val="single" w:sz="4" w:space="0" w:color="auto"/>
              <w:bottom w:val="single" w:sz="4" w:space="0" w:color="auto"/>
              <w:right w:val="single" w:sz="4" w:space="0" w:color="auto"/>
            </w:tcBorders>
            <w:hideMark/>
          </w:tcPr>
          <w:p w:rsidR="008449C0" w:rsidRDefault="008449C0" w:rsidP="008449C0">
            <w:pPr>
              <w:spacing w:line="276" w:lineRule="auto"/>
              <w:jc w:val="both"/>
              <w:rPr>
                <w:lang w:eastAsia="en-US"/>
              </w:rPr>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Del="00272B59" w:rsidRDefault="008449C0" w:rsidP="008449C0">
      <w:pPr>
        <w:rPr>
          <w:del w:id="4260" w:author="Jan Strohmandl" w:date="2018-11-18T14:30:00Z"/>
        </w:rPr>
      </w:pPr>
    </w:p>
    <w:p w:rsidR="00272B59" w:rsidRDefault="00272B59" w:rsidP="008449C0">
      <w:pPr>
        <w:rPr>
          <w:ins w:id="4261" w:author="Jan Strohmandl" w:date="2018-11-18T14:30:00Z"/>
        </w:rPr>
      </w:pPr>
    </w:p>
    <w:p w:rsidR="008449C0" w:rsidDel="00272B59" w:rsidRDefault="008449C0" w:rsidP="008449C0">
      <w:pPr>
        <w:rPr>
          <w:del w:id="4262" w:author="Jan Strohmandl" w:date="2018-11-18T14:30:00Z"/>
        </w:rPr>
      </w:pPr>
    </w:p>
    <w:p w:rsidR="008449C0" w:rsidDel="00272B59" w:rsidRDefault="008449C0" w:rsidP="008449C0">
      <w:pPr>
        <w:rPr>
          <w:del w:id="4263" w:author="Jan Strohmandl" w:date="2018-11-18T14:30:00Z"/>
        </w:rPr>
      </w:pPr>
    </w:p>
    <w:p w:rsidR="008449C0" w:rsidDel="00272B59" w:rsidRDefault="008449C0" w:rsidP="008449C0">
      <w:pPr>
        <w:rPr>
          <w:del w:id="4264" w:author="Jan Strohmandl" w:date="2018-11-18T14:30:00Z"/>
        </w:rPr>
      </w:pPr>
    </w:p>
    <w:p w:rsidR="008449C0" w:rsidDel="00272B59" w:rsidRDefault="008449C0" w:rsidP="008449C0">
      <w:pPr>
        <w:rPr>
          <w:del w:id="4265" w:author="Jan Strohmandl" w:date="2018-11-18T14:30:00Z"/>
        </w:rPr>
      </w:pPr>
    </w:p>
    <w:p w:rsidR="008449C0" w:rsidDel="00272B59" w:rsidRDefault="008449C0" w:rsidP="008449C0">
      <w:pPr>
        <w:rPr>
          <w:del w:id="4266" w:author="Jan Strohmandl" w:date="2018-11-18T14:30:00Z"/>
        </w:rPr>
      </w:pPr>
    </w:p>
    <w:p w:rsidR="008449C0" w:rsidRDefault="008449C0" w:rsidP="008449C0"/>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92693A"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92693A"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3C5BE2" w:rsidRDefault="008449C0" w:rsidP="008449C0">
            <w:pPr>
              <w:jc w:val="both"/>
              <w:rPr>
                <w:b/>
              </w:rPr>
            </w:pPr>
            <w:r w:rsidRPr="003C5BE2">
              <w:rPr>
                <w:b/>
              </w:rPr>
              <w:t>Miroslav Musil</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1958</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3C5BE2" w:rsidRDefault="008449C0" w:rsidP="008449C0">
            <w:pPr>
              <w:jc w:val="both"/>
              <w:rPr>
                <w:i/>
              </w:rPr>
            </w:pPr>
            <w:r w:rsidRPr="003C5BE2">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1219</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3C5BE2" w:rsidRDefault="008449C0" w:rsidP="008449C0">
            <w:pPr>
              <w:jc w:val="both"/>
              <w:rPr>
                <w:i/>
              </w:rPr>
            </w:pPr>
            <w:r w:rsidRPr="003C5BE2">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1219</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Logistika krizových situací I. –</w:t>
            </w:r>
            <w:r w:rsidR="0092693A">
              <w:t xml:space="preserve"> </w:t>
            </w:r>
            <w:r>
              <w:t>přednášející (</w:t>
            </w:r>
            <w:r w:rsidR="0092693A">
              <w:t>50</w:t>
            </w:r>
            <w:r>
              <w:t xml:space="preserve"> %)</w:t>
            </w:r>
          </w:p>
          <w:p w:rsidR="008449C0" w:rsidRDefault="008449C0" w:rsidP="008449C0">
            <w:pPr>
              <w:jc w:val="both"/>
            </w:pPr>
            <w:r>
              <w:t>Bakalářská práce – garant, přednášející (100 %)</w:t>
            </w:r>
          </w:p>
          <w:p w:rsidR="008449C0" w:rsidRDefault="008449C0" w:rsidP="008449C0">
            <w:pPr>
              <w:jc w:val="both"/>
            </w:pPr>
            <w:r>
              <w:t>Bezpečnost strojů a zařízení – garant, přednášející (100 %)</w:t>
            </w:r>
          </w:p>
          <w:p w:rsidR="008449C0" w:rsidRDefault="008449C0" w:rsidP="008449C0">
            <w:pPr>
              <w:jc w:val="both"/>
            </w:pPr>
            <w:r w:rsidRPr="007831BC">
              <w:t>Odborně technický dozor a vyhrazená technická zařízení</w:t>
            </w:r>
            <w:r>
              <w:t xml:space="preserve"> – garant, přednášející (100 %)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702"/>
        </w:trPr>
        <w:tc>
          <w:tcPr>
            <w:tcW w:w="9859" w:type="dxa"/>
            <w:gridSpan w:val="11"/>
          </w:tcPr>
          <w:p w:rsidR="008449C0" w:rsidRPr="00405107" w:rsidRDefault="008449C0" w:rsidP="008449C0">
            <w:pPr>
              <w:jc w:val="both"/>
            </w:pPr>
            <w:r w:rsidRPr="00405107">
              <w:t>Ing., 1981 – Ekonomika armády, VVŠ TTZ Žilina, Fakulta týlových služeb</w:t>
            </w:r>
          </w:p>
          <w:p w:rsidR="008449C0" w:rsidRPr="00405107" w:rsidRDefault="008449C0" w:rsidP="008449C0">
            <w:pPr>
              <w:jc w:val="both"/>
            </w:pPr>
            <w:r w:rsidRPr="00405107">
              <w:t>Ph.D., 1988 – Ekonomika armády, 1988 - postgraduální studium, VA v Brně, Fakulta velitelská a štábní</w:t>
            </w:r>
          </w:p>
          <w:p w:rsidR="008449C0" w:rsidRDefault="008449C0" w:rsidP="008449C0">
            <w:pPr>
              <w:jc w:val="both"/>
            </w:pPr>
            <w:r w:rsidRPr="00405107">
              <w:t>1997 Vojenská logistika, VA v</w:t>
            </w:r>
            <w:r>
              <w:t> </w:t>
            </w:r>
            <w:r w:rsidRPr="00405107">
              <w:t>Brně</w:t>
            </w:r>
          </w:p>
          <w:p w:rsidR="008449C0" w:rsidRDefault="008449C0" w:rsidP="008449C0">
            <w:pPr>
              <w:jc w:val="both"/>
              <w:rPr>
                <w:b/>
              </w:rPr>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Pr="00405107" w:rsidRDefault="008449C0" w:rsidP="008449C0">
            <w:pPr>
              <w:jc w:val="both"/>
            </w:pPr>
            <w:r w:rsidRPr="00405107">
              <w:t xml:space="preserve">1981 – 1986 Ministerstvo obrany, odborný náčelník u vojenských útvarů </w:t>
            </w:r>
          </w:p>
          <w:p w:rsidR="008449C0" w:rsidRPr="00405107" w:rsidRDefault="008449C0" w:rsidP="008449C0">
            <w:pPr>
              <w:jc w:val="both"/>
            </w:pPr>
            <w:r w:rsidRPr="00405107">
              <w:t xml:space="preserve">1988 – 1990 Ministerstvo obrany, odborný náčelník u vyšších vojenských útvarů </w:t>
            </w:r>
          </w:p>
          <w:p w:rsidR="008449C0" w:rsidRPr="00405107" w:rsidRDefault="008449C0" w:rsidP="008449C0">
            <w:pPr>
              <w:jc w:val="both"/>
            </w:pPr>
            <w:r w:rsidRPr="00405107">
              <w:t xml:space="preserve">1990 – 2002 VA v Brně, odborný asistent, vedoucí předmětové skupiny, zástupce vedoucího Katedry logistiky </w:t>
            </w:r>
          </w:p>
          <w:p w:rsidR="008449C0" w:rsidRPr="00405107" w:rsidRDefault="008449C0" w:rsidP="008449C0">
            <w:pPr>
              <w:jc w:val="both"/>
            </w:pPr>
            <w:r w:rsidRPr="00405107">
              <w:t xml:space="preserve">2002 – 2004 VA v Brně, kvestor </w:t>
            </w:r>
          </w:p>
          <w:p w:rsidR="008449C0" w:rsidRPr="00405107" w:rsidRDefault="008449C0" w:rsidP="008449C0">
            <w:pPr>
              <w:jc w:val="both"/>
            </w:pPr>
            <w:r w:rsidRPr="00405107">
              <w:t xml:space="preserve">2004 – 2008 UO v Brně, odborný asistent, zástupce vedoucího Katedry materiálu a služeb </w:t>
            </w:r>
          </w:p>
          <w:p w:rsidR="008449C0" w:rsidRDefault="008449C0" w:rsidP="008449C0">
            <w:pPr>
              <w:jc w:val="both"/>
            </w:pPr>
            <w:r w:rsidRPr="00405107">
              <w:t>2008 – doposud UTB ve Zlíně, odborný asistent Ústavu logistiky a Ústavu ochrany obyvatelstva</w:t>
            </w:r>
          </w:p>
          <w:p w:rsidR="008449C0" w:rsidRDefault="008449C0" w:rsidP="008449C0">
            <w:pPr>
              <w:jc w:val="both"/>
            </w:pPr>
          </w:p>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511"/>
        </w:trPr>
        <w:tc>
          <w:tcPr>
            <w:tcW w:w="9859" w:type="dxa"/>
            <w:gridSpan w:val="11"/>
          </w:tcPr>
          <w:p w:rsidR="008449C0" w:rsidRDefault="008449C0" w:rsidP="008449C0">
            <w:pPr>
              <w:jc w:val="both"/>
            </w:pPr>
            <w:r w:rsidRPr="00405107">
              <w:t>Od roku 1992 obhájených bakalářských prací 137, obhájených diplomových prací 19.</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3</w:t>
            </w:r>
          </w:p>
        </w:tc>
        <w:tc>
          <w:tcPr>
            <w:tcW w:w="693" w:type="dxa"/>
            <w:vMerge w:val="restart"/>
          </w:tcPr>
          <w:p w:rsidR="008449C0" w:rsidRDefault="008449C0" w:rsidP="008449C0">
            <w:pPr>
              <w:jc w:val="center"/>
              <w:rPr>
                <w:b/>
              </w:rPr>
            </w:pPr>
            <w:r>
              <w:rPr>
                <w:b/>
              </w:rPr>
              <w:t>4</w:t>
            </w:r>
          </w:p>
        </w:tc>
        <w:tc>
          <w:tcPr>
            <w:tcW w:w="694" w:type="dxa"/>
            <w:vMerge w:val="restart"/>
          </w:tcPr>
          <w:p w:rsidR="008449C0" w:rsidRDefault="008449C0" w:rsidP="008449C0">
            <w:pPr>
              <w:jc w:val="center"/>
              <w:rPr>
                <w:b/>
              </w:rPr>
            </w:pPr>
            <w:r>
              <w:rPr>
                <w:b/>
              </w:rPr>
              <w:t>2</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1275"/>
        </w:trPr>
        <w:tc>
          <w:tcPr>
            <w:tcW w:w="9859" w:type="dxa"/>
            <w:gridSpan w:val="11"/>
          </w:tcPr>
          <w:p w:rsidR="008449C0" w:rsidRPr="00405107" w:rsidRDefault="008449C0" w:rsidP="008449C0">
            <w:pPr>
              <w:spacing w:after="60"/>
              <w:jc w:val="both"/>
            </w:pPr>
            <w:r w:rsidRPr="004D7B19">
              <w:rPr>
                <w:b/>
              </w:rPr>
              <w:t>MUSIL Miroslav (15 %),</w:t>
            </w:r>
            <w:r w:rsidRPr="00405107">
              <w:t xml:space="preserve"> HART, Martin a Pavel TARABA. 2015. </w:t>
            </w:r>
            <w:r w:rsidRPr="00405107">
              <w:rPr>
                <w:i/>
                <w:iCs/>
              </w:rPr>
              <w:t>Methodics to Create Effective Inventory Management System in a Company.</w:t>
            </w:r>
            <w:r>
              <w:t xml:space="preserve"> In: Proceedings of the </w:t>
            </w:r>
            <w:r w:rsidRPr="00405107">
              <w:t>4</w:t>
            </w:r>
            <w:r w:rsidRPr="00405107">
              <w:rPr>
                <w:vertAlign w:val="superscript"/>
              </w:rPr>
              <w:t>th</w:t>
            </w:r>
            <w:r w:rsidRPr="00405107">
              <w:t> CARPATHIAN</w:t>
            </w:r>
            <w:r>
              <w:t xml:space="preserve"> </w:t>
            </w:r>
            <w:r w:rsidRPr="00405107">
              <w:t>LOGISTICS CONGRESS, High Tatras, Slovakia. September 2014. In Journal Applied Mechanics and Materials. Trans Tech Publications. ISSN 1660-9336. Vol. 708, IF 0.196</w:t>
            </w:r>
            <w:r>
              <w:t>.</w:t>
            </w:r>
          </w:p>
          <w:p w:rsidR="008449C0" w:rsidRPr="00405107" w:rsidRDefault="008449C0" w:rsidP="008449C0">
            <w:pPr>
              <w:spacing w:after="60"/>
              <w:jc w:val="both"/>
            </w:pPr>
            <w:r w:rsidRPr="00405107">
              <w:t xml:space="preserve">LUKÁŠ, Luděk a kol. </w:t>
            </w:r>
            <w:r w:rsidRPr="004D7B19">
              <w:rPr>
                <w:b/>
              </w:rPr>
              <w:t>MUSIL Miroslav (10 %)</w:t>
            </w:r>
            <w:r w:rsidRPr="00405107">
              <w:t xml:space="preserve"> </w:t>
            </w:r>
            <w:ins w:id="4267" w:author="Eva Batůšková" w:date="2018-11-19T12:27:00Z">
              <w:r w:rsidR="007F52E0">
                <w:t>(</w:t>
              </w:r>
            </w:ins>
            <w:r>
              <w:t>2014</w:t>
            </w:r>
            <w:ins w:id="4268" w:author="Eva Batůšková" w:date="2018-11-19T12:27:00Z">
              <w:r w:rsidR="007F52E0">
                <w:t>)</w:t>
              </w:r>
            </w:ins>
            <w:r>
              <w:t>.</w:t>
            </w:r>
            <w:r w:rsidRPr="00405107">
              <w:t xml:space="preserve"> </w:t>
            </w:r>
            <w:r w:rsidRPr="00405107">
              <w:rPr>
                <w:i/>
                <w:iCs/>
              </w:rPr>
              <w:t>Bezpečnostní technologie, systémy a management IV</w:t>
            </w:r>
            <w:r w:rsidRPr="00405107">
              <w:t>. 1. vyd. Zlín: VeRBuM, 390 s. ISBN 978-80-87500-57-6.</w:t>
            </w:r>
          </w:p>
          <w:p w:rsidR="008449C0" w:rsidRPr="00405107" w:rsidRDefault="008449C0" w:rsidP="008449C0">
            <w:pPr>
              <w:spacing w:after="60"/>
              <w:jc w:val="both"/>
            </w:pPr>
            <w:r w:rsidRPr="00405107">
              <w:t xml:space="preserve">CEMPÍREK Miroslav, PECINA Miroslav, </w:t>
            </w:r>
            <w:r w:rsidRPr="004D7B19">
              <w:rPr>
                <w:b/>
                <w:bCs/>
              </w:rPr>
              <w:t>MUSIL Miroslav (33 %)</w:t>
            </w:r>
            <w:del w:id="4269" w:author="Eva Batůšková" w:date="2018-11-19T12:27:00Z">
              <w:r w:rsidRPr="004D7B19" w:rsidDel="007F52E0">
                <w:rPr>
                  <w:b/>
                  <w:i/>
                  <w:iCs/>
                </w:rPr>
                <w:delText>.</w:delText>
              </w:r>
            </w:del>
            <w:r w:rsidRPr="00405107">
              <w:rPr>
                <w:i/>
                <w:iCs/>
              </w:rPr>
              <w:t xml:space="preserve"> </w:t>
            </w:r>
            <w:ins w:id="4270" w:author="Eva Batůšková" w:date="2018-11-19T12:27:00Z">
              <w:r w:rsidR="007F52E0" w:rsidRPr="007F52E0">
                <w:rPr>
                  <w:iCs/>
                  <w:rPrChange w:id="4271" w:author="Eva Batůšková" w:date="2018-11-19T12:27:00Z">
                    <w:rPr>
                      <w:i/>
                      <w:iCs/>
                    </w:rPr>
                  </w:rPrChange>
                </w:rPr>
                <w:t>(</w:t>
              </w:r>
            </w:ins>
            <w:r w:rsidRPr="007F52E0">
              <w:rPr>
                <w:iCs/>
              </w:rPr>
              <w:t>2</w:t>
            </w:r>
            <w:r>
              <w:rPr>
                <w:iCs/>
              </w:rPr>
              <w:t>015</w:t>
            </w:r>
            <w:ins w:id="4272" w:author="Eva Batůšková" w:date="2018-11-19T12:27:00Z">
              <w:r w:rsidR="007F52E0">
                <w:rPr>
                  <w:iCs/>
                </w:rPr>
                <w:t>)</w:t>
              </w:r>
            </w:ins>
            <w:r>
              <w:rPr>
                <w:iCs/>
              </w:rPr>
              <w:t xml:space="preserve">. </w:t>
            </w:r>
            <w:r w:rsidRPr="00405107">
              <w:rPr>
                <w:i/>
                <w:iCs/>
              </w:rPr>
              <w:t>Spolupráce civilní a vojenské logistiky ve vojenských operacích.</w:t>
            </w:r>
            <w:r w:rsidRPr="00405107">
              <w:t xml:space="preserve"> Vojenské rozhledy č. 3/2015. Ročník: XXIV. (LVI.) ISSN 1210-3292 (print), ISSN 2336-2995 </w:t>
            </w:r>
            <w:r w:rsidRPr="00405107">
              <w:lastRenderedPageBreak/>
              <w:t>(on-line), doi: 10.3849/2336-2995. ERIH+.</w:t>
            </w:r>
          </w:p>
          <w:p w:rsidR="008449C0" w:rsidRPr="00405107" w:rsidRDefault="008449C0" w:rsidP="008449C0">
            <w:pPr>
              <w:spacing w:after="60"/>
              <w:jc w:val="both"/>
            </w:pPr>
            <w:r w:rsidRPr="00405107">
              <w:rPr>
                <w:bCs/>
              </w:rPr>
              <w:t>STROHMANDL, Jan; TOMEK, Miroslav; HAJNA, Petr; CEMPIREK, Miroslav</w:t>
            </w:r>
            <w:r>
              <w:rPr>
                <w:bCs/>
              </w:rPr>
              <w:t>;</w:t>
            </w:r>
            <w:r w:rsidRPr="00405107">
              <w:rPr>
                <w:bCs/>
              </w:rPr>
              <w:t xml:space="preserve"> VARGOVA, Slavomíra; </w:t>
            </w:r>
            <w:r w:rsidRPr="004D7B19">
              <w:rPr>
                <w:b/>
                <w:bCs/>
              </w:rPr>
              <w:t>MUSIL, Miroslav (10 %)</w:t>
            </w:r>
            <w:del w:id="4273" w:author="Eva Batůšková" w:date="2018-11-19T12:27:00Z">
              <w:r w:rsidRPr="004D7B19" w:rsidDel="007F52E0">
                <w:rPr>
                  <w:b/>
                  <w:bCs/>
                </w:rPr>
                <w:delText>.</w:delText>
              </w:r>
            </w:del>
            <w:r w:rsidRPr="00405107">
              <w:t xml:space="preserve"> </w:t>
            </w:r>
            <w:ins w:id="4274" w:author="Eva Batůšková" w:date="2018-11-19T12:27:00Z">
              <w:r w:rsidR="007F52E0">
                <w:t>(</w:t>
              </w:r>
            </w:ins>
            <w:r>
              <w:t>2016</w:t>
            </w:r>
            <w:ins w:id="4275" w:author="Eva Batůšková" w:date="2018-11-19T12:27:00Z">
              <w:r w:rsidR="007F52E0">
                <w:t>)</w:t>
              </w:r>
            </w:ins>
            <w:r>
              <w:t xml:space="preserve">. </w:t>
            </w:r>
            <w:r w:rsidRPr="00405107">
              <w:rPr>
                <w:i/>
                <w:iCs/>
              </w:rPr>
              <w:t>Management of emergency drinking water supply</w:t>
            </w:r>
            <w:r w:rsidRPr="00405107">
              <w:rPr>
                <w:bCs/>
                <w:i/>
                <w:iCs/>
              </w:rPr>
              <w:t>.</w:t>
            </w:r>
            <w:r w:rsidRPr="00405107">
              <w:t xml:space="preserve"> 27</w:t>
            </w:r>
            <w:r w:rsidRPr="00405107">
              <w:rPr>
                <w:vertAlign w:val="superscript"/>
              </w:rPr>
              <w:t>th</w:t>
            </w:r>
            <w:r w:rsidRPr="00405107">
              <w:t xml:space="preserve"> International Business Information Management Association Conference. MAY 04-05, 2016.  Milan, ITALY. Pages: 1712-1719. ISBN: 978-0-9860419-6-9.  </w:t>
            </w:r>
            <w:r w:rsidRPr="00405107">
              <w:rPr>
                <w:bCs/>
              </w:rPr>
              <w:t>WOS:000381172300190</w:t>
            </w:r>
            <w:r w:rsidRPr="00405107">
              <w:t xml:space="preserve">. </w:t>
            </w:r>
            <w:r w:rsidRPr="00405107">
              <w:rPr>
                <w:bCs/>
              </w:rPr>
              <w:t>IDS Number: BF4LA</w:t>
            </w:r>
            <w:r>
              <w:rPr>
                <w:bCs/>
              </w:rPr>
              <w:t>.</w:t>
            </w:r>
          </w:p>
          <w:p w:rsidR="008449C0" w:rsidRDefault="008449C0" w:rsidP="008449C0">
            <w:pPr>
              <w:spacing w:after="60"/>
              <w:jc w:val="both"/>
              <w:rPr>
                <w:b/>
              </w:rPr>
            </w:pPr>
            <w:r w:rsidRPr="004D7B19">
              <w:rPr>
                <w:b/>
                <w:bCs/>
              </w:rPr>
              <w:t>MUSIL Miroslav (75 %),</w:t>
            </w:r>
            <w:r w:rsidRPr="00405107">
              <w:t>  LASOVSKY Vladimír</w:t>
            </w:r>
            <w:del w:id="4276" w:author="Eva Batůšková" w:date="2018-11-19T12:28:00Z">
              <w:r w:rsidRPr="00405107" w:rsidDel="007F52E0">
                <w:delText>.</w:delText>
              </w:r>
            </w:del>
            <w:r w:rsidRPr="00405107">
              <w:t> </w:t>
            </w:r>
            <w:ins w:id="4277" w:author="Eva Batůšková" w:date="2018-11-19T12:28:00Z">
              <w:r w:rsidR="007F52E0">
                <w:t>(</w:t>
              </w:r>
            </w:ins>
            <w:r>
              <w:t>2016</w:t>
            </w:r>
            <w:ins w:id="4278" w:author="Eva Batůšková" w:date="2018-11-19T12:28:00Z">
              <w:r w:rsidR="007F52E0">
                <w:t>)</w:t>
              </w:r>
            </w:ins>
            <w:r>
              <w:t xml:space="preserve">. </w:t>
            </w:r>
            <w:r w:rsidRPr="00405107">
              <w:rPr>
                <w:i/>
                <w:iCs/>
              </w:rPr>
              <w:t>Analysis of the Selected Elements of Industrial Technological Transport System RopeCo.</w:t>
            </w:r>
            <w:r w:rsidRPr="00405107">
              <w:t> Proceedings of 20</w:t>
            </w:r>
            <w:r w:rsidR="00F139B8" w:rsidRPr="00F139B8">
              <w:rPr>
                <w:vertAlign w:val="superscript"/>
                <w:rPrChange w:id="4279" w:author="Jan Strohmandl" w:date="2018-11-18T14:31:00Z">
                  <w:rPr>
                    <w:b/>
                    <w:bCs/>
                  </w:rPr>
                </w:rPrChange>
              </w:rPr>
              <w:t xml:space="preserve">th </w:t>
            </w:r>
            <w:r w:rsidRPr="00405107">
              <w:t>International scientific conferenc. October 5-7 2016. Juodkrante, Litva: University of Technology. Pages: 923 – 928. ISSN: 1822-296X (print),  2351-7034 (on line). Accession Number: WOS:000402539900064, ISSN: 1822-296X, IDS Number: BH7HZ</w:t>
            </w:r>
            <w:r w:rsidRPr="00405107">
              <w:rPr>
                <w:b/>
              </w:rPr>
              <w:t>.</w:t>
            </w: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7813FD" w:rsidRDefault="008449C0" w:rsidP="008449C0">
            <w:pPr>
              <w:jc w:val="both"/>
              <w:rPr>
                <w:b/>
              </w:rPr>
            </w:pPr>
            <w:smartTag w:uri="urn:schemas-microsoft-com:office:smarttags" w:element="PersonName">
              <w:r w:rsidRPr="007813FD">
                <w:rPr>
                  <w:b/>
                </w:rPr>
                <w:t>Kateřina Pitrová</w:t>
              </w:r>
            </w:smartTag>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Mgr. et Mgr., BBA,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1975</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3D18C2" w:rsidRDefault="008449C0" w:rsidP="008449C0">
            <w:pPr>
              <w:jc w:val="both"/>
              <w:rPr>
                <w:i/>
              </w:rPr>
            </w:pPr>
            <w:r w:rsidRPr="003D18C2">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3D18C2" w:rsidRDefault="008449C0" w:rsidP="008449C0">
            <w:pPr>
              <w:jc w:val="both"/>
              <w:rPr>
                <w:i/>
              </w:rPr>
            </w:pPr>
            <w:r w:rsidRPr="003D18C2">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A</w:t>
            </w:r>
            <w:r w:rsidRPr="00334CE8">
              <w:t>nglický jazyk I</w:t>
            </w:r>
            <w:r>
              <w:t>, II, III, IV – garant, cvičící (100 %)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F139B8" w:rsidRDefault="008449C0">
            <w:pPr>
              <w:spacing w:after="60"/>
              <w:jc w:val="both"/>
              <w:pPrChange w:id="4280" w:author="Jan Strohmandl" w:date="2018-11-18T14:32:00Z">
                <w:pPr>
                  <w:jc w:val="both"/>
                </w:pPr>
              </w:pPrChange>
            </w:pPr>
            <w:r w:rsidRPr="00272B59">
              <w:t>1994 – 1999: Univerzita Palackého v Olomouci, Pedagogická fakulta, Učitelství německého jazyka pro ZŠ, Mgr.</w:t>
            </w:r>
          </w:p>
          <w:p w:rsidR="00F139B8" w:rsidRPr="00F139B8" w:rsidRDefault="00F139B8">
            <w:pPr>
              <w:pStyle w:val="Zkladntext"/>
              <w:spacing w:after="60" w:line="240" w:lineRule="auto"/>
              <w:jc w:val="both"/>
              <w:rPr>
                <w:rPrChange w:id="4281" w:author="Jan Strohmandl" w:date="2018-11-18T14:32:00Z">
                  <w:rPr>
                    <w:b/>
                  </w:rPr>
                </w:rPrChange>
              </w:rPr>
              <w:pPrChange w:id="4282" w:author="Jan Strohmandl" w:date="2018-11-18T14:32:00Z">
                <w:pPr>
                  <w:pStyle w:val="Zkladntext"/>
                  <w:jc w:val="both"/>
                </w:pPr>
              </w:pPrChange>
            </w:pPr>
            <w:r w:rsidRPr="00F139B8">
              <w:rPr>
                <w:rPrChange w:id="4283" w:author="Jan Strohmandl" w:date="2018-11-18T14:32:00Z">
                  <w:rPr>
                    <w:b/>
                    <w:bCs/>
                  </w:rPr>
                </w:rPrChange>
              </w:rPr>
              <w:t>2001: SVJZ z jazyka německého</w:t>
            </w:r>
          </w:p>
          <w:p w:rsidR="00F139B8" w:rsidRPr="00F139B8" w:rsidRDefault="00F139B8">
            <w:pPr>
              <w:pStyle w:val="Zkladntext"/>
              <w:spacing w:after="60" w:line="240" w:lineRule="auto"/>
              <w:jc w:val="both"/>
              <w:rPr>
                <w:rPrChange w:id="4284" w:author="Jan Strohmandl" w:date="2018-11-18T14:32:00Z">
                  <w:rPr>
                    <w:b/>
                  </w:rPr>
                </w:rPrChange>
              </w:rPr>
              <w:pPrChange w:id="4285" w:author="Jan Strohmandl" w:date="2018-11-18T14:32:00Z">
                <w:pPr>
                  <w:pStyle w:val="Zkladntext"/>
                  <w:jc w:val="both"/>
                </w:pPr>
              </w:pPrChange>
            </w:pPr>
            <w:r w:rsidRPr="00F139B8">
              <w:rPr>
                <w:rPrChange w:id="4286" w:author="Jan Strohmandl" w:date="2018-11-18T14:32:00Z">
                  <w:rPr>
                    <w:b/>
                    <w:bCs/>
                  </w:rPr>
                </w:rPrChange>
              </w:rPr>
              <w:t>2002: SVJZ z jazyka anglického</w:t>
            </w:r>
          </w:p>
          <w:p w:rsidR="00F139B8" w:rsidRPr="00F139B8" w:rsidRDefault="00F139B8">
            <w:pPr>
              <w:pStyle w:val="Zkladntext"/>
              <w:spacing w:after="60" w:line="240" w:lineRule="auto"/>
              <w:jc w:val="both"/>
              <w:rPr>
                <w:rPrChange w:id="4287" w:author="Jan Strohmandl" w:date="2018-11-18T14:32:00Z">
                  <w:rPr>
                    <w:b/>
                  </w:rPr>
                </w:rPrChange>
              </w:rPr>
              <w:pPrChange w:id="4288" w:author="Jan Strohmandl" w:date="2018-11-18T14:32:00Z">
                <w:pPr>
                  <w:pStyle w:val="Zkladntext"/>
                  <w:jc w:val="both"/>
                </w:pPr>
              </w:pPrChange>
            </w:pPr>
            <w:r w:rsidRPr="00F139B8">
              <w:rPr>
                <w:rPrChange w:id="4289" w:author="Jan Strohmandl" w:date="2018-11-18T14:32:00Z">
                  <w:rPr>
                    <w:b/>
                    <w:bCs/>
                  </w:rPr>
                </w:rPrChange>
              </w:rPr>
              <w:t xml:space="preserve">2005 – 2008: Univerzita Karlova v Praze, PedF, Francouzský jazyk – rozš. studium, učitelství pro </w:t>
            </w:r>
            <w:smartTag w:uri="urn:schemas-microsoft-com:office:smarttags" w:element="metricconverter">
              <w:smartTagPr>
                <w:attr w:name="ProductID" w:val="2. a"/>
              </w:smartTagPr>
              <w:r w:rsidRPr="00F139B8">
                <w:rPr>
                  <w:rPrChange w:id="4290" w:author="Jan Strohmandl" w:date="2018-11-18T14:32:00Z">
                    <w:rPr>
                      <w:b/>
                      <w:bCs/>
                    </w:rPr>
                  </w:rPrChange>
                </w:rPr>
                <w:t>2. a</w:t>
              </w:r>
            </w:smartTag>
            <w:r w:rsidRPr="00F139B8">
              <w:rPr>
                <w:rPrChange w:id="4291" w:author="Jan Strohmandl" w:date="2018-11-18T14:32:00Z">
                  <w:rPr>
                    <w:b/>
                    <w:bCs/>
                  </w:rPr>
                </w:rPrChange>
              </w:rPr>
              <w:t xml:space="preserve"> </w:t>
            </w:r>
            <w:smartTag w:uri="urn:schemas-microsoft-com:office:smarttags" w:element="metricconverter">
              <w:smartTagPr>
                <w:attr w:name="ProductID" w:val="3. st"/>
              </w:smartTagPr>
              <w:r w:rsidRPr="00F139B8">
                <w:rPr>
                  <w:rPrChange w:id="4292" w:author="Jan Strohmandl" w:date="2018-11-18T14:32:00Z">
                    <w:rPr>
                      <w:b/>
                      <w:bCs/>
                    </w:rPr>
                  </w:rPrChange>
                </w:rPr>
                <w:t>3. st</w:t>
              </w:r>
            </w:smartTag>
            <w:r w:rsidRPr="00F139B8">
              <w:rPr>
                <w:rPrChange w:id="4293" w:author="Jan Strohmandl" w:date="2018-11-18T14:32:00Z">
                  <w:rPr>
                    <w:b/>
                    <w:bCs/>
                  </w:rPr>
                </w:rPrChange>
              </w:rPr>
              <w:t>.</w:t>
            </w:r>
          </w:p>
          <w:p w:rsidR="00F139B8" w:rsidRDefault="008449C0">
            <w:pPr>
              <w:spacing w:after="60"/>
              <w:jc w:val="both"/>
              <w:pPrChange w:id="4294" w:author="Jan Strohmandl" w:date="2018-11-18T14:32:00Z">
                <w:pPr>
                  <w:jc w:val="both"/>
                </w:pPr>
              </w:pPrChange>
            </w:pPr>
            <w:r w:rsidRPr="00272B59">
              <w:t>2010 – 2012: UJAK, Praha, Andragogika – specializace Vzdělávání lidských zdrojů, Mgr.</w:t>
            </w:r>
          </w:p>
          <w:p w:rsidR="00F139B8" w:rsidRDefault="008449C0">
            <w:pPr>
              <w:spacing w:after="60"/>
              <w:jc w:val="both"/>
              <w:pPrChange w:id="4295" w:author="Jan Strohmandl" w:date="2018-11-18T14:32:00Z">
                <w:pPr>
                  <w:jc w:val="both"/>
                </w:pPr>
              </w:pPrChange>
            </w:pPr>
            <w:r w:rsidRPr="00272B59">
              <w:t>2010 – 2013: Univerzita Palackého v Olomouci, Pedagogická fakulta, Anglický jazyk – rozšiřující didaktické studium</w:t>
            </w:r>
          </w:p>
          <w:p w:rsidR="00F139B8" w:rsidRDefault="00F139B8">
            <w:pPr>
              <w:spacing w:after="60"/>
              <w:jc w:val="both"/>
              <w:pPrChange w:id="4296" w:author="Jan Strohmandl" w:date="2018-11-18T14:32:00Z">
                <w:pPr>
                  <w:jc w:val="both"/>
                </w:pPr>
              </w:pPrChange>
            </w:pPr>
            <w:r w:rsidRPr="00F139B8">
              <w:rPr>
                <w:rPrChange w:id="4297" w:author="Jan Strohmandl" w:date="2018-11-18T14:32:00Z">
                  <w:rPr>
                    <w:b/>
                    <w:bCs/>
                  </w:rPr>
                </w:rPrChange>
              </w:rPr>
              <w:t>2014: AZ Smart, Praha, profesní kurz BBA – Bachelor of Business Administration – specializace Economy and Law</w:t>
            </w:r>
          </w:p>
          <w:p w:rsidR="00F139B8" w:rsidRDefault="00F139B8">
            <w:pPr>
              <w:spacing w:after="60"/>
              <w:jc w:val="both"/>
              <w:pPrChange w:id="4298" w:author="Jan Strohmandl" w:date="2018-11-18T14:32:00Z">
                <w:pPr>
                  <w:jc w:val="both"/>
                </w:pPr>
              </w:pPrChange>
            </w:pPr>
            <w:r w:rsidRPr="00F139B8">
              <w:rPr>
                <w:rPrChange w:id="4299" w:author="Jan Strohmandl" w:date="2018-11-18T14:32:00Z">
                  <w:rPr>
                    <w:b/>
                    <w:bCs/>
                  </w:rPr>
                </w:rPrChange>
              </w:rPr>
              <w:t>2012 – 2016: Univerzita Jana Amose Komenského, Praha, Andragogika – doktorský studijní program, Ph.D.</w:t>
            </w:r>
          </w:p>
          <w:p w:rsidR="00F139B8" w:rsidRDefault="00F139B8">
            <w:pPr>
              <w:pStyle w:val="Zkladntext"/>
              <w:spacing w:after="60" w:line="240" w:lineRule="auto"/>
              <w:jc w:val="both"/>
              <w:rPr>
                <w:b/>
              </w:rPr>
              <w:pPrChange w:id="4300" w:author="Jan Strohmandl" w:date="2018-11-18T14:32:00Z">
                <w:pPr>
                  <w:pStyle w:val="Zkladntext"/>
                  <w:jc w:val="both"/>
                </w:pPr>
              </w:pPrChange>
            </w:pPr>
            <w:r w:rsidRPr="00F139B8">
              <w:rPr>
                <w:rPrChange w:id="4301" w:author="Jan Strohmandl" w:date="2018-11-18T14:32:00Z">
                  <w:rPr>
                    <w:b/>
                    <w:bCs/>
                  </w:rPr>
                </w:rPrChange>
              </w:rPr>
              <w:t xml:space="preserve">2016 – dosud: Univerzita Karlova v Praze, PedF, Dějepis a didaktika dějepisu – rozš. studium, učitelství pro </w:t>
            </w:r>
            <w:smartTag w:uri="urn:schemas-microsoft-com:office:smarttags" w:element="metricconverter">
              <w:smartTagPr>
                <w:attr w:name="ProductID" w:val="2. a"/>
              </w:smartTagPr>
              <w:r w:rsidRPr="00F139B8">
                <w:rPr>
                  <w:rPrChange w:id="4302" w:author="Jan Strohmandl" w:date="2018-11-18T14:32:00Z">
                    <w:rPr>
                      <w:b/>
                      <w:bCs/>
                    </w:rPr>
                  </w:rPrChange>
                </w:rPr>
                <w:t>2. a</w:t>
              </w:r>
            </w:smartTag>
            <w:r w:rsidRPr="00F139B8">
              <w:rPr>
                <w:rPrChange w:id="4303" w:author="Jan Strohmandl" w:date="2018-11-18T14:32:00Z">
                  <w:rPr>
                    <w:b/>
                    <w:bCs/>
                  </w:rPr>
                </w:rPrChange>
              </w:rPr>
              <w:t xml:space="preserve"> </w:t>
            </w:r>
            <w:smartTag w:uri="urn:schemas-microsoft-com:office:smarttags" w:element="metricconverter">
              <w:smartTagPr>
                <w:attr w:name="ProductID" w:val="3. st"/>
              </w:smartTagPr>
              <w:r w:rsidRPr="00F139B8">
                <w:rPr>
                  <w:rPrChange w:id="4304" w:author="Jan Strohmandl" w:date="2018-11-18T14:32:00Z">
                    <w:rPr>
                      <w:b/>
                      <w:bCs/>
                    </w:rPr>
                  </w:rPrChange>
                </w:rPr>
                <w:t>3. st</w:t>
              </w:r>
            </w:smartTag>
            <w:r w:rsidRPr="00F139B8">
              <w:rPr>
                <w:rPrChange w:id="4305" w:author="Jan Strohmandl" w:date="2018-11-18T14:32:00Z">
                  <w:rPr>
                    <w:b/>
                    <w:bCs/>
                  </w:rPr>
                </w:rPrChange>
              </w:rPr>
              <w:t>.</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F139B8" w:rsidRPr="00F139B8" w:rsidRDefault="00F139B8">
            <w:pPr>
              <w:pStyle w:val="Zkladntext"/>
              <w:spacing w:after="0"/>
              <w:jc w:val="both"/>
              <w:rPr>
                <w:bCs/>
                <w:rPrChange w:id="4306" w:author="Jan Strohmandl" w:date="2018-11-18T14:32:00Z">
                  <w:rPr>
                    <w:b/>
                    <w:bCs/>
                  </w:rPr>
                </w:rPrChange>
              </w:rPr>
              <w:pPrChange w:id="4307" w:author="Jan Strohmandl" w:date="2018-11-17T06:00:00Z">
                <w:pPr>
                  <w:pStyle w:val="Zkladntext"/>
                  <w:jc w:val="both"/>
                </w:pPr>
              </w:pPrChange>
            </w:pPr>
            <w:r w:rsidRPr="00F139B8">
              <w:rPr>
                <w:bCs/>
                <w:rPrChange w:id="4308" w:author="Jan Strohmandl" w:date="2018-11-18T14:32:00Z">
                  <w:rPr>
                    <w:b/>
                    <w:bCs/>
                  </w:rPr>
                </w:rPrChange>
              </w:rPr>
              <w:t>1997 – 2000  Základní škola UNESCO, Uherské Hradiště, učitelka německého a anglického jazyka</w:t>
            </w:r>
          </w:p>
          <w:p w:rsidR="00F139B8" w:rsidRPr="00F139B8" w:rsidRDefault="00F139B8">
            <w:pPr>
              <w:pStyle w:val="Zkladntext"/>
              <w:spacing w:after="0"/>
              <w:jc w:val="both"/>
              <w:rPr>
                <w:bCs/>
                <w:rPrChange w:id="4309" w:author="Jan Strohmandl" w:date="2018-11-18T14:32:00Z">
                  <w:rPr>
                    <w:b/>
                    <w:bCs/>
                  </w:rPr>
                </w:rPrChange>
              </w:rPr>
              <w:pPrChange w:id="4310" w:author="Jan Strohmandl" w:date="2018-11-17T06:00:00Z">
                <w:pPr>
                  <w:pStyle w:val="Zkladntext"/>
                  <w:jc w:val="both"/>
                </w:pPr>
              </w:pPrChange>
            </w:pPr>
            <w:r w:rsidRPr="00F139B8">
              <w:rPr>
                <w:bCs/>
                <w:rPrChange w:id="4311" w:author="Jan Strohmandl" w:date="2018-11-18T14:32:00Z">
                  <w:rPr>
                    <w:b/>
                    <w:bCs/>
                  </w:rPr>
                </w:rPrChange>
              </w:rPr>
              <w:t>2000 – 2002  VOŠ a SPŠ dopravní, Praha 1, učitelka německého jazyka</w:t>
            </w:r>
          </w:p>
          <w:p w:rsidR="00F139B8" w:rsidRPr="00F139B8" w:rsidRDefault="00F139B8">
            <w:pPr>
              <w:pStyle w:val="Zkladntext"/>
              <w:spacing w:after="0"/>
              <w:jc w:val="both"/>
              <w:rPr>
                <w:bCs/>
                <w:rPrChange w:id="4312" w:author="Jan Strohmandl" w:date="2018-11-18T14:32:00Z">
                  <w:rPr>
                    <w:b/>
                    <w:bCs/>
                  </w:rPr>
                </w:rPrChange>
              </w:rPr>
              <w:pPrChange w:id="4313" w:author="Jan Strohmandl" w:date="2018-11-17T06:00:00Z">
                <w:pPr>
                  <w:pStyle w:val="Zkladntext"/>
                  <w:jc w:val="both"/>
                </w:pPr>
              </w:pPrChange>
            </w:pPr>
            <w:r w:rsidRPr="00F139B8">
              <w:rPr>
                <w:bCs/>
                <w:rPrChange w:id="4314" w:author="Jan Strohmandl" w:date="2018-11-18T14:32:00Z">
                  <w:rPr>
                    <w:b/>
                    <w:bCs/>
                  </w:rPr>
                </w:rPrChange>
              </w:rPr>
              <w:t xml:space="preserve">2002 – 2004  Střední policejní škola Ministerstva vnitra, Praha 9, jazyková příprava zaměstnanců MV </w:t>
            </w:r>
            <w:r w:rsidRPr="00F139B8">
              <w:rPr>
                <w:rPrChange w:id="4315" w:author="Jan Strohmandl" w:date="2018-11-18T14:32:00Z">
                  <w:rPr>
                    <w:b/>
                    <w:bCs/>
                  </w:rPr>
                </w:rPrChange>
              </w:rPr>
              <w:t>–</w:t>
            </w:r>
            <w:r w:rsidRPr="00F139B8">
              <w:rPr>
                <w:bCs/>
                <w:rPrChange w:id="4316" w:author="Jan Strohmandl" w:date="2018-11-18T14:32:00Z">
                  <w:rPr>
                    <w:b/>
                    <w:bCs/>
                  </w:rPr>
                </w:rPrChange>
              </w:rPr>
              <w:t xml:space="preserve"> lektorka</w:t>
            </w:r>
          </w:p>
          <w:p w:rsidR="00F139B8" w:rsidRPr="00F139B8" w:rsidRDefault="00F139B8">
            <w:pPr>
              <w:pStyle w:val="Zkladntext"/>
              <w:spacing w:after="0"/>
              <w:jc w:val="both"/>
              <w:rPr>
                <w:bCs/>
                <w:rPrChange w:id="4317" w:author="Jan Strohmandl" w:date="2018-11-18T14:32:00Z">
                  <w:rPr>
                    <w:b/>
                    <w:bCs/>
                  </w:rPr>
                </w:rPrChange>
              </w:rPr>
              <w:pPrChange w:id="4318" w:author="Jan Strohmandl" w:date="2018-11-17T06:00:00Z">
                <w:pPr>
                  <w:pStyle w:val="Zkladntext"/>
                  <w:jc w:val="both"/>
                </w:pPr>
              </w:pPrChange>
            </w:pPr>
            <w:r w:rsidRPr="00F139B8">
              <w:rPr>
                <w:bCs/>
                <w:rPrChange w:id="4319" w:author="Jan Strohmandl" w:date="2018-11-18T14:32:00Z">
                  <w:rPr>
                    <w:b/>
                    <w:bCs/>
                  </w:rPr>
                </w:rPrChange>
              </w:rPr>
              <w:t>2004 – 2009  Základní škola Kunratice, Praha 4, učitelka německého a anglického jazyka</w:t>
            </w:r>
          </w:p>
          <w:p w:rsidR="00F139B8" w:rsidRPr="00F139B8" w:rsidRDefault="00F139B8">
            <w:pPr>
              <w:pStyle w:val="Zkladntext"/>
              <w:spacing w:after="0"/>
              <w:jc w:val="both"/>
              <w:rPr>
                <w:bCs/>
                <w:rPrChange w:id="4320" w:author="Jan Strohmandl" w:date="2018-11-18T14:32:00Z">
                  <w:rPr>
                    <w:b/>
                    <w:bCs/>
                  </w:rPr>
                </w:rPrChange>
              </w:rPr>
              <w:pPrChange w:id="4321" w:author="Jan Strohmandl" w:date="2018-11-17T06:00:00Z">
                <w:pPr>
                  <w:pStyle w:val="Zkladntext"/>
                  <w:jc w:val="both"/>
                </w:pPr>
              </w:pPrChange>
            </w:pPr>
            <w:r w:rsidRPr="00F139B8">
              <w:rPr>
                <w:bCs/>
                <w:rPrChange w:id="4322" w:author="Jan Strohmandl" w:date="2018-11-18T14:32:00Z">
                  <w:rPr>
                    <w:b/>
                    <w:bCs/>
                  </w:rPr>
                </w:rPrChange>
              </w:rPr>
              <w:t>2009  Jazyková škola AMOS, Uherské Hradiště, lektorka anglického a francouzského jazyka</w:t>
            </w:r>
          </w:p>
          <w:p w:rsidR="008449C0" w:rsidRDefault="008449C0" w:rsidP="005402CF">
            <w:pPr>
              <w:jc w:val="both"/>
            </w:pPr>
            <w:r w:rsidRPr="00272B59">
              <w:rPr>
                <w:bCs/>
              </w:rPr>
              <w:t xml:space="preserve">2009 – dosud: Univerzita Tomáše Bati ve Zlíně, Fakulta logistiky a krizového řízení, ÚEB, UH, lektorka Aj a Nj, </w:t>
            </w:r>
            <w:r w:rsidRPr="00272B59">
              <w:rPr>
                <w:bCs/>
              </w:rPr>
              <w:br/>
              <w:t>od 2016 odborná asistentka</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3</w:t>
            </w: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Pr="00F35299" w:rsidRDefault="008449C0" w:rsidP="008449C0">
            <w:pPr>
              <w:spacing w:after="60"/>
              <w:jc w:val="both"/>
              <w:rPr>
                <w:rStyle w:val="artlink1"/>
                <w:b/>
                <w:color w:val="000000"/>
                <w:sz w:val="20"/>
                <w:szCs w:val="20"/>
              </w:rPr>
            </w:pPr>
            <w:r w:rsidRPr="000C517F">
              <w:rPr>
                <w:color w:val="000000"/>
              </w:rPr>
              <w:lastRenderedPageBreak/>
              <w:t xml:space="preserve">LUKÁŠKOVÁ, E., </w:t>
            </w:r>
            <w:r w:rsidRPr="000C517F">
              <w:rPr>
                <w:b/>
                <w:color w:val="000000"/>
              </w:rPr>
              <w:t>PITROVÁ, K. (30%)</w:t>
            </w:r>
            <w:r w:rsidRPr="000C517F">
              <w:rPr>
                <w:color w:val="000000"/>
              </w:rPr>
              <w:t xml:space="preserve">, TROJAN, J., HASNÍKOVÁ, N. </w:t>
            </w:r>
            <w:ins w:id="4323" w:author="Eva Batůšková" w:date="2018-11-19T12:28:00Z">
              <w:r w:rsidR="007F52E0">
                <w:rPr>
                  <w:color w:val="000000"/>
                </w:rPr>
                <w:t>(</w:t>
              </w:r>
            </w:ins>
            <w:r>
              <w:rPr>
                <w:color w:val="000000"/>
              </w:rPr>
              <w:t>2016</w:t>
            </w:r>
            <w:ins w:id="4324" w:author="Eva Batůšková" w:date="2018-11-19T12:28:00Z">
              <w:r w:rsidR="007F52E0">
                <w:rPr>
                  <w:color w:val="000000"/>
                </w:rPr>
                <w:t>)</w:t>
              </w:r>
            </w:ins>
            <w:r>
              <w:rPr>
                <w:color w:val="000000"/>
              </w:rPr>
              <w:t xml:space="preserve">. </w:t>
            </w:r>
            <w:r w:rsidRPr="000C517F">
              <w:rPr>
                <w:color w:val="000000"/>
              </w:rPr>
              <w:t xml:space="preserve">Analysis of the Physical Organic Food Availability at detail stores in the Czech Republic. In: SOLIMAN, S. K. eds. </w:t>
            </w:r>
            <w:r w:rsidRPr="000C517F">
              <w:rPr>
                <w:i/>
                <w:iCs/>
                <w:color w:val="000000"/>
              </w:rPr>
              <w:t>28</w:t>
            </w:r>
            <w:r w:rsidR="00F139B8" w:rsidRPr="00F139B8">
              <w:rPr>
                <w:i/>
                <w:iCs/>
                <w:color w:val="000000"/>
                <w:vertAlign w:val="superscript"/>
                <w:rPrChange w:id="4325" w:author="Jan Strohmandl" w:date="2018-11-18T14:33:00Z">
                  <w:rPr>
                    <w:b/>
                    <w:bCs/>
                    <w:i/>
                    <w:iCs/>
                    <w:color w:val="000000"/>
                  </w:rPr>
                </w:rPrChange>
              </w:rPr>
              <w:t>th</w:t>
            </w:r>
            <w:r w:rsidRPr="000C517F">
              <w:rPr>
                <w:i/>
                <w:iCs/>
                <w:color w:val="000000"/>
              </w:rPr>
              <w:t xml:space="preserve"> IBIMA Conference on Vision 2020: Innovation Management, Development Sustainability and Competitive Economic Growth 9 – 10 November 2016 Seville, Spain. </w:t>
            </w:r>
            <w:r w:rsidRPr="00272B59">
              <w:rPr>
                <w:iCs/>
                <w:color w:val="000000"/>
              </w:rPr>
              <w:t>ISBN</w:t>
            </w:r>
            <w:r w:rsidR="00F139B8" w:rsidRPr="00F139B8">
              <w:rPr>
                <w:color w:val="000000"/>
                <w:rPrChange w:id="4326" w:author="Jan Strohmandl" w:date="2018-11-18T14:33:00Z">
                  <w:rPr>
                    <w:b/>
                    <w:bCs/>
                    <w:color w:val="000000"/>
                  </w:rPr>
                </w:rPrChange>
              </w:rPr>
              <w:t xml:space="preserve"> </w:t>
            </w:r>
            <w:r w:rsidR="00F139B8" w:rsidRPr="00F139B8">
              <w:rPr>
                <w:rStyle w:val="artlink1"/>
                <w:rFonts w:ascii="Times New Roman" w:hAnsi="Times New Roman" w:cs="Times New Roman"/>
                <w:color w:val="000000"/>
                <w:sz w:val="20"/>
                <w:szCs w:val="20"/>
                <w:rPrChange w:id="4327" w:author="Jan Strohmandl" w:date="2018-11-18T14:33:00Z">
                  <w:rPr>
                    <w:rStyle w:val="artlink1"/>
                    <w:color w:val="000000"/>
                    <w:sz w:val="20"/>
                    <w:szCs w:val="20"/>
                  </w:rPr>
                </w:rPrChange>
              </w:rPr>
              <w:t>978-0-9860419-8-3.</w:t>
            </w:r>
          </w:p>
          <w:p w:rsidR="00272B59" w:rsidRDefault="008449C0" w:rsidP="008449C0">
            <w:pPr>
              <w:spacing w:after="60"/>
              <w:jc w:val="both"/>
              <w:rPr>
                <w:ins w:id="4328" w:author="Jan Strohmandl" w:date="2018-11-18T14:33:00Z"/>
              </w:rPr>
            </w:pPr>
            <w:r w:rsidRPr="000C517F">
              <w:rPr>
                <w:b/>
              </w:rPr>
              <w:t>PITROVÁ, K. (100%)</w:t>
            </w:r>
            <w:ins w:id="4329" w:author="Eva Batůšková" w:date="2018-11-19T12:28:00Z">
              <w:r w:rsidR="007F52E0">
                <w:rPr>
                  <w:b/>
                </w:rPr>
                <w:t xml:space="preserve"> </w:t>
              </w:r>
              <w:r w:rsidR="007F52E0" w:rsidRPr="007F52E0">
                <w:rPr>
                  <w:rPrChange w:id="4330" w:author="Eva Batůšková" w:date="2018-11-19T12:28:00Z">
                    <w:rPr>
                      <w:b/>
                    </w:rPr>
                  </w:rPrChange>
                </w:rPr>
                <w:t>(2015)</w:t>
              </w:r>
            </w:ins>
            <w:r w:rsidRPr="000C517F">
              <w:rPr>
                <w:b/>
              </w:rPr>
              <w:t>:</w:t>
            </w:r>
            <w:r w:rsidRPr="000C517F">
              <w:t xml:space="preserve"> Celoživotní dimenze vzdělávání. </w:t>
            </w:r>
            <w:del w:id="4331" w:author="Eva Batůšková" w:date="2018-11-19T12:28:00Z">
              <w:r w:rsidRPr="003460F8" w:rsidDel="007F52E0">
                <w:delText>2015</w:delText>
              </w:r>
              <w:r w:rsidRPr="000C517F" w:rsidDel="007F52E0">
                <w:delText xml:space="preserve">. </w:delText>
              </w:r>
            </w:del>
            <w:r w:rsidRPr="000C517F">
              <w:t>In</w:t>
            </w:r>
            <w:r>
              <w:t>:</w:t>
            </w:r>
            <w:r w:rsidRPr="000C517F">
              <w:t xml:space="preserve"> </w:t>
            </w:r>
            <w:r w:rsidRPr="000C517F">
              <w:rPr>
                <w:i/>
              </w:rPr>
              <w:t>Sborník k mezinárodní doktorandské konferenci Je andragogika opravdu věda?</w:t>
            </w:r>
            <w:r w:rsidRPr="000C517F">
              <w:t>, UJAK Praha 25. 3. 2015. Erudio Patria, ISBN 978-80-905240-5-7</w:t>
            </w:r>
            <w:ins w:id="4332" w:author="Jan Strohmandl" w:date="2018-11-18T14:33:00Z">
              <w:r w:rsidR="00272B59">
                <w:t>.</w:t>
              </w:r>
            </w:ins>
          </w:p>
          <w:p w:rsidR="008449C0" w:rsidRPr="000C517F" w:rsidRDefault="008449C0" w:rsidP="008449C0">
            <w:pPr>
              <w:spacing w:after="60"/>
              <w:jc w:val="both"/>
            </w:pPr>
            <w:r w:rsidRPr="000C517F">
              <w:rPr>
                <w:bCs/>
              </w:rPr>
              <w:t xml:space="preserve">TOMAŠTÍK, M., </w:t>
            </w:r>
            <w:r w:rsidRPr="000C517F">
              <w:rPr>
                <w:b/>
                <w:bCs/>
              </w:rPr>
              <w:t>PITROVÁ, K. (20%)</w:t>
            </w:r>
            <w:r w:rsidRPr="000C517F">
              <w:rPr>
                <w:bCs/>
              </w:rPr>
              <w:t xml:space="preserve">, ČECH, P. </w:t>
            </w:r>
            <w:ins w:id="4333" w:author="Eva Batůšková" w:date="2018-11-19T12:29:00Z">
              <w:r w:rsidR="007F52E0">
                <w:rPr>
                  <w:bCs/>
                </w:rPr>
                <w:t>(</w:t>
              </w:r>
            </w:ins>
            <w:r w:rsidRPr="00755E85">
              <w:rPr>
                <w:bCs/>
              </w:rPr>
              <w:t>2014</w:t>
            </w:r>
            <w:ins w:id="4334" w:author="Eva Batůšková" w:date="2018-11-19T12:29:00Z">
              <w:r w:rsidR="007F52E0">
                <w:rPr>
                  <w:bCs/>
                </w:rPr>
                <w:t>)</w:t>
              </w:r>
            </w:ins>
            <w:r w:rsidRPr="00755E85">
              <w:rPr>
                <w:bCs/>
              </w:rPr>
              <w:t xml:space="preserve">. </w:t>
            </w:r>
            <w:r w:rsidRPr="003460F8">
              <w:rPr>
                <w:bCs/>
              </w:rPr>
              <w:t>Analysis of potential risks in the current tourism from the perspective of Czech Travel Agencies.</w:t>
            </w:r>
            <w:r w:rsidRPr="000C517F">
              <w:rPr>
                <w:bCs/>
              </w:rPr>
              <w:t xml:space="preserve"> In</w:t>
            </w:r>
            <w:r>
              <w:rPr>
                <w:bCs/>
              </w:rPr>
              <w:t>:</w:t>
            </w:r>
            <w:r w:rsidRPr="000C517F">
              <w:rPr>
                <w:bCs/>
              </w:rPr>
              <w:t xml:space="preserve"> </w:t>
            </w:r>
            <w:r w:rsidRPr="003460F8">
              <w:rPr>
                <w:bCs/>
                <w:i/>
              </w:rPr>
              <w:t>International Multidisciplinary Scientific Conferences on SOCIAL SCIENCES and ARTS SGEM 2014</w:t>
            </w:r>
            <w:r w:rsidRPr="000C517F">
              <w:rPr>
                <w:bCs/>
              </w:rPr>
              <w:t xml:space="preserve">. Albena Resort: STEF92 Technology Ltd., ISBN 978-619-7105-27-8. </w:t>
            </w:r>
          </w:p>
          <w:p w:rsidR="008449C0" w:rsidRPr="000C517F" w:rsidRDefault="008449C0" w:rsidP="008449C0">
            <w:pPr>
              <w:spacing w:after="60"/>
              <w:jc w:val="both"/>
            </w:pPr>
            <w:r w:rsidRPr="000C517F">
              <w:rPr>
                <w:b/>
              </w:rPr>
              <w:t>PITROVÁ, K. (100%)</w:t>
            </w:r>
            <w:r>
              <w:rPr>
                <w:b/>
              </w:rPr>
              <w:t xml:space="preserve"> </w:t>
            </w:r>
            <w:ins w:id="4335" w:author="Eva Batůšková" w:date="2018-11-19T12:29:00Z">
              <w:r w:rsidR="007F52E0">
                <w:rPr>
                  <w:b/>
                </w:rPr>
                <w:t>(</w:t>
              </w:r>
            </w:ins>
            <w:r w:rsidRPr="00755E85">
              <w:t>2013</w:t>
            </w:r>
            <w:ins w:id="4336" w:author="Eva Batůšková" w:date="2018-11-19T12:29:00Z">
              <w:r w:rsidR="007F52E0">
                <w:t>)</w:t>
              </w:r>
            </w:ins>
            <w:r w:rsidRPr="00755E85">
              <w:t>.</w:t>
            </w:r>
            <w:r w:rsidRPr="000C517F">
              <w:t xml:space="preserve"> Praktické využití metody CLIL na Fakultě logistiky a krizového řízení UTB ve Zlíně. In</w:t>
            </w:r>
            <w:r>
              <w:t>:</w:t>
            </w:r>
            <w:r w:rsidRPr="000C517F">
              <w:t xml:space="preserve"> </w:t>
            </w:r>
            <w:r w:rsidRPr="000C517F">
              <w:rPr>
                <w:i/>
              </w:rPr>
              <w:t>Sborník k odborné mezinárodní konferenci Kvalita ve vzdělávání dospělých</w:t>
            </w:r>
            <w:r w:rsidRPr="000C517F">
              <w:t xml:space="preserve">, UJAK Praha 26. – 27. 9. 2013, Erudio Patria, </w:t>
            </w:r>
            <w:r w:rsidRPr="003460F8">
              <w:t>2014.</w:t>
            </w:r>
            <w:r w:rsidRPr="000C517F">
              <w:t xml:space="preserve"> ISBN 978-80-905240-0-2.</w:t>
            </w:r>
          </w:p>
          <w:p w:rsidR="008449C0" w:rsidRPr="003460F8" w:rsidRDefault="008449C0" w:rsidP="008449C0">
            <w:pPr>
              <w:spacing w:after="60"/>
              <w:jc w:val="both"/>
            </w:pPr>
            <w:r w:rsidRPr="000C517F">
              <w:t xml:space="preserve">LUKÁŠKOVÁ, E., VELICHOVÁ, H., </w:t>
            </w:r>
            <w:r w:rsidRPr="000C517F">
              <w:rPr>
                <w:b/>
              </w:rPr>
              <w:t>PITROVÁ, K. (30%)</w:t>
            </w:r>
            <w:r>
              <w:rPr>
                <w:b/>
              </w:rPr>
              <w:t xml:space="preserve"> </w:t>
            </w:r>
            <w:ins w:id="4337" w:author="Eva Batůšková" w:date="2018-11-19T12:29:00Z">
              <w:r w:rsidR="007F52E0">
                <w:rPr>
                  <w:b/>
                </w:rPr>
                <w:t>(</w:t>
              </w:r>
            </w:ins>
            <w:r w:rsidRPr="00755E85">
              <w:t>2014</w:t>
            </w:r>
            <w:ins w:id="4338" w:author="Eva Batůšková" w:date="2018-11-19T12:29:00Z">
              <w:r w:rsidR="007F52E0">
                <w:t>)</w:t>
              </w:r>
            </w:ins>
            <w:r w:rsidRPr="00755E85">
              <w:t>.</w:t>
            </w:r>
            <w:r w:rsidRPr="000C517F">
              <w:t xml:space="preserve"> Logistic Support for Catering Facilities in a Crisis Situation. In</w:t>
            </w:r>
            <w:r>
              <w:t>:</w:t>
            </w:r>
            <w:r w:rsidRPr="000C517F">
              <w:t xml:space="preserve"> </w:t>
            </w:r>
            <w:r w:rsidRPr="003460F8">
              <w:rPr>
                <w:i/>
              </w:rPr>
              <w:t>Economics and Management.</w:t>
            </w:r>
            <w:r w:rsidRPr="000C517F">
              <w:t xml:space="preserve"> Brno: University of Defence</w:t>
            </w:r>
            <w:r w:rsidRPr="003460F8">
              <w:t>.</w:t>
            </w:r>
          </w:p>
          <w:p w:rsidR="008449C0" w:rsidRPr="00BF4777" w:rsidRDefault="008449C0" w:rsidP="008449C0">
            <w:pPr>
              <w:spacing w:after="60"/>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r>
        <w:br w:type="page"/>
      </w:r>
    </w:p>
    <w:tbl>
      <w:tblPr>
        <w:tblW w:w="99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5"/>
        <w:gridCol w:w="831"/>
        <w:gridCol w:w="1726"/>
        <w:gridCol w:w="443"/>
        <w:gridCol w:w="553"/>
        <w:gridCol w:w="998"/>
        <w:gridCol w:w="433"/>
        <w:gridCol w:w="279"/>
        <w:gridCol w:w="77"/>
        <w:gridCol w:w="353"/>
        <w:gridCol w:w="284"/>
        <w:gridCol w:w="567"/>
        <w:gridCol w:w="831"/>
      </w:tblGrid>
      <w:tr w:rsidR="008449C0" w:rsidTr="008449C0">
        <w:tc>
          <w:tcPr>
            <w:tcW w:w="9900" w:type="dxa"/>
            <w:gridSpan w:val="13"/>
            <w:tcBorders>
              <w:bottom w:val="double" w:sz="4" w:space="0" w:color="auto"/>
            </w:tcBorders>
            <w:shd w:val="clear" w:color="auto" w:fill="BDD6EE"/>
          </w:tcPr>
          <w:p w:rsidR="008449C0" w:rsidRDefault="008449C0" w:rsidP="008449C0">
            <w:pPr>
              <w:jc w:val="both"/>
              <w:rPr>
                <w:b/>
                <w:bCs/>
                <w:sz w:val="28"/>
                <w:szCs w:val="28"/>
              </w:rPr>
            </w:pPr>
            <w:r>
              <w:rPr>
                <w:b/>
                <w:bCs/>
                <w:sz w:val="28"/>
                <w:szCs w:val="28"/>
              </w:rPr>
              <w:lastRenderedPageBreak/>
              <w:t>C-I – Personální zabezpečení</w:t>
            </w:r>
          </w:p>
        </w:tc>
      </w:tr>
      <w:tr w:rsidR="008449C0" w:rsidRPr="00A405B4" w:rsidTr="008449C0">
        <w:tc>
          <w:tcPr>
            <w:tcW w:w="2525" w:type="dxa"/>
            <w:tcBorders>
              <w:top w:val="double" w:sz="4" w:space="0" w:color="auto"/>
            </w:tcBorders>
            <w:shd w:val="clear" w:color="auto" w:fill="F7CAAC"/>
          </w:tcPr>
          <w:p w:rsidR="008449C0" w:rsidRDefault="008449C0" w:rsidP="008449C0">
            <w:pPr>
              <w:jc w:val="both"/>
              <w:rPr>
                <w:b/>
                <w:bCs/>
              </w:rPr>
            </w:pPr>
            <w:r>
              <w:rPr>
                <w:b/>
                <w:bCs/>
              </w:rPr>
              <w:t>Vysoká škola</w:t>
            </w:r>
          </w:p>
        </w:tc>
        <w:tc>
          <w:tcPr>
            <w:tcW w:w="7375" w:type="dxa"/>
            <w:gridSpan w:val="12"/>
          </w:tcPr>
          <w:p w:rsidR="008449C0" w:rsidRPr="00A405B4" w:rsidRDefault="008449C0" w:rsidP="008449C0">
            <w:pPr>
              <w:jc w:val="both"/>
            </w:pPr>
            <w:r w:rsidRPr="00A405B4">
              <w:t>Univerzita Tomáše Bati ve Zlíně</w:t>
            </w:r>
          </w:p>
        </w:tc>
      </w:tr>
      <w:tr w:rsidR="008449C0" w:rsidRPr="00A405B4" w:rsidTr="008449C0">
        <w:tc>
          <w:tcPr>
            <w:tcW w:w="2525" w:type="dxa"/>
            <w:shd w:val="clear" w:color="auto" w:fill="F7CAAC"/>
          </w:tcPr>
          <w:p w:rsidR="008449C0" w:rsidRDefault="008449C0" w:rsidP="008449C0">
            <w:pPr>
              <w:jc w:val="both"/>
              <w:rPr>
                <w:b/>
                <w:bCs/>
              </w:rPr>
            </w:pPr>
            <w:r>
              <w:rPr>
                <w:b/>
                <w:bCs/>
              </w:rPr>
              <w:t>Součást vysoké školy</w:t>
            </w:r>
          </w:p>
        </w:tc>
        <w:tc>
          <w:tcPr>
            <w:tcW w:w="7375" w:type="dxa"/>
            <w:gridSpan w:val="12"/>
          </w:tcPr>
          <w:p w:rsidR="008449C0" w:rsidRPr="00A405B4" w:rsidRDefault="008449C0" w:rsidP="008449C0">
            <w:pPr>
              <w:jc w:val="both"/>
            </w:pPr>
            <w:r>
              <w:t>Fakulta logistiky a krizového řízení</w:t>
            </w:r>
          </w:p>
        </w:tc>
      </w:tr>
      <w:tr w:rsidR="008449C0" w:rsidTr="008449C0">
        <w:tc>
          <w:tcPr>
            <w:tcW w:w="2525" w:type="dxa"/>
            <w:shd w:val="clear" w:color="auto" w:fill="F7CAAC"/>
          </w:tcPr>
          <w:p w:rsidR="008449C0" w:rsidRDefault="008449C0" w:rsidP="008449C0">
            <w:pPr>
              <w:jc w:val="both"/>
              <w:rPr>
                <w:b/>
                <w:bCs/>
              </w:rPr>
            </w:pPr>
            <w:r>
              <w:rPr>
                <w:b/>
                <w:bCs/>
              </w:rPr>
              <w:t>Název studijního programu</w:t>
            </w:r>
          </w:p>
        </w:tc>
        <w:tc>
          <w:tcPr>
            <w:tcW w:w="7375" w:type="dxa"/>
            <w:gridSpan w:val="12"/>
          </w:tcPr>
          <w:p w:rsidR="008449C0" w:rsidRDefault="008449C0" w:rsidP="008449C0">
            <w:pPr>
              <w:jc w:val="both"/>
            </w:pPr>
            <w:r w:rsidRPr="00FB349A">
              <w:t>Ochrana obyvatelstva</w:t>
            </w:r>
          </w:p>
        </w:tc>
      </w:tr>
      <w:tr w:rsidR="008449C0" w:rsidTr="008449C0">
        <w:tc>
          <w:tcPr>
            <w:tcW w:w="2525" w:type="dxa"/>
            <w:shd w:val="clear" w:color="auto" w:fill="F7CAAC"/>
          </w:tcPr>
          <w:p w:rsidR="008449C0" w:rsidRDefault="008449C0" w:rsidP="008449C0">
            <w:pPr>
              <w:jc w:val="both"/>
              <w:rPr>
                <w:b/>
                <w:bCs/>
              </w:rPr>
            </w:pPr>
            <w:r>
              <w:rPr>
                <w:b/>
                <w:bCs/>
              </w:rPr>
              <w:t>Jméno a příjmení</w:t>
            </w:r>
          </w:p>
        </w:tc>
        <w:tc>
          <w:tcPr>
            <w:tcW w:w="4551" w:type="dxa"/>
            <w:gridSpan w:val="5"/>
          </w:tcPr>
          <w:p w:rsidR="008449C0" w:rsidRPr="0097120C" w:rsidRDefault="008449C0" w:rsidP="008449C0">
            <w:pPr>
              <w:jc w:val="both"/>
              <w:rPr>
                <w:b/>
              </w:rPr>
            </w:pPr>
            <w:bookmarkStart w:id="4339" w:name="Ponížil"/>
            <w:bookmarkEnd w:id="4339"/>
            <w:r w:rsidRPr="0097120C">
              <w:rPr>
                <w:b/>
              </w:rPr>
              <w:t>Petr Ponížil</w:t>
            </w:r>
          </w:p>
        </w:tc>
        <w:tc>
          <w:tcPr>
            <w:tcW w:w="712" w:type="dxa"/>
            <w:gridSpan w:val="2"/>
            <w:shd w:val="clear" w:color="auto" w:fill="F7CAAC"/>
          </w:tcPr>
          <w:p w:rsidR="008449C0" w:rsidRDefault="008449C0" w:rsidP="008449C0">
            <w:pPr>
              <w:jc w:val="both"/>
              <w:rPr>
                <w:b/>
                <w:bCs/>
              </w:rPr>
            </w:pPr>
            <w:r>
              <w:rPr>
                <w:b/>
                <w:bCs/>
              </w:rPr>
              <w:t>Tituly</w:t>
            </w:r>
          </w:p>
        </w:tc>
        <w:tc>
          <w:tcPr>
            <w:tcW w:w="2112" w:type="dxa"/>
            <w:gridSpan w:val="5"/>
          </w:tcPr>
          <w:p w:rsidR="008449C0" w:rsidRDefault="008449C0" w:rsidP="008449C0">
            <w:pPr>
              <w:jc w:val="both"/>
            </w:pPr>
            <w:r>
              <w:t>doc. RNDr., Ph.D.</w:t>
            </w:r>
          </w:p>
        </w:tc>
      </w:tr>
      <w:tr w:rsidR="008449C0" w:rsidRPr="00C32277" w:rsidTr="008449C0">
        <w:tc>
          <w:tcPr>
            <w:tcW w:w="2525" w:type="dxa"/>
            <w:shd w:val="clear" w:color="auto" w:fill="F7CAAC"/>
          </w:tcPr>
          <w:p w:rsidR="008449C0" w:rsidRDefault="008449C0" w:rsidP="008449C0">
            <w:pPr>
              <w:jc w:val="both"/>
              <w:rPr>
                <w:b/>
                <w:bCs/>
              </w:rPr>
            </w:pPr>
            <w:r>
              <w:rPr>
                <w:b/>
                <w:bCs/>
              </w:rPr>
              <w:t>Rok narození</w:t>
            </w:r>
          </w:p>
        </w:tc>
        <w:tc>
          <w:tcPr>
            <w:tcW w:w="831" w:type="dxa"/>
          </w:tcPr>
          <w:p w:rsidR="008449C0" w:rsidRDefault="008449C0" w:rsidP="008449C0">
            <w:pPr>
              <w:jc w:val="both"/>
            </w:pPr>
            <w:r>
              <w:t>1965</w:t>
            </w:r>
          </w:p>
        </w:tc>
        <w:tc>
          <w:tcPr>
            <w:tcW w:w="1726" w:type="dxa"/>
            <w:shd w:val="clear" w:color="auto" w:fill="F7CAAC"/>
          </w:tcPr>
          <w:p w:rsidR="008449C0" w:rsidRDefault="008449C0" w:rsidP="008449C0">
            <w:pPr>
              <w:jc w:val="both"/>
              <w:rPr>
                <w:b/>
                <w:bCs/>
              </w:rPr>
            </w:pPr>
            <w:r>
              <w:rPr>
                <w:b/>
                <w:bCs/>
              </w:rPr>
              <w:t>typ vztahu k VŠ</w:t>
            </w:r>
          </w:p>
        </w:tc>
        <w:tc>
          <w:tcPr>
            <w:tcW w:w="996" w:type="dxa"/>
            <w:gridSpan w:val="2"/>
          </w:tcPr>
          <w:p w:rsidR="008449C0" w:rsidRPr="00D44A22" w:rsidRDefault="008449C0" w:rsidP="008449C0">
            <w:pPr>
              <w:rPr>
                <w:i/>
              </w:rPr>
            </w:pPr>
            <w:r w:rsidRPr="00D44A22">
              <w:rPr>
                <w:i/>
              </w:rPr>
              <w:t>pp</w:t>
            </w:r>
          </w:p>
        </w:tc>
        <w:tc>
          <w:tcPr>
            <w:tcW w:w="998" w:type="dxa"/>
            <w:shd w:val="clear" w:color="auto" w:fill="F7CAAC"/>
          </w:tcPr>
          <w:p w:rsidR="008449C0" w:rsidRDefault="008449C0" w:rsidP="008449C0">
            <w:pPr>
              <w:jc w:val="both"/>
              <w:rPr>
                <w:b/>
                <w:bCs/>
              </w:rPr>
            </w:pPr>
            <w:r>
              <w:rPr>
                <w:b/>
                <w:bCs/>
              </w:rPr>
              <w:t>rozsah</w:t>
            </w:r>
          </w:p>
        </w:tc>
        <w:tc>
          <w:tcPr>
            <w:tcW w:w="712" w:type="dxa"/>
            <w:gridSpan w:val="2"/>
          </w:tcPr>
          <w:p w:rsidR="008449C0" w:rsidRDefault="008449C0" w:rsidP="008449C0">
            <w:pPr>
              <w:jc w:val="both"/>
            </w:pPr>
            <w:r w:rsidRPr="00043C7F">
              <w:t>40</w:t>
            </w:r>
          </w:p>
        </w:tc>
        <w:tc>
          <w:tcPr>
            <w:tcW w:w="714" w:type="dxa"/>
            <w:gridSpan w:val="3"/>
            <w:shd w:val="clear" w:color="auto" w:fill="F7CAAC"/>
          </w:tcPr>
          <w:p w:rsidR="008449C0" w:rsidRDefault="008449C0" w:rsidP="008449C0">
            <w:pPr>
              <w:jc w:val="both"/>
              <w:rPr>
                <w:b/>
                <w:bCs/>
              </w:rPr>
            </w:pPr>
            <w:r>
              <w:rPr>
                <w:b/>
                <w:bCs/>
              </w:rPr>
              <w:t>do kdy</w:t>
            </w:r>
          </w:p>
        </w:tc>
        <w:tc>
          <w:tcPr>
            <w:tcW w:w="1398" w:type="dxa"/>
            <w:gridSpan w:val="2"/>
          </w:tcPr>
          <w:p w:rsidR="008449C0" w:rsidRPr="00C32277" w:rsidRDefault="008449C0" w:rsidP="008449C0">
            <w:pPr>
              <w:jc w:val="both"/>
              <w:rPr>
                <w:highlight w:val="green"/>
              </w:rPr>
            </w:pPr>
            <w:r w:rsidRPr="00043C7F">
              <w:t>N</w:t>
            </w:r>
          </w:p>
        </w:tc>
      </w:tr>
      <w:tr w:rsidR="008449C0" w:rsidRPr="00C32277" w:rsidTr="008449C0">
        <w:tc>
          <w:tcPr>
            <w:tcW w:w="5082" w:type="dxa"/>
            <w:gridSpan w:val="3"/>
            <w:shd w:val="clear" w:color="auto" w:fill="F7CAAC"/>
          </w:tcPr>
          <w:p w:rsidR="008449C0" w:rsidRDefault="008449C0" w:rsidP="008449C0">
            <w:pPr>
              <w:jc w:val="both"/>
              <w:rPr>
                <w:b/>
                <w:bCs/>
              </w:rPr>
            </w:pPr>
            <w:r>
              <w:rPr>
                <w:b/>
                <w:bCs/>
              </w:rPr>
              <w:t>Typ vztahu na součásti VŠ, která uskutečňuje st. program</w:t>
            </w:r>
          </w:p>
        </w:tc>
        <w:tc>
          <w:tcPr>
            <w:tcW w:w="996" w:type="dxa"/>
            <w:gridSpan w:val="2"/>
          </w:tcPr>
          <w:p w:rsidR="008449C0" w:rsidRDefault="008449C0" w:rsidP="008449C0">
            <w:pPr>
              <w:jc w:val="both"/>
            </w:pPr>
          </w:p>
        </w:tc>
        <w:tc>
          <w:tcPr>
            <w:tcW w:w="998" w:type="dxa"/>
            <w:shd w:val="clear" w:color="auto" w:fill="F7CAAC"/>
          </w:tcPr>
          <w:p w:rsidR="008449C0" w:rsidRDefault="008449C0" w:rsidP="008449C0">
            <w:pPr>
              <w:jc w:val="both"/>
              <w:rPr>
                <w:b/>
                <w:bCs/>
              </w:rPr>
            </w:pPr>
            <w:r>
              <w:rPr>
                <w:b/>
                <w:bCs/>
              </w:rPr>
              <w:t>rozsah</w:t>
            </w:r>
          </w:p>
        </w:tc>
        <w:tc>
          <w:tcPr>
            <w:tcW w:w="712" w:type="dxa"/>
            <w:gridSpan w:val="2"/>
          </w:tcPr>
          <w:p w:rsidR="008449C0" w:rsidRDefault="008449C0" w:rsidP="008449C0">
            <w:pPr>
              <w:jc w:val="both"/>
            </w:pPr>
          </w:p>
        </w:tc>
        <w:tc>
          <w:tcPr>
            <w:tcW w:w="714" w:type="dxa"/>
            <w:gridSpan w:val="3"/>
            <w:shd w:val="clear" w:color="auto" w:fill="F7CAAC"/>
          </w:tcPr>
          <w:p w:rsidR="008449C0" w:rsidRDefault="008449C0" w:rsidP="008449C0">
            <w:pPr>
              <w:jc w:val="both"/>
              <w:rPr>
                <w:b/>
                <w:bCs/>
              </w:rPr>
            </w:pPr>
            <w:r>
              <w:rPr>
                <w:b/>
                <w:bCs/>
              </w:rPr>
              <w:t>do kdy</w:t>
            </w:r>
          </w:p>
        </w:tc>
        <w:tc>
          <w:tcPr>
            <w:tcW w:w="1398" w:type="dxa"/>
            <w:gridSpan w:val="2"/>
          </w:tcPr>
          <w:p w:rsidR="008449C0" w:rsidRPr="00C32277" w:rsidRDefault="008449C0" w:rsidP="008449C0">
            <w:pPr>
              <w:jc w:val="both"/>
              <w:rPr>
                <w:highlight w:val="green"/>
              </w:rPr>
            </w:pPr>
          </w:p>
        </w:tc>
      </w:tr>
      <w:tr w:rsidR="008449C0" w:rsidTr="008449C0">
        <w:tc>
          <w:tcPr>
            <w:tcW w:w="6078" w:type="dxa"/>
            <w:gridSpan w:val="5"/>
            <w:shd w:val="clear" w:color="auto" w:fill="F7CAAC"/>
          </w:tcPr>
          <w:p w:rsidR="008449C0" w:rsidRDefault="008449C0" w:rsidP="008449C0">
            <w:pPr>
              <w:jc w:val="both"/>
            </w:pPr>
            <w:r>
              <w:rPr>
                <w:b/>
                <w:bCs/>
              </w:rPr>
              <w:t>Další současná působení jako akademický pracovník na jiných VŠ</w:t>
            </w:r>
          </w:p>
        </w:tc>
        <w:tc>
          <w:tcPr>
            <w:tcW w:w="1710" w:type="dxa"/>
            <w:gridSpan w:val="3"/>
            <w:shd w:val="clear" w:color="auto" w:fill="F7CAAC"/>
          </w:tcPr>
          <w:p w:rsidR="008449C0" w:rsidRDefault="008449C0" w:rsidP="008449C0">
            <w:pPr>
              <w:jc w:val="both"/>
              <w:rPr>
                <w:b/>
                <w:bCs/>
              </w:rPr>
            </w:pPr>
            <w:r>
              <w:rPr>
                <w:b/>
                <w:bCs/>
              </w:rPr>
              <w:t>typ prac. vztahu</w:t>
            </w:r>
          </w:p>
        </w:tc>
        <w:tc>
          <w:tcPr>
            <w:tcW w:w="2112" w:type="dxa"/>
            <w:gridSpan w:val="5"/>
            <w:shd w:val="clear" w:color="auto" w:fill="F7CAAC"/>
          </w:tcPr>
          <w:p w:rsidR="008449C0" w:rsidRDefault="008449C0" w:rsidP="008449C0">
            <w:pPr>
              <w:jc w:val="both"/>
              <w:rPr>
                <w:b/>
                <w:bCs/>
              </w:rPr>
            </w:pPr>
            <w:r>
              <w:rPr>
                <w:b/>
                <w:bCs/>
              </w:rPr>
              <w:t>rozsah</w:t>
            </w:r>
          </w:p>
        </w:tc>
      </w:tr>
      <w:tr w:rsidR="008449C0" w:rsidTr="008449C0">
        <w:tc>
          <w:tcPr>
            <w:tcW w:w="6078" w:type="dxa"/>
            <w:gridSpan w:val="5"/>
          </w:tcPr>
          <w:p w:rsidR="008449C0" w:rsidRDefault="008449C0" w:rsidP="008449C0">
            <w:pPr>
              <w:jc w:val="both"/>
            </w:pPr>
            <w:r>
              <w:t>---</w:t>
            </w:r>
          </w:p>
        </w:tc>
        <w:tc>
          <w:tcPr>
            <w:tcW w:w="1710" w:type="dxa"/>
            <w:gridSpan w:val="3"/>
          </w:tcPr>
          <w:p w:rsidR="008449C0" w:rsidRDefault="008449C0" w:rsidP="008449C0">
            <w:pPr>
              <w:jc w:val="both"/>
            </w:pPr>
            <w:r>
              <w:t>---</w:t>
            </w:r>
          </w:p>
        </w:tc>
        <w:tc>
          <w:tcPr>
            <w:tcW w:w="2112" w:type="dxa"/>
            <w:gridSpan w:val="5"/>
          </w:tcPr>
          <w:p w:rsidR="008449C0" w:rsidRDefault="008449C0" w:rsidP="008449C0">
            <w:pPr>
              <w:jc w:val="both"/>
            </w:pPr>
            <w:r>
              <w:t>---</w:t>
            </w:r>
          </w:p>
        </w:tc>
      </w:tr>
      <w:tr w:rsidR="008449C0" w:rsidTr="008449C0">
        <w:tc>
          <w:tcPr>
            <w:tcW w:w="6078" w:type="dxa"/>
            <w:gridSpan w:val="5"/>
          </w:tcPr>
          <w:p w:rsidR="008449C0" w:rsidRDefault="008449C0" w:rsidP="008449C0">
            <w:pPr>
              <w:jc w:val="both"/>
            </w:pPr>
          </w:p>
        </w:tc>
        <w:tc>
          <w:tcPr>
            <w:tcW w:w="1710" w:type="dxa"/>
            <w:gridSpan w:val="3"/>
          </w:tcPr>
          <w:p w:rsidR="008449C0" w:rsidRDefault="008449C0" w:rsidP="008449C0">
            <w:pPr>
              <w:jc w:val="both"/>
            </w:pPr>
          </w:p>
        </w:tc>
        <w:tc>
          <w:tcPr>
            <w:tcW w:w="2112" w:type="dxa"/>
            <w:gridSpan w:val="5"/>
          </w:tcPr>
          <w:p w:rsidR="008449C0" w:rsidRDefault="008449C0" w:rsidP="008449C0">
            <w:pPr>
              <w:jc w:val="both"/>
            </w:pPr>
          </w:p>
        </w:tc>
      </w:tr>
      <w:tr w:rsidR="008449C0" w:rsidTr="008449C0">
        <w:tc>
          <w:tcPr>
            <w:tcW w:w="6078" w:type="dxa"/>
            <w:gridSpan w:val="5"/>
          </w:tcPr>
          <w:p w:rsidR="008449C0" w:rsidRDefault="008449C0" w:rsidP="008449C0">
            <w:pPr>
              <w:jc w:val="both"/>
            </w:pPr>
          </w:p>
        </w:tc>
        <w:tc>
          <w:tcPr>
            <w:tcW w:w="1710" w:type="dxa"/>
            <w:gridSpan w:val="3"/>
          </w:tcPr>
          <w:p w:rsidR="008449C0" w:rsidRDefault="008449C0" w:rsidP="008449C0">
            <w:pPr>
              <w:jc w:val="both"/>
            </w:pPr>
          </w:p>
        </w:tc>
        <w:tc>
          <w:tcPr>
            <w:tcW w:w="2112" w:type="dxa"/>
            <w:gridSpan w:val="5"/>
          </w:tcPr>
          <w:p w:rsidR="008449C0" w:rsidRDefault="008449C0" w:rsidP="008449C0">
            <w:pPr>
              <w:jc w:val="both"/>
            </w:pPr>
          </w:p>
        </w:tc>
      </w:tr>
      <w:tr w:rsidR="008449C0" w:rsidTr="008449C0">
        <w:tc>
          <w:tcPr>
            <w:tcW w:w="9900" w:type="dxa"/>
            <w:gridSpan w:val="13"/>
            <w:shd w:val="clear" w:color="auto" w:fill="F7CAAC"/>
          </w:tcPr>
          <w:p w:rsidR="008449C0" w:rsidRDefault="008449C0" w:rsidP="008449C0">
            <w:pPr>
              <w:jc w:val="both"/>
            </w:pPr>
            <w:r>
              <w:rPr>
                <w:b/>
                <w:bCs/>
              </w:rPr>
              <w:t>Předměty příslušného studijního programu a způsob zapojení do jejich výuky, příp. další zapojení do uskutečňování studijního programu</w:t>
            </w:r>
          </w:p>
        </w:tc>
      </w:tr>
      <w:tr w:rsidR="008449C0" w:rsidRPr="00B91CC9" w:rsidTr="008449C0">
        <w:trPr>
          <w:trHeight w:val="466"/>
        </w:trPr>
        <w:tc>
          <w:tcPr>
            <w:tcW w:w="9900" w:type="dxa"/>
            <w:gridSpan w:val="13"/>
            <w:tcBorders>
              <w:top w:val="nil"/>
            </w:tcBorders>
          </w:tcPr>
          <w:p w:rsidR="008449C0" w:rsidRPr="00757017" w:rsidRDefault="008449C0" w:rsidP="008449C0">
            <w:pPr>
              <w:pStyle w:val="Zkladntext"/>
              <w:ind w:right="107"/>
              <w:rPr>
                <w:b/>
                <w:lang w:eastAsia="en-US"/>
              </w:rPr>
            </w:pPr>
            <w:r w:rsidRPr="00757017">
              <w:rPr>
                <w:b/>
                <w:lang w:eastAsia="en-US"/>
              </w:rPr>
              <w:t>Fyzika – garant, přednášející (50 %)</w:t>
            </w:r>
          </w:p>
        </w:tc>
      </w:tr>
      <w:tr w:rsidR="008449C0" w:rsidTr="008449C0">
        <w:tc>
          <w:tcPr>
            <w:tcW w:w="9900" w:type="dxa"/>
            <w:gridSpan w:val="13"/>
            <w:shd w:val="clear" w:color="auto" w:fill="F7CAAC"/>
          </w:tcPr>
          <w:p w:rsidR="008449C0" w:rsidRDefault="008449C0" w:rsidP="008449C0">
            <w:pPr>
              <w:jc w:val="both"/>
            </w:pPr>
            <w:r>
              <w:rPr>
                <w:b/>
                <w:bCs/>
              </w:rPr>
              <w:t xml:space="preserve">Údaje o vzdělání na VŠ </w:t>
            </w:r>
          </w:p>
        </w:tc>
      </w:tr>
      <w:tr w:rsidR="008449C0" w:rsidTr="008449C0">
        <w:trPr>
          <w:trHeight w:val="372"/>
        </w:trPr>
        <w:tc>
          <w:tcPr>
            <w:tcW w:w="9900" w:type="dxa"/>
            <w:gridSpan w:val="13"/>
          </w:tcPr>
          <w:p w:rsidR="008449C0" w:rsidRPr="003460F8" w:rsidRDefault="008449C0" w:rsidP="008449C0">
            <w:pPr>
              <w:jc w:val="both"/>
            </w:pPr>
            <w:r w:rsidRPr="003460F8">
              <w:t xml:space="preserve">1999: VUT Brno, FT, SP Chemie a technologie materiálů, obor Technologie makromolekulárních látek, Ph.D. </w:t>
            </w:r>
          </w:p>
          <w:p w:rsidR="008449C0" w:rsidRDefault="008449C0" w:rsidP="008449C0">
            <w:pPr>
              <w:jc w:val="both"/>
              <w:rPr>
                <w:b/>
                <w:bCs/>
              </w:rPr>
            </w:pPr>
          </w:p>
        </w:tc>
      </w:tr>
      <w:tr w:rsidR="008449C0" w:rsidTr="008449C0">
        <w:tc>
          <w:tcPr>
            <w:tcW w:w="9900" w:type="dxa"/>
            <w:gridSpan w:val="13"/>
            <w:shd w:val="clear" w:color="auto" w:fill="F7CAAC"/>
          </w:tcPr>
          <w:p w:rsidR="008449C0" w:rsidRDefault="008449C0" w:rsidP="008449C0">
            <w:pPr>
              <w:jc w:val="both"/>
              <w:rPr>
                <w:b/>
                <w:bCs/>
              </w:rPr>
            </w:pPr>
            <w:r>
              <w:rPr>
                <w:b/>
                <w:bCs/>
              </w:rPr>
              <w:t>Údaje o odborném působení od absolvování VŠ</w:t>
            </w:r>
          </w:p>
        </w:tc>
      </w:tr>
      <w:tr w:rsidR="008449C0" w:rsidTr="008449C0">
        <w:trPr>
          <w:trHeight w:val="823"/>
        </w:trPr>
        <w:tc>
          <w:tcPr>
            <w:tcW w:w="9900" w:type="dxa"/>
            <w:gridSpan w:val="13"/>
          </w:tcPr>
          <w:p w:rsidR="008449C0" w:rsidRPr="003460F8" w:rsidRDefault="008449C0" w:rsidP="008449C0">
            <w:pPr>
              <w:jc w:val="both"/>
            </w:pPr>
            <w:r w:rsidRPr="003460F8">
              <w:t>1988 – 1990: UJEP Brno (nyní MU Brno), PřF, odborný asistent laboratoře diagnostiky křemíku</w:t>
            </w:r>
          </w:p>
          <w:p w:rsidR="008449C0" w:rsidRPr="003460F8" w:rsidRDefault="008449C0" w:rsidP="008449C0">
            <w:pPr>
              <w:jc w:val="both"/>
            </w:pPr>
            <w:r w:rsidRPr="003460F8">
              <w:t>1990 – dosud: VUT Brno (nyní UTB Zlín), FT, odborný asistent, od r. 2003 docent</w:t>
            </w:r>
          </w:p>
          <w:p w:rsidR="008449C0" w:rsidRDefault="008449C0" w:rsidP="008449C0">
            <w:pPr>
              <w:jc w:val="both"/>
            </w:pPr>
            <w:r w:rsidRPr="003460F8">
              <w:t>2011-2015: proděkan pro pedagogickou činnost bakalářského studia</w:t>
            </w:r>
          </w:p>
        </w:tc>
      </w:tr>
      <w:tr w:rsidR="008449C0" w:rsidTr="008449C0">
        <w:trPr>
          <w:trHeight w:val="250"/>
        </w:trPr>
        <w:tc>
          <w:tcPr>
            <w:tcW w:w="9900" w:type="dxa"/>
            <w:gridSpan w:val="13"/>
            <w:shd w:val="clear" w:color="auto" w:fill="F7CAAC"/>
          </w:tcPr>
          <w:p w:rsidR="008449C0" w:rsidRDefault="008449C0" w:rsidP="008449C0">
            <w:pPr>
              <w:jc w:val="both"/>
            </w:pPr>
            <w:r>
              <w:rPr>
                <w:b/>
                <w:bCs/>
              </w:rPr>
              <w:t>Zkušenosti s vedením kvalifikačních a rigorózních prací</w:t>
            </w:r>
          </w:p>
        </w:tc>
      </w:tr>
      <w:tr w:rsidR="008449C0" w:rsidTr="008449C0">
        <w:trPr>
          <w:trHeight w:val="184"/>
        </w:trPr>
        <w:tc>
          <w:tcPr>
            <w:tcW w:w="9900" w:type="dxa"/>
            <w:gridSpan w:val="13"/>
          </w:tcPr>
          <w:p w:rsidR="008449C0" w:rsidRPr="003460F8" w:rsidRDefault="008449C0" w:rsidP="008449C0">
            <w:pPr>
              <w:jc w:val="both"/>
            </w:pPr>
            <w:r w:rsidRPr="003460F8">
              <w:t>Počet obhájených prací, které vyučující vedl v období 2013 – 2017: 2 DP, 3 DisP.</w:t>
            </w:r>
          </w:p>
          <w:p w:rsidR="008449C0" w:rsidRDefault="008449C0" w:rsidP="008449C0">
            <w:pPr>
              <w:jc w:val="both"/>
            </w:pPr>
          </w:p>
        </w:tc>
      </w:tr>
      <w:tr w:rsidR="008449C0" w:rsidTr="008449C0">
        <w:trPr>
          <w:cantSplit/>
        </w:trPr>
        <w:tc>
          <w:tcPr>
            <w:tcW w:w="3356" w:type="dxa"/>
            <w:gridSpan w:val="2"/>
            <w:tcBorders>
              <w:top w:val="single" w:sz="12" w:space="0" w:color="auto"/>
            </w:tcBorders>
            <w:shd w:val="clear" w:color="auto" w:fill="F7CAAC"/>
          </w:tcPr>
          <w:p w:rsidR="008449C0" w:rsidRDefault="008449C0" w:rsidP="008449C0">
            <w:pPr>
              <w:jc w:val="both"/>
            </w:pPr>
            <w:r>
              <w:rPr>
                <w:b/>
                <w:bCs/>
              </w:rPr>
              <w:t xml:space="preserve">Obor habilitačního řízení </w:t>
            </w:r>
          </w:p>
        </w:tc>
        <w:tc>
          <w:tcPr>
            <w:tcW w:w="2169" w:type="dxa"/>
            <w:gridSpan w:val="2"/>
            <w:tcBorders>
              <w:top w:val="single" w:sz="12" w:space="0" w:color="auto"/>
            </w:tcBorders>
            <w:shd w:val="clear" w:color="auto" w:fill="F7CAAC"/>
          </w:tcPr>
          <w:p w:rsidR="008449C0" w:rsidRDefault="008449C0" w:rsidP="008449C0">
            <w:pPr>
              <w:jc w:val="both"/>
            </w:pPr>
            <w:r>
              <w:rPr>
                <w:b/>
                <w:bCs/>
              </w:rPr>
              <w:t>Rok udělení hodnosti</w:t>
            </w:r>
          </w:p>
        </w:tc>
        <w:tc>
          <w:tcPr>
            <w:tcW w:w="1984" w:type="dxa"/>
            <w:gridSpan w:val="3"/>
            <w:tcBorders>
              <w:top w:val="single" w:sz="12" w:space="0" w:color="auto"/>
              <w:right w:val="single" w:sz="12" w:space="0" w:color="auto"/>
            </w:tcBorders>
            <w:shd w:val="clear" w:color="auto" w:fill="F7CAAC"/>
          </w:tcPr>
          <w:p w:rsidR="008449C0" w:rsidRDefault="008449C0" w:rsidP="008449C0">
            <w:pPr>
              <w:jc w:val="both"/>
            </w:pPr>
            <w:r>
              <w:rPr>
                <w:b/>
                <w:bCs/>
              </w:rPr>
              <w:t>Řízení konáno na VŠ</w:t>
            </w:r>
          </w:p>
        </w:tc>
        <w:tc>
          <w:tcPr>
            <w:tcW w:w="2391" w:type="dxa"/>
            <w:gridSpan w:val="6"/>
            <w:tcBorders>
              <w:top w:val="single" w:sz="12" w:space="0" w:color="auto"/>
              <w:left w:val="single" w:sz="12" w:space="0" w:color="auto"/>
            </w:tcBorders>
            <w:shd w:val="clear" w:color="auto" w:fill="F7CAAC"/>
          </w:tcPr>
          <w:p w:rsidR="008449C0" w:rsidRDefault="008449C0" w:rsidP="008449C0">
            <w:pPr>
              <w:jc w:val="both"/>
              <w:rPr>
                <w:b/>
                <w:bCs/>
              </w:rPr>
            </w:pPr>
            <w:r>
              <w:rPr>
                <w:b/>
                <w:bCs/>
              </w:rPr>
              <w:t>Ohlasy publikací</w:t>
            </w:r>
          </w:p>
        </w:tc>
      </w:tr>
      <w:tr w:rsidR="008449C0" w:rsidTr="008449C0">
        <w:trPr>
          <w:cantSplit/>
        </w:trPr>
        <w:tc>
          <w:tcPr>
            <w:tcW w:w="3356" w:type="dxa"/>
            <w:gridSpan w:val="2"/>
          </w:tcPr>
          <w:p w:rsidR="008449C0" w:rsidRPr="00BE75E3" w:rsidRDefault="008449C0" w:rsidP="008449C0">
            <w:pPr>
              <w:jc w:val="both"/>
            </w:pPr>
            <w:r w:rsidRPr="00BE75E3">
              <w:t>Materiálové vědy a inženýrství</w:t>
            </w:r>
          </w:p>
        </w:tc>
        <w:tc>
          <w:tcPr>
            <w:tcW w:w="2169" w:type="dxa"/>
            <w:gridSpan w:val="2"/>
          </w:tcPr>
          <w:p w:rsidR="008449C0" w:rsidRPr="00BE75E3" w:rsidRDefault="008449C0" w:rsidP="008449C0">
            <w:pPr>
              <w:jc w:val="both"/>
            </w:pPr>
            <w:r w:rsidRPr="00BE75E3">
              <w:t>2003</w:t>
            </w:r>
          </w:p>
        </w:tc>
        <w:tc>
          <w:tcPr>
            <w:tcW w:w="1984" w:type="dxa"/>
            <w:gridSpan w:val="3"/>
            <w:tcBorders>
              <w:right w:val="single" w:sz="12" w:space="0" w:color="auto"/>
            </w:tcBorders>
          </w:tcPr>
          <w:p w:rsidR="008449C0" w:rsidRPr="00BE75E3" w:rsidRDefault="008449C0" w:rsidP="008449C0">
            <w:pPr>
              <w:jc w:val="both"/>
            </w:pPr>
            <w:r w:rsidRPr="00BE75E3">
              <w:t>VUT Brno</w:t>
            </w:r>
          </w:p>
        </w:tc>
        <w:tc>
          <w:tcPr>
            <w:tcW w:w="709" w:type="dxa"/>
            <w:gridSpan w:val="3"/>
            <w:tcBorders>
              <w:left w:val="single" w:sz="12" w:space="0" w:color="auto"/>
            </w:tcBorders>
            <w:shd w:val="clear" w:color="auto" w:fill="F7CAAC"/>
          </w:tcPr>
          <w:p w:rsidR="008449C0" w:rsidRPr="00BE75E3" w:rsidRDefault="008449C0" w:rsidP="008449C0">
            <w:pPr>
              <w:jc w:val="both"/>
            </w:pPr>
            <w:r w:rsidRPr="00BE75E3">
              <w:rPr>
                <w:b/>
                <w:bCs/>
              </w:rPr>
              <w:t>WOS</w:t>
            </w:r>
          </w:p>
        </w:tc>
        <w:tc>
          <w:tcPr>
            <w:tcW w:w="851" w:type="dxa"/>
            <w:gridSpan w:val="2"/>
            <w:shd w:val="clear" w:color="auto" w:fill="F7CAAC"/>
          </w:tcPr>
          <w:p w:rsidR="008449C0" w:rsidRPr="00BE75E3" w:rsidRDefault="008449C0" w:rsidP="008449C0">
            <w:pPr>
              <w:jc w:val="both"/>
            </w:pPr>
            <w:r w:rsidRPr="00BE75E3">
              <w:rPr>
                <w:b/>
                <w:bCs/>
              </w:rPr>
              <w:t>Scopus</w:t>
            </w:r>
          </w:p>
        </w:tc>
        <w:tc>
          <w:tcPr>
            <w:tcW w:w="831" w:type="dxa"/>
            <w:shd w:val="clear" w:color="auto" w:fill="F7CAAC"/>
          </w:tcPr>
          <w:p w:rsidR="008449C0" w:rsidRPr="00BE75E3" w:rsidRDefault="008449C0" w:rsidP="008449C0">
            <w:pPr>
              <w:jc w:val="both"/>
            </w:pPr>
            <w:r w:rsidRPr="00BE75E3">
              <w:rPr>
                <w:b/>
                <w:bCs/>
              </w:rPr>
              <w:t>ostatní</w:t>
            </w:r>
          </w:p>
        </w:tc>
      </w:tr>
      <w:tr w:rsidR="008449C0" w:rsidRPr="00043C7F" w:rsidTr="008449C0">
        <w:trPr>
          <w:cantSplit/>
          <w:trHeight w:val="70"/>
        </w:trPr>
        <w:tc>
          <w:tcPr>
            <w:tcW w:w="3356" w:type="dxa"/>
            <w:gridSpan w:val="2"/>
            <w:shd w:val="clear" w:color="auto" w:fill="F7CAAC"/>
          </w:tcPr>
          <w:p w:rsidR="008449C0" w:rsidRPr="00BE75E3" w:rsidRDefault="008449C0" w:rsidP="008449C0">
            <w:pPr>
              <w:jc w:val="both"/>
            </w:pPr>
            <w:r w:rsidRPr="00BE75E3">
              <w:rPr>
                <w:b/>
                <w:bCs/>
              </w:rPr>
              <w:t>Obor jmenovacího řízení</w:t>
            </w:r>
          </w:p>
        </w:tc>
        <w:tc>
          <w:tcPr>
            <w:tcW w:w="2169" w:type="dxa"/>
            <w:gridSpan w:val="2"/>
            <w:shd w:val="clear" w:color="auto" w:fill="F7CAAC"/>
          </w:tcPr>
          <w:p w:rsidR="008449C0" w:rsidRPr="00BE75E3" w:rsidRDefault="008449C0" w:rsidP="008449C0">
            <w:pPr>
              <w:jc w:val="both"/>
            </w:pPr>
            <w:r w:rsidRPr="00BE75E3">
              <w:rPr>
                <w:b/>
                <w:bCs/>
              </w:rPr>
              <w:t>Rok udělení hodnosti</w:t>
            </w:r>
          </w:p>
        </w:tc>
        <w:tc>
          <w:tcPr>
            <w:tcW w:w="1984" w:type="dxa"/>
            <w:gridSpan w:val="3"/>
            <w:tcBorders>
              <w:right w:val="single" w:sz="12" w:space="0" w:color="auto"/>
            </w:tcBorders>
            <w:shd w:val="clear" w:color="auto" w:fill="F7CAAC"/>
          </w:tcPr>
          <w:p w:rsidR="008449C0" w:rsidRPr="00BE75E3" w:rsidRDefault="008449C0" w:rsidP="008449C0">
            <w:pPr>
              <w:jc w:val="both"/>
            </w:pPr>
            <w:r w:rsidRPr="00BE75E3">
              <w:rPr>
                <w:b/>
                <w:bCs/>
              </w:rPr>
              <w:t>Řízení konáno na VŠ</w:t>
            </w:r>
          </w:p>
        </w:tc>
        <w:tc>
          <w:tcPr>
            <w:tcW w:w="709" w:type="dxa"/>
            <w:gridSpan w:val="3"/>
            <w:vMerge w:val="restart"/>
            <w:tcBorders>
              <w:left w:val="single" w:sz="12" w:space="0" w:color="auto"/>
            </w:tcBorders>
          </w:tcPr>
          <w:p w:rsidR="008449C0" w:rsidRPr="00BE75E3" w:rsidRDefault="008449C0" w:rsidP="008449C0">
            <w:pPr>
              <w:jc w:val="center"/>
              <w:rPr>
                <w:b/>
                <w:bCs/>
              </w:rPr>
            </w:pPr>
            <w:r w:rsidRPr="00BE75E3">
              <w:rPr>
                <w:b/>
                <w:bCs/>
              </w:rPr>
              <w:t>156</w:t>
            </w:r>
          </w:p>
        </w:tc>
        <w:tc>
          <w:tcPr>
            <w:tcW w:w="851" w:type="dxa"/>
            <w:gridSpan w:val="2"/>
            <w:vMerge w:val="restart"/>
          </w:tcPr>
          <w:p w:rsidR="008449C0" w:rsidRPr="00BE75E3" w:rsidRDefault="008449C0" w:rsidP="008449C0">
            <w:pPr>
              <w:jc w:val="center"/>
              <w:rPr>
                <w:b/>
                <w:bCs/>
              </w:rPr>
            </w:pPr>
            <w:r w:rsidRPr="00BE75E3">
              <w:rPr>
                <w:b/>
                <w:bCs/>
              </w:rPr>
              <w:t>200</w:t>
            </w:r>
          </w:p>
        </w:tc>
        <w:tc>
          <w:tcPr>
            <w:tcW w:w="831" w:type="dxa"/>
            <w:vMerge w:val="restart"/>
          </w:tcPr>
          <w:p w:rsidR="008449C0" w:rsidRPr="00BE75E3" w:rsidRDefault="008449C0" w:rsidP="008449C0">
            <w:pPr>
              <w:jc w:val="center"/>
              <w:rPr>
                <w:b/>
                <w:bCs/>
              </w:rPr>
            </w:pPr>
            <w:r w:rsidRPr="00BE75E3">
              <w:rPr>
                <w:b/>
                <w:bCs/>
              </w:rPr>
              <w:t>20</w:t>
            </w:r>
          </w:p>
        </w:tc>
      </w:tr>
      <w:tr w:rsidR="008449C0" w:rsidTr="008449C0">
        <w:trPr>
          <w:trHeight w:val="205"/>
        </w:trPr>
        <w:tc>
          <w:tcPr>
            <w:tcW w:w="3356" w:type="dxa"/>
            <w:gridSpan w:val="2"/>
          </w:tcPr>
          <w:p w:rsidR="008449C0" w:rsidRPr="00F55552" w:rsidRDefault="008449C0" w:rsidP="008449C0">
            <w:pPr>
              <w:jc w:val="both"/>
            </w:pPr>
            <w:r>
              <w:t>---</w:t>
            </w:r>
          </w:p>
        </w:tc>
        <w:tc>
          <w:tcPr>
            <w:tcW w:w="2169" w:type="dxa"/>
            <w:gridSpan w:val="2"/>
          </w:tcPr>
          <w:p w:rsidR="008449C0" w:rsidRDefault="008449C0" w:rsidP="008449C0">
            <w:pPr>
              <w:jc w:val="both"/>
            </w:pPr>
            <w:r>
              <w:t>---</w:t>
            </w:r>
          </w:p>
        </w:tc>
        <w:tc>
          <w:tcPr>
            <w:tcW w:w="1984" w:type="dxa"/>
            <w:gridSpan w:val="3"/>
            <w:tcBorders>
              <w:right w:val="single" w:sz="12" w:space="0" w:color="auto"/>
            </w:tcBorders>
          </w:tcPr>
          <w:p w:rsidR="008449C0" w:rsidRDefault="008449C0" w:rsidP="008449C0">
            <w:pPr>
              <w:jc w:val="both"/>
            </w:pPr>
            <w:r>
              <w:t>---</w:t>
            </w:r>
          </w:p>
        </w:tc>
        <w:tc>
          <w:tcPr>
            <w:tcW w:w="709" w:type="dxa"/>
            <w:gridSpan w:val="3"/>
            <w:vMerge/>
            <w:tcBorders>
              <w:left w:val="single" w:sz="12" w:space="0" w:color="auto"/>
            </w:tcBorders>
            <w:vAlign w:val="center"/>
          </w:tcPr>
          <w:p w:rsidR="008449C0" w:rsidRDefault="008449C0" w:rsidP="008449C0">
            <w:pPr>
              <w:rPr>
                <w:b/>
                <w:bCs/>
              </w:rPr>
            </w:pPr>
          </w:p>
        </w:tc>
        <w:tc>
          <w:tcPr>
            <w:tcW w:w="851" w:type="dxa"/>
            <w:gridSpan w:val="2"/>
            <w:vMerge/>
            <w:vAlign w:val="center"/>
          </w:tcPr>
          <w:p w:rsidR="008449C0" w:rsidRDefault="008449C0" w:rsidP="008449C0">
            <w:pPr>
              <w:rPr>
                <w:b/>
                <w:bCs/>
              </w:rPr>
            </w:pPr>
          </w:p>
        </w:tc>
        <w:tc>
          <w:tcPr>
            <w:tcW w:w="831" w:type="dxa"/>
            <w:vMerge/>
            <w:vAlign w:val="center"/>
          </w:tcPr>
          <w:p w:rsidR="008449C0" w:rsidRDefault="008449C0" w:rsidP="008449C0">
            <w:pPr>
              <w:rPr>
                <w:b/>
                <w:bCs/>
              </w:rPr>
            </w:pPr>
          </w:p>
        </w:tc>
      </w:tr>
      <w:tr w:rsidR="008449C0" w:rsidTr="008449C0">
        <w:tc>
          <w:tcPr>
            <w:tcW w:w="9900" w:type="dxa"/>
            <w:gridSpan w:val="13"/>
            <w:shd w:val="clear" w:color="auto" w:fill="F7CAAC"/>
          </w:tcPr>
          <w:p w:rsidR="008449C0" w:rsidRDefault="008449C0" w:rsidP="008449C0">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8449C0" w:rsidTr="008449C0">
        <w:trPr>
          <w:trHeight w:val="2198"/>
        </w:trPr>
        <w:tc>
          <w:tcPr>
            <w:tcW w:w="9900" w:type="dxa"/>
            <w:gridSpan w:val="13"/>
          </w:tcPr>
          <w:p w:rsidR="008449C0" w:rsidRPr="003460F8" w:rsidRDefault="008449C0" w:rsidP="008449C0">
            <w:pPr>
              <w:spacing w:after="60"/>
              <w:jc w:val="both"/>
            </w:pPr>
            <w:r w:rsidRPr="003460F8">
              <w:t>MIKUŠOVÁ, N., HUMPOLÍČEK, P., RŮŽIČKA, J., ČAPÁKOVÁ, Z., JANŮ, K, KAŠPÁRKOVÁ, V., BOBER, P., STEJSKAL, J., KOUTNÝ, M., FILÁTOVÁ, K., LEHOCKÝ, M.,</w:t>
            </w:r>
            <w:r w:rsidRPr="003460F8">
              <w:rPr>
                <w:b/>
                <w:bCs/>
              </w:rPr>
              <w:t xml:space="preserve"> PONÍŽIL, P</w:t>
            </w:r>
            <w:r>
              <w:rPr>
                <w:b/>
                <w:bCs/>
              </w:rPr>
              <w:t>etr</w:t>
            </w:r>
            <w:r w:rsidRPr="003460F8">
              <w:rPr>
                <w:b/>
                <w:bCs/>
              </w:rPr>
              <w:t xml:space="preserve"> (5 %)</w:t>
            </w:r>
            <w:del w:id="4340" w:author="Eva Batůšková" w:date="2018-11-19T12:29:00Z">
              <w:r w:rsidDel="007F52E0">
                <w:rPr>
                  <w:b/>
                  <w:bCs/>
                </w:rPr>
                <w:delText>.</w:delText>
              </w:r>
            </w:del>
            <w:r w:rsidRPr="003460F8">
              <w:t xml:space="preserve"> </w:t>
            </w:r>
            <w:ins w:id="4341" w:author="Eva Batůšková" w:date="2018-11-19T12:29:00Z">
              <w:r w:rsidR="007F52E0">
                <w:t>(</w:t>
              </w:r>
            </w:ins>
            <w:ins w:id="4342" w:author="Jan Strohmandl" w:date="2018-11-18T14:34:00Z">
              <w:r w:rsidR="00272B59" w:rsidRPr="003460F8">
                <w:rPr>
                  <w:bCs/>
                </w:rPr>
                <w:t>2017</w:t>
              </w:r>
            </w:ins>
            <w:ins w:id="4343" w:author="Eva Batůšková" w:date="2018-11-19T12:29:00Z">
              <w:r w:rsidR="007F52E0">
                <w:rPr>
                  <w:bCs/>
                </w:rPr>
                <w:t>)</w:t>
              </w:r>
            </w:ins>
            <w:ins w:id="4344" w:author="Jan Strohmandl" w:date="2018-11-18T14:34:00Z">
              <w:r w:rsidR="00272B59" w:rsidRPr="003460F8">
                <w:rPr>
                  <w:bCs/>
                </w:rPr>
                <w:t>.</w:t>
              </w:r>
              <w:r w:rsidR="00272B59">
                <w:rPr>
                  <w:bCs/>
                </w:rPr>
                <w:t xml:space="preserve"> </w:t>
              </w:r>
            </w:ins>
            <w:r w:rsidRPr="003460F8">
              <w:t xml:space="preserve">Formation of bacterial and fungal biofilm on conducting polyaniline. </w:t>
            </w:r>
            <w:r w:rsidRPr="003460F8">
              <w:rPr>
                <w:i/>
                <w:iCs/>
              </w:rPr>
              <w:t>Chemical papers</w:t>
            </w:r>
            <w:r w:rsidRPr="003460F8">
              <w:t xml:space="preserve">, 71(2), 505-512, </w:t>
            </w:r>
            <w:del w:id="4345" w:author="Jan Strohmandl" w:date="2018-11-18T14:34:00Z">
              <w:r w:rsidRPr="003460F8" w:rsidDel="00272B59">
                <w:rPr>
                  <w:bCs/>
                </w:rPr>
                <w:delText>2017.</w:delText>
              </w:r>
              <w:r w:rsidRPr="003460F8" w:rsidDel="00272B59">
                <w:rPr>
                  <w:b/>
                  <w:bCs/>
                </w:rPr>
                <w:delText xml:space="preserve"> </w:delText>
              </w:r>
            </w:del>
            <w:r w:rsidRPr="003460F8">
              <w:t>DOI  10.1007/s11696-016-0073-8</w:t>
            </w:r>
            <w:r>
              <w:t>.</w:t>
            </w:r>
          </w:p>
          <w:p w:rsidR="008449C0" w:rsidRPr="003460F8" w:rsidRDefault="008449C0" w:rsidP="008449C0">
            <w:pPr>
              <w:spacing w:after="60"/>
              <w:jc w:val="both"/>
            </w:pPr>
            <w:r w:rsidRPr="003460F8">
              <w:rPr>
                <w:caps/>
              </w:rPr>
              <w:t xml:space="preserve">HausnerovÁ, B., SanÉTRNÍK, D., </w:t>
            </w:r>
            <w:r w:rsidRPr="003460F8">
              <w:rPr>
                <w:b/>
                <w:bCs/>
                <w:caps/>
              </w:rPr>
              <w:t>PonÍŽIl, P</w:t>
            </w:r>
            <w:r w:rsidRPr="003460F8">
              <w:rPr>
                <w:b/>
                <w:bCs/>
              </w:rPr>
              <w:t>etr</w:t>
            </w:r>
            <w:r w:rsidRPr="003460F8">
              <w:rPr>
                <w:b/>
                <w:bCs/>
                <w:caps/>
              </w:rPr>
              <w:t xml:space="preserve"> (33%)</w:t>
            </w:r>
            <w:del w:id="4346" w:author="Eva Batůšková" w:date="2018-11-19T12:29:00Z">
              <w:r w:rsidDel="007F52E0">
                <w:rPr>
                  <w:b/>
                  <w:bCs/>
                  <w:caps/>
                </w:rPr>
                <w:delText>.</w:delText>
              </w:r>
            </w:del>
            <w:r w:rsidRPr="003460F8">
              <w:t xml:space="preserve"> </w:t>
            </w:r>
            <w:ins w:id="4347" w:author="Eva Batůšková" w:date="2018-11-19T12:29:00Z">
              <w:r w:rsidR="007F52E0">
                <w:t>(</w:t>
              </w:r>
            </w:ins>
            <w:r w:rsidRPr="003460F8">
              <w:rPr>
                <w:bCs/>
              </w:rPr>
              <w:t>2013</w:t>
            </w:r>
            <w:ins w:id="4348" w:author="Eva Batůšková" w:date="2018-11-19T12:29:00Z">
              <w:r w:rsidR="007F52E0">
                <w:rPr>
                  <w:bCs/>
                </w:rPr>
                <w:t>)</w:t>
              </w:r>
            </w:ins>
            <w:r w:rsidRPr="003460F8">
              <w:t>.</w:t>
            </w:r>
            <w:ins w:id="4349" w:author="Jan Strohmandl" w:date="2018-11-18T14:34:00Z">
              <w:r w:rsidR="00272B59">
                <w:t xml:space="preserve"> </w:t>
              </w:r>
            </w:ins>
            <w:r w:rsidRPr="003460F8">
              <w:t xml:space="preserve">Surface structure analysis of injection molded highly filled polymer melts. </w:t>
            </w:r>
            <w:r w:rsidRPr="003460F8">
              <w:rPr>
                <w:i/>
                <w:iCs/>
              </w:rPr>
              <w:t xml:space="preserve">Polymer Composites </w:t>
            </w:r>
            <w:r w:rsidRPr="003460F8">
              <w:t>34(9), 1553-1558, DOI 10.1002/pc.22572. UTB Zlín</w:t>
            </w:r>
            <w:r>
              <w:t>.</w:t>
            </w:r>
          </w:p>
          <w:p w:rsidR="008449C0" w:rsidRDefault="008449C0" w:rsidP="008449C0">
            <w:pPr>
              <w:spacing w:after="60"/>
              <w:jc w:val="both"/>
            </w:pPr>
            <w:r w:rsidRPr="003460F8">
              <w:rPr>
                <w:caps/>
              </w:rPr>
              <w:t xml:space="preserve">ŠedivÝ, O., BeneŠ, V., </w:t>
            </w:r>
            <w:r w:rsidRPr="003460F8">
              <w:rPr>
                <w:b/>
                <w:bCs/>
                <w:caps/>
              </w:rPr>
              <w:t>PonÍŽil, P</w:t>
            </w:r>
            <w:r>
              <w:rPr>
                <w:b/>
                <w:bCs/>
              </w:rPr>
              <w:t>etr</w:t>
            </w:r>
            <w:r w:rsidRPr="003460F8">
              <w:rPr>
                <w:b/>
                <w:bCs/>
                <w:caps/>
              </w:rPr>
              <w:t xml:space="preserve"> (20%)</w:t>
            </w:r>
            <w:r w:rsidRPr="003460F8">
              <w:rPr>
                <w:caps/>
              </w:rPr>
              <w:t>,</w:t>
            </w:r>
            <w:r w:rsidRPr="003460F8">
              <w:t xml:space="preserve"> et al.: Quantitative characterization of microstructure of pure copper processed by ECAP. </w:t>
            </w:r>
            <w:r w:rsidRPr="003460F8">
              <w:rPr>
                <w:i/>
                <w:iCs/>
              </w:rPr>
              <w:t>Image Analysis &amp; Stereology</w:t>
            </w:r>
            <w:r w:rsidRPr="003460F8">
              <w:t xml:space="preserve"> 32(2), 65-75, </w:t>
            </w:r>
            <w:r w:rsidRPr="003460F8">
              <w:rPr>
                <w:bCs/>
              </w:rPr>
              <w:t>2013</w:t>
            </w:r>
            <w:r w:rsidRPr="003460F8">
              <w:t>. DOI 10.5566/ias.v32. UTB Zlín</w:t>
            </w:r>
            <w:r>
              <w:t>.</w:t>
            </w:r>
          </w:p>
          <w:p w:rsidR="008449C0" w:rsidRDefault="008449C0" w:rsidP="008449C0">
            <w:pPr>
              <w:spacing w:after="40"/>
              <w:jc w:val="both"/>
            </w:pPr>
          </w:p>
          <w:p w:rsidR="008449C0" w:rsidRDefault="008449C0" w:rsidP="008449C0">
            <w:pPr>
              <w:spacing w:after="40"/>
              <w:jc w:val="both"/>
            </w:pPr>
          </w:p>
          <w:p w:rsidR="008449C0" w:rsidRDefault="008449C0" w:rsidP="008449C0">
            <w:pPr>
              <w:spacing w:after="40"/>
              <w:jc w:val="both"/>
            </w:pPr>
          </w:p>
          <w:p w:rsidR="008449C0" w:rsidRDefault="008449C0" w:rsidP="008449C0">
            <w:pPr>
              <w:spacing w:after="40"/>
              <w:jc w:val="both"/>
            </w:pPr>
          </w:p>
          <w:p w:rsidR="008449C0" w:rsidRPr="003460F8" w:rsidRDefault="008449C0" w:rsidP="008449C0">
            <w:pPr>
              <w:spacing w:after="40"/>
              <w:jc w:val="both"/>
            </w:pPr>
          </w:p>
          <w:p w:rsidR="008449C0" w:rsidRDefault="008449C0" w:rsidP="008449C0">
            <w:pPr>
              <w:spacing w:after="40"/>
              <w:jc w:val="both"/>
              <w:rPr>
                <w:b/>
                <w:bCs/>
              </w:rPr>
            </w:pPr>
          </w:p>
        </w:tc>
      </w:tr>
      <w:tr w:rsidR="008449C0" w:rsidTr="008449C0">
        <w:trPr>
          <w:trHeight w:val="218"/>
        </w:trPr>
        <w:tc>
          <w:tcPr>
            <w:tcW w:w="9900" w:type="dxa"/>
            <w:gridSpan w:val="13"/>
            <w:shd w:val="clear" w:color="auto" w:fill="F7CAAC"/>
          </w:tcPr>
          <w:p w:rsidR="008449C0" w:rsidRDefault="008449C0" w:rsidP="008449C0">
            <w:pPr>
              <w:rPr>
                <w:b/>
                <w:bCs/>
              </w:rPr>
            </w:pPr>
            <w:r>
              <w:rPr>
                <w:b/>
                <w:bCs/>
              </w:rPr>
              <w:t>Působení v zahraničí</w:t>
            </w:r>
          </w:p>
        </w:tc>
      </w:tr>
      <w:tr w:rsidR="008449C0" w:rsidRPr="000422C5" w:rsidTr="008449C0">
        <w:trPr>
          <w:trHeight w:val="514"/>
        </w:trPr>
        <w:tc>
          <w:tcPr>
            <w:tcW w:w="9900" w:type="dxa"/>
            <w:gridSpan w:val="13"/>
          </w:tcPr>
          <w:p w:rsidR="008449C0" w:rsidRPr="00BE75E3" w:rsidRDefault="008449C0" w:rsidP="008449C0">
            <w:pPr>
              <w:jc w:val="both"/>
            </w:pPr>
            <w:r w:rsidRPr="00BE75E3">
              <w:t>2001: Technická univerzita v Drážďanech (Technische Universität Dresden), Německo, studijní pobyt (6 měsíců)</w:t>
            </w:r>
          </w:p>
          <w:p w:rsidR="008449C0" w:rsidRDefault="008449C0" w:rsidP="008449C0">
            <w:pPr>
              <w:jc w:val="both"/>
              <w:rPr>
                <w:sz w:val="22"/>
                <w:szCs w:val="22"/>
              </w:rPr>
            </w:pPr>
          </w:p>
          <w:p w:rsidR="008449C0" w:rsidRDefault="008449C0" w:rsidP="008449C0">
            <w:pPr>
              <w:jc w:val="both"/>
              <w:rPr>
                <w:sz w:val="22"/>
                <w:szCs w:val="22"/>
              </w:rPr>
            </w:pPr>
          </w:p>
          <w:p w:rsidR="008449C0" w:rsidRPr="000422C5" w:rsidRDefault="008449C0" w:rsidP="008449C0">
            <w:pPr>
              <w:jc w:val="both"/>
              <w:rPr>
                <w:sz w:val="22"/>
                <w:szCs w:val="22"/>
              </w:rPr>
            </w:pPr>
          </w:p>
        </w:tc>
      </w:tr>
      <w:tr w:rsidR="008449C0" w:rsidTr="008449C0">
        <w:trPr>
          <w:cantSplit/>
          <w:trHeight w:val="470"/>
        </w:trPr>
        <w:tc>
          <w:tcPr>
            <w:tcW w:w="2525" w:type="dxa"/>
            <w:shd w:val="clear" w:color="auto" w:fill="F7CAAC"/>
          </w:tcPr>
          <w:p w:rsidR="008449C0" w:rsidRDefault="008449C0" w:rsidP="008449C0">
            <w:pPr>
              <w:jc w:val="both"/>
              <w:rPr>
                <w:b/>
                <w:bCs/>
              </w:rPr>
            </w:pPr>
            <w:r>
              <w:rPr>
                <w:b/>
                <w:bCs/>
              </w:rPr>
              <w:t xml:space="preserve">Podpis </w:t>
            </w:r>
          </w:p>
        </w:tc>
        <w:tc>
          <w:tcPr>
            <w:tcW w:w="4551" w:type="dxa"/>
            <w:gridSpan w:val="5"/>
          </w:tcPr>
          <w:p w:rsidR="008449C0" w:rsidRDefault="008449C0" w:rsidP="008449C0">
            <w:pPr>
              <w:jc w:val="both"/>
            </w:pPr>
          </w:p>
        </w:tc>
        <w:tc>
          <w:tcPr>
            <w:tcW w:w="789" w:type="dxa"/>
            <w:gridSpan w:val="3"/>
            <w:shd w:val="clear" w:color="auto" w:fill="F7CAAC"/>
          </w:tcPr>
          <w:p w:rsidR="008449C0" w:rsidRDefault="008449C0" w:rsidP="008449C0">
            <w:pPr>
              <w:jc w:val="both"/>
            </w:pPr>
            <w:r>
              <w:rPr>
                <w:b/>
                <w:bCs/>
              </w:rPr>
              <w:t>datum</w:t>
            </w:r>
          </w:p>
        </w:tc>
        <w:tc>
          <w:tcPr>
            <w:tcW w:w="2035" w:type="dxa"/>
            <w:gridSpan w:val="4"/>
          </w:tcPr>
          <w:p w:rsidR="008449C0" w:rsidRDefault="008449C0" w:rsidP="008449C0">
            <w:pPr>
              <w:jc w:val="both"/>
            </w:pPr>
          </w:p>
        </w:tc>
      </w:tr>
    </w:tbl>
    <w:p w:rsidR="008449C0" w:rsidRDefault="008449C0" w:rsidP="008449C0"/>
    <w:p w:rsidR="0092693A" w:rsidRDefault="0092693A">
      <w:r>
        <w:br w:type="page"/>
      </w:r>
    </w:p>
    <w:p w:rsidR="008449C0" w:rsidRDefault="008449C0" w:rsidP="008449C0"/>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rsidRPr="003A6AE2">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rsidRPr="003A6AE2">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4D7B19" w:rsidRDefault="008449C0" w:rsidP="008449C0">
            <w:pPr>
              <w:jc w:val="both"/>
              <w:rPr>
                <w:b/>
              </w:rPr>
            </w:pPr>
            <w:r w:rsidRPr="004D7B19">
              <w:rPr>
                <w:b/>
              </w:rPr>
              <w:t>Ivan Princ</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1968</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F43B89" w:rsidRDefault="008449C0" w:rsidP="008449C0">
            <w:pPr>
              <w:jc w:val="both"/>
              <w:rPr>
                <w:i/>
              </w:rPr>
            </w:pPr>
            <w:r w:rsidRPr="00F43B89">
              <w:rPr>
                <w:i/>
              </w:rPr>
              <w:t>pp</w:t>
            </w:r>
          </w:p>
        </w:tc>
        <w:tc>
          <w:tcPr>
            <w:tcW w:w="994" w:type="dxa"/>
            <w:shd w:val="clear" w:color="auto" w:fill="F7CAAC"/>
          </w:tcPr>
          <w:p w:rsidR="008449C0" w:rsidRPr="00F43B89" w:rsidRDefault="008449C0" w:rsidP="008449C0">
            <w:pPr>
              <w:jc w:val="both"/>
              <w:rPr>
                <w:b/>
              </w:rPr>
            </w:pPr>
            <w:r w:rsidRPr="00F43B89">
              <w:rPr>
                <w:b/>
              </w:rPr>
              <w:t>rozsah</w:t>
            </w:r>
          </w:p>
        </w:tc>
        <w:tc>
          <w:tcPr>
            <w:tcW w:w="709" w:type="dxa"/>
          </w:tcPr>
          <w:p w:rsidR="008449C0" w:rsidRPr="00F43B89" w:rsidRDefault="008449C0" w:rsidP="008449C0">
            <w:pPr>
              <w:jc w:val="both"/>
            </w:pPr>
            <w:r w:rsidRPr="00F43B89">
              <w:t>40</w:t>
            </w:r>
          </w:p>
        </w:tc>
        <w:tc>
          <w:tcPr>
            <w:tcW w:w="709" w:type="dxa"/>
            <w:gridSpan w:val="2"/>
            <w:shd w:val="clear" w:color="auto" w:fill="F7CAAC"/>
          </w:tcPr>
          <w:p w:rsidR="008449C0" w:rsidRPr="00F43B89" w:rsidRDefault="008449C0" w:rsidP="008449C0">
            <w:pPr>
              <w:jc w:val="both"/>
              <w:rPr>
                <w:b/>
              </w:rPr>
            </w:pPr>
            <w:r w:rsidRPr="00F43B89">
              <w:rPr>
                <w:b/>
              </w:rPr>
              <w:t>do kdy</w:t>
            </w:r>
          </w:p>
        </w:tc>
        <w:tc>
          <w:tcPr>
            <w:tcW w:w="1387" w:type="dxa"/>
            <w:gridSpan w:val="2"/>
          </w:tcPr>
          <w:p w:rsidR="008449C0" w:rsidRPr="00F43B89" w:rsidRDefault="007579CD" w:rsidP="008449C0">
            <w:pPr>
              <w:jc w:val="both"/>
            </w:pPr>
            <w:r>
              <w:t>0821</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F43B89" w:rsidRDefault="008449C0" w:rsidP="008449C0">
            <w:pPr>
              <w:jc w:val="both"/>
              <w:rPr>
                <w:i/>
              </w:rPr>
            </w:pPr>
            <w:r w:rsidRPr="00F43B89">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7579CD" w:rsidP="008449C0">
            <w:pPr>
              <w:jc w:val="both"/>
            </w:pPr>
            <w:r>
              <w:t>0821</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Technologie chemického průmyslu a JEZ – garant, přednášející (100 %)</w:t>
            </w:r>
          </w:p>
          <w:p w:rsidR="007579CD" w:rsidRDefault="007579CD" w:rsidP="008449C0">
            <w:pPr>
              <w:jc w:val="both"/>
              <w:rPr>
                <w:ins w:id="4350" w:author="Jan Strohmandl" w:date="2018-11-17T19:25:00Z"/>
              </w:rPr>
            </w:pPr>
            <w:r>
              <w:t>Technická chemie – přednášející (50 %), cvičící</w:t>
            </w:r>
          </w:p>
          <w:p w:rsidR="009D73B8" w:rsidRDefault="00F139B8" w:rsidP="008449C0">
            <w:pPr>
              <w:jc w:val="both"/>
              <w:rPr>
                <w:ins w:id="4351" w:author="Jan Strohmandl" w:date="2018-11-17T19:27:00Z"/>
              </w:rPr>
            </w:pPr>
            <w:ins w:id="4352" w:author="Jan Strohmandl" w:date="2018-11-17T19:25:00Z">
              <w:r w:rsidRPr="00F139B8">
                <w:rPr>
                  <w:rPrChange w:id="4353" w:author="Jan Strohmandl" w:date="2018-11-17T19:25:00Z">
                    <w:rPr>
                      <w:rFonts w:ascii="Arial" w:hAnsi="Arial" w:cs="Arial"/>
                      <w:b/>
                      <w:bCs/>
                      <w:color w:val="4B4B4B"/>
                      <w:sz w:val="22"/>
                      <w:szCs w:val="22"/>
                    </w:rPr>
                  </w:rPrChange>
                </w:rPr>
                <w:t>Likvidace následků havárií a katastrof – semináře (100 %)</w:t>
              </w:r>
            </w:ins>
          </w:p>
          <w:p w:rsidR="006D6B59" w:rsidRPr="009D73B8" w:rsidRDefault="006D6B59" w:rsidP="008449C0">
            <w:pPr>
              <w:jc w:val="both"/>
            </w:pPr>
            <w:ins w:id="4354" w:author="Jan Strohmandl" w:date="2018-11-17T19:27:00Z">
              <w:r w:rsidRPr="00BC6D3E">
                <w:t>Mimořádné události a krizové situace</w:t>
              </w:r>
              <w:r>
                <w:t xml:space="preserve"> – semináře (100 %)</w:t>
              </w:r>
            </w:ins>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RPr="009240E5" w:rsidTr="008449C0">
        <w:trPr>
          <w:trHeight w:val="513"/>
        </w:trPr>
        <w:tc>
          <w:tcPr>
            <w:tcW w:w="9859" w:type="dxa"/>
            <w:gridSpan w:val="11"/>
          </w:tcPr>
          <w:p w:rsidR="008449C0" w:rsidRPr="00F43B89" w:rsidRDefault="008449C0" w:rsidP="008449C0">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2016 – 2018 student DSP, studijní program Ochrana obyvatelstva, Univerzita obrany v Brně</w:t>
            </w:r>
          </w:p>
          <w:p w:rsidR="008449C0" w:rsidRPr="009240E5" w:rsidRDefault="008449C0" w:rsidP="008449C0">
            <w:pPr>
              <w:pStyle w:val="Normlnweb"/>
              <w:spacing w:before="0" w:beforeAutospacing="0" w:after="0" w:afterAutospacing="0"/>
              <w:jc w:val="both"/>
              <w:textAlignment w:val="baseline"/>
              <w:rPr>
                <w:color w:val="000000"/>
                <w:sz w:val="20"/>
                <w:szCs w:val="20"/>
              </w:rPr>
            </w:pPr>
            <w:r w:rsidRPr="00F43B89">
              <w:rPr>
                <w:rFonts w:ascii="Times New Roman" w:hAnsi="Times New Roman" w:cs="Times New Roman"/>
                <w:sz w:val="20"/>
                <w:szCs w:val="20"/>
              </w:rPr>
              <w:t>1986 – 1990 vysokoškolské – VVŠ PV LS Vyškov, vojensko-inženýrský, obor vojenská chemie – Ing.</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Pr="00F43B89" w:rsidRDefault="008449C0" w:rsidP="008449C0">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2012 – dosud UTB ve Zlíně, Fakulta logistiky a krizového řízení, z toho:</w:t>
            </w:r>
          </w:p>
          <w:p w:rsidR="008449C0" w:rsidRPr="00F43B89" w:rsidRDefault="008449C0" w:rsidP="008449C0">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4/2012 – 3/2017 – externí asistent,</w:t>
            </w:r>
          </w:p>
          <w:p w:rsidR="008449C0" w:rsidRPr="00F43B89" w:rsidRDefault="008449C0" w:rsidP="008449C0">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4/2017 – odborný asistent.</w:t>
            </w:r>
          </w:p>
          <w:p w:rsidR="008449C0" w:rsidRPr="00F43B89" w:rsidRDefault="008449C0" w:rsidP="008449C0">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1990 – 2009 MO – voják z povolání, z toho:</w:t>
            </w:r>
          </w:p>
          <w:p w:rsidR="008449C0" w:rsidRPr="00F43B89" w:rsidRDefault="008449C0" w:rsidP="008449C0">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1990 – 2008 – chemický náčelník – odborný poradce velitele v oblasti ochrany proti účinkům použití/zneužití zbraní hromadného ničení, průmyslovým nebezpečným látkám a ochrany proti nim, ochrana vojsk, chemické a chemicko-technické materiální zabezpečení na stupních prapor, mechanizovaná brigáda a brigádní úkolové uskupení, člen krizových štábů obcí, ORP a krajů v mateřských vojenských posádkách,</w:t>
            </w:r>
          </w:p>
          <w:p w:rsidR="008449C0" w:rsidRDefault="008449C0" w:rsidP="008449C0">
            <w:pPr>
              <w:pStyle w:val="Normlnweb"/>
              <w:spacing w:before="0" w:beforeAutospacing="0" w:after="0" w:afterAutospacing="0"/>
              <w:jc w:val="both"/>
              <w:textAlignment w:val="baseline"/>
            </w:pPr>
            <w:r w:rsidRPr="00F43B89">
              <w:rPr>
                <w:rFonts w:ascii="Times New Roman" w:hAnsi="Times New Roman" w:cs="Times New Roman"/>
                <w:sz w:val="20"/>
                <w:szCs w:val="20"/>
              </w:rPr>
              <w:t>1.</w:t>
            </w:r>
            <w:r>
              <w:rPr>
                <w:rFonts w:ascii="Times New Roman" w:hAnsi="Times New Roman" w:cs="Times New Roman"/>
                <w:sz w:val="20"/>
                <w:szCs w:val="20"/>
              </w:rPr>
              <w:t xml:space="preserve"> </w:t>
            </w:r>
            <w:r w:rsidRPr="00F43B89">
              <w:rPr>
                <w:rFonts w:ascii="Times New Roman" w:hAnsi="Times New Roman" w:cs="Times New Roman"/>
                <w:sz w:val="20"/>
                <w:szCs w:val="20"/>
              </w:rPr>
              <w:t>1. – 31. 12. 2009 – UO Brno – odborný asistent – obor vojenská chemie, chemický náčelník posádky Brno.</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RPr="009240E5" w:rsidTr="008449C0">
        <w:trPr>
          <w:trHeight w:val="1105"/>
        </w:trPr>
        <w:tc>
          <w:tcPr>
            <w:tcW w:w="9859" w:type="dxa"/>
            <w:gridSpan w:val="11"/>
          </w:tcPr>
          <w:p w:rsidR="008449C0" w:rsidRPr="00840772" w:rsidRDefault="008449C0" w:rsidP="008449C0">
            <w:pPr>
              <w:jc w:val="both"/>
              <w:rPr>
                <w:bCs/>
              </w:rPr>
            </w:pPr>
            <w:r w:rsidRPr="00840772">
              <w:rPr>
                <w:bCs/>
              </w:rPr>
              <w:t>Vedoucí bakalářských prací</w:t>
            </w:r>
            <w:r>
              <w:rPr>
                <w:bCs/>
              </w:rPr>
              <w:t>:</w:t>
            </w:r>
          </w:p>
          <w:p w:rsidR="008449C0" w:rsidRPr="00840772" w:rsidRDefault="008449C0" w:rsidP="008449C0">
            <w:pPr>
              <w:jc w:val="both"/>
            </w:pPr>
            <w:r w:rsidRPr="00840772">
              <w:t>AR 2013/2014 – 7 studentů</w:t>
            </w:r>
          </w:p>
          <w:p w:rsidR="008449C0" w:rsidRPr="00840772" w:rsidRDefault="008449C0" w:rsidP="008449C0">
            <w:pPr>
              <w:jc w:val="both"/>
            </w:pPr>
            <w:r w:rsidRPr="00840772">
              <w:t>AR 2014/2015 – 2 studenti</w:t>
            </w:r>
          </w:p>
          <w:p w:rsidR="008449C0" w:rsidRPr="00840772" w:rsidRDefault="008449C0" w:rsidP="008449C0">
            <w:pPr>
              <w:jc w:val="both"/>
            </w:pPr>
            <w:r w:rsidRPr="00840772">
              <w:t>AR 2015/2016 – 9 studenti</w:t>
            </w:r>
          </w:p>
          <w:p w:rsidR="008449C0" w:rsidRPr="00840772" w:rsidRDefault="008449C0" w:rsidP="008449C0">
            <w:pPr>
              <w:jc w:val="both"/>
            </w:pPr>
            <w:r w:rsidRPr="00840772">
              <w:t>AR 2016/2017 – 8 studenti</w:t>
            </w:r>
          </w:p>
          <w:p w:rsidR="008449C0" w:rsidRPr="009240E5" w:rsidRDefault="008449C0" w:rsidP="008449C0">
            <w:pPr>
              <w:jc w:val="both"/>
              <w:rPr>
                <w:sz w:val="24"/>
                <w:szCs w:val="24"/>
              </w:rPr>
            </w:pPr>
            <w:r w:rsidRPr="00840772">
              <w:t>AR 2017/2018 – 3 studenti</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Pr="00645003" w:rsidRDefault="008449C0" w:rsidP="008449C0">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b/>
                <w:bCs/>
                <w:color w:val="000000"/>
                <w:sz w:val="20"/>
                <w:szCs w:val="20"/>
              </w:rPr>
              <w:t>PRINC Ivan (70 %)</w:t>
            </w:r>
            <w:r>
              <w:rPr>
                <w:rFonts w:ascii="Times New Roman" w:hAnsi="Times New Roman" w:cs="Times New Roman"/>
                <w:color w:val="000000"/>
                <w:sz w:val="20"/>
                <w:szCs w:val="20"/>
              </w:rPr>
              <w:t xml:space="preserve"> a Zdeněk ŠAFAŘÍK (30 %)</w:t>
            </w:r>
            <w:r w:rsidRPr="00645003">
              <w:rPr>
                <w:rFonts w:ascii="Times New Roman" w:hAnsi="Times New Roman" w:cs="Times New Roman"/>
                <w:color w:val="000000"/>
                <w:sz w:val="20"/>
                <w:szCs w:val="20"/>
              </w:rPr>
              <w:t xml:space="preserve"> </w:t>
            </w:r>
            <w:ins w:id="4355" w:author="Eva Batůšková" w:date="2018-11-19T12:30:00Z">
              <w:r w:rsidR="0019561C">
                <w:rPr>
                  <w:rFonts w:ascii="Times New Roman" w:hAnsi="Times New Roman" w:cs="Times New Roman"/>
                  <w:color w:val="000000"/>
                  <w:sz w:val="20"/>
                  <w:szCs w:val="20"/>
                </w:rPr>
                <w:t>(</w:t>
              </w:r>
            </w:ins>
            <w:r>
              <w:rPr>
                <w:rFonts w:ascii="Times New Roman" w:hAnsi="Times New Roman" w:cs="Times New Roman"/>
                <w:color w:val="000000"/>
                <w:sz w:val="20"/>
                <w:szCs w:val="20"/>
              </w:rPr>
              <w:t>2017</w:t>
            </w:r>
            <w:ins w:id="4356" w:author="Eva Batůšková" w:date="2018-11-19T12:30:00Z">
              <w:r w:rsidR="0019561C">
                <w:rPr>
                  <w:rFonts w:ascii="Times New Roman" w:hAnsi="Times New Roman" w:cs="Times New Roman"/>
                  <w:color w:val="000000"/>
                  <w:sz w:val="20"/>
                  <w:szCs w:val="20"/>
                </w:rPr>
                <w:t>)</w:t>
              </w:r>
            </w:ins>
            <w:r>
              <w:rPr>
                <w:rFonts w:ascii="Times New Roman" w:hAnsi="Times New Roman" w:cs="Times New Roman"/>
                <w:color w:val="000000"/>
                <w:sz w:val="20"/>
                <w:szCs w:val="20"/>
              </w:rPr>
              <w:t xml:space="preserve">. </w:t>
            </w:r>
            <w:r w:rsidRPr="00755E85">
              <w:rPr>
                <w:rFonts w:ascii="Times New Roman" w:hAnsi="Times New Roman" w:cs="Times New Roman"/>
                <w:i/>
                <w:color w:val="000000"/>
                <w:sz w:val="20"/>
                <w:szCs w:val="20"/>
              </w:rPr>
              <w:t xml:space="preserve">Rizika a prevence v oblasti ochrany dětí v dětských táborech. </w:t>
            </w:r>
            <w:r w:rsidRPr="00645003">
              <w:rPr>
                <w:rFonts w:ascii="Times New Roman" w:hAnsi="Times New Roman" w:cs="Times New Roman"/>
                <w:color w:val="000000"/>
                <w:sz w:val="20"/>
                <w:szCs w:val="20"/>
              </w:rPr>
              <w:t>Žilina: Žilinská univerzita, FBI, Krízový manažment 1/2017, s. 74-82, ISSN: 1336-0019. ERIH+.</w:t>
            </w:r>
          </w:p>
          <w:p w:rsidR="008449C0" w:rsidRPr="00645003" w:rsidRDefault="008449C0" w:rsidP="008449C0">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b/>
                <w:bCs/>
                <w:color w:val="000000"/>
                <w:sz w:val="20"/>
                <w:szCs w:val="20"/>
              </w:rPr>
              <w:t>PRINC Ivan (100 %)</w:t>
            </w:r>
            <w:r>
              <w:rPr>
                <w:rFonts w:ascii="Times New Roman" w:hAnsi="Times New Roman" w:cs="Times New Roman"/>
                <w:b/>
                <w:bCs/>
                <w:color w:val="000000"/>
                <w:sz w:val="20"/>
                <w:szCs w:val="20"/>
              </w:rPr>
              <w:t xml:space="preserve"> </w:t>
            </w:r>
            <w:ins w:id="4357" w:author="Eva Batůšková" w:date="2018-11-19T12:30:00Z">
              <w:r w:rsidR="0019561C">
                <w:rPr>
                  <w:rFonts w:ascii="Times New Roman" w:hAnsi="Times New Roman" w:cs="Times New Roman"/>
                  <w:b/>
                  <w:bCs/>
                  <w:color w:val="000000"/>
                  <w:sz w:val="20"/>
                  <w:szCs w:val="20"/>
                </w:rPr>
                <w:t>(</w:t>
              </w:r>
            </w:ins>
            <w:r w:rsidRPr="00755E85">
              <w:rPr>
                <w:rFonts w:ascii="Times New Roman" w:hAnsi="Times New Roman" w:cs="Times New Roman"/>
                <w:bCs/>
                <w:color w:val="000000"/>
                <w:sz w:val="20"/>
                <w:szCs w:val="20"/>
              </w:rPr>
              <w:t>2017</w:t>
            </w:r>
            <w:ins w:id="4358" w:author="Eva Batůšková" w:date="2018-11-19T12:30:00Z">
              <w:r w:rsidR="0019561C">
                <w:rPr>
                  <w:rFonts w:ascii="Times New Roman" w:hAnsi="Times New Roman" w:cs="Times New Roman"/>
                  <w:bCs/>
                  <w:color w:val="000000"/>
                  <w:sz w:val="20"/>
                  <w:szCs w:val="20"/>
                </w:rPr>
                <w:t>)</w:t>
              </w:r>
            </w:ins>
            <w:r w:rsidRPr="00755E85">
              <w:rPr>
                <w:rFonts w:ascii="Times New Roman" w:hAnsi="Times New Roman" w:cs="Times New Roman"/>
                <w:bCs/>
                <w:color w:val="000000"/>
                <w:sz w:val="20"/>
                <w:szCs w:val="20"/>
              </w:rPr>
              <w:t>.</w:t>
            </w:r>
            <w:r w:rsidRPr="00645003">
              <w:rPr>
                <w:rFonts w:ascii="Times New Roman" w:hAnsi="Times New Roman" w:cs="Times New Roman"/>
                <w:color w:val="000000"/>
                <w:sz w:val="20"/>
                <w:szCs w:val="20"/>
              </w:rPr>
              <w:t xml:space="preserve"> POUŠTNÍ ŠTÍT A POUŠTNÍ BOUŘE 1990–1991: </w:t>
            </w:r>
            <w:r w:rsidRPr="00755E85">
              <w:rPr>
                <w:rFonts w:ascii="Times New Roman" w:hAnsi="Times New Roman" w:cs="Times New Roman"/>
                <w:i/>
                <w:color w:val="000000"/>
                <w:sz w:val="20"/>
                <w:szCs w:val="20"/>
              </w:rPr>
              <w:t xml:space="preserve">Vzpomínky účastníka války v Perském zálivu. </w:t>
            </w:r>
            <w:r w:rsidRPr="00645003">
              <w:rPr>
                <w:rFonts w:ascii="Times New Roman" w:hAnsi="Times New Roman" w:cs="Times New Roman"/>
                <w:color w:val="000000"/>
                <w:sz w:val="20"/>
                <w:szCs w:val="20"/>
              </w:rPr>
              <w:t>Brno: Univerzita obrany, Obrana a stratégie, Volume 17, Number 2, s. 5-24, ISSN: 1214-6463 (print) and ISSN 1802-7199 (on- line). 10.3849/1802-7199.17.2017.02.005-024. ERIH+.</w:t>
            </w:r>
          </w:p>
          <w:p w:rsidR="008449C0" w:rsidRPr="00645003" w:rsidRDefault="008449C0" w:rsidP="008449C0">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color w:val="000000"/>
                <w:sz w:val="20"/>
                <w:szCs w:val="20"/>
              </w:rPr>
              <w:t xml:space="preserve">Zdeněk ŠAFAŘÍK (60 %), </w:t>
            </w:r>
            <w:r w:rsidRPr="00645003">
              <w:rPr>
                <w:rFonts w:ascii="Times New Roman" w:hAnsi="Times New Roman" w:cs="Times New Roman"/>
                <w:b/>
                <w:bCs/>
                <w:color w:val="000000"/>
                <w:sz w:val="20"/>
                <w:szCs w:val="20"/>
              </w:rPr>
              <w:t>Ivan PRINC (30 %),</w:t>
            </w:r>
            <w:r>
              <w:rPr>
                <w:rFonts w:ascii="Times New Roman" w:hAnsi="Times New Roman" w:cs="Times New Roman"/>
                <w:color w:val="000000"/>
                <w:sz w:val="20"/>
                <w:szCs w:val="20"/>
              </w:rPr>
              <w:t xml:space="preserve"> Jan MIČKA (10 %)</w:t>
            </w:r>
            <w:r w:rsidRPr="00645003">
              <w:rPr>
                <w:rFonts w:ascii="Times New Roman" w:hAnsi="Times New Roman" w:cs="Times New Roman"/>
                <w:color w:val="000000"/>
                <w:sz w:val="20"/>
                <w:szCs w:val="20"/>
              </w:rPr>
              <w:t xml:space="preserve"> </w:t>
            </w:r>
            <w:ins w:id="4359" w:author="Eva Batůšková" w:date="2018-11-19T12:30:00Z">
              <w:r w:rsidR="0019561C">
                <w:rPr>
                  <w:rFonts w:ascii="Times New Roman" w:hAnsi="Times New Roman" w:cs="Times New Roman"/>
                  <w:color w:val="000000"/>
                  <w:sz w:val="20"/>
                  <w:szCs w:val="20"/>
                </w:rPr>
                <w:t>(</w:t>
              </w:r>
            </w:ins>
            <w:r>
              <w:rPr>
                <w:rFonts w:ascii="Times New Roman" w:hAnsi="Times New Roman" w:cs="Times New Roman"/>
                <w:color w:val="000000"/>
                <w:sz w:val="20"/>
                <w:szCs w:val="20"/>
              </w:rPr>
              <w:t>2017</w:t>
            </w:r>
            <w:ins w:id="4360" w:author="Eva Batůšková" w:date="2018-11-19T12:30:00Z">
              <w:r w:rsidR="0019561C">
                <w:rPr>
                  <w:rFonts w:ascii="Times New Roman" w:hAnsi="Times New Roman" w:cs="Times New Roman"/>
                  <w:color w:val="000000"/>
                  <w:sz w:val="20"/>
                  <w:szCs w:val="20"/>
                </w:rPr>
                <w:t>)</w:t>
              </w:r>
            </w:ins>
            <w:r>
              <w:rPr>
                <w:rFonts w:ascii="Times New Roman" w:hAnsi="Times New Roman" w:cs="Times New Roman"/>
                <w:color w:val="000000"/>
                <w:sz w:val="20"/>
                <w:szCs w:val="20"/>
              </w:rPr>
              <w:t xml:space="preserve">. </w:t>
            </w:r>
            <w:r w:rsidRPr="00755E85">
              <w:rPr>
                <w:rFonts w:ascii="Times New Roman" w:hAnsi="Times New Roman" w:cs="Times New Roman"/>
                <w:i/>
                <w:color w:val="000000"/>
                <w:sz w:val="20"/>
                <w:szCs w:val="20"/>
              </w:rPr>
              <w:t>Únik ropných látek a jejich vliv na životní prostředí.</w:t>
            </w:r>
            <w:r w:rsidRPr="00645003">
              <w:rPr>
                <w:rFonts w:ascii="Times New Roman" w:hAnsi="Times New Roman" w:cs="Times New Roman"/>
                <w:color w:val="000000"/>
                <w:sz w:val="20"/>
                <w:szCs w:val="20"/>
              </w:rPr>
              <w:t> Institut ochrany obyvatelstva Lázně Bohdaneč: The Science for Population Protection 2/2017, Volume 9, 2017, str. 69 – 80. ISSN 1803-635X. ERIH+.</w:t>
            </w:r>
          </w:p>
          <w:p w:rsidR="008449C0" w:rsidRPr="00645003" w:rsidRDefault="008449C0" w:rsidP="008449C0">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color w:val="000000"/>
                <w:sz w:val="20"/>
                <w:szCs w:val="20"/>
              </w:rPr>
              <w:t xml:space="preserve">VIČAR Dušan (25 %), Jan STROHMANDL (15 %), </w:t>
            </w:r>
            <w:r w:rsidRPr="00645003">
              <w:rPr>
                <w:rFonts w:ascii="Times New Roman" w:hAnsi="Times New Roman" w:cs="Times New Roman"/>
                <w:b/>
                <w:bCs/>
                <w:color w:val="000000"/>
                <w:sz w:val="20"/>
                <w:szCs w:val="20"/>
              </w:rPr>
              <w:t>Ivan PRINC (15 %),</w:t>
            </w:r>
            <w:r w:rsidRPr="00645003">
              <w:rPr>
                <w:rFonts w:ascii="Times New Roman" w:hAnsi="Times New Roman" w:cs="Times New Roman"/>
                <w:color w:val="000000"/>
                <w:sz w:val="20"/>
                <w:szCs w:val="20"/>
              </w:rPr>
              <w:t xml:space="preserve"> Jakub RAK (15 %), Ivan MAŠEK (</w:t>
            </w:r>
            <w:r>
              <w:rPr>
                <w:rFonts w:ascii="Times New Roman" w:hAnsi="Times New Roman" w:cs="Times New Roman"/>
                <w:color w:val="000000"/>
                <w:sz w:val="20"/>
                <w:szCs w:val="20"/>
              </w:rPr>
              <w:t xml:space="preserve">15 %) </w:t>
            </w:r>
            <w:r>
              <w:rPr>
                <w:rFonts w:ascii="Times New Roman" w:hAnsi="Times New Roman" w:cs="Times New Roman"/>
                <w:color w:val="000000"/>
                <w:sz w:val="20"/>
                <w:szCs w:val="20"/>
              </w:rPr>
              <w:br/>
              <w:t xml:space="preserve">a Danuše ULČÍKOVÁ (15 %) </w:t>
            </w:r>
            <w:ins w:id="4361" w:author="Eva Batůšková" w:date="2018-11-19T12:31:00Z">
              <w:r w:rsidR="0019561C">
                <w:rPr>
                  <w:rFonts w:ascii="Times New Roman" w:hAnsi="Times New Roman" w:cs="Times New Roman"/>
                  <w:color w:val="000000"/>
                  <w:sz w:val="20"/>
                  <w:szCs w:val="20"/>
                </w:rPr>
                <w:t>(</w:t>
              </w:r>
            </w:ins>
            <w:r>
              <w:rPr>
                <w:rFonts w:ascii="Times New Roman" w:hAnsi="Times New Roman" w:cs="Times New Roman"/>
                <w:color w:val="000000"/>
                <w:sz w:val="20"/>
                <w:szCs w:val="20"/>
              </w:rPr>
              <w:t>2016</w:t>
            </w:r>
            <w:ins w:id="4362" w:author="Eva Batůšková" w:date="2018-11-19T12:31:00Z">
              <w:r w:rsidR="0019561C">
                <w:rPr>
                  <w:rFonts w:ascii="Times New Roman" w:hAnsi="Times New Roman" w:cs="Times New Roman"/>
                  <w:color w:val="000000"/>
                  <w:sz w:val="20"/>
                  <w:szCs w:val="20"/>
                </w:rPr>
                <w:t>)</w:t>
              </w:r>
            </w:ins>
            <w:r>
              <w:rPr>
                <w:rFonts w:ascii="Times New Roman" w:hAnsi="Times New Roman" w:cs="Times New Roman"/>
                <w:color w:val="000000"/>
                <w:sz w:val="20"/>
                <w:szCs w:val="20"/>
              </w:rPr>
              <w:t>.</w:t>
            </w:r>
            <w:r w:rsidRPr="00645003">
              <w:rPr>
                <w:rFonts w:ascii="Times New Roman" w:hAnsi="Times New Roman" w:cs="Times New Roman"/>
                <w:color w:val="000000"/>
                <w:sz w:val="20"/>
                <w:szCs w:val="20"/>
              </w:rPr>
              <w:t> </w:t>
            </w:r>
            <w:r w:rsidRPr="00755E85">
              <w:rPr>
                <w:rFonts w:ascii="Times New Roman" w:hAnsi="Times New Roman" w:cs="Times New Roman"/>
                <w:i/>
                <w:color w:val="000000"/>
                <w:sz w:val="20"/>
                <w:szCs w:val="20"/>
              </w:rPr>
              <w:t>Vzdělávání v oblasti bezpečnosti a ochrany obyvatelstva. </w:t>
            </w:r>
            <w:r w:rsidRPr="00645003">
              <w:rPr>
                <w:rFonts w:ascii="Times New Roman" w:hAnsi="Times New Roman" w:cs="Times New Roman"/>
                <w:color w:val="000000"/>
                <w:sz w:val="20"/>
                <w:szCs w:val="20"/>
              </w:rPr>
              <w:t xml:space="preserve">Institut ochrany </w:t>
            </w:r>
            <w:r w:rsidRPr="00645003">
              <w:rPr>
                <w:rFonts w:ascii="Times New Roman" w:hAnsi="Times New Roman" w:cs="Times New Roman"/>
                <w:color w:val="000000"/>
                <w:sz w:val="20"/>
                <w:szCs w:val="20"/>
              </w:rPr>
              <w:lastRenderedPageBreak/>
              <w:t>obyvatelstva Lázně Bohdaneč: The Science for Population Protection 1/2016, Volume 8, 2016, str. 77 – 88. ISSN 1803-568X. ERIH+.</w:t>
            </w:r>
          </w:p>
          <w:p w:rsidR="008449C0" w:rsidRPr="00645003" w:rsidRDefault="008449C0" w:rsidP="008449C0">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color w:val="000000"/>
                <w:sz w:val="20"/>
                <w:szCs w:val="20"/>
              </w:rPr>
              <w:t>ŠAFAŘÍK Zdeněk (75 %) a </w:t>
            </w:r>
            <w:r w:rsidRPr="00645003">
              <w:rPr>
                <w:rFonts w:ascii="Times New Roman" w:hAnsi="Times New Roman" w:cs="Times New Roman"/>
                <w:b/>
                <w:bCs/>
                <w:color w:val="000000"/>
                <w:sz w:val="20"/>
                <w:szCs w:val="20"/>
              </w:rPr>
              <w:t>Ivan PRINC (25 %)</w:t>
            </w:r>
            <w:del w:id="4363" w:author="Eva Batůšková" w:date="2018-11-19T12:31:00Z">
              <w:r w:rsidRPr="00645003" w:rsidDel="0019561C">
                <w:rPr>
                  <w:rFonts w:ascii="Times New Roman" w:hAnsi="Times New Roman" w:cs="Times New Roman"/>
                  <w:b/>
                  <w:bCs/>
                  <w:color w:val="000000"/>
                  <w:sz w:val="20"/>
                  <w:szCs w:val="20"/>
                </w:rPr>
                <w:delText>.</w:delText>
              </w:r>
            </w:del>
            <w:r w:rsidRPr="00645003">
              <w:rPr>
                <w:rFonts w:ascii="Times New Roman" w:hAnsi="Times New Roman" w:cs="Times New Roman"/>
                <w:color w:val="000000"/>
                <w:sz w:val="20"/>
                <w:szCs w:val="20"/>
              </w:rPr>
              <w:t> </w:t>
            </w:r>
            <w:ins w:id="4364" w:author="Eva Batůšková" w:date="2018-11-19T12:31:00Z">
              <w:r w:rsidR="0019561C">
                <w:rPr>
                  <w:rFonts w:ascii="Times New Roman" w:hAnsi="Times New Roman" w:cs="Times New Roman"/>
                  <w:color w:val="000000"/>
                  <w:sz w:val="20"/>
                  <w:szCs w:val="20"/>
                </w:rPr>
                <w:t>(</w:t>
              </w:r>
            </w:ins>
            <w:r>
              <w:rPr>
                <w:rFonts w:ascii="Times New Roman" w:hAnsi="Times New Roman" w:cs="Times New Roman"/>
                <w:color w:val="000000"/>
                <w:sz w:val="20"/>
                <w:szCs w:val="20"/>
              </w:rPr>
              <w:t>2016</w:t>
            </w:r>
            <w:ins w:id="4365" w:author="Eva Batůšková" w:date="2018-11-19T12:31:00Z">
              <w:r w:rsidR="0019561C">
                <w:rPr>
                  <w:rFonts w:ascii="Times New Roman" w:hAnsi="Times New Roman" w:cs="Times New Roman"/>
                  <w:color w:val="000000"/>
                  <w:sz w:val="20"/>
                  <w:szCs w:val="20"/>
                </w:rPr>
                <w:t>)</w:t>
              </w:r>
            </w:ins>
            <w:r>
              <w:rPr>
                <w:rFonts w:ascii="Times New Roman" w:hAnsi="Times New Roman" w:cs="Times New Roman"/>
                <w:color w:val="000000"/>
                <w:sz w:val="20"/>
                <w:szCs w:val="20"/>
              </w:rPr>
              <w:t xml:space="preserve">. </w:t>
            </w:r>
            <w:r w:rsidRPr="00755E85">
              <w:rPr>
                <w:rFonts w:ascii="Times New Roman" w:hAnsi="Times New Roman" w:cs="Times New Roman"/>
                <w:i/>
                <w:color w:val="000000"/>
                <w:sz w:val="20"/>
                <w:szCs w:val="20"/>
              </w:rPr>
              <w:t>Pohromy a jiné zdroje rizik v katastrálním území obce Těmice</w:t>
            </w:r>
            <w:r w:rsidRPr="00645003">
              <w:rPr>
                <w:rFonts w:ascii="Times New Roman" w:hAnsi="Times New Roman" w:cs="Times New Roman"/>
                <w:color w:val="000000"/>
                <w:sz w:val="20"/>
                <w:szCs w:val="20"/>
              </w:rPr>
              <w:t>. Zlín: UTB ve Zlíně, FAI, Trilobit 2/2016, s. 9, ISSN: 1804-1795. Recenzovaný časopis indexovaný v národní databázi recenzovaných časopisů dle Metodiky rady vlády.</w:t>
            </w:r>
          </w:p>
          <w:p w:rsidR="008449C0" w:rsidRPr="00645003" w:rsidRDefault="008449C0" w:rsidP="008449C0">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color w:val="000000"/>
                <w:sz w:val="20"/>
                <w:szCs w:val="20"/>
              </w:rPr>
              <w:t>ŠAFAŘÍK Zdeněk (75 %)  a </w:t>
            </w:r>
            <w:r w:rsidRPr="00645003">
              <w:rPr>
                <w:rFonts w:ascii="Times New Roman" w:hAnsi="Times New Roman" w:cs="Times New Roman"/>
                <w:b/>
                <w:bCs/>
                <w:color w:val="000000"/>
                <w:sz w:val="20"/>
                <w:szCs w:val="20"/>
              </w:rPr>
              <w:t xml:space="preserve">Ivan PRINC </w:t>
            </w:r>
            <w:r w:rsidRPr="00645003">
              <w:rPr>
                <w:rFonts w:ascii="Times New Roman" w:hAnsi="Times New Roman" w:cs="Times New Roman"/>
                <w:color w:val="000000"/>
                <w:sz w:val="20"/>
                <w:szCs w:val="20"/>
              </w:rPr>
              <w:t>(25 %)</w:t>
            </w:r>
            <w:del w:id="4366" w:author="Eva Batůšková" w:date="2018-11-19T12:32:00Z">
              <w:r w:rsidRPr="00645003" w:rsidDel="0019561C">
                <w:rPr>
                  <w:rFonts w:ascii="Times New Roman" w:hAnsi="Times New Roman" w:cs="Times New Roman"/>
                  <w:b/>
                  <w:bCs/>
                  <w:color w:val="000000"/>
                  <w:sz w:val="20"/>
                  <w:szCs w:val="20"/>
                </w:rPr>
                <w:delText>.</w:delText>
              </w:r>
            </w:del>
            <w:r w:rsidRPr="00645003">
              <w:rPr>
                <w:rFonts w:ascii="Times New Roman" w:hAnsi="Times New Roman" w:cs="Times New Roman"/>
                <w:color w:val="000000"/>
                <w:sz w:val="20"/>
                <w:szCs w:val="20"/>
              </w:rPr>
              <w:t> </w:t>
            </w:r>
            <w:ins w:id="4367" w:author="Eva Batůšková" w:date="2018-11-19T12:32:00Z">
              <w:r w:rsidR="0019561C">
                <w:rPr>
                  <w:rFonts w:ascii="Times New Roman" w:hAnsi="Times New Roman" w:cs="Times New Roman"/>
                  <w:color w:val="000000"/>
                  <w:sz w:val="20"/>
                  <w:szCs w:val="20"/>
                </w:rPr>
                <w:t>(</w:t>
              </w:r>
            </w:ins>
            <w:r>
              <w:rPr>
                <w:rFonts w:ascii="Times New Roman" w:hAnsi="Times New Roman" w:cs="Times New Roman"/>
                <w:color w:val="000000"/>
                <w:sz w:val="20"/>
                <w:szCs w:val="20"/>
              </w:rPr>
              <w:t>2016</w:t>
            </w:r>
            <w:ins w:id="4368" w:author="Eva Batůšková" w:date="2018-11-19T12:32:00Z">
              <w:r w:rsidR="0019561C">
                <w:rPr>
                  <w:rFonts w:ascii="Times New Roman" w:hAnsi="Times New Roman" w:cs="Times New Roman"/>
                  <w:color w:val="000000"/>
                  <w:sz w:val="20"/>
                  <w:szCs w:val="20"/>
                </w:rPr>
                <w:t>)</w:t>
              </w:r>
            </w:ins>
            <w:r>
              <w:rPr>
                <w:rFonts w:ascii="Times New Roman" w:hAnsi="Times New Roman" w:cs="Times New Roman"/>
                <w:color w:val="000000"/>
                <w:sz w:val="20"/>
                <w:szCs w:val="20"/>
              </w:rPr>
              <w:t xml:space="preserve">. </w:t>
            </w:r>
            <w:r w:rsidRPr="00645003">
              <w:rPr>
                <w:rFonts w:ascii="Times New Roman" w:hAnsi="Times New Roman" w:cs="Times New Roman"/>
                <w:i/>
                <w:iCs/>
                <w:color w:val="000000"/>
                <w:sz w:val="20"/>
                <w:szCs w:val="20"/>
              </w:rPr>
              <w:t>Nemoci z povolání jako důsledek environmentálního znečištění prostředí.</w:t>
            </w:r>
            <w:r w:rsidRPr="00645003">
              <w:rPr>
                <w:rFonts w:ascii="Times New Roman" w:hAnsi="Times New Roman" w:cs="Times New Roman"/>
                <w:color w:val="000000"/>
                <w:sz w:val="20"/>
                <w:szCs w:val="20"/>
              </w:rPr>
              <w:t> Zlín: UTB ve Zlíně, FAI, Trilobit 2/2016, s. 11, ISSN: 1804-1795. Recenzovaný časopis indexovaný v národní databázi recenzovaných časopisů dle Metodiky rady vlády.</w:t>
            </w:r>
          </w:p>
          <w:p w:rsidR="008449C0" w:rsidRPr="00645003" w:rsidRDefault="008449C0" w:rsidP="008449C0">
            <w:pPr>
              <w:pStyle w:val="Normlnweb"/>
              <w:spacing w:before="0" w:beforeAutospacing="0" w:after="60" w:afterAutospacing="0"/>
              <w:jc w:val="both"/>
              <w:textAlignment w:val="baseline"/>
              <w:rPr>
                <w:rFonts w:ascii="Times New Roman" w:hAnsi="Times New Roman" w:cs="Times New Roman"/>
                <w:color w:val="000000"/>
                <w:sz w:val="20"/>
                <w:szCs w:val="20"/>
              </w:rPr>
            </w:pPr>
            <w:r w:rsidRPr="00645003">
              <w:rPr>
                <w:rFonts w:ascii="Times New Roman" w:hAnsi="Times New Roman" w:cs="Times New Roman"/>
                <w:color w:val="000000"/>
                <w:sz w:val="20"/>
                <w:szCs w:val="20"/>
              </w:rPr>
              <w:t>ŠAFAŘÍK, Zdeněk (25 %), VIČAR, Dušan (25 %), MAŠEK, Ivan (25 %) a </w:t>
            </w:r>
            <w:r w:rsidRPr="00645003">
              <w:rPr>
                <w:rFonts w:ascii="Times New Roman" w:hAnsi="Times New Roman" w:cs="Times New Roman"/>
                <w:b/>
                <w:bCs/>
                <w:color w:val="000000"/>
                <w:sz w:val="20"/>
                <w:szCs w:val="20"/>
              </w:rPr>
              <w:t>Ivan PRINC (25 %)</w:t>
            </w:r>
            <w:del w:id="4369" w:author="Eva Batůšková" w:date="2018-11-19T12:32:00Z">
              <w:r w:rsidRPr="00645003" w:rsidDel="0019561C">
                <w:rPr>
                  <w:rFonts w:ascii="Times New Roman" w:hAnsi="Times New Roman" w:cs="Times New Roman"/>
                  <w:b/>
                  <w:bCs/>
                  <w:color w:val="000000"/>
                  <w:sz w:val="20"/>
                  <w:szCs w:val="20"/>
                </w:rPr>
                <w:delText>.</w:delText>
              </w:r>
            </w:del>
            <w:r w:rsidRPr="00645003">
              <w:rPr>
                <w:rFonts w:ascii="Times New Roman" w:hAnsi="Times New Roman" w:cs="Times New Roman"/>
                <w:color w:val="000000"/>
                <w:sz w:val="20"/>
                <w:szCs w:val="20"/>
              </w:rPr>
              <w:t> </w:t>
            </w:r>
            <w:ins w:id="4370" w:author="Eva Batůšková" w:date="2018-11-19T12:32:00Z">
              <w:r w:rsidR="0019561C">
                <w:rPr>
                  <w:rFonts w:ascii="Times New Roman" w:hAnsi="Times New Roman" w:cs="Times New Roman"/>
                  <w:color w:val="000000"/>
                  <w:sz w:val="20"/>
                  <w:szCs w:val="20"/>
                </w:rPr>
                <w:t>(</w:t>
              </w:r>
            </w:ins>
            <w:r>
              <w:rPr>
                <w:rFonts w:ascii="Times New Roman" w:hAnsi="Times New Roman" w:cs="Times New Roman"/>
                <w:color w:val="000000"/>
                <w:sz w:val="20"/>
                <w:szCs w:val="20"/>
              </w:rPr>
              <w:t>2015</w:t>
            </w:r>
            <w:ins w:id="4371" w:author="Eva Batůšková" w:date="2018-11-19T12:32:00Z">
              <w:r w:rsidR="0019561C">
                <w:rPr>
                  <w:rFonts w:ascii="Times New Roman" w:hAnsi="Times New Roman" w:cs="Times New Roman"/>
                  <w:color w:val="000000"/>
                  <w:sz w:val="20"/>
                  <w:szCs w:val="20"/>
                </w:rPr>
                <w:t>)</w:t>
              </w:r>
            </w:ins>
            <w:r>
              <w:rPr>
                <w:rFonts w:ascii="Times New Roman" w:hAnsi="Times New Roman" w:cs="Times New Roman"/>
                <w:color w:val="000000"/>
                <w:sz w:val="20"/>
                <w:szCs w:val="20"/>
              </w:rPr>
              <w:t xml:space="preserve">. </w:t>
            </w:r>
            <w:r w:rsidRPr="00755E85">
              <w:rPr>
                <w:rFonts w:ascii="Times New Roman" w:hAnsi="Times New Roman" w:cs="Times New Roman"/>
                <w:i/>
                <w:color w:val="000000"/>
                <w:sz w:val="20"/>
                <w:szCs w:val="20"/>
              </w:rPr>
              <w:t>Významná výročí použití chemických zbraní.</w:t>
            </w:r>
            <w:r w:rsidRPr="00645003">
              <w:rPr>
                <w:rFonts w:ascii="Times New Roman" w:hAnsi="Times New Roman" w:cs="Times New Roman"/>
                <w:color w:val="000000"/>
                <w:sz w:val="20"/>
                <w:szCs w:val="20"/>
              </w:rPr>
              <w:t xml:space="preserve"> ChemZi. Slovenský časopis o chemii pro chemické vzdělávání, výzkum a průmysl. Ročník 11. Číslo 1. Rok 2015. Vysoké Tatry, Starý Smokovec, Sborník z konference 67. sjezdu chemiků, 7. – 11. září 2015, s. 98 – 99. ISSN 1336 – 7242. Recenzovaný časopis indexovaný v národní databázi recenzovaných časopisů dle Metodiky rady vlády.</w:t>
            </w:r>
          </w:p>
          <w:p w:rsidR="008449C0" w:rsidRPr="00F43B89" w:rsidRDefault="008449C0" w:rsidP="008449C0">
            <w:pPr>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Pr="00F43B89" w:rsidRDefault="008449C0" w:rsidP="008449C0">
            <w:pPr>
              <w:pStyle w:val="Normlnweb"/>
              <w:spacing w:before="0" w:beforeAutospacing="0" w:after="0" w:afterAutospacing="0"/>
              <w:jc w:val="both"/>
              <w:textAlignment w:val="baseline"/>
              <w:rPr>
                <w:rFonts w:ascii="Times New Roman" w:hAnsi="Times New Roman" w:cs="Times New Roman"/>
                <w:sz w:val="20"/>
                <w:szCs w:val="20"/>
              </w:rPr>
            </w:pPr>
            <w:r w:rsidRPr="00F43B89">
              <w:rPr>
                <w:rFonts w:ascii="Times New Roman" w:hAnsi="Times New Roman" w:cs="Times New Roman"/>
                <w:sz w:val="20"/>
                <w:szCs w:val="20"/>
              </w:rPr>
              <w:t>2002 – 2003 – bezpečnostní mise „ISAF 2“ – 11. Polní nemocnice Kábul, Afghánistán. Charakteristika pozice – chemický náčelník (odborný poradce velitele kontingentu v oblasti OPZHN, průmyslových havárií, ochrana vojsk a ochrana obyvatelstva).</w:t>
            </w:r>
          </w:p>
          <w:p w:rsidR="008449C0" w:rsidRDefault="008449C0" w:rsidP="008449C0">
            <w:pPr>
              <w:pStyle w:val="Normlnweb"/>
              <w:spacing w:before="0" w:beforeAutospacing="0" w:after="0" w:afterAutospacing="0"/>
              <w:jc w:val="both"/>
              <w:textAlignment w:val="baseline"/>
              <w:rPr>
                <w:b/>
              </w:rPr>
            </w:pPr>
            <w:r w:rsidRPr="00F43B89">
              <w:rPr>
                <w:rFonts w:ascii="Times New Roman" w:hAnsi="Times New Roman" w:cs="Times New Roman"/>
                <w:sz w:val="20"/>
                <w:szCs w:val="20"/>
              </w:rPr>
              <w:t>1990 – 1991 – bojová mise „DESERT STORM“ a „DESERT SHIELD“ – 1. Speciální čs. protichemický prapor, Saudská Arábie, Kuvajt a Irák. Charakteristika pozice – chemické a chemicko-technické zabezpečení bojových operací vedených vojsky mezinárodní koalice, ochrana vojsk a civilního obyvatelstva (detekce, identifikace a dekontaminace, monitorování radiační a chemické situace) za skutečného použití ZHN.</w:t>
            </w: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Del="004060D7" w:rsidRDefault="008449C0" w:rsidP="008449C0">
      <w:pPr>
        <w:rPr>
          <w:del w:id="4372" w:author="Jan Strohmandl" w:date="2018-11-18T14:44:00Z"/>
        </w:rPr>
      </w:pPr>
    </w:p>
    <w:p w:rsidR="008449C0" w:rsidDel="004060D7" w:rsidRDefault="008449C0" w:rsidP="008449C0">
      <w:pPr>
        <w:rPr>
          <w:del w:id="4373" w:author="Jan Strohmandl" w:date="2018-11-18T14:44:00Z"/>
        </w:rPr>
      </w:pPr>
    </w:p>
    <w:p w:rsidR="004060D7" w:rsidRDefault="004060D7" w:rsidP="008449C0">
      <w:pPr>
        <w:rPr>
          <w:ins w:id="4374" w:author="Jan Strohmandl" w:date="2018-11-18T14:44:00Z"/>
        </w:rPr>
      </w:pPr>
    </w:p>
    <w:p w:rsidR="007579CD" w:rsidDel="004060D7" w:rsidRDefault="007579CD">
      <w:pPr>
        <w:rPr>
          <w:del w:id="4375" w:author="Jan Strohmandl" w:date="2018-11-18T14:44:00Z"/>
        </w:rPr>
      </w:pPr>
      <w:del w:id="4376" w:author="Jan Strohmandl" w:date="2018-11-18T14:44:00Z">
        <w:r w:rsidDel="004060D7">
          <w:br w:type="page"/>
        </w:r>
      </w:del>
    </w:p>
    <w:p w:rsidR="008449C0" w:rsidRDefault="008449C0" w:rsidP="008449C0"/>
    <w:tbl>
      <w:tblPr>
        <w:tblW w:w="99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rsidRPr="003A6AE2">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rsidRPr="003A6AE2">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Pr="00F1249B" w:rsidRDefault="008449C0" w:rsidP="008449C0">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757017" w:rsidRDefault="008449C0" w:rsidP="008449C0">
            <w:pPr>
              <w:jc w:val="both"/>
              <w:rPr>
                <w:b/>
              </w:rPr>
            </w:pPr>
            <w:smartTag w:uri="urn:schemas-microsoft-com:office:smarttags" w:element="PersonName">
              <w:r w:rsidRPr="00757017">
                <w:rPr>
                  <w:b/>
                </w:rPr>
                <w:t>Jakub Rak</w:t>
              </w:r>
            </w:smartTag>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1984</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A877CA" w:rsidRDefault="008449C0" w:rsidP="008449C0">
            <w:pPr>
              <w:jc w:val="both"/>
              <w:rPr>
                <w:i/>
              </w:rPr>
            </w:pPr>
            <w:r>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0820</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Default="008449C0" w:rsidP="008449C0">
            <w:pPr>
              <w:jc w:val="both"/>
            </w:pPr>
            <w:r>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0820</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Informatika – přednášející (50 %)</w:t>
            </w:r>
          </w:p>
          <w:p w:rsidR="008449C0" w:rsidRDefault="008449C0" w:rsidP="008449C0">
            <w:pPr>
              <w:jc w:val="both"/>
            </w:pPr>
            <w:r>
              <w:t>Aplikovaná informatika – garant, přednášející (100 %)</w:t>
            </w:r>
          </w:p>
          <w:p w:rsidR="008449C0" w:rsidRDefault="008449C0" w:rsidP="008449C0">
            <w:pPr>
              <w:jc w:val="both"/>
            </w:pPr>
            <w:r>
              <w:t>Výukové simulace v ochraně obyvatelstva - garant, přednášející (100 %)</w:t>
            </w:r>
          </w:p>
          <w:p w:rsidR="008449C0" w:rsidRDefault="008449C0" w:rsidP="008449C0">
            <w:pPr>
              <w:jc w:val="both"/>
            </w:pPr>
            <w:r>
              <w:t>Soft Targets Protection - garant, přednášející (100 %)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CE6017" w:rsidRDefault="008449C0" w:rsidP="008449C0">
            <w:pPr>
              <w:jc w:val="both"/>
            </w:pPr>
            <w:r>
              <w:t>Bc: 2007</w:t>
            </w:r>
            <w:r w:rsidRPr="00CE6017">
              <w:t xml:space="preserve"> UTB ve Zlíně, Fakulta </w:t>
            </w:r>
            <w:r>
              <w:t>aplikované informatiky</w:t>
            </w:r>
            <w:r w:rsidRPr="00CE6017">
              <w:t xml:space="preserve">, SO </w:t>
            </w:r>
            <w:r>
              <w:t>bezpečnostní technologie, systémy a management</w:t>
            </w:r>
          </w:p>
          <w:p w:rsidR="008449C0" w:rsidRDefault="008449C0" w:rsidP="008449C0">
            <w:r w:rsidRPr="00CE6017">
              <w:t>Ing.</w:t>
            </w:r>
            <w:r>
              <w:t>: 2009 UTB ve Zlíně,</w:t>
            </w:r>
            <w:r w:rsidRPr="00CE6017">
              <w:t xml:space="preserve"> Fakulta </w:t>
            </w:r>
            <w:r>
              <w:t>aplikované informatiky</w:t>
            </w:r>
            <w:r w:rsidRPr="00CE6017">
              <w:t xml:space="preserve">, SO </w:t>
            </w:r>
            <w:r>
              <w:t>bezpečnostní technologie, systémy a management</w:t>
            </w:r>
            <w:r w:rsidRPr="00CE6017">
              <w:t xml:space="preserve"> </w:t>
            </w:r>
          </w:p>
          <w:p w:rsidR="008449C0" w:rsidRDefault="008449C0" w:rsidP="008449C0">
            <w:r>
              <w:t>Ph.D</w:t>
            </w:r>
            <w:r w:rsidRPr="00CE6017">
              <w:t>.</w:t>
            </w:r>
            <w:r>
              <w:t>: 2017 UTB ve Zlíně,</w:t>
            </w:r>
            <w:r w:rsidRPr="00CE6017">
              <w:t xml:space="preserve"> Fakulta </w:t>
            </w:r>
            <w:r>
              <w:t>aplikované informatiky</w:t>
            </w:r>
            <w:r w:rsidRPr="00CE6017">
              <w:t xml:space="preserve">, </w:t>
            </w:r>
            <w:r>
              <w:t>Inženýrská informatika</w:t>
            </w:r>
            <w:r w:rsidRPr="00CE6017">
              <w:t xml:space="preserve"> </w:t>
            </w:r>
          </w:p>
          <w:p w:rsidR="008449C0" w:rsidRDefault="008449C0" w:rsidP="008449C0">
            <w:pPr>
              <w:jc w:val="both"/>
              <w:rPr>
                <w:b/>
              </w:rPr>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t>9/2012</w:t>
            </w:r>
            <w:r w:rsidRPr="00CE6017">
              <w:t xml:space="preserve"> –</w:t>
            </w:r>
            <w:r>
              <w:t xml:space="preserve"> 4/2017 </w:t>
            </w:r>
            <w:r w:rsidRPr="00CE6017">
              <w:t>: Fakulta logistiky a krizového řízení, UTB ve Zlíně, akademický pracovník</w:t>
            </w:r>
            <w:r>
              <w:t xml:space="preserve"> – asistent</w:t>
            </w:r>
          </w:p>
          <w:p w:rsidR="008449C0" w:rsidRDefault="008449C0" w:rsidP="008449C0">
            <w:pPr>
              <w:jc w:val="both"/>
            </w:pPr>
            <w:r>
              <w:t>4/2017</w:t>
            </w:r>
            <w:r w:rsidRPr="00CE6017">
              <w:t xml:space="preserve"> </w:t>
            </w:r>
            <w:r>
              <w:t xml:space="preserve">- </w:t>
            </w:r>
            <w:r w:rsidRPr="00CE6017">
              <w:t>dosud: Fakulta logistiky a krizového řízení, UTB ve Zlíně, akademický pracovník</w:t>
            </w:r>
            <w:r>
              <w:t xml:space="preserve"> - odborný asistent</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DP- vedoucí 4</w:t>
            </w:r>
          </w:p>
          <w:p w:rsidR="008449C0" w:rsidRDefault="008449C0" w:rsidP="008449C0">
            <w:pPr>
              <w:jc w:val="both"/>
            </w:pPr>
            <w:r>
              <w:t>BP vedoucí 34</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2</w:t>
            </w:r>
          </w:p>
        </w:tc>
        <w:tc>
          <w:tcPr>
            <w:tcW w:w="693" w:type="dxa"/>
            <w:vMerge w:val="restart"/>
          </w:tcPr>
          <w:p w:rsidR="008449C0" w:rsidRDefault="008449C0" w:rsidP="008449C0">
            <w:pPr>
              <w:jc w:val="center"/>
              <w:rPr>
                <w:b/>
              </w:rPr>
            </w:pPr>
            <w:r>
              <w:rPr>
                <w:b/>
              </w:rPr>
              <w:t>8</w:t>
            </w: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1962"/>
        </w:trPr>
        <w:tc>
          <w:tcPr>
            <w:tcW w:w="9859" w:type="dxa"/>
            <w:gridSpan w:val="11"/>
          </w:tcPr>
          <w:p w:rsidR="008449C0" w:rsidRDefault="008449C0" w:rsidP="008449C0">
            <w:pPr>
              <w:spacing w:after="60"/>
              <w:jc w:val="both"/>
              <w:rPr>
                <w:b/>
              </w:rPr>
            </w:pPr>
            <w:r w:rsidRPr="00BE75E3">
              <w:rPr>
                <w:b/>
                <w:bCs/>
              </w:rPr>
              <w:t>RAK</w:t>
            </w:r>
            <w:r w:rsidRPr="00BE75E3">
              <w:rPr>
                <w:b/>
              </w:rPr>
              <w:t>, </w:t>
            </w:r>
            <w:r w:rsidRPr="00BE75E3">
              <w:rPr>
                <w:b/>
                <w:bCs/>
              </w:rPr>
              <w:t xml:space="preserve">Jakub </w:t>
            </w:r>
            <w:r w:rsidRPr="00BE75E3">
              <w:rPr>
                <w:b/>
              </w:rPr>
              <w:t>(55 %),</w:t>
            </w:r>
            <w:r w:rsidRPr="007A5306">
              <w:t> </w:t>
            </w:r>
            <w:r w:rsidRPr="0063086B">
              <w:rPr>
                <w:bCs/>
              </w:rPr>
              <w:t xml:space="preserve"> SVOBODA Petr, VICAR Dusan, LOSEK Vaclav</w:t>
            </w:r>
            <w:r>
              <w:rPr>
                <w:bCs/>
              </w:rPr>
              <w:t xml:space="preserve">, </w:t>
            </w:r>
            <w:r w:rsidRPr="0063086B">
              <w:rPr>
                <w:bCs/>
              </w:rPr>
              <w:t>MICKA Jan</w:t>
            </w:r>
            <w:del w:id="4377" w:author="Eva Batůšková" w:date="2018-11-19T12:32:00Z">
              <w:r w:rsidDel="0019561C">
                <w:rPr>
                  <w:bCs/>
                </w:rPr>
                <w:delText>.</w:delText>
              </w:r>
            </w:del>
            <w:r>
              <w:rPr>
                <w:bCs/>
              </w:rPr>
              <w:t xml:space="preserve"> </w:t>
            </w:r>
            <w:ins w:id="4378" w:author="Eva Batůšková" w:date="2018-11-19T12:32:00Z">
              <w:r w:rsidR="0019561C">
                <w:rPr>
                  <w:bCs/>
                </w:rPr>
                <w:t>(</w:t>
              </w:r>
            </w:ins>
            <w:r>
              <w:t>2017</w:t>
            </w:r>
            <w:ins w:id="4379" w:author="Eva Batůšková" w:date="2018-11-19T12:32:00Z">
              <w:r w:rsidR="0019561C">
                <w:t>)</w:t>
              </w:r>
            </w:ins>
            <w:r>
              <w:t xml:space="preserve">. </w:t>
            </w:r>
            <w:r w:rsidRPr="0063086B">
              <w:t>Risk Mapping using Spatial Fragmentation of the Risks in Uherské Hradiště</w:t>
            </w:r>
            <w:r w:rsidRPr="007A5306">
              <w:t>. </w:t>
            </w:r>
            <w:r w:rsidRPr="007A5306">
              <w:rPr>
                <w:i/>
                <w:iCs/>
              </w:rPr>
              <w:t>International Journal of Applied Engineering Research</w:t>
            </w:r>
            <w:r>
              <w:t xml:space="preserve">.  </w:t>
            </w:r>
            <w:r>
              <w:br/>
              <w:t xml:space="preserve"> roč. </w:t>
            </w:r>
            <w:r w:rsidRPr="00C1053D">
              <w:rPr>
                <w:b/>
              </w:rPr>
              <w:t>12</w:t>
            </w:r>
            <w:r>
              <w:t xml:space="preserve">, č. </w:t>
            </w:r>
            <w:r w:rsidRPr="00C1053D">
              <w:rPr>
                <w:b/>
              </w:rPr>
              <w:t>23</w:t>
            </w:r>
            <w:r w:rsidRPr="007A5306">
              <w:t xml:space="preserve">, </w:t>
            </w:r>
            <w:r>
              <w:t>13718 – 13725</w:t>
            </w:r>
            <w:r w:rsidRPr="007A5306">
              <w:t>. ISSN 0973-4562.</w:t>
            </w:r>
          </w:p>
          <w:p w:rsidR="008449C0" w:rsidRDefault="008449C0" w:rsidP="008449C0">
            <w:pPr>
              <w:spacing w:after="60"/>
              <w:jc w:val="both"/>
            </w:pPr>
            <w:r w:rsidRPr="00BE75E3">
              <w:rPr>
                <w:b/>
              </w:rPr>
              <w:t>RAK, Jakub (65 %)</w:t>
            </w:r>
            <w:r w:rsidRPr="0063086B">
              <w:t>,</w:t>
            </w:r>
            <w:r w:rsidRPr="009023CF">
              <w:t xml:space="preserve"> </w:t>
            </w:r>
            <w:r>
              <w:t>LOŠEK</w:t>
            </w:r>
            <w:r w:rsidRPr="009023CF">
              <w:t xml:space="preserve">, </w:t>
            </w:r>
            <w:r>
              <w:t>Václav</w:t>
            </w:r>
            <w:r w:rsidRPr="009023CF">
              <w:t xml:space="preserve">, </w:t>
            </w:r>
            <w:r>
              <w:t>SVOBODA</w:t>
            </w:r>
            <w:r w:rsidRPr="009023CF">
              <w:t xml:space="preserve">, </w:t>
            </w:r>
            <w:r>
              <w:t>Petr</w:t>
            </w:r>
            <w:r w:rsidRPr="009023CF">
              <w:t>,</w:t>
            </w:r>
            <w:r>
              <w:t xml:space="preserve"> MIČKA, Jan,</w:t>
            </w:r>
            <w:r w:rsidRPr="009023CF">
              <w:t xml:space="preserve"> </w:t>
            </w:r>
            <w:r>
              <w:t>BÁLINT</w:t>
            </w:r>
            <w:r w:rsidRPr="009023CF">
              <w:t xml:space="preserve">, </w:t>
            </w:r>
            <w:r>
              <w:t>Tomáš</w:t>
            </w:r>
            <w:del w:id="4380" w:author="Eva Batůšková" w:date="2018-11-19T12:32:00Z">
              <w:r w:rsidRPr="009023CF" w:rsidDel="0019561C">
                <w:delText>.</w:delText>
              </w:r>
            </w:del>
            <w:r w:rsidRPr="009023CF">
              <w:t xml:space="preserve"> </w:t>
            </w:r>
            <w:ins w:id="4381" w:author="Eva Batůšková" w:date="2018-11-19T12:32:00Z">
              <w:r w:rsidR="0019561C">
                <w:t>(</w:t>
              </w:r>
            </w:ins>
            <w:r>
              <w:t>2017</w:t>
            </w:r>
            <w:ins w:id="4382" w:author="Eva Batůšková" w:date="2018-11-19T12:32:00Z">
              <w:r w:rsidR="0019561C">
                <w:t>)</w:t>
              </w:r>
            </w:ins>
            <w:r>
              <w:t>. Využití typizace panelových domů pro potřeby návrhu databáze objektů pro ukrytí obyvatelstva v uherském hradišti</w:t>
            </w:r>
            <w:r w:rsidRPr="009023CF">
              <w:t>. </w:t>
            </w:r>
            <w:r w:rsidRPr="009023CF">
              <w:rPr>
                <w:i/>
                <w:iCs/>
              </w:rPr>
              <w:t>The Science for Population Protection</w:t>
            </w:r>
            <w:r>
              <w:t xml:space="preserve">. </w:t>
            </w:r>
            <w:del w:id="4383" w:author="Jan Strohmandl" w:date="2018-11-17T19:47:00Z">
              <w:r w:rsidDel="00246C7C">
                <w:delText xml:space="preserve">2017. </w:delText>
              </w:r>
            </w:del>
            <w:r>
              <w:t xml:space="preserve">roč. </w:t>
            </w:r>
            <w:r w:rsidRPr="00C1053D">
              <w:rPr>
                <w:b/>
              </w:rPr>
              <w:t>9</w:t>
            </w:r>
            <w:r>
              <w:t xml:space="preserve">, č. </w:t>
            </w:r>
            <w:r w:rsidRPr="00C1053D">
              <w:rPr>
                <w:b/>
              </w:rPr>
              <w:t>2/2017</w:t>
            </w:r>
            <w:r>
              <w:t>.</w:t>
            </w:r>
            <w:r w:rsidRPr="009023CF">
              <w:t xml:space="preserve"> 1</w:t>
            </w:r>
            <w:r>
              <w:t xml:space="preserve"> – 9</w:t>
            </w:r>
            <w:r w:rsidRPr="009023CF">
              <w:t>. ISSN 1803-568X</w:t>
            </w:r>
            <w:ins w:id="4384" w:author="Jan Strohmandl" w:date="2018-11-18T14:44:00Z">
              <w:r w:rsidR="004060D7">
                <w:t>.</w:t>
              </w:r>
            </w:ins>
          </w:p>
          <w:p w:rsidR="008449C0" w:rsidRDefault="008449C0" w:rsidP="008449C0">
            <w:pPr>
              <w:spacing w:after="60"/>
              <w:jc w:val="both"/>
            </w:pPr>
            <w:r w:rsidRPr="009023CF">
              <w:t xml:space="preserve">VIČAR, Dušan, STROHMANDL, Jan, PRINC, Ivan, </w:t>
            </w:r>
            <w:r w:rsidRPr="001358BD">
              <w:rPr>
                <w:b/>
              </w:rPr>
              <w:t>RAK, Jakub</w:t>
            </w:r>
            <w:r>
              <w:rPr>
                <w:b/>
              </w:rPr>
              <w:t xml:space="preserve"> </w:t>
            </w:r>
            <w:r>
              <w:t>(10 %)</w:t>
            </w:r>
            <w:r w:rsidRPr="009023CF">
              <w:t>, MAŠEK, Ivan, ULČÍKOVÁ, Danuše</w:t>
            </w:r>
            <w:del w:id="4385" w:author="Eva Batůšková" w:date="2018-11-19T12:32:00Z">
              <w:r w:rsidRPr="009023CF" w:rsidDel="0019561C">
                <w:delText>.</w:delText>
              </w:r>
            </w:del>
            <w:r>
              <w:t xml:space="preserve"> </w:t>
            </w:r>
            <w:ins w:id="4386" w:author="Eva Batůšková" w:date="2018-11-19T12:32:00Z">
              <w:r w:rsidR="0019561C">
                <w:t>(</w:t>
              </w:r>
            </w:ins>
            <w:r>
              <w:t>2016</w:t>
            </w:r>
            <w:ins w:id="4387" w:author="Eva Batůšková" w:date="2018-11-19T12:32:00Z">
              <w:r w:rsidR="0019561C">
                <w:t>)</w:t>
              </w:r>
            </w:ins>
            <w:r>
              <w:t xml:space="preserve">. </w:t>
            </w:r>
            <w:r w:rsidRPr="009023CF">
              <w:t>Vzdělávání v oblasti bezpečnosti a ochrany obyvatelstva. </w:t>
            </w:r>
            <w:r w:rsidRPr="009023CF">
              <w:rPr>
                <w:i/>
                <w:iCs/>
              </w:rPr>
              <w:t>The Science for Population Protection</w:t>
            </w:r>
            <w:r>
              <w:rPr>
                <w:i/>
                <w:iCs/>
              </w:rPr>
              <w:t xml:space="preserve">. </w:t>
            </w:r>
            <w:r w:rsidRPr="00BE75E3">
              <w:rPr>
                <w:iCs/>
              </w:rPr>
              <w:t>2016.</w:t>
            </w:r>
            <w:r w:rsidRPr="009023CF">
              <w:t xml:space="preserve"> roč. </w:t>
            </w:r>
            <w:r w:rsidRPr="00C1053D">
              <w:rPr>
                <w:b/>
              </w:rPr>
              <w:t>8</w:t>
            </w:r>
            <w:r w:rsidRPr="009023CF">
              <w:t xml:space="preserve">, č. </w:t>
            </w:r>
            <w:r w:rsidRPr="00C1053D">
              <w:rPr>
                <w:b/>
              </w:rPr>
              <w:t>1/2016</w:t>
            </w:r>
            <w:r>
              <w:t xml:space="preserve">. </w:t>
            </w:r>
            <w:r w:rsidRPr="009023CF">
              <w:t xml:space="preserve"> 1-12. ISSN 1803-568X.</w:t>
            </w:r>
          </w:p>
          <w:p w:rsidR="008449C0" w:rsidRDefault="008449C0" w:rsidP="008449C0">
            <w:pPr>
              <w:spacing w:after="60"/>
              <w:jc w:val="both"/>
            </w:pPr>
            <w:r w:rsidRPr="009023CF">
              <w:t xml:space="preserve">SVOBODA, Petr, </w:t>
            </w:r>
            <w:r w:rsidRPr="001358BD">
              <w:rPr>
                <w:b/>
              </w:rPr>
              <w:t>RAK, Jakub</w:t>
            </w:r>
            <w:r>
              <w:rPr>
                <w:b/>
              </w:rPr>
              <w:t xml:space="preserve"> </w:t>
            </w:r>
            <w:r>
              <w:t>(30 %)</w:t>
            </w:r>
            <w:del w:id="4388" w:author="Eva Batůšková" w:date="2018-11-19T12:33:00Z">
              <w:r w:rsidRPr="009023CF" w:rsidDel="0019561C">
                <w:delText>.</w:delText>
              </w:r>
            </w:del>
            <w:r>
              <w:t xml:space="preserve"> </w:t>
            </w:r>
            <w:ins w:id="4389" w:author="Eva Batůšková" w:date="2018-11-19T12:33:00Z">
              <w:r w:rsidR="0019561C">
                <w:t>(</w:t>
              </w:r>
            </w:ins>
            <w:r>
              <w:t>2015</w:t>
            </w:r>
            <w:ins w:id="4390" w:author="Eva Batůšková" w:date="2018-11-19T12:33:00Z">
              <w:r w:rsidR="0019561C">
                <w:t>)</w:t>
              </w:r>
            </w:ins>
            <w:r>
              <w:t xml:space="preserve">. </w:t>
            </w:r>
            <w:r w:rsidRPr="009023CF">
              <w:t>Simulační technologie v průmyslu komerční bezpečnosti. In </w:t>
            </w:r>
            <w:r w:rsidRPr="009023CF">
              <w:rPr>
                <w:i/>
                <w:iCs/>
              </w:rPr>
              <w:t>Bezpečnostní technologie, systémy a management V.</w:t>
            </w:r>
            <w:r w:rsidRPr="009023CF">
              <w:t xml:space="preserve"> Zlín : VeRBuM</w:t>
            </w:r>
            <w:r>
              <w:t>.</w:t>
            </w:r>
            <w:r w:rsidRPr="009023CF">
              <w:t xml:space="preserve"> 80</w:t>
            </w:r>
            <w:r>
              <w:t xml:space="preserve"> –</w:t>
            </w:r>
            <w:r w:rsidRPr="009023CF">
              <w:t>91. ISBN 978-80-87500-67-5.</w:t>
            </w:r>
          </w:p>
          <w:p w:rsidR="008449C0" w:rsidRDefault="008449C0" w:rsidP="008449C0">
            <w:pPr>
              <w:spacing w:after="60"/>
              <w:jc w:val="both"/>
            </w:pPr>
            <w:r w:rsidRPr="009023CF">
              <w:t xml:space="preserve">TOMEK, Miroslav, STROHMANDL, Jan, </w:t>
            </w:r>
            <w:r w:rsidRPr="001358BD">
              <w:rPr>
                <w:b/>
              </w:rPr>
              <w:t>RAK, Jakub</w:t>
            </w:r>
            <w:r>
              <w:rPr>
                <w:b/>
              </w:rPr>
              <w:t xml:space="preserve"> </w:t>
            </w:r>
            <w:r>
              <w:t>(20 %)</w:t>
            </w:r>
            <w:del w:id="4391" w:author="Eva Batůšková" w:date="2018-11-19T12:33:00Z">
              <w:r w:rsidRPr="009023CF" w:rsidDel="0019561C">
                <w:delText>.</w:delText>
              </w:r>
            </w:del>
            <w:r>
              <w:t xml:space="preserve"> </w:t>
            </w:r>
            <w:ins w:id="4392" w:author="Eva Batůšková" w:date="2018-11-19T12:33:00Z">
              <w:r w:rsidR="0019561C">
                <w:t>(</w:t>
              </w:r>
            </w:ins>
            <w:r>
              <w:t>2014</w:t>
            </w:r>
            <w:ins w:id="4393" w:author="Eva Batůšková" w:date="2018-11-19T12:33:00Z">
              <w:r w:rsidR="0019561C">
                <w:t>)</w:t>
              </w:r>
            </w:ins>
            <w:r>
              <w:t>.</w:t>
            </w:r>
            <w:r w:rsidRPr="009023CF">
              <w:t xml:space="preserve"> </w:t>
            </w:r>
            <w:r w:rsidRPr="00BE75E3">
              <w:rPr>
                <w:i/>
              </w:rPr>
              <w:t xml:space="preserve">Zásobování obyvatelstva pitnou vodou </w:t>
            </w:r>
            <w:r>
              <w:rPr>
                <w:i/>
              </w:rPr>
              <w:br/>
            </w:r>
            <w:r w:rsidRPr="00BE75E3">
              <w:rPr>
                <w:i/>
              </w:rPr>
              <w:lastRenderedPageBreak/>
              <w:t>za mimořádných situací.</w:t>
            </w:r>
            <w:r w:rsidRPr="009023CF">
              <w:t xml:space="preserve"> Ostrava: Repronis Ostrava. 112s. ISBN 978-80-7454-462-0</w:t>
            </w:r>
            <w:r>
              <w:t>.</w:t>
            </w:r>
          </w:p>
          <w:p w:rsidR="008449C0" w:rsidRDefault="008449C0" w:rsidP="008449C0">
            <w:pPr>
              <w:spacing w:after="60"/>
              <w:jc w:val="both"/>
            </w:pPr>
            <w:r w:rsidRPr="001358BD">
              <w:rPr>
                <w:b/>
              </w:rPr>
              <w:t>RAK, Jakub</w:t>
            </w:r>
            <w:r>
              <w:rPr>
                <w:b/>
              </w:rPr>
              <w:t xml:space="preserve"> </w:t>
            </w:r>
            <w:r>
              <w:t>(90 %)</w:t>
            </w:r>
            <w:r w:rsidRPr="001358BD">
              <w:t>, SVOBODOVÁ, Blanka</w:t>
            </w:r>
            <w:del w:id="4394" w:author="Eva Batůšková" w:date="2018-11-19T12:33:00Z">
              <w:r w:rsidRPr="001358BD" w:rsidDel="0019561C">
                <w:delText>.</w:delText>
              </w:r>
            </w:del>
            <w:r w:rsidRPr="001358BD">
              <w:t xml:space="preserve"> </w:t>
            </w:r>
            <w:ins w:id="4395" w:author="Eva Batůšková" w:date="2018-11-19T12:33:00Z">
              <w:r w:rsidR="0019561C">
                <w:t>(</w:t>
              </w:r>
            </w:ins>
            <w:r w:rsidRPr="001358BD">
              <w:t>2014</w:t>
            </w:r>
            <w:ins w:id="4396" w:author="Eva Batůšková" w:date="2018-11-19T12:33:00Z">
              <w:r w:rsidR="0019561C">
                <w:t>)</w:t>
              </w:r>
            </w:ins>
            <w:r>
              <w:t>.</w:t>
            </w:r>
            <w:r w:rsidRPr="001358BD">
              <w:t xml:space="preserve"> Procesy ukrytí obyvatelstva z pohledu obcí se zaměřením na problematiku aplikace geografických informačních systémů. </w:t>
            </w:r>
            <w:r w:rsidRPr="001358BD">
              <w:rPr>
                <w:i/>
                <w:iCs/>
              </w:rPr>
              <w:t>Trilobit</w:t>
            </w:r>
            <w:r>
              <w:t>.</w:t>
            </w:r>
            <w:r w:rsidRPr="001358BD">
              <w:t xml:space="preserve"> č. </w:t>
            </w:r>
            <w:r w:rsidRPr="00C1053D">
              <w:rPr>
                <w:b/>
              </w:rPr>
              <w:t>2</w:t>
            </w:r>
            <w:r>
              <w:rPr>
                <w:b/>
              </w:rPr>
              <w:t>.</w:t>
            </w:r>
            <w:r w:rsidRPr="001358BD">
              <w:t xml:space="preserve"> ISSN 1804-1795</w:t>
            </w:r>
            <w:r>
              <w:t>.</w:t>
            </w:r>
          </w:p>
          <w:p w:rsidR="008449C0" w:rsidRPr="008E57B7" w:rsidRDefault="008449C0" w:rsidP="008449C0">
            <w:pPr>
              <w:spacing w:after="60"/>
              <w:jc w:val="both"/>
            </w:pP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Default="008449C0" w:rsidP="008449C0">
            <w:pPr>
              <w:jc w:val="both"/>
            </w:pPr>
            <w:r>
              <w:t xml:space="preserve">11/2012 -  </w:t>
            </w:r>
            <w:r w:rsidRPr="001B5C21">
              <w:t>University of the Peloponnese (Tripolis, Řecko)</w:t>
            </w:r>
            <w:r>
              <w:t xml:space="preserve">,  </w:t>
            </w:r>
            <w:r w:rsidRPr="001B5C21">
              <w:t>Faculty of Economy, Management and Informatics</w:t>
            </w:r>
            <w:r>
              <w:t xml:space="preserve"> </w:t>
            </w:r>
          </w:p>
          <w:p w:rsidR="008449C0" w:rsidRDefault="008449C0" w:rsidP="008449C0">
            <w:pPr>
              <w:jc w:val="both"/>
            </w:pPr>
            <w:r>
              <w:t xml:space="preserve">9/2011 – 11/2011 -  </w:t>
            </w:r>
            <w:r w:rsidRPr="005B4A80">
              <w:t>University of Vigo (Vigo, Španělsko)</w:t>
            </w:r>
            <w:r>
              <w:t xml:space="preserve">,  </w:t>
            </w:r>
            <w:r w:rsidRPr="005B4A80">
              <w:t>ETSI Telecomunication</w:t>
            </w:r>
          </w:p>
          <w:p w:rsidR="008449C0" w:rsidRDefault="008449C0" w:rsidP="008449C0">
            <w:pPr>
              <w:jc w:val="both"/>
            </w:pPr>
            <w:r>
              <w:t>6/2011 -  Žilinská</w:t>
            </w:r>
            <w:r w:rsidRPr="005B4A80">
              <w:t xml:space="preserve"> univerzita v Žilině </w:t>
            </w:r>
            <w:r>
              <w:t xml:space="preserve">(Žilina, Slovensko). </w:t>
            </w:r>
            <w:r w:rsidRPr="005B4A80">
              <w:t>Fakulta sp</w:t>
            </w:r>
            <w:r>
              <w:t xml:space="preserve">eciálného inženýrstva </w:t>
            </w:r>
          </w:p>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rsidRPr="003A6AE2">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8761D8" w:rsidRDefault="008449C0" w:rsidP="008449C0">
            <w:pPr>
              <w:jc w:val="both"/>
              <w:rPr>
                <w:b/>
              </w:rPr>
            </w:pPr>
            <w:r w:rsidRPr="008761D8">
              <w:rPr>
                <w:b/>
              </w:rPr>
              <w:t>Marta Sližová</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RNDr., CSc., Bc.</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1964</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Default="008449C0" w:rsidP="008449C0">
            <w:pPr>
              <w:jc w:val="both"/>
            </w:pPr>
            <w: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Default="008449C0" w:rsidP="008449C0">
            <w:pPr>
              <w:jc w:val="both"/>
            </w:pP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Fyzika – přednášky (50 %)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8761D8" w:rsidRDefault="008449C0" w:rsidP="008449C0">
            <w:pPr>
              <w:jc w:val="both"/>
            </w:pPr>
            <w:r w:rsidRPr="008761D8">
              <w:t>1982-1987  Univerzita Karlova, matematicko-fyzikální fakulta, obor biofyzika a chemická fyzika, zaměření fyzika polymerů</w:t>
            </w:r>
          </w:p>
          <w:p w:rsidR="008449C0" w:rsidRDefault="008449C0" w:rsidP="008449C0">
            <w:pPr>
              <w:jc w:val="both"/>
              <w:rPr>
                <w:b/>
              </w:rPr>
            </w:pPr>
            <w:r w:rsidRPr="008761D8">
              <w:t>1989-1994</w:t>
            </w:r>
            <w:r>
              <w:t xml:space="preserve"> </w:t>
            </w:r>
            <w:r w:rsidRPr="008761D8">
              <w:t xml:space="preserve">  VUT Brno, fakulta technologická Zlín, odborná aspirantura, CSc.</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t>1987-1989, VUT Brno, fakulta technologická Zlín, katedra fyziky, odborná stáž</w:t>
            </w:r>
          </w:p>
          <w:p w:rsidR="008449C0" w:rsidRDefault="008449C0" w:rsidP="008449C0">
            <w:pPr>
              <w:jc w:val="both"/>
            </w:pPr>
            <w:r>
              <w:t>1994-1995,  UMCH AV ČR Praha, výzkumný pracovník</w:t>
            </w:r>
          </w:p>
          <w:p w:rsidR="008449C0" w:rsidRDefault="008449C0" w:rsidP="008449C0">
            <w:pPr>
              <w:jc w:val="both"/>
            </w:pPr>
            <w:r>
              <w:t>Od 1. 9. 2007 – odborný asistent, Fakulta technologická, UTB ve Zlíně</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2009-2017  úspěšně obhájené práce: 5 BP, 6 DP</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917"/>
        </w:trPr>
        <w:tc>
          <w:tcPr>
            <w:tcW w:w="9859" w:type="dxa"/>
            <w:gridSpan w:val="11"/>
          </w:tcPr>
          <w:p w:rsidR="008449C0" w:rsidRDefault="008449C0" w:rsidP="008449C0">
            <w:pPr>
              <w:jc w:val="both"/>
              <w:rPr>
                <w:b/>
              </w:rPr>
            </w:pPr>
            <w:r>
              <w:t>HAVRÁNEK, A., SLIŽOVÁ M.</w:t>
            </w:r>
            <w:r w:rsidRPr="008761D8">
              <w:t xml:space="preserve"> 2011</w:t>
            </w:r>
            <w:r>
              <w:t xml:space="preserve">. </w:t>
            </w:r>
            <w:r w:rsidRPr="004D7B19">
              <w:rPr>
                <w:i/>
              </w:rPr>
              <w:t>Mechanika v příkladech I. Hmotný bod.</w:t>
            </w:r>
            <w:r w:rsidRPr="008761D8">
              <w:t xml:space="preserve"> Skriptum FT UTB</w:t>
            </w:r>
            <w:r>
              <w:t>.</w:t>
            </w:r>
            <w:r w:rsidRPr="008761D8">
              <w:t xml:space="preserve"> </w:t>
            </w: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rsidRPr="00441A8D">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FA47DD" w:rsidRDefault="008449C0" w:rsidP="008449C0">
            <w:pPr>
              <w:jc w:val="both"/>
              <w:rPr>
                <w:b/>
              </w:rPr>
            </w:pPr>
            <w:r w:rsidRPr="00FA47DD">
              <w:rPr>
                <w:b/>
              </w:rPr>
              <w:t>Petr Snopek</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PhDr.,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1977</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B2274F" w:rsidRDefault="008449C0" w:rsidP="008449C0">
            <w:pPr>
              <w:jc w:val="both"/>
              <w:rPr>
                <w:i/>
              </w:rPr>
            </w:pPr>
            <w:r w:rsidRPr="00B2274F">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 xml:space="preserve">40 </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Default="008449C0" w:rsidP="008449C0">
            <w:pPr>
              <w:jc w:val="both"/>
            </w:pP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rsidRPr="00FD40F4">
              <w:t>Zdravotnická, hygienická a protiepidemiologická ochrana osob</w:t>
            </w:r>
            <w:r>
              <w:t xml:space="preserve"> - garant, přednášející (100 %)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RPr="00441A8D" w:rsidTr="008449C0">
        <w:trPr>
          <w:trHeight w:val="1055"/>
        </w:trPr>
        <w:tc>
          <w:tcPr>
            <w:tcW w:w="9859" w:type="dxa"/>
            <w:gridSpan w:val="11"/>
          </w:tcPr>
          <w:p w:rsidR="008449C0" w:rsidRPr="00441A8D" w:rsidRDefault="008449C0" w:rsidP="008449C0">
            <w:pPr>
              <w:jc w:val="both"/>
            </w:pPr>
            <w:r w:rsidRPr="00441A8D">
              <w:t>2007</w:t>
            </w:r>
            <w:r w:rsidRPr="00441A8D">
              <w:tab/>
              <w:t>Univerzita Tomáše Bati ve Zlíně, Fakulta humanitních studií, studijní obor Ošetřovatelství (Bc.)</w:t>
            </w:r>
          </w:p>
          <w:p w:rsidR="008449C0" w:rsidRPr="00441A8D" w:rsidRDefault="008449C0" w:rsidP="008449C0">
            <w:pPr>
              <w:jc w:val="both"/>
            </w:pPr>
            <w:r w:rsidRPr="00441A8D">
              <w:t>2010</w:t>
            </w:r>
            <w:r w:rsidRPr="00441A8D">
              <w:tab/>
              <w:t>Univerzita A. Dubčeka v Trenčíně, Fakulta zdravotníctva, studijní obor Ošetřovatelství (Mgr.)</w:t>
            </w:r>
          </w:p>
          <w:p w:rsidR="008449C0" w:rsidRPr="00441A8D" w:rsidRDefault="008449C0" w:rsidP="008449C0">
            <w:pPr>
              <w:jc w:val="both"/>
            </w:pPr>
            <w:r w:rsidRPr="00441A8D">
              <w:t>2013</w:t>
            </w:r>
            <w:r w:rsidRPr="00441A8D">
              <w:tab/>
              <w:t>Univerzita A. Dubčeka v Trenčíně, Fakulta zdravotníctva, studijní obor Ošetřovatelství (PhDr.)</w:t>
            </w:r>
          </w:p>
          <w:p w:rsidR="008449C0" w:rsidRPr="00441A8D" w:rsidRDefault="008449C0" w:rsidP="008449C0">
            <w:pPr>
              <w:jc w:val="both"/>
            </w:pPr>
            <w:r w:rsidRPr="00441A8D">
              <w:t xml:space="preserve">2018  </w:t>
            </w:r>
            <w:r>
              <w:t xml:space="preserve">    </w:t>
            </w:r>
            <w:r w:rsidRPr="00441A8D">
              <w:t>Vysoká škola zdravotníctva a sociálnej práce sv. Alžbety v Bratislavě, studijní obor Ošetřovatelství (PhD.)</w:t>
            </w:r>
          </w:p>
        </w:tc>
      </w:tr>
      <w:tr w:rsidR="008449C0" w:rsidRPr="00441A8D" w:rsidTr="008449C0">
        <w:tc>
          <w:tcPr>
            <w:tcW w:w="9859" w:type="dxa"/>
            <w:gridSpan w:val="11"/>
            <w:shd w:val="clear" w:color="auto" w:fill="F7CAAC"/>
          </w:tcPr>
          <w:p w:rsidR="008449C0" w:rsidRPr="00441A8D" w:rsidRDefault="008449C0" w:rsidP="008449C0">
            <w:pPr>
              <w:jc w:val="both"/>
            </w:pPr>
            <w:r w:rsidRPr="00441A8D">
              <w:t>Údaje o odborném působení od absolvování VŠ</w:t>
            </w:r>
          </w:p>
        </w:tc>
      </w:tr>
      <w:tr w:rsidR="008449C0" w:rsidTr="008449C0">
        <w:trPr>
          <w:trHeight w:val="1090"/>
        </w:trPr>
        <w:tc>
          <w:tcPr>
            <w:tcW w:w="9859" w:type="dxa"/>
            <w:gridSpan w:val="11"/>
          </w:tcPr>
          <w:p w:rsidR="008449C0" w:rsidRDefault="008449C0" w:rsidP="008449C0">
            <w:pPr>
              <w:jc w:val="both"/>
            </w:pPr>
            <w:r w:rsidRPr="00441A8D">
              <w:t>2008</w:t>
            </w:r>
            <w:r>
              <w:t xml:space="preserve"> </w:t>
            </w:r>
            <w:r w:rsidRPr="00441A8D">
              <w:t>–</w:t>
            </w:r>
            <w:r>
              <w:t xml:space="preserve"> </w:t>
            </w:r>
            <w:r w:rsidRPr="00441A8D">
              <w:t>dosud</w:t>
            </w:r>
            <w:r w:rsidRPr="00441A8D">
              <w:tab/>
              <w:t xml:space="preserve">Univerzita Tomáše Bati ve Zlíně, Fakulta humanitních studií, Ústav zdravotnických věd, </w:t>
            </w:r>
            <w:r>
              <w:t xml:space="preserve">odborný </w:t>
            </w:r>
            <w:r w:rsidRPr="00441A8D">
              <w:t>asistent</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Bakalářské práce: 45</w:t>
            </w:r>
          </w:p>
          <w:p w:rsidR="008449C0" w:rsidRDefault="008449C0" w:rsidP="008449C0">
            <w:pPr>
              <w:jc w:val="both"/>
            </w:pPr>
            <w:r>
              <w:t>Diplomové práce: 2</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RPr="00441A8D"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Pr="00D44A22" w:rsidRDefault="008449C0" w:rsidP="008449C0">
            <w:pPr>
              <w:jc w:val="center"/>
              <w:rPr>
                <w:b/>
              </w:rPr>
            </w:pPr>
            <w:r w:rsidRPr="00D44A22">
              <w:rPr>
                <w:b/>
              </w:rPr>
              <w:t>1</w:t>
            </w:r>
          </w:p>
        </w:tc>
        <w:tc>
          <w:tcPr>
            <w:tcW w:w="694" w:type="dxa"/>
            <w:vMerge w:val="restart"/>
          </w:tcPr>
          <w:p w:rsidR="008449C0" w:rsidRPr="00D44A22" w:rsidRDefault="008449C0" w:rsidP="008449C0">
            <w:pPr>
              <w:jc w:val="center"/>
              <w:rPr>
                <w:b/>
              </w:rPr>
            </w:pPr>
            <w:r w:rsidRPr="00D44A22">
              <w:rPr>
                <w:b/>
              </w:rPr>
              <w:t>1</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Pr="00FC65D9" w:rsidRDefault="008449C0" w:rsidP="008449C0">
            <w:pPr>
              <w:spacing w:after="60"/>
              <w:jc w:val="both"/>
              <w:rPr>
                <w:sz w:val="24"/>
                <w:szCs w:val="24"/>
              </w:rPr>
            </w:pPr>
            <w:r w:rsidRPr="00FC65D9">
              <w:rPr>
                <w:b/>
                <w:bCs/>
                <w:color w:val="000000"/>
              </w:rPr>
              <w:t xml:space="preserve">SNOPEK, P. </w:t>
            </w:r>
            <w:r w:rsidRPr="00FC65D9">
              <w:rPr>
                <w:color w:val="000000"/>
              </w:rPr>
              <w:t>(80)</w:t>
            </w:r>
            <w:r w:rsidRPr="00FC65D9">
              <w:rPr>
                <w:b/>
                <w:bCs/>
                <w:color w:val="000000"/>
              </w:rPr>
              <w:t>,</w:t>
            </w:r>
            <w:r w:rsidRPr="00FC65D9">
              <w:rPr>
                <w:color w:val="000000"/>
              </w:rPr>
              <w:t xml:space="preserve"> POLACHOVA, J. (20)</w:t>
            </w:r>
            <w:del w:id="4397" w:author="Eva Batůšková" w:date="2018-11-19T12:33:00Z">
              <w:r w:rsidRPr="00FC65D9" w:rsidDel="0019561C">
                <w:rPr>
                  <w:color w:val="000000"/>
                </w:rPr>
                <w:delText>.</w:delText>
              </w:r>
            </w:del>
            <w:r w:rsidRPr="00FC65D9">
              <w:rPr>
                <w:color w:val="000000"/>
              </w:rPr>
              <w:t xml:space="preserve"> </w:t>
            </w:r>
            <w:ins w:id="4398" w:author="Eva Batůšková" w:date="2018-11-19T12:33:00Z">
              <w:r w:rsidR="0019561C">
                <w:rPr>
                  <w:color w:val="000000"/>
                </w:rPr>
                <w:t>(</w:t>
              </w:r>
            </w:ins>
            <w:r w:rsidRPr="00FC65D9">
              <w:rPr>
                <w:color w:val="000000"/>
              </w:rPr>
              <w:t>2014</w:t>
            </w:r>
            <w:ins w:id="4399" w:author="Eva Batůšková" w:date="2018-11-19T12:33:00Z">
              <w:r w:rsidR="0019561C">
                <w:rPr>
                  <w:color w:val="000000"/>
                </w:rPr>
                <w:t>)</w:t>
              </w:r>
            </w:ins>
            <w:r w:rsidRPr="00FC65D9">
              <w:rPr>
                <w:color w:val="000000"/>
              </w:rPr>
              <w:t>.</w:t>
            </w:r>
            <w:r>
              <w:rPr>
                <w:color w:val="000000"/>
              </w:rPr>
              <w:t xml:space="preserve"> </w:t>
            </w:r>
            <w:r w:rsidRPr="00FC65D9">
              <w:rPr>
                <w:color w:val="000000"/>
              </w:rPr>
              <w:t xml:space="preserve">Infarkt myokardu v kontextu „zlaté hodiny“. In ZRUBÁKOVÁ, K., NOVYSEDLÁKOVÁ, M. (eds). </w:t>
            </w:r>
            <w:r w:rsidRPr="00FC65D9">
              <w:rPr>
                <w:i/>
                <w:iCs/>
                <w:color w:val="000000"/>
              </w:rPr>
              <w:t>Rodina – zdravie – choroba. Zborník z medzinárodnej vedeckej konferencie</w:t>
            </w:r>
            <w:r w:rsidRPr="00FC65D9">
              <w:rPr>
                <w:color w:val="000000"/>
              </w:rPr>
              <w:t>, s. 326-330. Ružomberok: VERBUM Katolícka univerzita v Ružomberku,  ISBN 978-80-8084-778-4.</w:t>
            </w:r>
          </w:p>
          <w:p w:rsidR="008449C0" w:rsidRPr="00FC65D9" w:rsidRDefault="008449C0" w:rsidP="008449C0">
            <w:pPr>
              <w:spacing w:after="60"/>
              <w:jc w:val="both"/>
              <w:rPr>
                <w:sz w:val="24"/>
                <w:szCs w:val="24"/>
              </w:rPr>
            </w:pPr>
            <w:r w:rsidRPr="00FC65D9">
              <w:rPr>
                <w:b/>
                <w:bCs/>
                <w:color w:val="000000"/>
              </w:rPr>
              <w:t xml:space="preserve">SNOPEK, P. </w:t>
            </w:r>
            <w:r w:rsidRPr="00FC65D9">
              <w:rPr>
                <w:color w:val="000000"/>
              </w:rPr>
              <w:t>(80)</w:t>
            </w:r>
            <w:r w:rsidRPr="00FC65D9">
              <w:rPr>
                <w:b/>
                <w:bCs/>
                <w:color w:val="000000"/>
              </w:rPr>
              <w:t>,</w:t>
            </w:r>
            <w:r w:rsidRPr="00FC65D9">
              <w:rPr>
                <w:color w:val="000000"/>
              </w:rPr>
              <w:t xml:space="preserve"> KOŽÍKOVÁ, S. (20) </w:t>
            </w:r>
            <w:ins w:id="4400" w:author="Eva Batůšková" w:date="2018-11-19T12:33:00Z">
              <w:r w:rsidR="0019561C">
                <w:rPr>
                  <w:color w:val="000000"/>
                </w:rPr>
                <w:t>(</w:t>
              </w:r>
            </w:ins>
            <w:r>
              <w:rPr>
                <w:color w:val="000000"/>
              </w:rPr>
              <w:t>2015</w:t>
            </w:r>
            <w:ins w:id="4401" w:author="Eva Batůšková" w:date="2018-11-19T12:33:00Z">
              <w:r w:rsidR="0019561C">
                <w:rPr>
                  <w:color w:val="000000"/>
                </w:rPr>
                <w:t>)</w:t>
              </w:r>
            </w:ins>
            <w:r>
              <w:rPr>
                <w:color w:val="000000"/>
              </w:rPr>
              <w:t>.</w:t>
            </w:r>
            <w:r w:rsidRPr="00FC65D9">
              <w:rPr>
                <w:color w:val="000000"/>
              </w:rPr>
              <w:t xml:space="preserve"> Jsou mladí zdravotníci vědomostně kompetentní pečov</w:t>
            </w:r>
            <w:r>
              <w:rPr>
                <w:color w:val="000000"/>
              </w:rPr>
              <w:t xml:space="preserve">at o HIV pozitivního pacienta? </w:t>
            </w:r>
            <w:r w:rsidRPr="00FC65D9">
              <w:rPr>
                <w:color w:val="000000"/>
              </w:rPr>
              <w:t xml:space="preserve">In KRÁTKÁ, A., DORKOVÁ, Z. (eds). </w:t>
            </w:r>
            <w:r w:rsidRPr="00FC65D9">
              <w:rPr>
                <w:i/>
                <w:iCs/>
                <w:color w:val="000000"/>
              </w:rPr>
              <w:t xml:space="preserve">Nové trendy ve zdravotnické praxi. Sborník </w:t>
            </w:r>
            <w:r>
              <w:rPr>
                <w:i/>
                <w:iCs/>
                <w:color w:val="000000"/>
              </w:rPr>
              <w:br/>
            </w:r>
            <w:r w:rsidRPr="00FC65D9">
              <w:rPr>
                <w:i/>
                <w:iCs/>
                <w:color w:val="000000"/>
              </w:rPr>
              <w:t>z 6. mezinárodní konference</w:t>
            </w:r>
            <w:r w:rsidRPr="00FC65D9">
              <w:rPr>
                <w:color w:val="000000"/>
              </w:rPr>
              <w:t>. Zlín: UTB, s. 62-66. ISBN 978-80-7454-525-2.</w:t>
            </w:r>
          </w:p>
          <w:p w:rsidR="008449C0" w:rsidRPr="00FC65D9" w:rsidRDefault="008449C0" w:rsidP="008449C0">
            <w:pPr>
              <w:spacing w:after="60"/>
              <w:jc w:val="both"/>
              <w:rPr>
                <w:sz w:val="24"/>
                <w:szCs w:val="24"/>
              </w:rPr>
            </w:pPr>
            <w:r w:rsidRPr="00FC65D9">
              <w:rPr>
                <w:color w:val="000000"/>
              </w:rPr>
              <w:t xml:space="preserve">GABRHEL, J., (50) </w:t>
            </w:r>
            <w:r w:rsidRPr="00FC65D9">
              <w:rPr>
                <w:b/>
                <w:bCs/>
                <w:color w:val="000000"/>
              </w:rPr>
              <w:t xml:space="preserve">SNOPEK, P. </w:t>
            </w:r>
            <w:r w:rsidRPr="00FC65D9">
              <w:rPr>
                <w:color w:val="000000"/>
              </w:rPr>
              <w:t xml:space="preserve">(50) </w:t>
            </w:r>
            <w:ins w:id="4402" w:author="Eva Batůšková" w:date="2018-11-19T12:33:00Z">
              <w:r w:rsidR="0019561C">
                <w:rPr>
                  <w:color w:val="000000"/>
                </w:rPr>
                <w:t>(</w:t>
              </w:r>
            </w:ins>
            <w:r>
              <w:rPr>
                <w:color w:val="000000"/>
              </w:rPr>
              <w:t>2015</w:t>
            </w:r>
            <w:ins w:id="4403" w:author="Eva Batůšková" w:date="2018-11-19T12:33:00Z">
              <w:r w:rsidR="0019561C">
                <w:rPr>
                  <w:color w:val="000000"/>
                </w:rPr>
                <w:t>)</w:t>
              </w:r>
            </w:ins>
            <w:r>
              <w:rPr>
                <w:color w:val="000000"/>
              </w:rPr>
              <w:t xml:space="preserve">. </w:t>
            </w:r>
            <w:r w:rsidRPr="00FC65D9">
              <w:rPr>
                <w:color w:val="000000"/>
              </w:rPr>
              <w:t>Role mužů v ošetřovatelství na jednotkách intenzivn</w:t>
            </w:r>
            <w:r>
              <w:rPr>
                <w:color w:val="000000"/>
              </w:rPr>
              <w:t xml:space="preserve">í a resuscitačních odděleních. </w:t>
            </w:r>
            <w:r w:rsidRPr="00FC65D9">
              <w:rPr>
                <w:color w:val="000000"/>
              </w:rPr>
              <w:t xml:space="preserve">In </w:t>
            </w:r>
            <w:r w:rsidRPr="00FC65D9">
              <w:rPr>
                <w:i/>
                <w:iCs/>
                <w:color w:val="000000"/>
              </w:rPr>
              <w:t>Urgentní medicína</w:t>
            </w:r>
            <w:r w:rsidRPr="00FC65D9">
              <w:rPr>
                <w:color w:val="000000"/>
              </w:rPr>
              <w:t xml:space="preserve">, roč. 18, č. 4/2015, s. 43-48. ISSN 1212-1924. </w:t>
            </w:r>
          </w:p>
          <w:p w:rsidR="008449C0" w:rsidRPr="00FC65D9" w:rsidRDefault="008449C0" w:rsidP="008449C0">
            <w:pPr>
              <w:spacing w:after="60"/>
              <w:jc w:val="both"/>
              <w:rPr>
                <w:sz w:val="24"/>
                <w:szCs w:val="24"/>
              </w:rPr>
            </w:pPr>
            <w:r w:rsidRPr="00FC65D9">
              <w:rPr>
                <w:b/>
                <w:bCs/>
                <w:color w:val="000000"/>
              </w:rPr>
              <w:t xml:space="preserve">SNOPEK, P. </w:t>
            </w:r>
            <w:r w:rsidRPr="00FC65D9">
              <w:rPr>
                <w:color w:val="000000"/>
              </w:rPr>
              <w:t>(60)</w:t>
            </w:r>
            <w:r w:rsidRPr="00FC65D9">
              <w:rPr>
                <w:b/>
                <w:bCs/>
                <w:color w:val="000000"/>
              </w:rPr>
              <w:t>,</w:t>
            </w:r>
            <w:r w:rsidRPr="00FC65D9">
              <w:rPr>
                <w:color w:val="000000"/>
              </w:rPr>
              <w:t xml:space="preserve"> PLISKOVÁ, B. (40). The determinants of clinical practice from the persp</w:t>
            </w:r>
            <w:r>
              <w:rPr>
                <w:color w:val="000000"/>
              </w:rPr>
              <w:t xml:space="preserve">ective of students of nursing. </w:t>
            </w:r>
            <w:r w:rsidRPr="00FC65D9">
              <w:rPr>
                <w:color w:val="000000"/>
              </w:rPr>
              <w:t xml:space="preserve">In </w:t>
            </w:r>
            <w:r w:rsidRPr="00FC65D9">
              <w:rPr>
                <w:caps/>
                <w:color w:val="000000"/>
              </w:rPr>
              <w:t>Suvada, J., Czarnecki, P., Babela, R.</w:t>
            </w:r>
            <w:r w:rsidRPr="00FC65D9">
              <w:rPr>
                <w:i/>
                <w:iCs/>
                <w:color w:val="000000"/>
              </w:rPr>
              <w:t xml:space="preserve"> </w:t>
            </w:r>
            <w:r w:rsidRPr="00FC65D9">
              <w:rPr>
                <w:color w:val="000000"/>
              </w:rPr>
              <w:t>2016.</w:t>
            </w:r>
            <w:r>
              <w:rPr>
                <w:color w:val="000000"/>
              </w:rPr>
              <w:t xml:space="preserve"> </w:t>
            </w:r>
            <w:r w:rsidRPr="00FC65D9">
              <w:rPr>
                <w:i/>
                <w:iCs/>
                <w:color w:val="000000"/>
              </w:rPr>
              <w:t>Interdisciplinary Updates on Health and Nursing</w:t>
            </w:r>
            <w:r w:rsidRPr="00FC65D9">
              <w:rPr>
                <w:color w:val="000000"/>
              </w:rPr>
              <w:t>. Warsaw: Warsaw Management University, ISBN 978-83-7520-215-1.</w:t>
            </w:r>
          </w:p>
          <w:p w:rsidR="008449C0" w:rsidRPr="00FC65D9" w:rsidRDefault="008449C0" w:rsidP="008449C0">
            <w:pPr>
              <w:spacing w:after="60"/>
              <w:jc w:val="both"/>
              <w:rPr>
                <w:sz w:val="24"/>
                <w:szCs w:val="24"/>
              </w:rPr>
            </w:pPr>
            <w:r w:rsidRPr="00FC65D9">
              <w:rPr>
                <w:color w:val="000000"/>
              </w:rPr>
              <w:t xml:space="preserve">ŠENKEŘÍKOVÁ, P. (50), </w:t>
            </w:r>
            <w:r w:rsidRPr="00FC65D9">
              <w:rPr>
                <w:b/>
                <w:bCs/>
                <w:color w:val="000000"/>
              </w:rPr>
              <w:t xml:space="preserve">SNOPEK, P. </w:t>
            </w:r>
            <w:r w:rsidRPr="00FC65D9">
              <w:rPr>
                <w:color w:val="000000"/>
              </w:rPr>
              <w:t xml:space="preserve">(50) </w:t>
            </w:r>
            <w:ins w:id="4404" w:author="Eva Batůšková" w:date="2018-11-19T12:34:00Z">
              <w:r w:rsidR="0019561C">
                <w:rPr>
                  <w:color w:val="000000"/>
                </w:rPr>
                <w:t>(</w:t>
              </w:r>
            </w:ins>
            <w:r w:rsidRPr="00FC65D9">
              <w:rPr>
                <w:color w:val="000000"/>
              </w:rPr>
              <w:t>2015</w:t>
            </w:r>
            <w:ins w:id="4405" w:author="Eva Batůšková" w:date="2018-11-19T12:34:00Z">
              <w:r w:rsidR="0019561C">
                <w:rPr>
                  <w:color w:val="000000"/>
                </w:rPr>
                <w:t>)</w:t>
              </w:r>
            </w:ins>
            <w:r w:rsidRPr="00FC65D9">
              <w:rPr>
                <w:color w:val="000000"/>
              </w:rPr>
              <w:t>. Psychický dopad popáleninového traumatu. In Zdravotnictví a medicína: čtrnáctideník pro odborníky ve zdravotnictví a farmacii. 2015, č. 9. s. 22-23. ISSN 2336-2987.</w:t>
            </w:r>
          </w:p>
          <w:p w:rsidR="008449C0" w:rsidRPr="00FC65D9" w:rsidRDefault="008449C0" w:rsidP="008449C0">
            <w:pPr>
              <w:spacing w:after="60"/>
              <w:jc w:val="both"/>
              <w:rPr>
                <w:sz w:val="24"/>
                <w:szCs w:val="24"/>
              </w:rPr>
            </w:pPr>
            <w:r w:rsidRPr="00FC65D9">
              <w:rPr>
                <w:b/>
                <w:bCs/>
                <w:color w:val="000000"/>
              </w:rPr>
              <w:lastRenderedPageBreak/>
              <w:t xml:space="preserve">SNOPEK, P. </w:t>
            </w:r>
            <w:r w:rsidRPr="00FC65D9">
              <w:rPr>
                <w:color w:val="000000"/>
              </w:rPr>
              <w:t>(50)</w:t>
            </w:r>
            <w:r w:rsidRPr="00FC65D9">
              <w:rPr>
                <w:b/>
                <w:bCs/>
                <w:color w:val="000000"/>
              </w:rPr>
              <w:t>,</w:t>
            </w:r>
            <w:r w:rsidRPr="00FC65D9">
              <w:rPr>
                <w:color w:val="000000"/>
              </w:rPr>
              <w:t xml:space="preserve"> POPOVICOVA, M. (10), PLISKOVÁ, B. (40) </w:t>
            </w:r>
            <w:ins w:id="4406" w:author="Eva Batůšková" w:date="2018-11-19T12:34:00Z">
              <w:r w:rsidR="0019561C">
                <w:rPr>
                  <w:color w:val="000000"/>
                </w:rPr>
                <w:t>(</w:t>
              </w:r>
            </w:ins>
            <w:r>
              <w:rPr>
                <w:color w:val="000000"/>
              </w:rPr>
              <w:t>2016</w:t>
            </w:r>
            <w:ins w:id="4407" w:author="Eva Batůšková" w:date="2018-11-19T12:34:00Z">
              <w:r w:rsidR="0019561C">
                <w:rPr>
                  <w:color w:val="000000"/>
                </w:rPr>
                <w:t>)</w:t>
              </w:r>
            </w:ins>
            <w:r>
              <w:rPr>
                <w:color w:val="000000"/>
              </w:rPr>
              <w:t>.</w:t>
            </w:r>
            <w:r w:rsidRPr="00FC65D9">
              <w:rPr>
                <w:color w:val="000000"/>
              </w:rPr>
              <w:t xml:space="preserve"> Moral Dilemma in Clinical Practice of Nursing Students. </w:t>
            </w:r>
            <w:r w:rsidRPr="00FC65D9">
              <w:rPr>
                <w:i/>
                <w:iCs/>
                <w:color w:val="000000"/>
              </w:rPr>
              <w:t>European Proceedings of Social and Behavioural Sciences</w:t>
            </w:r>
            <w:r w:rsidRPr="00FC65D9">
              <w:rPr>
                <w:color w:val="000000"/>
              </w:rPr>
              <w:t>, č. 13, s. 197-202.</w:t>
            </w:r>
          </w:p>
          <w:p w:rsidR="008449C0" w:rsidRPr="00FC65D9" w:rsidRDefault="008449C0" w:rsidP="008449C0">
            <w:pPr>
              <w:spacing w:after="60"/>
              <w:jc w:val="both"/>
              <w:rPr>
                <w:sz w:val="24"/>
                <w:szCs w:val="24"/>
              </w:rPr>
            </w:pPr>
            <w:r w:rsidRPr="00FC65D9">
              <w:rPr>
                <w:color w:val="000000"/>
              </w:rPr>
              <w:t xml:space="preserve">POPOVIČOVÁ, M. (60), </w:t>
            </w:r>
            <w:r w:rsidRPr="00FC65D9">
              <w:rPr>
                <w:b/>
                <w:bCs/>
                <w:color w:val="000000"/>
              </w:rPr>
              <w:t xml:space="preserve">SNOPEK, P. </w:t>
            </w:r>
            <w:r w:rsidRPr="00FC65D9">
              <w:rPr>
                <w:color w:val="000000"/>
              </w:rPr>
              <w:t xml:space="preserve">(40) </w:t>
            </w:r>
            <w:ins w:id="4408" w:author="Eva Batůšková" w:date="2018-11-19T12:34:00Z">
              <w:r w:rsidR="0019561C">
                <w:rPr>
                  <w:color w:val="000000"/>
                </w:rPr>
                <w:t>(</w:t>
              </w:r>
            </w:ins>
            <w:r w:rsidRPr="00FC65D9">
              <w:rPr>
                <w:color w:val="000000"/>
              </w:rPr>
              <w:t>2016</w:t>
            </w:r>
            <w:ins w:id="4409" w:author="Eva Batůšková" w:date="2018-11-19T12:34:00Z">
              <w:r w:rsidR="0019561C">
                <w:rPr>
                  <w:color w:val="000000"/>
                </w:rPr>
                <w:t>)</w:t>
              </w:r>
            </w:ins>
            <w:r>
              <w:rPr>
                <w:color w:val="000000"/>
              </w:rPr>
              <w:t>.</w:t>
            </w:r>
            <w:r w:rsidRPr="00FC65D9">
              <w:rPr>
                <w:color w:val="000000"/>
              </w:rPr>
              <w:t xml:space="preserve"> Mobbing, a modern life threat also threatening nurses. In </w:t>
            </w:r>
            <w:r w:rsidRPr="00FC65D9">
              <w:rPr>
                <w:caps/>
                <w:color w:val="000000"/>
              </w:rPr>
              <w:t>Suvada J., Czarnecki P., Mrazova M.</w:t>
            </w:r>
            <w:r w:rsidRPr="00FC65D9">
              <w:rPr>
                <w:color w:val="000000"/>
              </w:rPr>
              <w:t xml:space="preserve"> </w:t>
            </w:r>
            <w:r w:rsidRPr="00FC65D9">
              <w:rPr>
                <w:i/>
                <w:iCs/>
                <w:color w:val="000000"/>
              </w:rPr>
              <w:t xml:space="preserve">Interdisciplinary Updates on Health in Europe. </w:t>
            </w:r>
            <w:r w:rsidRPr="00FC65D9">
              <w:rPr>
                <w:color w:val="000000"/>
              </w:rPr>
              <w:t>Warsaw: Warsaw Management University, ISBN 978-83-7520-214-4.</w:t>
            </w:r>
          </w:p>
          <w:p w:rsidR="008449C0" w:rsidRPr="00FC65D9" w:rsidRDefault="008449C0" w:rsidP="008449C0">
            <w:pPr>
              <w:spacing w:after="60"/>
              <w:jc w:val="both"/>
              <w:rPr>
                <w:sz w:val="24"/>
                <w:szCs w:val="24"/>
              </w:rPr>
            </w:pPr>
            <w:r w:rsidRPr="00FC65D9">
              <w:rPr>
                <w:color w:val="000000"/>
                <w:lang w:val="sk-SK"/>
              </w:rPr>
              <w:t xml:space="preserve">POPOVIČOVÁ, M. (30), </w:t>
            </w:r>
            <w:r w:rsidRPr="00FC65D9">
              <w:rPr>
                <w:b/>
                <w:bCs/>
                <w:color w:val="000000"/>
                <w:lang w:val="sk-SK"/>
              </w:rPr>
              <w:t xml:space="preserve">SNOPEK, P. </w:t>
            </w:r>
            <w:r w:rsidRPr="00FC65D9">
              <w:rPr>
                <w:color w:val="000000"/>
                <w:lang w:val="sk-SK"/>
              </w:rPr>
              <w:t xml:space="preserve">(70) </w:t>
            </w:r>
            <w:ins w:id="4410" w:author="Eva Batůšková" w:date="2018-11-19T12:34:00Z">
              <w:r w:rsidR="0019561C">
                <w:rPr>
                  <w:color w:val="000000"/>
                  <w:lang w:val="sk-SK"/>
                </w:rPr>
                <w:t>(</w:t>
              </w:r>
            </w:ins>
            <w:r w:rsidRPr="00FC65D9">
              <w:rPr>
                <w:color w:val="000000"/>
                <w:lang w:val="sk-SK"/>
              </w:rPr>
              <w:t>2016</w:t>
            </w:r>
            <w:ins w:id="4411" w:author="Eva Batůšková" w:date="2018-11-19T12:34:00Z">
              <w:r w:rsidR="0019561C">
                <w:rPr>
                  <w:color w:val="000000"/>
                  <w:lang w:val="sk-SK"/>
                </w:rPr>
                <w:t>)</w:t>
              </w:r>
            </w:ins>
            <w:r w:rsidRPr="00FC65D9">
              <w:rPr>
                <w:color w:val="000000"/>
                <w:lang w:val="sk-SK"/>
              </w:rPr>
              <w:t>. Obezita ako riziko vzniku nádorov. In: KUDLOVÁ, Pavla (ed). Recenzovaný sborník z mezinárodní konference Rodina - zdraví - nemoc, s. 104 - 109. Zlín: Univerzita Tomáše Bati ve Zlíně, Fakulta humanitních studií, 2016. 150 s. ISBN 978-80-7454-615-0.</w:t>
            </w:r>
          </w:p>
          <w:p w:rsidR="008449C0" w:rsidRPr="00FC65D9" w:rsidRDefault="008449C0" w:rsidP="008449C0">
            <w:pPr>
              <w:spacing w:after="60"/>
              <w:jc w:val="both"/>
              <w:rPr>
                <w:sz w:val="24"/>
                <w:szCs w:val="24"/>
              </w:rPr>
            </w:pPr>
            <w:r w:rsidRPr="00FC65D9">
              <w:rPr>
                <w:color w:val="000000"/>
              </w:rPr>
              <w:t xml:space="preserve">KALA, M. (40), HRENÁKOVÁ, E.(40), </w:t>
            </w:r>
            <w:r w:rsidRPr="00FC65D9">
              <w:rPr>
                <w:b/>
                <w:bCs/>
                <w:color w:val="000000"/>
              </w:rPr>
              <w:t xml:space="preserve">SNOPEK, P. </w:t>
            </w:r>
            <w:r w:rsidRPr="00FC65D9">
              <w:rPr>
                <w:color w:val="000000"/>
              </w:rPr>
              <w:t>(10)</w:t>
            </w:r>
            <w:r w:rsidRPr="00FC65D9">
              <w:rPr>
                <w:b/>
                <w:bCs/>
                <w:color w:val="000000"/>
              </w:rPr>
              <w:t>,</w:t>
            </w:r>
            <w:r w:rsidRPr="00FC65D9">
              <w:rPr>
                <w:color w:val="000000"/>
              </w:rPr>
              <w:t xml:space="preserve"> DORKOVÁ, Z. (10) </w:t>
            </w:r>
            <w:ins w:id="4412" w:author="Eva Batůšková" w:date="2018-11-19T12:34:00Z">
              <w:r w:rsidR="0019561C">
                <w:rPr>
                  <w:color w:val="000000"/>
                </w:rPr>
                <w:t>(</w:t>
              </w:r>
            </w:ins>
            <w:r>
              <w:rPr>
                <w:color w:val="000000"/>
              </w:rPr>
              <w:t>2016</w:t>
            </w:r>
            <w:ins w:id="4413" w:author="Eva Batůšková" w:date="2018-11-19T12:34:00Z">
              <w:r w:rsidR="0019561C">
                <w:rPr>
                  <w:color w:val="000000"/>
                </w:rPr>
                <w:t>)</w:t>
              </w:r>
            </w:ins>
            <w:r>
              <w:rPr>
                <w:color w:val="000000"/>
              </w:rPr>
              <w:t>.</w:t>
            </w:r>
            <w:r w:rsidRPr="00FC65D9">
              <w:rPr>
                <w:color w:val="000000"/>
              </w:rPr>
              <w:t xml:space="preserve"> Polohování dlouhodobě imobilních a terminálních pacientů. In </w:t>
            </w:r>
            <w:r w:rsidRPr="00FC65D9">
              <w:rPr>
                <w:i/>
                <w:iCs/>
                <w:color w:val="000000"/>
              </w:rPr>
              <w:t>Rehabilitace a fyzikální lékařství</w:t>
            </w:r>
            <w:r w:rsidRPr="00FC65D9">
              <w:rPr>
                <w:color w:val="000000"/>
              </w:rPr>
              <w:t>, roč. 23, č. 2, s. 96-100. ISSN 1211-2658.</w:t>
            </w:r>
          </w:p>
          <w:p w:rsidR="008449C0" w:rsidRPr="00FC65D9" w:rsidRDefault="008449C0" w:rsidP="008449C0">
            <w:pPr>
              <w:spacing w:after="60"/>
              <w:jc w:val="both"/>
              <w:rPr>
                <w:sz w:val="24"/>
                <w:szCs w:val="24"/>
              </w:rPr>
            </w:pPr>
            <w:r w:rsidRPr="00FC65D9">
              <w:rPr>
                <w:color w:val="000000"/>
              </w:rPr>
              <w:t xml:space="preserve">PLISKOVÁ, B. (60), </w:t>
            </w:r>
            <w:r w:rsidRPr="00FC65D9">
              <w:rPr>
                <w:b/>
                <w:bCs/>
                <w:color w:val="000000"/>
              </w:rPr>
              <w:t>SNOPEK, P</w:t>
            </w:r>
            <w:r w:rsidRPr="00FC65D9">
              <w:rPr>
                <w:color w:val="000000"/>
              </w:rPr>
              <w:t xml:space="preserve">. (40) </w:t>
            </w:r>
            <w:ins w:id="4414" w:author="Eva Batůšková" w:date="2018-11-19T12:34:00Z">
              <w:r w:rsidR="0019561C">
                <w:rPr>
                  <w:color w:val="000000"/>
                </w:rPr>
                <w:t>(</w:t>
              </w:r>
            </w:ins>
            <w:r w:rsidRPr="00FC65D9">
              <w:rPr>
                <w:color w:val="000000"/>
              </w:rPr>
              <w:t>2016</w:t>
            </w:r>
            <w:ins w:id="4415" w:author="Eva Batůšková" w:date="2018-11-19T12:34:00Z">
              <w:r w:rsidR="0019561C">
                <w:rPr>
                  <w:color w:val="000000"/>
                </w:rPr>
                <w:t>)</w:t>
              </w:r>
            </w:ins>
            <w:r w:rsidRPr="00FC65D9">
              <w:rPr>
                <w:color w:val="000000"/>
              </w:rPr>
              <w:t>.</w:t>
            </w:r>
            <w:r>
              <w:rPr>
                <w:color w:val="000000"/>
              </w:rPr>
              <w:t xml:space="preserve"> </w:t>
            </w:r>
            <w:r w:rsidRPr="00FC65D9">
              <w:rPr>
                <w:color w:val="000000"/>
              </w:rPr>
              <w:t xml:space="preserve">Klinická praxe studentů ošetřovatelství. In BUŽGOVÁ, R., SIKOROVÁ, L. eds. </w:t>
            </w:r>
            <w:r w:rsidRPr="00FC65D9">
              <w:rPr>
                <w:i/>
                <w:iCs/>
                <w:color w:val="000000"/>
              </w:rPr>
              <w:t>Ošetřovatelský výzkum a praxe založená na důkazech. Sborník příspěvků z X. mezinárodního sympozia ošetřovatelství</w:t>
            </w:r>
            <w:r w:rsidRPr="00FC65D9">
              <w:rPr>
                <w:color w:val="000000"/>
              </w:rPr>
              <w:t>. Ostrava: Ostravská univerzita, s. 172 – 178. ISBN 978-80-7464-826-7.</w:t>
            </w:r>
          </w:p>
          <w:p w:rsidR="008449C0" w:rsidRPr="00FC65D9" w:rsidRDefault="008449C0" w:rsidP="008449C0">
            <w:pPr>
              <w:spacing w:after="60"/>
              <w:jc w:val="both"/>
              <w:rPr>
                <w:sz w:val="24"/>
                <w:szCs w:val="24"/>
              </w:rPr>
            </w:pPr>
            <w:r w:rsidRPr="00FC65D9">
              <w:rPr>
                <w:b/>
                <w:bCs/>
                <w:color w:val="000000"/>
              </w:rPr>
              <w:t>SNOPEK, P.</w:t>
            </w:r>
            <w:r w:rsidRPr="00FC65D9">
              <w:rPr>
                <w:color w:val="000000"/>
              </w:rPr>
              <w:t xml:space="preserve"> </w:t>
            </w:r>
            <w:del w:id="4416" w:author="Eva Batůšková" w:date="2018-11-19T12:34:00Z">
              <w:r w:rsidRPr="00FC65D9" w:rsidDel="0019561C">
                <w:rPr>
                  <w:color w:val="000000"/>
                </w:rPr>
                <w:delText xml:space="preserve">2017. </w:delText>
              </w:r>
            </w:del>
            <w:ins w:id="4417" w:author="Eva Batůšková" w:date="2018-11-19T12:34:00Z">
              <w:r w:rsidR="0019561C">
                <w:rPr>
                  <w:color w:val="000000"/>
                </w:rPr>
                <w:t>(</w:t>
              </w:r>
            </w:ins>
            <w:r>
              <w:rPr>
                <w:color w:val="000000"/>
              </w:rPr>
              <w:t>2017</w:t>
            </w:r>
            <w:ins w:id="4418" w:author="Eva Batůšková" w:date="2018-11-19T12:34:00Z">
              <w:r w:rsidR="0019561C">
                <w:rPr>
                  <w:color w:val="000000"/>
                </w:rPr>
                <w:t>)</w:t>
              </w:r>
            </w:ins>
            <w:r>
              <w:rPr>
                <w:color w:val="000000"/>
              </w:rPr>
              <w:t xml:space="preserve">. </w:t>
            </w:r>
            <w:r w:rsidRPr="00FC65D9">
              <w:rPr>
                <w:color w:val="000000"/>
              </w:rPr>
              <w:t>The Importance of Motivation The Care for Patients after HIP. In European Proceedings of Social and Behavioural Sciences [online]. Cyprus: FUTURE ACAD, (20), 97-102. DOI: 10.15405/epsbs.2017.01.02.11. ISSN 2357-1330.</w:t>
            </w:r>
          </w:p>
          <w:p w:rsidR="008449C0" w:rsidRPr="00FC65D9" w:rsidRDefault="008449C0" w:rsidP="008449C0">
            <w:pPr>
              <w:spacing w:after="60"/>
              <w:jc w:val="both"/>
              <w:rPr>
                <w:sz w:val="24"/>
                <w:szCs w:val="24"/>
              </w:rPr>
            </w:pPr>
            <w:r w:rsidRPr="00FC65D9">
              <w:rPr>
                <w:b/>
                <w:bCs/>
                <w:color w:val="000000"/>
                <w:lang w:val="sk-SK"/>
              </w:rPr>
              <w:t xml:space="preserve">SNOPEK, P. </w:t>
            </w:r>
            <w:r w:rsidRPr="00FC65D9">
              <w:rPr>
                <w:color w:val="000000"/>
                <w:lang w:val="sk-SK"/>
              </w:rPr>
              <w:t>(50)</w:t>
            </w:r>
            <w:r w:rsidRPr="00FC65D9">
              <w:rPr>
                <w:b/>
                <w:bCs/>
                <w:color w:val="000000"/>
                <w:lang w:val="sk-SK"/>
              </w:rPr>
              <w:t>,</w:t>
            </w:r>
            <w:r w:rsidRPr="00FC65D9">
              <w:rPr>
                <w:color w:val="000000"/>
                <w:lang w:val="sk-SK"/>
              </w:rPr>
              <w:t xml:space="preserve"> POPOVIČOVÁ, M. (40), HRINDOVÁ, T. (10) </w:t>
            </w:r>
            <w:ins w:id="4419" w:author="Eva Batůšková" w:date="2018-11-19T12:34:00Z">
              <w:r w:rsidR="0019561C">
                <w:rPr>
                  <w:color w:val="000000"/>
                  <w:lang w:val="sk-SK"/>
                </w:rPr>
                <w:t>(</w:t>
              </w:r>
            </w:ins>
            <w:r w:rsidRPr="00FC65D9">
              <w:rPr>
                <w:color w:val="000000"/>
                <w:lang w:val="sk-SK"/>
              </w:rPr>
              <w:t>2017</w:t>
            </w:r>
            <w:ins w:id="4420" w:author="Eva Batůšková" w:date="2018-11-19T12:34:00Z">
              <w:r w:rsidR="0019561C">
                <w:rPr>
                  <w:color w:val="000000"/>
                  <w:lang w:val="sk-SK"/>
                </w:rPr>
                <w:t>)</w:t>
              </w:r>
            </w:ins>
            <w:r w:rsidRPr="00FC65D9">
              <w:rPr>
                <w:color w:val="000000"/>
                <w:lang w:val="sk-SK"/>
              </w:rPr>
              <w:t>. Ošetřovatelská dokumentace pohledem sester v České republice, na Slovensku a Ukrajině. In: JIRKOVSKÝ, Daniel. Cesta k modernímu ošetřovatelství XIX.: – recenzovaný sborník příspěvků z odborné konference s mezinárodní účastí. Praha: Fakultní nemocnice v Motole V Úvalu 84 150 06 Praha 5 – Motol, 2017, s. 214. ISBN 978-80-87347-37-9.</w:t>
            </w:r>
          </w:p>
          <w:p w:rsidR="008449C0" w:rsidRPr="00FC65D9" w:rsidRDefault="008449C0" w:rsidP="008449C0">
            <w:pPr>
              <w:spacing w:after="60"/>
              <w:jc w:val="both"/>
              <w:rPr>
                <w:sz w:val="24"/>
                <w:szCs w:val="24"/>
              </w:rPr>
            </w:pPr>
            <w:r w:rsidRPr="00FC65D9">
              <w:rPr>
                <w:b/>
                <w:bCs/>
                <w:color w:val="000000"/>
                <w:lang w:val="sk-SK"/>
              </w:rPr>
              <w:t xml:space="preserve">SNOPEK, P. </w:t>
            </w:r>
            <w:r w:rsidRPr="00FC65D9">
              <w:rPr>
                <w:color w:val="000000"/>
                <w:lang w:val="sk-SK"/>
              </w:rPr>
              <w:t>(40)</w:t>
            </w:r>
            <w:r w:rsidRPr="00FC65D9">
              <w:rPr>
                <w:b/>
                <w:bCs/>
                <w:color w:val="000000"/>
                <w:lang w:val="sk-SK"/>
              </w:rPr>
              <w:t xml:space="preserve">, </w:t>
            </w:r>
            <w:r w:rsidRPr="00FC65D9">
              <w:rPr>
                <w:color w:val="000000"/>
                <w:lang w:val="sk-SK"/>
              </w:rPr>
              <w:t xml:space="preserve">POPOVIČOVÁ, M. (20), CETLOVÁ, L. (20), PLISKOVÁ, B. (15), KŮŘIL, P (5). </w:t>
            </w:r>
            <w:ins w:id="4421" w:author="Eva Batůšková" w:date="2018-11-19T12:35:00Z">
              <w:r w:rsidR="0019561C">
                <w:rPr>
                  <w:color w:val="000000"/>
                  <w:lang w:val="sk-SK"/>
                </w:rPr>
                <w:t>(</w:t>
              </w:r>
            </w:ins>
            <w:r w:rsidRPr="00FC65D9">
              <w:rPr>
                <w:color w:val="000000"/>
                <w:lang w:val="sk-SK"/>
              </w:rPr>
              <w:t>2017</w:t>
            </w:r>
            <w:ins w:id="4422" w:author="Eva Batůšková" w:date="2018-11-19T12:35:00Z">
              <w:r w:rsidR="0019561C">
                <w:rPr>
                  <w:color w:val="000000"/>
                  <w:lang w:val="sk-SK"/>
                </w:rPr>
                <w:t>)</w:t>
              </w:r>
            </w:ins>
            <w:r w:rsidRPr="00FC65D9">
              <w:rPr>
                <w:color w:val="000000"/>
                <w:lang w:val="sk-SK"/>
              </w:rPr>
              <w:t>. Bezpečné předání - bezpečí pacienta. In: JIRKOVSKÝ, Daniel. Cesta k modernímu ošetřovatelství XIX.: – recenzovaný sborník příspěvků z odborné konference s mezinárodní účastí. Praha: Fakultní nemocnice v Motole V Úvalu 84 150 06 Praha 5 – Motol, 2017, s. 214. ISBN 978-80-87347-37-9.</w:t>
            </w:r>
          </w:p>
          <w:p w:rsidR="008449C0" w:rsidRPr="00FC65D9" w:rsidRDefault="008449C0" w:rsidP="008449C0">
            <w:pPr>
              <w:spacing w:after="60"/>
              <w:jc w:val="both"/>
              <w:rPr>
                <w:sz w:val="24"/>
                <w:szCs w:val="24"/>
              </w:rPr>
            </w:pPr>
            <w:r w:rsidRPr="00FC65D9">
              <w:rPr>
                <w:color w:val="000000"/>
                <w:lang w:val="sk-SK"/>
              </w:rPr>
              <w:t xml:space="preserve">POPOVIČOVÁ, M (50)., </w:t>
            </w:r>
            <w:r w:rsidRPr="00FC65D9">
              <w:rPr>
                <w:b/>
                <w:bCs/>
                <w:color w:val="000000"/>
                <w:lang w:val="sk-SK"/>
              </w:rPr>
              <w:t xml:space="preserve">SNOPEK, P. </w:t>
            </w:r>
            <w:r w:rsidRPr="00FC65D9">
              <w:rPr>
                <w:color w:val="000000"/>
                <w:lang w:val="sk-SK"/>
              </w:rPr>
              <w:t xml:space="preserve">(50) </w:t>
            </w:r>
            <w:ins w:id="4423" w:author="Eva Batůšková" w:date="2018-11-19T12:35:00Z">
              <w:r w:rsidR="0019561C">
                <w:rPr>
                  <w:color w:val="000000"/>
                  <w:lang w:val="sk-SK"/>
                </w:rPr>
                <w:t>(</w:t>
              </w:r>
            </w:ins>
            <w:r w:rsidRPr="00FC65D9">
              <w:rPr>
                <w:color w:val="000000"/>
                <w:lang w:val="sk-SK"/>
              </w:rPr>
              <w:t>2017</w:t>
            </w:r>
            <w:ins w:id="4424" w:author="Eva Batůšková" w:date="2018-11-19T12:35:00Z">
              <w:r w:rsidR="0019561C">
                <w:rPr>
                  <w:color w:val="000000"/>
                  <w:lang w:val="sk-SK"/>
                </w:rPr>
                <w:t>)</w:t>
              </w:r>
            </w:ins>
            <w:r w:rsidRPr="00FC65D9">
              <w:rPr>
                <w:color w:val="000000"/>
                <w:lang w:val="sk-SK"/>
              </w:rPr>
              <w:t>. Analysis of the Ethical Aspects of Communication Process between Nurse and Patient. In: Evidence Briefs about Health and Health-care in Slovakia, Pennsylvania, US, 2017, ISBN 978-0-9992342-1-1.</w:t>
            </w:r>
          </w:p>
          <w:p w:rsidR="008449C0" w:rsidRDefault="008449C0" w:rsidP="008449C0">
            <w:pPr>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7579CD" w:rsidRDefault="007579CD">
      <w:r>
        <w:br w:type="page"/>
      </w:r>
    </w:p>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8761D8" w:rsidRDefault="008449C0" w:rsidP="008449C0">
            <w:pPr>
              <w:jc w:val="both"/>
              <w:rPr>
                <w:b/>
              </w:rPr>
            </w:pPr>
            <w:smartTag w:uri="urn:schemas-microsoft-com:office:smarttags" w:element="PersonName">
              <w:r w:rsidRPr="008761D8">
                <w:rPr>
                  <w:b/>
                </w:rPr>
                <w:t>Jan Strohmandl</w:t>
              </w:r>
            </w:smartTag>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1962</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D5439A" w:rsidRDefault="008449C0" w:rsidP="008449C0">
            <w:pPr>
              <w:jc w:val="both"/>
              <w:rPr>
                <w:i/>
              </w:rPr>
            </w:pPr>
            <w:r w:rsidRPr="00D5439A">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D5439A" w:rsidRDefault="008449C0" w:rsidP="008449C0">
            <w:pPr>
              <w:jc w:val="both"/>
              <w:rPr>
                <w:i/>
              </w:rPr>
            </w:pPr>
            <w:r w:rsidRPr="00D5439A">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053"/>
        </w:trPr>
        <w:tc>
          <w:tcPr>
            <w:tcW w:w="9859" w:type="dxa"/>
            <w:gridSpan w:val="11"/>
            <w:tcBorders>
              <w:top w:val="nil"/>
            </w:tcBorders>
          </w:tcPr>
          <w:p w:rsidR="008449C0" w:rsidRDefault="008449C0" w:rsidP="008449C0">
            <w:pPr>
              <w:rPr>
                <w:bCs/>
                <w:iCs/>
              </w:rPr>
            </w:pPr>
            <w:r>
              <w:rPr>
                <w:bCs/>
                <w:iCs/>
              </w:rPr>
              <w:t>Přeprava nebezpečných věcí –</w:t>
            </w:r>
            <w:ins w:id="4425" w:author="Jan Strohmandl" w:date="2018-11-17T06:01:00Z">
              <w:r w:rsidR="005402CF">
                <w:rPr>
                  <w:bCs/>
                  <w:iCs/>
                </w:rPr>
                <w:t xml:space="preserve"> </w:t>
              </w:r>
            </w:ins>
            <w:r>
              <w:rPr>
                <w:bCs/>
                <w:iCs/>
              </w:rPr>
              <w:t>přednášející (50 %)</w:t>
            </w:r>
          </w:p>
          <w:p w:rsidR="008449C0" w:rsidRDefault="008449C0" w:rsidP="008449C0">
            <w:pPr>
              <w:rPr>
                <w:bCs/>
                <w:iCs/>
              </w:rPr>
            </w:pPr>
            <w:r>
              <w:rPr>
                <w:bCs/>
                <w:iCs/>
              </w:rPr>
              <w:t>Bezpečnost a ochrana objektů a osob – přednášející (20 %)</w:t>
            </w:r>
          </w:p>
          <w:p w:rsidR="008449C0" w:rsidRDefault="008449C0" w:rsidP="008449C0">
            <w:pPr>
              <w:jc w:val="both"/>
            </w:pPr>
            <w:r w:rsidRPr="00DD1895">
              <w:t>Evakuace osob, zvířat a věcí</w:t>
            </w:r>
            <w:r>
              <w:t xml:space="preserve"> – přednášející (20 %)</w:t>
            </w:r>
          </w:p>
          <w:p w:rsidR="008449C0" w:rsidRDefault="008449C0" w:rsidP="008449C0">
            <w:pPr>
              <w:jc w:val="both"/>
            </w:pPr>
            <w:r w:rsidRPr="00DD1895">
              <w:t>Nouzové přežiti obyvatelstva</w:t>
            </w:r>
            <w:r>
              <w:t xml:space="preserve"> – přednášející (20 %) </w:t>
            </w:r>
          </w:p>
          <w:p w:rsidR="008449C0" w:rsidRDefault="008449C0" w:rsidP="008449C0">
            <w:pPr>
              <w:jc w:val="both"/>
            </w:pPr>
            <w:r>
              <w:t xml:space="preserve">Požární ochrana – přednášející (20 %) </w:t>
            </w:r>
          </w:p>
          <w:p w:rsidR="008449C0" w:rsidRDefault="008449C0" w:rsidP="008449C0">
            <w:pPr>
              <w:rPr>
                <w:ins w:id="4426" w:author="Jan Strohmandl" w:date="2018-11-18T15:42:00Z"/>
              </w:rPr>
            </w:pPr>
            <w:r w:rsidRPr="004541D9">
              <w:t>Úvod do logistiky</w:t>
            </w:r>
            <w:ins w:id="4427" w:author="Jan Strohmandl" w:date="2018-11-17T06:01:00Z">
              <w:r w:rsidR="005402CF">
                <w:t xml:space="preserve"> </w:t>
              </w:r>
            </w:ins>
            <w:del w:id="4428" w:author="Strohmandl Jan" w:date="2018-11-13T09:31:00Z">
              <w:r w:rsidRPr="004541D9" w:rsidDel="00397077">
                <w:delText xml:space="preserve"> krizových situací</w:delText>
              </w:r>
              <w:r w:rsidDel="00397077">
                <w:delText xml:space="preserve"> </w:delText>
              </w:r>
            </w:del>
            <w:r>
              <w:t>– garant, přednášející (80 %)</w:t>
            </w:r>
          </w:p>
          <w:p w:rsidR="00F71CA5" w:rsidRDefault="00F71CA5" w:rsidP="008449C0">
            <w:ins w:id="4429" w:author="Jan Strohmandl" w:date="2018-11-18T15:42:00Z">
              <w:r w:rsidRPr="00BC6D3E">
                <w:t>Obe</w:t>
              </w:r>
              <w:r>
                <w:t xml:space="preserve">cné základy řešení havarijních </w:t>
              </w:r>
              <w:r w:rsidRPr="00BC6D3E">
                <w:t>a krizových situací</w:t>
              </w:r>
              <w:r>
                <w:t xml:space="preserve"> – přednášející (</w:t>
              </w:r>
            </w:ins>
            <w:ins w:id="4430" w:author="Jan Strohmandl" w:date="2018-11-18T15:43:00Z">
              <w:r>
                <w:t>2</w:t>
              </w:r>
            </w:ins>
            <w:ins w:id="4431" w:author="Jan Strohmandl" w:date="2018-11-18T15:42:00Z">
              <w:r>
                <w:t xml:space="preserve">0 %) </w:t>
              </w:r>
            </w:ins>
          </w:p>
          <w:p w:rsidR="008449C0" w:rsidRDefault="008449C0" w:rsidP="008449C0">
            <w:r>
              <w:t>Odborná praxe – garant (100 %)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RPr="00CD3965" w:rsidTr="008449C0">
        <w:trPr>
          <w:trHeight w:val="469"/>
        </w:trPr>
        <w:tc>
          <w:tcPr>
            <w:tcW w:w="9859" w:type="dxa"/>
            <w:gridSpan w:val="11"/>
          </w:tcPr>
          <w:p w:rsidR="008449C0" w:rsidRPr="003211E3" w:rsidRDefault="008449C0" w:rsidP="008449C0">
            <w:pPr>
              <w:jc w:val="both"/>
            </w:pPr>
            <w:r w:rsidRPr="003211E3">
              <w:t>Ing.</w:t>
            </w:r>
            <w:r>
              <w:t xml:space="preserve">: </w:t>
            </w:r>
            <w:r w:rsidRPr="003211E3">
              <w:t xml:space="preserve">1985 – studijní program výzbrojně technický, obor Zbraně a munice, VAAZ Brno </w:t>
            </w:r>
          </w:p>
          <w:p w:rsidR="008449C0" w:rsidRPr="00CD3965" w:rsidRDefault="008449C0" w:rsidP="008449C0">
            <w:pPr>
              <w:jc w:val="both"/>
            </w:pPr>
            <w:r>
              <w:t xml:space="preserve">Ph.D.: </w:t>
            </w:r>
            <w:r w:rsidRPr="003211E3">
              <w:t>2016 – studijní program Ekonomika a management, obor Ekonomika obr</w:t>
            </w:r>
            <w:r>
              <w:t xml:space="preserve">any státu, FVL UO Brno </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Pr="008A46D8" w:rsidRDefault="008449C0" w:rsidP="008449C0">
            <w:pPr>
              <w:jc w:val="both"/>
            </w:pPr>
            <w:r w:rsidRPr="008A46D8">
              <w:rPr>
                <w:rFonts w:eastAsia="Arial Unicode MS"/>
              </w:rPr>
              <w:t xml:space="preserve">2008 </w:t>
            </w:r>
            <w:r w:rsidRPr="003211E3">
              <w:t>–</w:t>
            </w:r>
            <w:r>
              <w:rPr>
                <w:rFonts w:eastAsia="Arial Unicode MS"/>
              </w:rPr>
              <w:t xml:space="preserve"> dosud  </w:t>
            </w:r>
            <w:r w:rsidRPr="008A46D8">
              <w:rPr>
                <w:rFonts w:eastAsia="Arial Unicode MS"/>
              </w:rPr>
              <w:t xml:space="preserve">UTB ve Zlíně, </w:t>
            </w:r>
            <w:r w:rsidRPr="008A46D8">
              <w:t>Fakulta logistiky a krizového řízení, z toho:</w:t>
            </w:r>
          </w:p>
          <w:p w:rsidR="008449C0" w:rsidRPr="008A46D8" w:rsidRDefault="008449C0" w:rsidP="008449C0">
            <w:pPr>
              <w:jc w:val="both"/>
            </w:pPr>
            <w:r w:rsidRPr="008A46D8">
              <w:t xml:space="preserve">2/2013 </w:t>
            </w:r>
            <w:r w:rsidRPr="003211E3">
              <w:t>–</w:t>
            </w:r>
            <w:r w:rsidRPr="008A46D8">
              <w:t xml:space="preserve"> dosud</w:t>
            </w:r>
            <w:r>
              <w:t xml:space="preserve">, </w:t>
            </w:r>
            <w:r w:rsidRPr="008A46D8">
              <w:t xml:space="preserve">zástupce ředitele Ústavu </w:t>
            </w:r>
            <w:r>
              <w:t>ochrany obyvatelstva</w:t>
            </w:r>
          </w:p>
          <w:p w:rsidR="008449C0" w:rsidRPr="008A46D8" w:rsidRDefault="008449C0" w:rsidP="008449C0">
            <w:pPr>
              <w:jc w:val="both"/>
            </w:pPr>
            <w:r w:rsidRPr="008A46D8">
              <w:t xml:space="preserve">4/2011 </w:t>
            </w:r>
            <w:r w:rsidRPr="003211E3">
              <w:t>–</w:t>
            </w:r>
            <w:r w:rsidRPr="008A46D8">
              <w:t xml:space="preserve"> 11/2012 - zástupce ředitele Ústavu logistiky </w:t>
            </w:r>
          </w:p>
          <w:p w:rsidR="008449C0" w:rsidRDefault="008449C0" w:rsidP="008449C0">
            <w:pPr>
              <w:jc w:val="both"/>
            </w:pPr>
            <w:r w:rsidRPr="008A46D8">
              <w:t>8/2010</w:t>
            </w:r>
            <w:r>
              <w:t xml:space="preserve"> </w:t>
            </w:r>
            <w:r w:rsidRPr="003211E3">
              <w:t>–</w:t>
            </w:r>
            <w:r>
              <w:t xml:space="preserve"> 3/2011 - z pověření ředitel Ú</w:t>
            </w:r>
            <w:r w:rsidRPr="008A46D8">
              <w:t>stavu logistiky</w:t>
            </w:r>
          </w:p>
          <w:p w:rsidR="008449C0" w:rsidRPr="008A46D8" w:rsidRDefault="008449C0" w:rsidP="008449C0">
            <w:pPr>
              <w:jc w:val="both"/>
            </w:pPr>
            <w:r>
              <w:t>9/2008 – 7/2010 – odborný asistent</w:t>
            </w:r>
          </w:p>
          <w:p w:rsidR="008449C0" w:rsidRPr="008A46D8" w:rsidRDefault="008449C0" w:rsidP="008449C0">
            <w:pPr>
              <w:rPr>
                <w:rFonts w:eastAsia="Arial Unicode MS"/>
              </w:rPr>
            </w:pPr>
            <w:r w:rsidRPr="008A46D8">
              <w:rPr>
                <w:rFonts w:eastAsia="Arial Unicode MS"/>
              </w:rPr>
              <w:t xml:space="preserve">2004 </w:t>
            </w:r>
            <w:r w:rsidRPr="003211E3">
              <w:t>–</w:t>
            </w:r>
            <w:r w:rsidRPr="008A46D8">
              <w:rPr>
                <w:rFonts w:eastAsia="Arial Unicode MS"/>
              </w:rPr>
              <w:t xml:space="preserve"> 2008 - UO Brno - akademický pracovník</w:t>
            </w:r>
          </w:p>
          <w:p w:rsidR="008449C0" w:rsidRPr="008A46D8" w:rsidRDefault="008449C0" w:rsidP="008449C0">
            <w:pPr>
              <w:rPr>
                <w:rFonts w:eastAsia="Arial Unicode MS"/>
              </w:rPr>
            </w:pPr>
            <w:r w:rsidRPr="008A46D8">
              <w:rPr>
                <w:rFonts w:eastAsia="Arial Unicode MS"/>
              </w:rPr>
              <w:t xml:space="preserve">2004 </w:t>
            </w:r>
            <w:r w:rsidRPr="003211E3">
              <w:t>–</w:t>
            </w:r>
            <w:r w:rsidRPr="008A46D8">
              <w:rPr>
                <w:rFonts w:eastAsia="Arial Unicode MS"/>
              </w:rPr>
              <w:t xml:space="preserve"> 2004 </w:t>
            </w:r>
            <w:r>
              <w:rPr>
                <w:rFonts w:eastAsia="Arial Unicode MS"/>
              </w:rPr>
              <w:t xml:space="preserve">(8 měs.) </w:t>
            </w:r>
            <w:r w:rsidRPr="008A46D8">
              <w:rPr>
                <w:rFonts w:eastAsia="Arial Unicode MS"/>
              </w:rPr>
              <w:t>VVŠ PV Vyškov - odborný asistent</w:t>
            </w:r>
          </w:p>
          <w:p w:rsidR="008449C0" w:rsidRPr="008A46D8" w:rsidRDefault="008449C0" w:rsidP="008449C0">
            <w:pPr>
              <w:rPr>
                <w:rFonts w:eastAsia="Arial Unicode MS"/>
              </w:rPr>
            </w:pPr>
            <w:r w:rsidRPr="008A46D8">
              <w:rPr>
                <w:rFonts w:eastAsia="Arial Unicode MS"/>
              </w:rPr>
              <w:t xml:space="preserve">1985 </w:t>
            </w:r>
            <w:r w:rsidRPr="003211E3">
              <w:t>–</w:t>
            </w:r>
            <w:r w:rsidRPr="008A46D8">
              <w:rPr>
                <w:rFonts w:eastAsia="Arial Unicode MS"/>
              </w:rPr>
              <w:t xml:space="preserve"> 2003 MO - voják z povolání, z toho:</w:t>
            </w:r>
          </w:p>
          <w:p w:rsidR="008449C0" w:rsidRPr="008A46D8" w:rsidRDefault="008449C0" w:rsidP="008449C0">
            <w:pPr>
              <w:jc w:val="both"/>
              <w:rPr>
                <w:rFonts w:eastAsia="Arial Unicode MS"/>
              </w:rPr>
            </w:pPr>
            <w:r w:rsidRPr="008A46D8">
              <w:rPr>
                <w:rFonts w:eastAsia="Arial Unicode MS"/>
              </w:rPr>
              <w:t xml:space="preserve">1985 – 2002 – odborný materialista s působností v oblasti údržby, provozu, oprav, zásobování a skladování, evidence </w:t>
            </w:r>
            <w:r>
              <w:rPr>
                <w:rFonts w:eastAsia="Arial Unicode MS"/>
              </w:rPr>
              <w:br/>
            </w:r>
            <w:r w:rsidRPr="008A46D8">
              <w:rPr>
                <w:rFonts w:eastAsia="Arial Unicode MS"/>
              </w:rPr>
              <w:t>a účetnictví majetku, zástupce vedoucího oddělení logistiky, vedoucí oddělení logistiky, vedoucí odboru logistiky</w:t>
            </w:r>
          </w:p>
          <w:p w:rsidR="008449C0" w:rsidRDefault="008449C0" w:rsidP="008449C0">
            <w:pPr>
              <w:jc w:val="both"/>
            </w:pPr>
            <w:r w:rsidRPr="008A46D8">
              <w:rPr>
                <w:rFonts w:eastAsia="Arial Unicode MS"/>
              </w:rPr>
              <w:t xml:space="preserve">2003 </w:t>
            </w:r>
            <w:r w:rsidRPr="003211E3">
              <w:t>–</w:t>
            </w:r>
            <w:r w:rsidRPr="008A46D8">
              <w:rPr>
                <w:rFonts w:eastAsia="Arial Unicode MS"/>
              </w:rPr>
              <w:t xml:space="preserve"> ředitel odboru logistiky - správní úřad 2. stupně, Tábor</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440"/>
        </w:trPr>
        <w:tc>
          <w:tcPr>
            <w:tcW w:w="9859" w:type="dxa"/>
            <w:gridSpan w:val="11"/>
          </w:tcPr>
          <w:p w:rsidR="008449C0" w:rsidRDefault="008449C0" w:rsidP="008449C0">
            <w:pPr>
              <w:jc w:val="both"/>
            </w:pPr>
            <w:r>
              <w:t>88 – BcP – UTB, 35 – BcP – UNOB Brno</w:t>
            </w:r>
          </w:p>
          <w:p w:rsidR="008449C0" w:rsidRDefault="008449C0" w:rsidP="008449C0">
            <w:pPr>
              <w:jc w:val="both"/>
            </w:pPr>
            <w:r>
              <w:t>1 DP – UTB, 26 – UNOB Brno</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del w:id="4432" w:author="Jan Strohmandl" w:date="2018-11-17T06:02:00Z">
              <w:r w:rsidDel="005402CF">
                <w:rPr>
                  <w:b/>
                </w:rPr>
                <w:delText>42</w:delText>
              </w:r>
            </w:del>
            <w:ins w:id="4433" w:author="Jan Strohmandl" w:date="2018-11-17T06:02:00Z">
              <w:r w:rsidR="005402CF">
                <w:rPr>
                  <w:b/>
                </w:rPr>
                <w:t>53</w:t>
              </w:r>
            </w:ins>
          </w:p>
        </w:tc>
        <w:tc>
          <w:tcPr>
            <w:tcW w:w="693" w:type="dxa"/>
            <w:vMerge w:val="restart"/>
          </w:tcPr>
          <w:p w:rsidR="008449C0" w:rsidRDefault="008449C0" w:rsidP="008449C0">
            <w:pPr>
              <w:jc w:val="center"/>
              <w:rPr>
                <w:b/>
              </w:rPr>
            </w:pPr>
            <w:del w:id="4434" w:author="Jan Strohmandl" w:date="2018-11-17T06:02:00Z">
              <w:r w:rsidDel="005402CF">
                <w:rPr>
                  <w:b/>
                </w:rPr>
                <w:delText>45</w:delText>
              </w:r>
            </w:del>
            <w:ins w:id="4435" w:author="Jan Strohmandl" w:date="2018-11-17T06:02:00Z">
              <w:r w:rsidR="005402CF">
                <w:rPr>
                  <w:b/>
                </w:rPr>
                <w:t>51</w:t>
              </w:r>
            </w:ins>
          </w:p>
        </w:tc>
        <w:tc>
          <w:tcPr>
            <w:tcW w:w="694" w:type="dxa"/>
            <w:vMerge w:val="restart"/>
          </w:tcPr>
          <w:p w:rsidR="008449C0" w:rsidRDefault="008449C0" w:rsidP="008449C0">
            <w:pPr>
              <w:jc w:val="center"/>
              <w:rPr>
                <w:b/>
              </w:rPr>
            </w:pPr>
            <w:r>
              <w:rPr>
                <w:b/>
              </w:rPr>
              <w:t>10</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RPr="009021ED" w:rsidTr="008449C0">
        <w:trPr>
          <w:trHeight w:val="1927"/>
        </w:trPr>
        <w:tc>
          <w:tcPr>
            <w:tcW w:w="9859" w:type="dxa"/>
            <w:gridSpan w:val="11"/>
          </w:tcPr>
          <w:p w:rsidR="008449C0" w:rsidRPr="000A6CE9" w:rsidRDefault="008449C0" w:rsidP="008449C0">
            <w:pPr>
              <w:pStyle w:val="Odstavecseseznamem"/>
              <w:spacing w:after="80"/>
              <w:ind w:left="0"/>
              <w:contextualSpacing w:val="0"/>
              <w:jc w:val="both"/>
              <w:rPr>
                <w:rStyle w:val="Siln"/>
                <w:b w:val="0"/>
                <w:bCs w:val="0"/>
              </w:rPr>
            </w:pPr>
            <w:r w:rsidRPr="00290B96">
              <w:rPr>
                <w:rStyle w:val="hithilite"/>
              </w:rPr>
              <w:t xml:space="preserve">Počet publikací za období </w:t>
            </w:r>
            <w:del w:id="4436" w:author="Jan Strohmandl" w:date="2018-11-18T15:18:00Z">
              <w:r w:rsidRPr="00290B96" w:rsidDel="00473B7E">
                <w:rPr>
                  <w:rStyle w:val="hithilite"/>
                </w:rPr>
                <w:delText>201</w:delText>
              </w:r>
              <w:r w:rsidDel="00473B7E">
                <w:rPr>
                  <w:rStyle w:val="hithilite"/>
                </w:rPr>
                <w:delText>3</w:delText>
              </w:r>
              <w:r w:rsidRPr="00290B96" w:rsidDel="00473B7E">
                <w:rPr>
                  <w:rStyle w:val="hithilite"/>
                </w:rPr>
                <w:delText xml:space="preserve"> </w:delText>
              </w:r>
            </w:del>
            <w:ins w:id="4437" w:author="Jan Strohmandl" w:date="2018-11-18T15:18:00Z">
              <w:r w:rsidR="00473B7E" w:rsidRPr="00290B96">
                <w:rPr>
                  <w:rStyle w:val="hithilite"/>
                </w:rPr>
                <w:t>201</w:t>
              </w:r>
              <w:r w:rsidR="00473B7E">
                <w:rPr>
                  <w:rStyle w:val="hithilite"/>
                </w:rPr>
                <w:t>4</w:t>
              </w:r>
              <w:r w:rsidR="00473B7E" w:rsidRPr="00290B96">
                <w:rPr>
                  <w:rStyle w:val="hithilite"/>
                </w:rPr>
                <w:t xml:space="preserve"> </w:t>
              </w:r>
            </w:ins>
            <w:r w:rsidRPr="00290B96">
              <w:rPr>
                <w:rStyle w:val="hithilite"/>
              </w:rPr>
              <w:t>– 201</w:t>
            </w:r>
            <w:r>
              <w:rPr>
                <w:rStyle w:val="hithilite"/>
              </w:rPr>
              <w:t>8</w:t>
            </w:r>
            <w:r w:rsidRPr="00290B96">
              <w:rPr>
                <w:rStyle w:val="hithilite"/>
              </w:rPr>
              <w:t xml:space="preserve"> </w:t>
            </w:r>
            <w:r>
              <w:rPr>
                <w:rStyle w:val="hithilite"/>
              </w:rPr>
              <w:t>na</w:t>
            </w:r>
            <w:r w:rsidRPr="00290B96">
              <w:rPr>
                <w:rStyle w:val="hithilite"/>
              </w:rPr>
              <w:t xml:space="preserve"> Web of Science: </w:t>
            </w:r>
            <w:r>
              <w:rPr>
                <w:rStyle w:val="hithilite"/>
              </w:rPr>
              <w:t>19</w:t>
            </w:r>
          </w:p>
          <w:p w:rsidR="008449C0" w:rsidRPr="009021ED" w:rsidRDefault="008449C0" w:rsidP="008449C0">
            <w:pPr>
              <w:spacing w:after="60"/>
              <w:jc w:val="both"/>
              <w:rPr>
                <w:rStyle w:val="Siln"/>
                <w:b w:val="0"/>
                <w:bCs w:val="0"/>
                <w:bdr w:val="none" w:sz="0" w:space="0" w:color="auto" w:frame="1"/>
              </w:rPr>
            </w:pPr>
            <w:r w:rsidRPr="009021ED">
              <w:rPr>
                <w:rStyle w:val="Siln"/>
                <w:b w:val="0"/>
                <w:bCs w:val="0"/>
                <w:bdr w:val="none" w:sz="0" w:space="0" w:color="auto" w:frame="1"/>
              </w:rPr>
              <w:t>FEDORKO, Gabriel, MOLNÁR, Vieroslav, DOVICA, Miroslav, TÓTH, Teodor, FABIANOVÁ, Jana</w:t>
            </w:r>
            <w:r>
              <w:rPr>
                <w:rStyle w:val="Siln"/>
                <w:b w:val="0"/>
                <w:bCs w:val="0"/>
                <w:bdr w:val="none" w:sz="0" w:space="0" w:color="auto" w:frame="1"/>
              </w:rPr>
              <w:t xml:space="preserve">, </w:t>
            </w:r>
            <w:r w:rsidRPr="00BE75E3">
              <w:rPr>
                <w:rStyle w:val="Siln"/>
                <w:bCs w:val="0"/>
                <w:bdr w:val="none" w:sz="0" w:space="0" w:color="auto" w:frame="1"/>
              </w:rPr>
              <w:t>STROHMANDL, Jan (32,5 %),</w:t>
            </w:r>
            <w:r w:rsidRPr="009021ED">
              <w:rPr>
                <w:rStyle w:val="Siln"/>
                <w:b w:val="0"/>
                <w:bCs w:val="0"/>
                <w:bdr w:val="none" w:sz="0" w:space="0" w:color="auto" w:frame="1"/>
              </w:rPr>
              <w:t xml:space="preserve"> NERADILOVÁ, Hana, HEGEDÜŠ, Matúš, BELUŠKO, Matúš</w:t>
            </w:r>
            <w:del w:id="4438" w:author="Eva Batůšková" w:date="2018-11-19T12:35:00Z">
              <w:r w:rsidDel="0019561C">
                <w:rPr>
                  <w:rStyle w:val="Siln"/>
                  <w:b w:val="0"/>
                  <w:bCs w:val="0"/>
                  <w:bdr w:val="none" w:sz="0" w:space="0" w:color="auto" w:frame="1"/>
                </w:rPr>
                <w:delText>.</w:delText>
              </w:r>
            </w:del>
            <w:r>
              <w:rPr>
                <w:rStyle w:val="Siln"/>
                <w:b w:val="0"/>
                <w:bCs w:val="0"/>
                <w:bdr w:val="none" w:sz="0" w:space="0" w:color="auto" w:frame="1"/>
              </w:rPr>
              <w:t xml:space="preserve"> </w:t>
            </w:r>
            <w:ins w:id="4439" w:author="Eva Batůšková" w:date="2018-11-19T12:35:00Z">
              <w:r w:rsidR="0019561C">
                <w:rPr>
                  <w:rStyle w:val="Siln"/>
                  <w:b w:val="0"/>
                  <w:bCs w:val="0"/>
                  <w:bdr w:val="none" w:sz="0" w:space="0" w:color="auto" w:frame="1"/>
                </w:rPr>
                <w:t>(</w:t>
              </w:r>
            </w:ins>
            <w:r w:rsidRPr="00BE75E3">
              <w:rPr>
                <w:rStyle w:val="Siln"/>
                <w:b w:val="0"/>
                <w:bCs w:val="0"/>
                <w:bdr w:val="none" w:sz="0" w:space="0" w:color="auto" w:frame="1"/>
              </w:rPr>
              <w:t>2017</w:t>
            </w:r>
            <w:ins w:id="4440" w:author="Eva Batůšková" w:date="2018-11-19T12:35:00Z">
              <w:r w:rsidR="0019561C">
                <w:rPr>
                  <w:rStyle w:val="Siln"/>
                  <w:b w:val="0"/>
                  <w:bCs w:val="0"/>
                  <w:bdr w:val="none" w:sz="0" w:space="0" w:color="auto" w:frame="1"/>
                </w:rPr>
                <w:t>)</w:t>
              </w:r>
            </w:ins>
            <w:r w:rsidRPr="00BE75E3">
              <w:rPr>
                <w:rStyle w:val="Siln"/>
                <w:b w:val="0"/>
                <w:bCs w:val="0"/>
                <w:bdr w:val="none" w:sz="0" w:space="0" w:color="auto" w:frame="1"/>
              </w:rPr>
              <w:t>.</w:t>
            </w:r>
            <w:r>
              <w:rPr>
                <w:rStyle w:val="Siln"/>
                <w:b w:val="0"/>
                <w:bCs w:val="0"/>
                <w:bdr w:val="none" w:sz="0" w:space="0" w:color="auto" w:frame="1"/>
              </w:rPr>
              <w:t xml:space="preserve"> </w:t>
            </w:r>
            <w:hyperlink r:id="rId96" w:history="1">
              <w:r w:rsidRPr="009021ED">
                <w:rPr>
                  <w:rStyle w:val="Siln"/>
                  <w:b w:val="0"/>
                  <w:bCs w:val="0"/>
                  <w:bdr w:val="none" w:sz="0" w:space="0" w:color="auto" w:frame="1"/>
                </w:rPr>
                <w:t>Analysis of defects in carcass of rubber</w:t>
              </w:r>
              <w:r>
                <w:rPr>
                  <w:rStyle w:val="Siln"/>
                  <w:b w:val="0"/>
                  <w:bCs w:val="0"/>
                  <w:bdr w:val="none" w:sz="0" w:space="0" w:color="auto" w:frame="1"/>
                </w:rPr>
                <w:t xml:space="preserve"> </w:t>
              </w:r>
              <w:r w:rsidRPr="009021ED">
                <w:rPr>
                  <w:rStyle w:val="Siln"/>
                  <w:b w:val="0"/>
                  <w:bCs w:val="0"/>
                  <w:bdr w:val="none" w:sz="0" w:space="0" w:color="auto" w:frame="1"/>
                </w:rPr>
                <w:t>–</w:t>
              </w:r>
              <w:r>
                <w:rPr>
                  <w:rStyle w:val="Siln"/>
                  <w:b w:val="0"/>
                  <w:bCs w:val="0"/>
                  <w:bdr w:val="none" w:sz="0" w:space="0" w:color="auto" w:frame="1"/>
                </w:rPr>
                <w:t xml:space="preserve"> </w:t>
              </w:r>
              <w:r w:rsidRPr="009021ED">
                <w:rPr>
                  <w:rStyle w:val="Siln"/>
                  <w:b w:val="0"/>
                  <w:bCs w:val="0"/>
                  <w:bdr w:val="none" w:sz="0" w:space="0" w:color="auto" w:frame="1"/>
                </w:rPr>
                <w:t>textile conveyor belts using metrotomography</w:t>
              </w:r>
            </w:hyperlink>
            <w:r w:rsidRPr="009021ED">
              <w:rPr>
                <w:rStyle w:val="Siln"/>
                <w:b w:val="0"/>
                <w:bCs w:val="0"/>
                <w:bdr w:val="none" w:sz="0" w:space="0" w:color="auto" w:frame="1"/>
              </w:rPr>
              <w:t>.</w:t>
            </w:r>
            <w:r>
              <w:rPr>
                <w:rStyle w:val="Siln"/>
                <w:b w:val="0"/>
                <w:bCs w:val="0"/>
                <w:bdr w:val="none" w:sz="0" w:space="0" w:color="auto" w:frame="1"/>
              </w:rPr>
              <w:t xml:space="preserve"> In:</w:t>
            </w:r>
            <w:r w:rsidRPr="009021ED">
              <w:rPr>
                <w:rStyle w:val="Siln"/>
                <w:b w:val="0"/>
                <w:bCs w:val="0"/>
                <w:bdr w:val="none" w:sz="0" w:space="0" w:color="auto" w:frame="1"/>
              </w:rPr>
              <w:t xml:space="preserve"> </w:t>
            </w:r>
            <w:r w:rsidRPr="000230EF">
              <w:rPr>
                <w:rStyle w:val="Siln"/>
                <w:b w:val="0"/>
                <w:bCs w:val="0"/>
                <w:i/>
                <w:bdr w:val="none" w:sz="0" w:space="0" w:color="auto" w:frame="1"/>
              </w:rPr>
              <w:t>Journal of Industrial Textiles</w:t>
            </w:r>
            <w:r>
              <w:rPr>
                <w:rStyle w:val="Siln"/>
                <w:b w:val="0"/>
                <w:bCs w:val="0"/>
                <w:i/>
                <w:bdr w:val="none" w:sz="0" w:space="0" w:color="auto" w:frame="1"/>
              </w:rPr>
              <w:t xml:space="preserve">. </w:t>
            </w:r>
            <w:r>
              <w:rPr>
                <w:rStyle w:val="Siln"/>
                <w:b w:val="0"/>
                <w:bCs w:val="0"/>
                <w:bdr w:val="none" w:sz="0" w:space="0" w:color="auto" w:frame="1"/>
              </w:rPr>
              <w:t>doi.org/10.1177/</w:t>
            </w:r>
            <w:r w:rsidRPr="009021ED">
              <w:rPr>
                <w:rStyle w:val="Siln"/>
                <w:b w:val="0"/>
                <w:bCs w:val="0"/>
                <w:bdr w:val="none" w:sz="0" w:space="0" w:color="auto" w:frame="1"/>
              </w:rPr>
              <w:t>1528083717710712.</w:t>
            </w:r>
            <w:r w:rsidRPr="00AD1609">
              <w:rPr>
                <w:lang w:val="en-GB"/>
              </w:rPr>
              <w:t xml:space="preserve"> [Category Q1]</w:t>
            </w:r>
          </w:p>
          <w:p w:rsidR="008449C0" w:rsidRDefault="008449C0" w:rsidP="008449C0">
            <w:pPr>
              <w:spacing w:after="60"/>
              <w:jc w:val="both"/>
              <w:rPr>
                <w:rStyle w:val="Siln"/>
                <w:b w:val="0"/>
                <w:bCs w:val="0"/>
                <w:bdr w:val="none" w:sz="0" w:space="0" w:color="auto" w:frame="1"/>
              </w:rPr>
            </w:pPr>
            <w:r w:rsidRPr="00BE75E3">
              <w:rPr>
                <w:rStyle w:val="Siln"/>
                <w:bCs w:val="0"/>
                <w:bdr w:val="none" w:sz="0" w:space="0" w:color="auto" w:frame="1"/>
              </w:rPr>
              <w:t>STROHMANDL, Jan (100 %)</w:t>
            </w:r>
            <w:del w:id="4441" w:author="Eva Batůšková" w:date="2018-11-19T12:35:00Z">
              <w:r w:rsidDel="0019561C">
                <w:rPr>
                  <w:rStyle w:val="Siln"/>
                  <w:bCs w:val="0"/>
                  <w:bdr w:val="none" w:sz="0" w:space="0" w:color="auto" w:frame="1"/>
                </w:rPr>
                <w:delText>.</w:delText>
              </w:r>
            </w:del>
            <w:r>
              <w:rPr>
                <w:rStyle w:val="Siln"/>
                <w:b w:val="0"/>
                <w:bCs w:val="0"/>
                <w:bdr w:val="none" w:sz="0" w:space="0" w:color="auto" w:frame="1"/>
              </w:rPr>
              <w:t xml:space="preserve"> </w:t>
            </w:r>
            <w:ins w:id="4442" w:author="Eva Batůšková" w:date="2018-11-19T12:35:00Z">
              <w:r w:rsidR="0019561C">
                <w:rPr>
                  <w:rStyle w:val="Siln"/>
                  <w:b w:val="0"/>
                  <w:bCs w:val="0"/>
                  <w:bdr w:val="none" w:sz="0" w:space="0" w:color="auto" w:frame="1"/>
                </w:rPr>
                <w:t>(</w:t>
              </w:r>
            </w:ins>
            <w:r>
              <w:rPr>
                <w:rStyle w:val="Siln"/>
                <w:b w:val="0"/>
                <w:bCs w:val="0"/>
                <w:bdr w:val="none" w:sz="0" w:space="0" w:color="auto" w:frame="1"/>
              </w:rPr>
              <w:t>2014</w:t>
            </w:r>
            <w:ins w:id="4443" w:author="Eva Batůšková" w:date="2018-11-19T12:35:00Z">
              <w:r w:rsidR="0019561C">
                <w:rPr>
                  <w:rStyle w:val="Siln"/>
                  <w:b w:val="0"/>
                  <w:bCs w:val="0"/>
                  <w:bdr w:val="none" w:sz="0" w:space="0" w:color="auto" w:frame="1"/>
                </w:rPr>
                <w:t>)</w:t>
              </w:r>
            </w:ins>
            <w:r>
              <w:rPr>
                <w:rStyle w:val="Siln"/>
                <w:b w:val="0"/>
                <w:bCs w:val="0"/>
                <w:bdr w:val="none" w:sz="0" w:space="0" w:color="auto" w:frame="1"/>
              </w:rPr>
              <w:t xml:space="preserve">. </w:t>
            </w:r>
            <w:r w:rsidRPr="009021ED">
              <w:rPr>
                <w:rStyle w:val="Siln"/>
                <w:b w:val="0"/>
                <w:bCs w:val="0"/>
                <w:bdr w:val="none" w:sz="0" w:space="0" w:color="auto" w:frame="1"/>
              </w:rPr>
              <w:t>Use of simulation to reduction of faulty products.</w:t>
            </w:r>
            <w:r>
              <w:rPr>
                <w:rStyle w:val="Siln"/>
                <w:b w:val="0"/>
                <w:bCs w:val="0"/>
                <w:bdr w:val="none" w:sz="0" w:space="0" w:color="auto" w:frame="1"/>
              </w:rPr>
              <w:t xml:space="preserve"> In:</w:t>
            </w:r>
            <w:r w:rsidRPr="009021ED">
              <w:rPr>
                <w:rStyle w:val="Siln"/>
                <w:b w:val="0"/>
                <w:bCs w:val="0"/>
                <w:bdr w:val="none" w:sz="0" w:space="0" w:color="auto" w:frame="1"/>
              </w:rPr>
              <w:t> </w:t>
            </w:r>
            <w:r w:rsidRPr="000230EF">
              <w:rPr>
                <w:rStyle w:val="Siln"/>
                <w:b w:val="0"/>
                <w:bCs w:val="0"/>
                <w:i/>
                <w:bdr w:val="none" w:sz="0" w:space="0" w:color="auto" w:frame="1"/>
              </w:rPr>
              <w:t>Scientific Bulletin</w:t>
            </w:r>
            <w:r>
              <w:rPr>
                <w:rStyle w:val="Siln"/>
                <w:b w:val="0"/>
                <w:bCs w:val="0"/>
                <w:i/>
                <w:bdr w:val="none" w:sz="0" w:space="0" w:color="auto" w:frame="1"/>
              </w:rPr>
              <w:t>.</w:t>
            </w:r>
            <w:r w:rsidRPr="000230EF">
              <w:rPr>
                <w:rStyle w:val="Siln"/>
                <w:b w:val="0"/>
                <w:bCs w:val="0"/>
                <w:i/>
                <w:bdr w:val="none" w:sz="0" w:space="0" w:color="auto" w:frame="1"/>
              </w:rPr>
              <w:t xml:space="preserve"> Series D: Mechanical Engineering</w:t>
            </w:r>
            <w:r w:rsidRPr="009021ED">
              <w:rPr>
                <w:rStyle w:val="Siln"/>
                <w:b w:val="0"/>
                <w:bCs w:val="0"/>
                <w:bdr w:val="none" w:sz="0" w:space="0" w:color="auto" w:frame="1"/>
              </w:rPr>
              <w:t xml:space="preserve">. 3/2014. ISSN (print): 1454-2358 / (online): 2286-3699. </w:t>
            </w:r>
          </w:p>
          <w:p w:rsidR="008449C0" w:rsidRPr="00CD3965" w:rsidRDefault="008449C0" w:rsidP="008449C0">
            <w:pPr>
              <w:spacing w:after="60"/>
              <w:jc w:val="both"/>
              <w:rPr>
                <w:rStyle w:val="Siln"/>
                <w:b w:val="0"/>
                <w:bCs w:val="0"/>
                <w:bdr w:val="none" w:sz="0" w:space="0" w:color="auto" w:frame="1"/>
              </w:rPr>
            </w:pPr>
            <w:r w:rsidRPr="00BE75E3">
              <w:rPr>
                <w:rStyle w:val="Siln"/>
                <w:bCs w:val="0"/>
                <w:bdr w:val="none" w:sz="0" w:space="0" w:color="auto" w:frame="1"/>
              </w:rPr>
              <w:t>STROHMANDL, Jan (100 %)</w:t>
            </w:r>
            <w:del w:id="4444" w:author="Eva Batůšková" w:date="2018-11-19T12:35:00Z">
              <w:r w:rsidRPr="00BE75E3" w:rsidDel="0019561C">
                <w:rPr>
                  <w:rStyle w:val="Siln"/>
                  <w:bCs w:val="0"/>
                  <w:bdr w:val="none" w:sz="0" w:space="0" w:color="auto" w:frame="1"/>
                </w:rPr>
                <w:delText>.</w:delText>
              </w:r>
            </w:del>
            <w:r w:rsidRPr="009021ED">
              <w:rPr>
                <w:rStyle w:val="Siln"/>
                <w:b w:val="0"/>
                <w:bCs w:val="0"/>
                <w:bdr w:val="none" w:sz="0" w:space="0" w:color="auto" w:frame="1"/>
              </w:rPr>
              <w:t xml:space="preserve"> </w:t>
            </w:r>
            <w:ins w:id="4445" w:author="Eva Batůšková" w:date="2018-11-19T12:35:00Z">
              <w:r w:rsidR="0019561C">
                <w:rPr>
                  <w:rStyle w:val="Siln"/>
                  <w:b w:val="0"/>
                  <w:bCs w:val="0"/>
                  <w:bdr w:val="none" w:sz="0" w:space="0" w:color="auto" w:frame="1"/>
                </w:rPr>
                <w:t>(</w:t>
              </w:r>
            </w:ins>
            <w:r w:rsidRPr="009021ED">
              <w:rPr>
                <w:rStyle w:val="Siln"/>
                <w:b w:val="0"/>
                <w:bCs w:val="0"/>
                <w:bdr w:val="none" w:sz="0" w:space="0" w:color="auto" w:frame="1"/>
              </w:rPr>
              <w:t>201</w:t>
            </w:r>
            <w:r>
              <w:rPr>
                <w:rStyle w:val="Siln"/>
                <w:b w:val="0"/>
                <w:bCs w:val="0"/>
                <w:bdr w:val="none" w:sz="0" w:space="0" w:color="auto" w:frame="1"/>
              </w:rPr>
              <w:t>6</w:t>
            </w:r>
            <w:ins w:id="4446" w:author="Eva Batůšková" w:date="2018-11-19T12:35:00Z">
              <w:r w:rsidR="0019561C">
                <w:rPr>
                  <w:rStyle w:val="Siln"/>
                  <w:b w:val="0"/>
                  <w:bCs w:val="0"/>
                  <w:bdr w:val="none" w:sz="0" w:space="0" w:color="auto" w:frame="1"/>
                </w:rPr>
                <w:t>)</w:t>
              </w:r>
            </w:ins>
            <w:r>
              <w:rPr>
                <w:rStyle w:val="Siln"/>
                <w:b w:val="0"/>
                <w:bCs w:val="0"/>
                <w:bdr w:val="none" w:sz="0" w:space="0" w:color="auto" w:frame="1"/>
              </w:rPr>
              <w:t xml:space="preserve">. </w:t>
            </w:r>
            <w:r w:rsidRPr="000230EF">
              <w:rPr>
                <w:i/>
              </w:rPr>
              <w:t>Návrh prostorového rozmístění výrobních prostředků s využitím simulace materiálového toku s aplikací na duální výrobu.</w:t>
            </w:r>
            <w:r>
              <w:t xml:space="preserve"> Brno: Univerzita obrany, 2016. Dizertační práce. 118 s.</w:t>
            </w:r>
          </w:p>
          <w:p w:rsidR="008449C0" w:rsidRDefault="008449C0" w:rsidP="008449C0">
            <w:pPr>
              <w:spacing w:after="60"/>
              <w:jc w:val="both"/>
              <w:rPr>
                <w:rStyle w:val="Siln"/>
                <w:b w:val="0"/>
                <w:bCs w:val="0"/>
                <w:bdr w:val="none" w:sz="0" w:space="0" w:color="auto" w:frame="1"/>
              </w:rPr>
            </w:pPr>
            <w:r w:rsidRPr="009021ED">
              <w:rPr>
                <w:rStyle w:val="Siln"/>
                <w:b w:val="0"/>
                <w:bCs w:val="0"/>
                <w:bdr w:val="none" w:sz="0" w:space="0" w:color="auto" w:frame="1"/>
              </w:rPr>
              <w:t>WEISZER, Michal</w:t>
            </w:r>
            <w:r>
              <w:rPr>
                <w:rStyle w:val="Siln"/>
                <w:b w:val="0"/>
                <w:bCs w:val="0"/>
                <w:bdr w:val="none" w:sz="0" w:space="0" w:color="auto" w:frame="1"/>
              </w:rPr>
              <w:t>,</w:t>
            </w:r>
            <w:r w:rsidRPr="009021ED">
              <w:rPr>
                <w:rStyle w:val="Siln"/>
                <w:b w:val="0"/>
                <w:bCs w:val="0"/>
                <w:bdr w:val="none" w:sz="0" w:space="0" w:color="auto" w:frame="1"/>
              </w:rPr>
              <w:t xml:space="preserve"> FEDORKO, Gabriel</w:t>
            </w:r>
            <w:r>
              <w:rPr>
                <w:rStyle w:val="Siln"/>
                <w:b w:val="0"/>
                <w:bCs w:val="0"/>
                <w:bdr w:val="none" w:sz="0" w:space="0" w:color="auto" w:frame="1"/>
              </w:rPr>
              <w:t xml:space="preserve">, </w:t>
            </w:r>
            <w:r w:rsidRPr="009021ED">
              <w:rPr>
                <w:rStyle w:val="Siln"/>
                <w:b w:val="0"/>
                <w:bCs w:val="0"/>
                <w:bdr w:val="none" w:sz="0" w:space="0" w:color="auto" w:frame="1"/>
              </w:rPr>
              <w:t xml:space="preserve">MOLNÁR, Vieroslav, </w:t>
            </w:r>
            <w:r w:rsidRPr="00BE75E3">
              <w:rPr>
                <w:rStyle w:val="Siln"/>
                <w:bCs w:val="0"/>
                <w:bdr w:val="none" w:sz="0" w:space="0" w:color="auto" w:frame="1"/>
              </w:rPr>
              <w:t>STROHMANDL, Jan (25 %)</w:t>
            </w:r>
            <w:del w:id="4447" w:author="Eva Batůšková" w:date="2018-11-19T12:35:00Z">
              <w:r w:rsidRPr="00BE75E3" w:rsidDel="0019561C">
                <w:rPr>
                  <w:rStyle w:val="Siln"/>
                  <w:bCs w:val="0"/>
                  <w:bdr w:val="none" w:sz="0" w:space="0" w:color="auto" w:frame="1"/>
                </w:rPr>
                <w:delText>.</w:delText>
              </w:r>
            </w:del>
            <w:r w:rsidRPr="009021ED">
              <w:rPr>
                <w:rStyle w:val="Siln"/>
                <w:b w:val="0"/>
                <w:bCs w:val="0"/>
                <w:bdr w:val="none" w:sz="0" w:space="0" w:color="auto" w:frame="1"/>
              </w:rPr>
              <w:t> </w:t>
            </w:r>
            <w:ins w:id="4448" w:author="Eva Batůšková" w:date="2018-11-19T12:35:00Z">
              <w:r w:rsidR="0019561C">
                <w:rPr>
                  <w:rStyle w:val="Siln"/>
                  <w:b w:val="0"/>
                  <w:bCs w:val="0"/>
                  <w:bdr w:val="none" w:sz="0" w:space="0" w:color="auto" w:frame="1"/>
                </w:rPr>
                <w:t>(</w:t>
              </w:r>
            </w:ins>
            <w:r w:rsidRPr="009021ED">
              <w:rPr>
                <w:rStyle w:val="Siln"/>
                <w:b w:val="0"/>
                <w:bCs w:val="0"/>
                <w:bdr w:val="none" w:sz="0" w:space="0" w:color="auto" w:frame="1"/>
              </w:rPr>
              <w:t>2015</w:t>
            </w:r>
            <w:ins w:id="4449" w:author="Eva Batůšková" w:date="2018-11-19T12:35:00Z">
              <w:r w:rsidR="0019561C">
                <w:rPr>
                  <w:rStyle w:val="Siln"/>
                  <w:b w:val="0"/>
                  <w:bCs w:val="0"/>
                  <w:bdr w:val="none" w:sz="0" w:space="0" w:color="auto" w:frame="1"/>
                </w:rPr>
                <w:t>)</w:t>
              </w:r>
            </w:ins>
            <w:r w:rsidRPr="009021ED">
              <w:rPr>
                <w:rStyle w:val="Siln"/>
                <w:b w:val="0"/>
                <w:bCs w:val="0"/>
                <w:bdr w:val="none" w:sz="0" w:space="0" w:color="auto" w:frame="1"/>
              </w:rPr>
              <w:t xml:space="preserve">. </w:t>
            </w:r>
            <w:r w:rsidRPr="000230EF">
              <w:rPr>
                <w:rStyle w:val="Siln"/>
                <w:b w:val="0"/>
                <w:bCs w:val="0"/>
                <w:i/>
                <w:bdr w:val="none" w:sz="0" w:space="0" w:color="auto" w:frame="1"/>
              </w:rPr>
              <w:t xml:space="preserve">Optimization </w:t>
            </w:r>
            <w:r>
              <w:rPr>
                <w:rStyle w:val="Siln"/>
                <w:b w:val="0"/>
                <w:bCs w:val="0"/>
                <w:i/>
                <w:bdr w:val="none" w:sz="0" w:space="0" w:color="auto" w:frame="1"/>
              </w:rPr>
              <w:br/>
            </w:r>
            <w:r w:rsidRPr="000230EF">
              <w:rPr>
                <w:rStyle w:val="Siln"/>
                <w:b w:val="0"/>
                <w:bCs w:val="0"/>
                <w:i/>
                <w:bdr w:val="none" w:sz="0" w:space="0" w:color="auto" w:frame="1"/>
              </w:rPr>
              <w:t>of parameters of transport systems using simulation methods.</w:t>
            </w:r>
            <w:r w:rsidRPr="009021ED">
              <w:rPr>
                <w:rStyle w:val="Siln"/>
                <w:b w:val="0"/>
                <w:bCs w:val="0"/>
                <w:bdr w:val="none" w:sz="0" w:space="0" w:color="auto" w:frame="1"/>
              </w:rPr>
              <w:t xml:space="preserve"> 93 s. Zlín: Academia centrum UTB ve Zlíně. ISBN: 978-</w:t>
            </w:r>
            <w:r w:rsidRPr="009021ED">
              <w:rPr>
                <w:rStyle w:val="Siln"/>
                <w:b w:val="0"/>
                <w:bCs w:val="0"/>
                <w:bdr w:val="none" w:sz="0" w:space="0" w:color="auto" w:frame="1"/>
              </w:rPr>
              <w:lastRenderedPageBreak/>
              <w:t>80-7454-562-7.</w:t>
            </w:r>
            <w:r>
              <w:rPr>
                <w:rStyle w:val="Siln"/>
                <w:b w:val="0"/>
                <w:bCs w:val="0"/>
                <w:bdr w:val="none" w:sz="0" w:space="0" w:color="auto" w:frame="1"/>
              </w:rPr>
              <w:t xml:space="preserve"> [monografie]</w:t>
            </w:r>
          </w:p>
          <w:p w:rsidR="008449C0" w:rsidRDefault="008449C0" w:rsidP="008449C0">
            <w:pPr>
              <w:spacing w:after="60"/>
              <w:jc w:val="both"/>
            </w:pPr>
            <w:r w:rsidRPr="00C82586">
              <w:rPr>
                <w:rStyle w:val="Siln"/>
                <w:b w:val="0"/>
                <w:bCs w:val="0"/>
              </w:rPr>
              <w:t>TOMEK, Miroslav,</w:t>
            </w:r>
            <w:r w:rsidRPr="00A60EB7">
              <w:rPr>
                <w:rStyle w:val="Siln"/>
                <w:b w:val="0"/>
                <w:bCs w:val="0"/>
              </w:rPr>
              <w:t xml:space="preserve"> </w:t>
            </w:r>
            <w:r w:rsidRPr="00C82586">
              <w:rPr>
                <w:rStyle w:val="Siln"/>
                <w:bCs w:val="0"/>
              </w:rPr>
              <w:t>STROHMANDL</w:t>
            </w:r>
            <w:r w:rsidRPr="00C82586">
              <w:t>, Jan (33 %),</w:t>
            </w:r>
            <w:r>
              <w:t xml:space="preserve"> MIHOKOVÁ JAKUBČEKOVÁ, Júlia</w:t>
            </w:r>
            <w:del w:id="4450" w:author="Eva Batůšková" w:date="2018-11-19T12:35:00Z">
              <w:r w:rsidDel="0019561C">
                <w:delText>.</w:delText>
              </w:r>
            </w:del>
            <w:r w:rsidRPr="00A60EB7">
              <w:rPr>
                <w:i/>
              </w:rPr>
              <w:t xml:space="preserve"> </w:t>
            </w:r>
            <w:ins w:id="4451" w:author="Eva Batůšková" w:date="2018-11-19T12:36:00Z">
              <w:r w:rsidR="0019561C" w:rsidRPr="0019561C">
                <w:rPr>
                  <w:rPrChange w:id="4452" w:author="Eva Batůšková" w:date="2018-11-19T12:36:00Z">
                    <w:rPr>
                      <w:i/>
                    </w:rPr>
                  </w:rPrChange>
                </w:rPr>
                <w:t>(</w:t>
              </w:r>
            </w:ins>
            <w:r w:rsidRPr="00415E25">
              <w:t>2017</w:t>
            </w:r>
            <w:ins w:id="4453" w:author="Eva Batůšková" w:date="2018-11-19T12:36:00Z">
              <w:r w:rsidR="0019561C">
                <w:t>)</w:t>
              </w:r>
            </w:ins>
            <w:r w:rsidRPr="00415E25">
              <w:t>.</w:t>
            </w:r>
            <w:r>
              <w:t xml:space="preserve"> </w:t>
            </w:r>
            <w:r w:rsidRPr="00A60EB7">
              <w:rPr>
                <w:i/>
              </w:rPr>
              <w:t>Ochrana obyvateľstva – plánovanie a zabezpečovanie evakuácie</w:t>
            </w:r>
            <w:r>
              <w:t xml:space="preserve">. </w:t>
            </w:r>
            <w:r w:rsidRPr="00A60EB7">
              <w:rPr>
                <w:i/>
              </w:rPr>
              <w:t>The Science for Population Protection</w:t>
            </w:r>
            <w:r>
              <w:rPr>
                <w:i/>
              </w:rPr>
              <w:t xml:space="preserve">. </w:t>
            </w:r>
            <w:r>
              <w:t>1/2017, roč. 9. Lázně Bohdaneč: IOO. ISSN 1803-635X.</w:t>
            </w:r>
          </w:p>
          <w:p w:rsidR="008449C0" w:rsidRDefault="008449C0" w:rsidP="008449C0">
            <w:pPr>
              <w:spacing w:after="60"/>
              <w:jc w:val="both"/>
              <w:rPr>
                <w:rStyle w:val="Siln"/>
                <w:b w:val="0"/>
              </w:rPr>
            </w:pPr>
            <w:r w:rsidRPr="00D83766">
              <w:rPr>
                <w:rStyle w:val="Siln"/>
                <w:b w:val="0"/>
              </w:rPr>
              <w:t>Miroslav TOMEK</w:t>
            </w:r>
            <w:r w:rsidRPr="00D83766">
              <w:rPr>
                <w:rStyle w:val="Siln"/>
              </w:rPr>
              <w:t>, STROHMANDL Jan</w:t>
            </w:r>
            <w:r w:rsidRPr="00D83766">
              <w:rPr>
                <w:rStyle w:val="Siln"/>
                <w:b w:val="0"/>
              </w:rPr>
              <w:t xml:space="preserve"> </w:t>
            </w:r>
            <w:r w:rsidRPr="00D83766">
              <w:rPr>
                <w:rStyle w:val="Siln"/>
              </w:rPr>
              <w:t>(33 %)</w:t>
            </w:r>
            <w:r>
              <w:rPr>
                <w:rStyle w:val="Siln"/>
                <w:b w:val="0"/>
              </w:rPr>
              <w:t xml:space="preserve"> </w:t>
            </w:r>
            <w:r w:rsidRPr="00D83766">
              <w:rPr>
                <w:rStyle w:val="Siln"/>
                <w:b w:val="0"/>
              </w:rPr>
              <w:t>a Jakub RAK</w:t>
            </w:r>
            <w:del w:id="4454" w:author="Eva Batůšková" w:date="2018-11-19T12:36:00Z">
              <w:r w:rsidRPr="00D83766" w:rsidDel="0019561C">
                <w:rPr>
                  <w:rStyle w:val="Siln"/>
                  <w:b w:val="0"/>
                </w:rPr>
                <w:delText>.</w:delText>
              </w:r>
            </w:del>
            <w:r w:rsidRPr="00D83766">
              <w:rPr>
                <w:rStyle w:val="Siln"/>
                <w:b w:val="0"/>
              </w:rPr>
              <w:t> </w:t>
            </w:r>
            <w:ins w:id="4455" w:author="Eva Batůšková" w:date="2018-11-19T12:36:00Z">
              <w:r w:rsidR="0019561C">
                <w:rPr>
                  <w:rStyle w:val="Siln"/>
                  <w:b w:val="0"/>
                </w:rPr>
                <w:t>(</w:t>
              </w:r>
            </w:ins>
            <w:r w:rsidRPr="00D83766">
              <w:rPr>
                <w:rStyle w:val="Siln"/>
                <w:b w:val="0"/>
              </w:rPr>
              <w:t>2014</w:t>
            </w:r>
            <w:ins w:id="4456" w:author="Eva Batůšková" w:date="2018-11-19T12:36:00Z">
              <w:r w:rsidR="0019561C">
                <w:rPr>
                  <w:rStyle w:val="Siln"/>
                  <w:b w:val="0"/>
                </w:rPr>
                <w:t>)</w:t>
              </w:r>
            </w:ins>
            <w:r>
              <w:rPr>
                <w:rStyle w:val="Siln"/>
                <w:b w:val="0"/>
              </w:rPr>
              <w:t>.</w:t>
            </w:r>
            <w:r w:rsidRPr="00D83766">
              <w:rPr>
                <w:rStyle w:val="Siln"/>
                <w:b w:val="0"/>
              </w:rPr>
              <w:t xml:space="preserve"> </w:t>
            </w:r>
            <w:r w:rsidRPr="00D83766">
              <w:rPr>
                <w:rStyle w:val="Siln"/>
                <w:b w:val="0"/>
                <w:i/>
              </w:rPr>
              <w:t>Safety and risk transportof dangerous goods and their minimization.</w:t>
            </w:r>
            <w:r w:rsidRPr="00D83766">
              <w:rPr>
                <w:rStyle w:val="Siln"/>
                <w:b w:val="0"/>
              </w:rPr>
              <w:t> Kaunas: Transport Means 2014: proceedings of the 18</w:t>
            </w:r>
            <w:r w:rsidRPr="00B46940">
              <w:rPr>
                <w:rStyle w:val="Siln"/>
                <w:b w:val="0"/>
                <w:vertAlign w:val="superscript"/>
              </w:rPr>
              <w:t>th</w:t>
            </w:r>
            <w:r>
              <w:rPr>
                <w:rStyle w:val="Siln"/>
                <w:b w:val="0"/>
              </w:rPr>
              <w:t xml:space="preserve"> I</w:t>
            </w:r>
            <w:r w:rsidRPr="00D83766">
              <w:rPr>
                <w:rStyle w:val="Siln"/>
                <w:b w:val="0"/>
              </w:rPr>
              <w:t>nternational Conference, October 23.</w:t>
            </w:r>
            <w:r>
              <w:rPr>
                <w:rStyle w:val="Siln"/>
                <w:b w:val="0"/>
              </w:rPr>
              <w:t xml:space="preserve"> </w:t>
            </w:r>
            <w:r w:rsidRPr="00D83766">
              <w:rPr>
                <w:rStyle w:val="Siln"/>
                <w:b w:val="0"/>
              </w:rPr>
              <w:t>-</w:t>
            </w:r>
            <w:r>
              <w:rPr>
                <w:rStyle w:val="Siln"/>
                <w:b w:val="0"/>
              </w:rPr>
              <w:t xml:space="preserve"> </w:t>
            </w:r>
            <w:r w:rsidRPr="00D83766">
              <w:rPr>
                <w:rStyle w:val="Siln"/>
                <w:b w:val="0"/>
              </w:rPr>
              <w:t xml:space="preserve">24. Kaunas University of Technology Lithuania, ISSN 2351-4604, p. 281 - 284. </w:t>
            </w:r>
            <w:r>
              <w:t>WOS:000345692000068.</w:t>
            </w:r>
          </w:p>
          <w:p w:rsidR="008449C0" w:rsidRPr="00D83766" w:rsidRDefault="008449C0" w:rsidP="008449C0">
            <w:pPr>
              <w:spacing w:after="60"/>
              <w:jc w:val="both"/>
              <w:rPr>
                <w:rStyle w:val="Siln"/>
                <w:b w:val="0"/>
              </w:rPr>
            </w:pPr>
            <w:r w:rsidRPr="00D83766">
              <w:rPr>
                <w:rStyle w:val="Siln"/>
                <w:b w:val="0"/>
              </w:rPr>
              <w:t>Dušan VIČAR, Miroslav TOMEK, ŠAFAŘÍK Zdeněk a </w:t>
            </w:r>
            <w:r w:rsidRPr="00D83766">
              <w:rPr>
                <w:rStyle w:val="Siln"/>
                <w:bCs w:val="0"/>
              </w:rPr>
              <w:t>Jan STROHMANDL (25 %)</w:t>
            </w:r>
            <w:del w:id="4457" w:author="Eva Batůšková" w:date="2018-11-19T12:36:00Z">
              <w:r w:rsidRPr="00D83766" w:rsidDel="0019561C">
                <w:rPr>
                  <w:rStyle w:val="Siln"/>
                  <w:bCs w:val="0"/>
                </w:rPr>
                <w:delText>.</w:delText>
              </w:r>
            </w:del>
            <w:r w:rsidRPr="00D83766">
              <w:rPr>
                <w:rStyle w:val="Siln"/>
                <w:b w:val="0"/>
              </w:rPr>
              <w:t> </w:t>
            </w:r>
            <w:ins w:id="4458" w:author="Eva Batůšková" w:date="2018-11-19T12:36:00Z">
              <w:r w:rsidR="0019561C">
                <w:rPr>
                  <w:rStyle w:val="Siln"/>
                  <w:b w:val="0"/>
                </w:rPr>
                <w:t>(</w:t>
              </w:r>
            </w:ins>
            <w:r>
              <w:rPr>
                <w:rStyle w:val="Siln"/>
                <w:b w:val="0"/>
              </w:rPr>
              <w:t>2016</w:t>
            </w:r>
            <w:ins w:id="4459" w:author="Eva Batůšková" w:date="2018-11-19T12:36:00Z">
              <w:r w:rsidR="0019561C">
                <w:rPr>
                  <w:rStyle w:val="Siln"/>
                  <w:b w:val="0"/>
                </w:rPr>
                <w:t>)</w:t>
              </w:r>
            </w:ins>
            <w:r>
              <w:rPr>
                <w:rStyle w:val="Siln"/>
                <w:b w:val="0"/>
              </w:rPr>
              <w:t xml:space="preserve">. </w:t>
            </w:r>
            <w:r w:rsidRPr="00D83766">
              <w:rPr>
                <w:rStyle w:val="Siln"/>
                <w:b w:val="0"/>
                <w:i/>
              </w:rPr>
              <w:t>Vybrané aspekty poskytování humanitární pomoci Českou republikou.</w:t>
            </w:r>
            <w:r w:rsidRPr="00D83766">
              <w:rPr>
                <w:rStyle w:val="Siln"/>
                <w:b w:val="0"/>
              </w:rPr>
              <w:t xml:space="preserve"> Krízový manažment (Crisis management). Ročník 15, Číslo 2/2016. Scientific-technical magazine of Faculty of security engineering at university of Žilina</w:t>
            </w:r>
            <w:r>
              <w:rPr>
                <w:rStyle w:val="Siln"/>
                <w:b w:val="0"/>
              </w:rPr>
              <w:t>.</w:t>
            </w:r>
            <w:r w:rsidRPr="00D83766">
              <w:rPr>
                <w:rStyle w:val="Siln"/>
                <w:b w:val="0"/>
              </w:rPr>
              <w:t xml:space="preserve"> Žilina. </w:t>
            </w:r>
            <w:r>
              <w:rPr>
                <w:rStyle w:val="Siln"/>
                <w:b w:val="0"/>
              </w:rPr>
              <w:t>p</w:t>
            </w:r>
            <w:r w:rsidRPr="00D83766">
              <w:rPr>
                <w:rStyle w:val="Siln"/>
                <w:b w:val="0"/>
              </w:rPr>
              <w:t>. 57 – 63. ISSN 1336-0019. Databáze ERIH+.</w:t>
            </w:r>
          </w:p>
          <w:p w:rsidR="008449C0" w:rsidRPr="005B67EE" w:rsidRDefault="008449C0" w:rsidP="008449C0">
            <w:pPr>
              <w:spacing w:after="60"/>
              <w:jc w:val="both"/>
            </w:pPr>
            <w:r w:rsidRPr="00C82586">
              <w:t>TOMEK, Miroslav,</w:t>
            </w:r>
            <w:r w:rsidRPr="005B67EE">
              <w:t xml:space="preserve"> </w:t>
            </w:r>
            <w:r w:rsidRPr="00C82586">
              <w:rPr>
                <w:b/>
              </w:rPr>
              <w:t>STROHMANDL, Jan (40 %),</w:t>
            </w:r>
            <w:r w:rsidRPr="005B67EE">
              <w:t xml:space="preserve"> RAK, Jakub</w:t>
            </w:r>
            <w:del w:id="4460" w:author="Eva Batůšková" w:date="2018-11-19T12:36:00Z">
              <w:r w:rsidRPr="005B67EE" w:rsidDel="0019561C">
                <w:delText>,</w:delText>
              </w:r>
            </w:del>
            <w:r w:rsidRPr="005B67EE">
              <w:t xml:space="preserve"> </w:t>
            </w:r>
            <w:ins w:id="4461" w:author="Eva Batůšková" w:date="2018-11-19T12:36:00Z">
              <w:r w:rsidR="0019561C">
                <w:t>(</w:t>
              </w:r>
            </w:ins>
            <w:r w:rsidRPr="005B67EE">
              <w:t>2014</w:t>
            </w:r>
            <w:ins w:id="4462" w:author="Eva Batůšková" w:date="2018-11-19T12:36:00Z">
              <w:r w:rsidR="0019561C">
                <w:t>)</w:t>
              </w:r>
            </w:ins>
            <w:r w:rsidRPr="005B67EE">
              <w:t xml:space="preserve">. Zásobování obyvatelstva pitnou vodou </w:t>
            </w:r>
            <w:r>
              <w:br/>
            </w:r>
            <w:r w:rsidRPr="005B67EE">
              <w:t>za mimořádných situací</w:t>
            </w:r>
            <w:r w:rsidRPr="005B67EE">
              <w:rPr>
                <w:i/>
                <w:iCs/>
              </w:rPr>
              <w:t>.</w:t>
            </w:r>
            <w:r w:rsidRPr="005B67EE">
              <w:t xml:space="preserve"> Ostrava: Repronis, s.r.o. 110 s. ISBN 978-80-7454-462-0.</w:t>
            </w:r>
          </w:p>
          <w:p w:rsidR="008449C0" w:rsidRPr="006A5F5C" w:rsidRDefault="008449C0" w:rsidP="008449C0">
            <w:pPr>
              <w:spacing w:after="60"/>
              <w:jc w:val="both"/>
              <w:rPr>
                <w:b/>
                <w:color w:val="000000"/>
              </w:rPr>
            </w:pPr>
            <w:r w:rsidRPr="006A5F5C">
              <w:rPr>
                <w:b/>
                <w:color w:val="000000"/>
              </w:rPr>
              <w:t>Řešené projekty:</w:t>
            </w:r>
          </w:p>
          <w:p w:rsidR="008449C0" w:rsidRDefault="008449C0" w:rsidP="008449C0">
            <w:pPr>
              <w:spacing w:after="60"/>
              <w:jc w:val="both"/>
              <w:rPr>
                <w:rStyle w:val="Siln"/>
                <w:bdr w:val="none" w:sz="0" w:space="0" w:color="auto" w:frame="1"/>
              </w:rPr>
            </w:pPr>
            <w:r>
              <w:rPr>
                <w:rStyle w:val="Siln"/>
                <w:bdr w:val="none" w:sz="0" w:space="0" w:color="auto" w:frame="1"/>
              </w:rPr>
              <w:t xml:space="preserve">Člen – řešitel: </w:t>
            </w:r>
            <w:r w:rsidRPr="003946C6">
              <w:rPr>
                <w:i/>
                <w:iCs/>
              </w:rPr>
              <w:t>Webová aplikace metodiky evidence a hodnocení prostor pro improvizované kryty a evidence stálých úkrytů – návrh metodiky a prototyp.</w:t>
            </w:r>
            <w:r>
              <w:rPr>
                <w:rStyle w:val="Siln"/>
                <w:bdr w:val="none" w:sz="0" w:space="0" w:color="auto" w:frame="1"/>
              </w:rPr>
              <w:t xml:space="preserve"> Projekt TAČR – GAMA </w:t>
            </w:r>
            <w:r w:rsidRPr="00953720">
              <w:rPr>
                <w:rStyle w:val="Siln"/>
                <w:bdr w:val="none" w:sz="0" w:space="0" w:color="auto" w:frame="1"/>
              </w:rPr>
              <w:t>TG03010052</w:t>
            </w:r>
            <w:r>
              <w:rPr>
                <w:rStyle w:val="Siln"/>
                <w:bdr w:val="none" w:sz="0" w:space="0" w:color="auto" w:frame="1"/>
              </w:rPr>
              <w:t>.</w:t>
            </w:r>
          </w:p>
          <w:p w:rsidR="008449C0" w:rsidRDefault="008449C0" w:rsidP="008449C0">
            <w:pPr>
              <w:spacing w:after="60"/>
              <w:jc w:val="both"/>
              <w:rPr>
                <w:color w:val="000000"/>
              </w:rPr>
            </w:pPr>
            <w:r w:rsidRPr="006A5F5C">
              <w:rPr>
                <w:b/>
                <w:color w:val="000000"/>
              </w:rPr>
              <w:t>Manažer projektu:</w:t>
            </w:r>
            <w:r>
              <w:rPr>
                <w:color w:val="000000"/>
              </w:rPr>
              <w:t xml:space="preserve"> </w:t>
            </w:r>
            <w:r w:rsidRPr="005A108D">
              <w:rPr>
                <w:i/>
                <w:color w:val="000000"/>
              </w:rPr>
              <w:t>OPVK Logistické centrum CZ.1.0.7/2.4.00/12.0069.</w:t>
            </w:r>
          </w:p>
          <w:p w:rsidR="008449C0" w:rsidRPr="005A108D" w:rsidRDefault="008449C0" w:rsidP="008449C0">
            <w:pPr>
              <w:spacing w:after="60"/>
              <w:jc w:val="both"/>
              <w:rPr>
                <w:i/>
                <w:color w:val="000000"/>
              </w:rPr>
            </w:pPr>
            <w:r w:rsidRPr="006A5F5C">
              <w:rPr>
                <w:b/>
                <w:color w:val="000000"/>
              </w:rPr>
              <w:t>Manažer projektu:</w:t>
            </w:r>
            <w:r>
              <w:rPr>
                <w:color w:val="000000"/>
              </w:rPr>
              <w:t xml:space="preserve"> </w:t>
            </w:r>
            <w:r w:rsidRPr="005A108D">
              <w:rPr>
                <w:i/>
                <w:color w:val="000000"/>
              </w:rPr>
              <w:t>Hodnocení efektivity nasazování kontinuálních ekologických systémů dopravy surovin v průmyslových podnicích – projekt „MOBILITY“ Slovensko. 7AMB14SK044.</w:t>
            </w:r>
          </w:p>
          <w:p w:rsidR="008449C0" w:rsidRDefault="008449C0" w:rsidP="008449C0">
            <w:pPr>
              <w:spacing w:after="60"/>
              <w:jc w:val="both"/>
              <w:rPr>
                <w:i/>
                <w:color w:val="000000"/>
              </w:rPr>
            </w:pPr>
            <w:r w:rsidRPr="006A5F5C">
              <w:rPr>
                <w:b/>
                <w:color w:val="000000"/>
              </w:rPr>
              <w:t>Člen – řešitel:</w:t>
            </w:r>
            <w:r>
              <w:rPr>
                <w:color w:val="000000"/>
              </w:rPr>
              <w:t xml:space="preserve"> </w:t>
            </w:r>
            <w:r w:rsidRPr="005A108D">
              <w:rPr>
                <w:i/>
                <w:color w:val="000000"/>
              </w:rPr>
              <w:t>Virtuálne laboratórium pre výučbu počítačovej simulácie a distribuovaných/ paralelných výpočtov založených na metóde konečných prvkov. Projekt č. 018TUKE-4/2016.</w:t>
            </w:r>
          </w:p>
          <w:p w:rsidR="008449C0" w:rsidRDefault="008449C0" w:rsidP="008449C0">
            <w:pPr>
              <w:spacing w:after="60"/>
              <w:jc w:val="both"/>
              <w:rPr>
                <w:i/>
                <w:iCs/>
              </w:rPr>
            </w:pPr>
            <w:r w:rsidRPr="006A5F5C">
              <w:rPr>
                <w:b/>
                <w:color w:val="000000"/>
              </w:rPr>
              <w:t>Člen – řešitel:</w:t>
            </w:r>
            <w:r>
              <w:rPr>
                <w:i/>
                <w:iCs/>
              </w:rPr>
              <w:t xml:space="preserve"> </w:t>
            </w:r>
            <w:r w:rsidRPr="003946C6">
              <w:rPr>
                <w:i/>
                <w:iCs/>
              </w:rPr>
              <w:t>Projekt RVO (Centrum excelence ochrany obyvatelstva):  RVO/FLKŘ/2017/03</w:t>
            </w:r>
          </w:p>
          <w:p w:rsidR="008449C0" w:rsidRDefault="008449C0" w:rsidP="008449C0">
            <w:pPr>
              <w:spacing w:after="60"/>
              <w:jc w:val="both"/>
              <w:rPr>
                <w:i/>
                <w:iCs/>
              </w:rPr>
            </w:pPr>
            <w:r w:rsidRPr="00B15E38">
              <w:rPr>
                <w:b/>
                <w:color w:val="000000"/>
              </w:rPr>
              <w:t>Administrátor sítě CEEPUS</w:t>
            </w:r>
            <w:r>
              <w:rPr>
                <w:color w:val="000000"/>
              </w:rPr>
              <w:t xml:space="preserve">: </w:t>
            </w:r>
            <w:r w:rsidRPr="005A108D">
              <w:rPr>
                <w:i/>
                <w:iCs/>
              </w:rPr>
              <w:t>Fostering sustainable partnership between academia and industry in improving applicability of logistics thinking (FINALIST), reg. číslo CIII-RS-1011-02).</w:t>
            </w:r>
          </w:p>
          <w:p w:rsidR="008449C0" w:rsidRPr="008E5001" w:rsidRDefault="008449C0" w:rsidP="008449C0">
            <w:pPr>
              <w:spacing w:after="60"/>
              <w:jc w:val="both"/>
              <w:rPr>
                <w:rStyle w:val="Siln"/>
                <w:b w:val="0"/>
                <w:bCs w:val="0"/>
                <w:bdr w:val="none" w:sz="0" w:space="0" w:color="auto" w:frame="1"/>
              </w:rPr>
            </w:pPr>
            <w:r w:rsidRPr="00E667C3">
              <w:rPr>
                <w:rStyle w:val="Siln"/>
                <w:bdr w:val="none" w:sz="0" w:space="0" w:color="auto" w:frame="1"/>
              </w:rPr>
              <w:t>Hodnotitel projektů APVV</w:t>
            </w:r>
            <w:r w:rsidRPr="008E5001">
              <w:rPr>
                <w:rStyle w:val="Siln"/>
                <w:b w:val="0"/>
                <w:bdr w:val="none" w:sz="0" w:space="0" w:color="auto" w:frame="1"/>
              </w:rPr>
              <w:t xml:space="preserve"> – Slovenská republika</w:t>
            </w:r>
            <w:r>
              <w:rPr>
                <w:rStyle w:val="Siln"/>
                <w:b w:val="0"/>
                <w:bdr w:val="none" w:sz="0" w:space="0" w:color="auto" w:frame="1"/>
              </w:rPr>
              <w:t>.</w:t>
            </w: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174"/>
        </w:trPr>
        <w:tc>
          <w:tcPr>
            <w:tcW w:w="9859" w:type="dxa"/>
            <w:gridSpan w:val="11"/>
          </w:tcPr>
          <w:p w:rsidR="008449C0" w:rsidRPr="00B15E38" w:rsidRDefault="008449C0" w:rsidP="008449C0">
            <w:r w:rsidRPr="00B15E38">
              <w:t xml:space="preserve">CEEPUS – 14 dnů, ŽU </w:t>
            </w:r>
            <w:r>
              <w:t>Ž</w:t>
            </w:r>
            <w:r w:rsidRPr="00B15E38">
              <w:t>ilina</w:t>
            </w:r>
          </w:p>
          <w:p w:rsidR="008449C0" w:rsidRDefault="008449C0" w:rsidP="008449C0">
            <w:pPr>
              <w:rPr>
                <w:b/>
              </w:rPr>
            </w:pPr>
            <w:r w:rsidRPr="00B15E38">
              <w:t>CEEPUS – 4 týdny – TU Košice</w:t>
            </w:r>
          </w:p>
        </w:tc>
      </w:tr>
      <w:tr w:rsidR="008449C0" w:rsidTr="008449C0">
        <w:trPr>
          <w:cantSplit/>
          <w:trHeight w:val="22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449C0" w:rsidTr="008449C0">
        <w:tc>
          <w:tcPr>
            <w:tcW w:w="9900"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29" w:type="dxa"/>
            <w:tcBorders>
              <w:top w:val="double" w:sz="4" w:space="0" w:color="auto"/>
            </w:tcBorders>
            <w:shd w:val="clear" w:color="auto" w:fill="F7CAAC"/>
          </w:tcPr>
          <w:p w:rsidR="008449C0" w:rsidRDefault="008449C0" w:rsidP="008449C0">
            <w:pPr>
              <w:jc w:val="both"/>
              <w:rPr>
                <w:b/>
              </w:rPr>
            </w:pPr>
            <w:r>
              <w:rPr>
                <w:b/>
              </w:rPr>
              <w:t>Vysoká škola</w:t>
            </w:r>
          </w:p>
        </w:tc>
        <w:tc>
          <w:tcPr>
            <w:tcW w:w="7371" w:type="dxa"/>
            <w:gridSpan w:val="10"/>
          </w:tcPr>
          <w:p w:rsidR="008449C0" w:rsidRDefault="008449C0" w:rsidP="008449C0">
            <w:pPr>
              <w:jc w:val="both"/>
            </w:pPr>
            <w:r w:rsidRPr="003A6AE2">
              <w:t>Univerzita Tomáše Bati ve Zlíně</w:t>
            </w:r>
          </w:p>
        </w:tc>
      </w:tr>
      <w:tr w:rsidR="008449C0" w:rsidTr="008449C0">
        <w:tc>
          <w:tcPr>
            <w:tcW w:w="2529" w:type="dxa"/>
            <w:shd w:val="clear" w:color="auto" w:fill="F7CAAC"/>
          </w:tcPr>
          <w:p w:rsidR="008449C0" w:rsidRDefault="008449C0" w:rsidP="008449C0">
            <w:pPr>
              <w:jc w:val="both"/>
              <w:rPr>
                <w:b/>
              </w:rPr>
            </w:pPr>
            <w:r>
              <w:rPr>
                <w:b/>
              </w:rPr>
              <w:t>Součást vysoké školy</w:t>
            </w:r>
          </w:p>
        </w:tc>
        <w:tc>
          <w:tcPr>
            <w:tcW w:w="7371" w:type="dxa"/>
            <w:gridSpan w:val="10"/>
          </w:tcPr>
          <w:p w:rsidR="008449C0" w:rsidRDefault="008449C0" w:rsidP="008449C0">
            <w:pPr>
              <w:jc w:val="both"/>
            </w:pPr>
            <w:r w:rsidRPr="003A6AE2">
              <w:t>Fakulta logistiky a krizového řízení</w:t>
            </w:r>
          </w:p>
        </w:tc>
      </w:tr>
      <w:tr w:rsidR="008449C0" w:rsidRPr="00F1249B" w:rsidTr="008449C0">
        <w:tc>
          <w:tcPr>
            <w:tcW w:w="2529" w:type="dxa"/>
            <w:shd w:val="clear" w:color="auto" w:fill="F7CAAC"/>
          </w:tcPr>
          <w:p w:rsidR="008449C0" w:rsidRDefault="008449C0" w:rsidP="008449C0">
            <w:pPr>
              <w:jc w:val="both"/>
              <w:rPr>
                <w:b/>
              </w:rPr>
            </w:pPr>
            <w:r>
              <w:rPr>
                <w:b/>
              </w:rPr>
              <w:t>Název studijního programu</w:t>
            </w:r>
          </w:p>
        </w:tc>
        <w:tc>
          <w:tcPr>
            <w:tcW w:w="7371" w:type="dxa"/>
            <w:gridSpan w:val="10"/>
          </w:tcPr>
          <w:p w:rsidR="008449C0" w:rsidRPr="00F1249B" w:rsidRDefault="008449C0" w:rsidP="008449C0">
            <w:r w:rsidRPr="00FB349A">
              <w:t>Ochrana obyvatelstva</w:t>
            </w:r>
          </w:p>
        </w:tc>
      </w:tr>
      <w:tr w:rsidR="008449C0" w:rsidTr="008449C0">
        <w:tc>
          <w:tcPr>
            <w:tcW w:w="2529" w:type="dxa"/>
            <w:shd w:val="clear" w:color="auto" w:fill="F7CAAC"/>
          </w:tcPr>
          <w:p w:rsidR="008449C0" w:rsidRDefault="008449C0" w:rsidP="008449C0">
            <w:pPr>
              <w:jc w:val="both"/>
              <w:rPr>
                <w:b/>
              </w:rPr>
            </w:pPr>
            <w:r>
              <w:rPr>
                <w:b/>
              </w:rPr>
              <w:t>Jméno a příjmení</w:t>
            </w:r>
          </w:p>
        </w:tc>
        <w:tc>
          <w:tcPr>
            <w:tcW w:w="4554" w:type="dxa"/>
            <w:gridSpan w:val="5"/>
          </w:tcPr>
          <w:p w:rsidR="008449C0" w:rsidRPr="00B15E38" w:rsidRDefault="008449C0" w:rsidP="008449C0">
            <w:pPr>
              <w:jc w:val="both"/>
              <w:rPr>
                <w:b/>
              </w:rPr>
            </w:pPr>
            <w:r w:rsidRPr="00B15E38">
              <w:rPr>
                <w:b/>
              </w:rPr>
              <w:t>Petr Svoboda</w:t>
            </w:r>
          </w:p>
        </w:tc>
        <w:tc>
          <w:tcPr>
            <w:tcW w:w="712" w:type="dxa"/>
            <w:shd w:val="clear" w:color="auto" w:fill="F7CAAC"/>
          </w:tcPr>
          <w:p w:rsidR="008449C0" w:rsidRDefault="008449C0" w:rsidP="008449C0">
            <w:pPr>
              <w:jc w:val="both"/>
              <w:rPr>
                <w:b/>
              </w:rPr>
            </w:pPr>
            <w:r>
              <w:rPr>
                <w:b/>
              </w:rPr>
              <w:t>Tituly</w:t>
            </w:r>
          </w:p>
        </w:tc>
        <w:tc>
          <w:tcPr>
            <w:tcW w:w="2105" w:type="dxa"/>
            <w:gridSpan w:val="4"/>
          </w:tcPr>
          <w:p w:rsidR="008449C0" w:rsidRDefault="008449C0" w:rsidP="008449C0">
            <w:pPr>
              <w:jc w:val="both"/>
            </w:pPr>
            <w:r>
              <w:t>Ing.</w:t>
            </w:r>
          </w:p>
        </w:tc>
      </w:tr>
      <w:tr w:rsidR="008449C0" w:rsidTr="008449C0">
        <w:tc>
          <w:tcPr>
            <w:tcW w:w="2529" w:type="dxa"/>
            <w:shd w:val="clear" w:color="auto" w:fill="F7CAAC"/>
          </w:tcPr>
          <w:p w:rsidR="008449C0" w:rsidRDefault="008449C0" w:rsidP="008449C0">
            <w:pPr>
              <w:jc w:val="both"/>
              <w:rPr>
                <w:b/>
              </w:rPr>
            </w:pPr>
            <w:r>
              <w:rPr>
                <w:b/>
              </w:rPr>
              <w:t>Rok narození</w:t>
            </w:r>
          </w:p>
        </w:tc>
        <w:tc>
          <w:tcPr>
            <w:tcW w:w="832" w:type="dxa"/>
          </w:tcPr>
          <w:p w:rsidR="008449C0" w:rsidRDefault="008449C0" w:rsidP="008449C0">
            <w:pPr>
              <w:jc w:val="both"/>
            </w:pPr>
            <w:r>
              <w:t>1986</w:t>
            </w:r>
          </w:p>
        </w:tc>
        <w:tc>
          <w:tcPr>
            <w:tcW w:w="1728" w:type="dxa"/>
            <w:shd w:val="clear" w:color="auto" w:fill="F7CAAC"/>
          </w:tcPr>
          <w:p w:rsidR="008449C0" w:rsidRDefault="008449C0" w:rsidP="008449C0">
            <w:pPr>
              <w:jc w:val="both"/>
              <w:rPr>
                <w:b/>
              </w:rPr>
            </w:pPr>
            <w:r>
              <w:rPr>
                <w:b/>
              </w:rPr>
              <w:t>typ vztahu k VŠ</w:t>
            </w:r>
          </w:p>
        </w:tc>
        <w:tc>
          <w:tcPr>
            <w:tcW w:w="996" w:type="dxa"/>
            <w:gridSpan w:val="2"/>
          </w:tcPr>
          <w:p w:rsidR="008449C0" w:rsidRPr="00B15E38" w:rsidRDefault="008449C0" w:rsidP="008449C0">
            <w:pPr>
              <w:jc w:val="both"/>
              <w:rPr>
                <w:i/>
              </w:rPr>
            </w:pPr>
            <w:r w:rsidRPr="00B15E38">
              <w:rPr>
                <w:i/>
              </w:rPr>
              <w:t>pp</w:t>
            </w:r>
          </w:p>
        </w:tc>
        <w:tc>
          <w:tcPr>
            <w:tcW w:w="998" w:type="dxa"/>
            <w:shd w:val="clear" w:color="auto" w:fill="F7CAAC"/>
          </w:tcPr>
          <w:p w:rsidR="008449C0" w:rsidRDefault="008449C0" w:rsidP="008449C0">
            <w:pPr>
              <w:jc w:val="both"/>
              <w:rPr>
                <w:b/>
              </w:rPr>
            </w:pPr>
            <w:r>
              <w:rPr>
                <w:b/>
              </w:rPr>
              <w:t>rozsah</w:t>
            </w:r>
          </w:p>
        </w:tc>
        <w:tc>
          <w:tcPr>
            <w:tcW w:w="712" w:type="dxa"/>
          </w:tcPr>
          <w:p w:rsidR="008449C0" w:rsidRDefault="008449C0" w:rsidP="008449C0">
            <w:pPr>
              <w:jc w:val="both"/>
            </w:pPr>
            <w:r>
              <w:t>40</w:t>
            </w:r>
          </w:p>
        </w:tc>
        <w:tc>
          <w:tcPr>
            <w:tcW w:w="712" w:type="dxa"/>
            <w:gridSpan w:val="2"/>
            <w:shd w:val="clear" w:color="auto" w:fill="F7CAAC"/>
          </w:tcPr>
          <w:p w:rsidR="008449C0" w:rsidRDefault="008449C0" w:rsidP="008449C0">
            <w:pPr>
              <w:jc w:val="both"/>
              <w:rPr>
                <w:b/>
              </w:rPr>
            </w:pPr>
            <w:r>
              <w:rPr>
                <w:b/>
              </w:rPr>
              <w:t>do kdy</w:t>
            </w:r>
          </w:p>
        </w:tc>
        <w:tc>
          <w:tcPr>
            <w:tcW w:w="1393" w:type="dxa"/>
            <w:gridSpan w:val="2"/>
          </w:tcPr>
          <w:p w:rsidR="008449C0" w:rsidRDefault="008449C0" w:rsidP="008449C0">
            <w:pPr>
              <w:jc w:val="both"/>
            </w:pPr>
            <w:r>
              <w:t>0818</w:t>
            </w:r>
          </w:p>
        </w:tc>
      </w:tr>
      <w:tr w:rsidR="008449C0" w:rsidTr="008449C0">
        <w:tc>
          <w:tcPr>
            <w:tcW w:w="5089" w:type="dxa"/>
            <w:gridSpan w:val="3"/>
            <w:shd w:val="clear" w:color="auto" w:fill="F7CAAC"/>
          </w:tcPr>
          <w:p w:rsidR="008449C0" w:rsidRDefault="008449C0" w:rsidP="008449C0">
            <w:pPr>
              <w:jc w:val="both"/>
              <w:rPr>
                <w:b/>
              </w:rPr>
            </w:pPr>
            <w:r>
              <w:rPr>
                <w:b/>
              </w:rPr>
              <w:t>Typ vztahu na součásti VŠ, která uskutečňuje st. program</w:t>
            </w:r>
          </w:p>
        </w:tc>
        <w:tc>
          <w:tcPr>
            <w:tcW w:w="996" w:type="dxa"/>
            <w:gridSpan w:val="2"/>
          </w:tcPr>
          <w:p w:rsidR="008449C0" w:rsidRPr="00B15E38" w:rsidRDefault="008449C0" w:rsidP="008449C0">
            <w:pPr>
              <w:jc w:val="both"/>
              <w:rPr>
                <w:i/>
              </w:rPr>
            </w:pPr>
            <w:r w:rsidRPr="00B15E38">
              <w:rPr>
                <w:i/>
              </w:rPr>
              <w:t>pp</w:t>
            </w:r>
          </w:p>
        </w:tc>
        <w:tc>
          <w:tcPr>
            <w:tcW w:w="998" w:type="dxa"/>
            <w:shd w:val="clear" w:color="auto" w:fill="F7CAAC"/>
          </w:tcPr>
          <w:p w:rsidR="008449C0" w:rsidRDefault="008449C0" w:rsidP="008449C0">
            <w:pPr>
              <w:jc w:val="both"/>
              <w:rPr>
                <w:b/>
              </w:rPr>
            </w:pPr>
            <w:r>
              <w:rPr>
                <w:b/>
              </w:rPr>
              <w:t>rozsah</w:t>
            </w:r>
          </w:p>
        </w:tc>
        <w:tc>
          <w:tcPr>
            <w:tcW w:w="712" w:type="dxa"/>
          </w:tcPr>
          <w:p w:rsidR="008449C0" w:rsidRDefault="008449C0" w:rsidP="008449C0">
            <w:pPr>
              <w:jc w:val="both"/>
            </w:pPr>
            <w:r>
              <w:t>40</w:t>
            </w:r>
          </w:p>
        </w:tc>
        <w:tc>
          <w:tcPr>
            <w:tcW w:w="712" w:type="dxa"/>
            <w:gridSpan w:val="2"/>
            <w:shd w:val="clear" w:color="auto" w:fill="F7CAAC"/>
          </w:tcPr>
          <w:p w:rsidR="008449C0" w:rsidRDefault="008449C0" w:rsidP="008449C0">
            <w:pPr>
              <w:jc w:val="both"/>
              <w:rPr>
                <w:b/>
              </w:rPr>
            </w:pPr>
            <w:r>
              <w:rPr>
                <w:b/>
              </w:rPr>
              <w:t>do kdy</w:t>
            </w:r>
          </w:p>
        </w:tc>
        <w:tc>
          <w:tcPr>
            <w:tcW w:w="1393" w:type="dxa"/>
            <w:gridSpan w:val="2"/>
          </w:tcPr>
          <w:p w:rsidR="008449C0" w:rsidRDefault="008449C0" w:rsidP="008449C0">
            <w:pPr>
              <w:jc w:val="both"/>
            </w:pPr>
            <w:r>
              <w:t>0818</w:t>
            </w:r>
          </w:p>
        </w:tc>
      </w:tr>
      <w:tr w:rsidR="008449C0" w:rsidTr="008449C0">
        <w:tc>
          <w:tcPr>
            <w:tcW w:w="6085" w:type="dxa"/>
            <w:gridSpan w:val="5"/>
            <w:shd w:val="clear" w:color="auto" w:fill="F7CAAC"/>
          </w:tcPr>
          <w:p w:rsidR="008449C0" w:rsidRDefault="008449C0" w:rsidP="008449C0">
            <w:pPr>
              <w:jc w:val="both"/>
            </w:pPr>
            <w:r>
              <w:rPr>
                <w:b/>
              </w:rPr>
              <w:t>Další současná působení jako akademický pracovník na jiných VŠ</w:t>
            </w:r>
          </w:p>
        </w:tc>
        <w:tc>
          <w:tcPr>
            <w:tcW w:w="1710" w:type="dxa"/>
            <w:gridSpan w:val="2"/>
            <w:shd w:val="clear" w:color="auto" w:fill="F7CAAC"/>
          </w:tcPr>
          <w:p w:rsidR="008449C0" w:rsidRDefault="008449C0" w:rsidP="008449C0">
            <w:pPr>
              <w:jc w:val="both"/>
              <w:rPr>
                <w:b/>
              </w:rPr>
            </w:pPr>
            <w:r>
              <w:rPr>
                <w:b/>
              </w:rPr>
              <w:t>typ prac. vztahu</w:t>
            </w:r>
          </w:p>
        </w:tc>
        <w:tc>
          <w:tcPr>
            <w:tcW w:w="2105" w:type="dxa"/>
            <w:gridSpan w:val="4"/>
            <w:shd w:val="clear" w:color="auto" w:fill="F7CAAC"/>
          </w:tcPr>
          <w:p w:rsidR="008449C0" w:rsidRDefault="008449C0" w:rsidP="008449C0">
            <w:pPr>
              <w:jc w:val="both"/>
              <w:rPr>
                <w:b/>
              </w:rPr>
            </w:pPr>
            <w:r>
              <w:rPr>
                <w:b/>
              </w:rPr>
              <w:t>rozsah</w:t>
            </w:r>
          </w:p>
        </w:tc>
      </w:tr>
      <w:tr w:rsidR="008449C0" w:rsidTr="008449C0">
        <w:tc>
          <w:tcPr>
            <w:tcW w:w="6085" w:type="dxa"/>
            <w:gridSpan w:val="5"/>
          </w:tcPr>
          <w:p w:rsidR="008449C0" w:rsidRDefault="008449C0" w:rsidP="008449C0">
            <w:pPr>
              <w:jc w:val="both"/>
            </w:pPr>
          </w:p>
        </w:tc>
        <w:tc>
          <w:tcPr>
            <w:tcW w:w="1710" w:type="dxa"/>
            <w:gridSpan w:val="2"/>
          </w:tcPr>
          <w:p w:rsidR="008449C0" w:rsidRDefault="008449C0" w:rsidP="008449C0">
            <w:pPr>
              <w:jc w:val="both"/>
            </w:pPr>
          </w:p>
        </w:tc>
        <w:tc>
          <w:tcPr>
            <w:tcW w:w="2105" w:type="dxa"/>
            <w:gridSpan w:val="4"/>
          </w:tcPr>
          <w:p w:rsidR="008449C0" w:rsidRDefault="008449C0" w:rsidP="008449C0">
            <w:pPr>
              <w:jc w:val="both"/>
            </w:pPr>
          </w:p>
        </w:tc>
      </w:tr>
      <w:tr w:rsidR="008449C0" w:rsidTr="008449C0">
        <w:tc>
          <w:tcPr>
            <w:tcW w:w="6085" w:type="dxa"/>
            <w:gridSpan w:val="5"/>
          </w:tcPr>
          <w:p w:rsidR="008449C0" w:rsidRDefault="008449C0" w:rsidP="008449C0">
            <w:pPr>
              <w:jc w:val="both"/>
            </w:pPr>
          </w:p>
        </w:tc>
        <w:tc>
          <w:tcPr>
            <w:tcW w:w="1710" w:type="dxa"/>
            <w:gridSpan w:val="2"/>
          </w:tcPr>
          <w:p w:rsidR="008449C0" w:rsidRDefault="008449C0" w:rsidP="008449C0">
            <w:pPr>
              <w:jc w:val="both"/>
            </w:pPr>
          </w:p>
        </w:tc>
        <w:tc>
          <w:tcPr>
            <w:tcW w:w="2105" w:type="dxa"/>
            <w:gridSpan w:val="4"/>
          </w:tcPr>
          <w:p w:rsidR="008449C0" w:rsidRDefault="008449C0" w:rsidP="008449C0">
            <w:pPr>
              <w:jc w:val="both"/>
            </w:pPr>
          </w:p>
        </w:tc>
      </w:tr>
      <w:tr w:rsidR="008449C0" w:rsidTr="008449C0">
        <w:tc>
          <w:tcPr>
            <w:tcW w:w="6085" w:type="dxa"/>
            <w:gridSpan w:val="5"/>
          </w:tcPr>
          <w:p w:rsidR="008449C0" w:rsidRDefault="008449C0" w:rsidP="008449C0">
            <w:pPr>
              <w:jc w:val="both"/>
            </w:pPr>
          </w:p>
        </w:tc>
        <w:tc>
          <w:tcPr>
            <w:tcW w:w="1710" w:type="dxa"/>
            <w:gridSpan w:val="2"/>
          </w:tcPr>
          <w:p w:rsidR="008449C0" w:rsidRDefault="008449C0" w:rsidP="008449C0">
            <w:pPr>
              <w:jc w:val="both"/>
            </w:pPr>
          </w:p>
        </w:tc>
        <w:tc>
          <w:tcPr>
            <w:tcW w:w="2105" w:type="dxa"/>
            <w:gridSpan w:val="4"/>
          </w:tcPr>
          <w:p w:rsidR="008449C0" w:rsidRDefault="008449C0" w:rsidP="008449C0">
            <w:pPr>
              <w:jc w:val="both"/>
            </w:pPr>
          </w:p>
        </w:tc>
      </w:tr>
      <w:tr w:rsidR="008449C0" w:rsidTr="008449C0">
        <w:tc>
          <w:tcPr>
            <w:tcW w:w="6085" w:type="dxa"/>
            <w:gridSpan w:val="5"/>
          </w:tcPr>
          <w:p w:rsidR="008449C0" w:rsidRDefault="008449C0" w:rsidP="008449C0">
            <w:pPr>
              <w:jc w:val="both"/>
            </w:pPr>
          </w:p>
        </w:tc>
        <w:tc>
          <w:tcPr>
            <w:tcW w:w="1710" w:type="dxa"/>
            <w:gridSpan w:val="2"/>
          </w:tcPr>
          <w:p w:rsidR="008449C0" w:rsidRDefault="008449C0" w:rsidP="008449C0">
            <w:pPr>
              <w:jc w:val="both"/>
            </w:pPr>
          </w:p>
        </w:tc>
        <w:tc>
          <w:tcPr>
            <w:tcW w:w="2105" w:type="dxa"/>
            <w:gridSpan w:val="4"/>
          </w:tcPr>
          <w:p w:rsidR="008449C0" w:rsidRDefault="008449C0" w:rsidP="008449C0">
            <w:pPr>
              <w:jc w:val="both"/>
            </w:pPr>
          </w:p>
        </w:tc>
      </w:tr>
      <w:tr w:rsidR="008449C0" w:rsidTr="008449C0">
        <w:tc>
          <w:tcPr>
            <w:tcW w:w="9900"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900" w:type="dxa"/>
            <w:gridSpan w:val="11"/>
            <w:tcBorders>
              <w:top w:val="nil"/>
            </w:tcBorders>
          </w:tcPr>
          <w:p w:rsidR="008449C0" w:rsidRDefault="008449C0" w:rsidP="008449C0">
            <w:pPr>
              <w:jc w:val="both"/>
            </w:pPr>
            <w:r>
              <w:t>Informační bezpečnost – přednášející (50 %)</w:t>
            </w:r>
          </w:p>
          <w:p w:rsidR="008449C0" w:rsidRDefault="008449C0" w:rsidP="008449C0">
            <w:pPr>
              <w:jc w:val="both"/>
              <w:rPr>
                <w:ins w:id="4463" w:author="PS" w:date="2018-11-24T21:16:00Z"/>
              </w:rPr>
            </w:pPr>
            <w:r>
              <w:t>Modeling in Population Protection – garant, přednášející (100 %)</w:t>
            </w:r>
          </w:p>
          <w:p w:rsidR="00060721" w:rsidRDefault="00060721" w:rsidP="008449C0">
            <w:pPr>
              <w:jc w:val="both"/>
            </w:pPr>
            <w:ins w:id="4464" w:author="PS" w:date="2018-11-24T21:16:00Z">
              <w:r>
                <w:t>Kybernetická bezpečnost – přednášející (10 %), cvičící</w:t>
              </w:r>
            </w:ins>
          </w:p>
          <w:p w:rsidR="008449C0" w:rsidRDefault="008449C0" w:rsidP="008449C0">
            <w:pPr>
              <w:jc w:val="both"/>
            </w:pPr>
          </w:p>
        </w:tc>
      </w:tr>
      <w:tr w:rsidR="008449C0" w:rsidTr="008449C0">
        <w:tc>
          <w:tcPr>
            <w:tcW w:w="9900"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900" w:type="dxa"/>
            <w:gridSpan w:val="11"/>
          </w:tcPr>
          <w:p w:rsidR="008449C0" w:rsidRPr="00CE6017" w:rsidRDefault="008449C0" w:rsidP="008449C0">
            <w:pPr>
              <w:jc w:val="both"/>
            </w:pPr>
            <w:r>
              <w:t>Bc: 2009</w:t>
            </w:r>
            <w:r w:rsidRPr="00CE6017">
              <w:t xml:space="preserve"> UTB ve Zlíně, Fakulta </w:t>
            </w:r>
            <w:r>
              <w:t>aplikované informatiky</w:t>
            </w:r>
            <w:r w:rsidRPr="00CE6017">
              <w:t xml:space="preserve">, SO </w:t>
            </w:r>
            <w:r>
              <w:t>bezpečnostní technologie, systémy a management</w:t>
            </w:r>
          </w:p>
          <w:p w:rsidR="008449C0" w:rsidRDefault="008449C0" w:rsidP="008449C0">
            <w:r w:rsidRPr="00CE6017">
              <w:t>Ing</w:t>
            </w:r>
            <w:r>
              <w:t>: 2011 UTB ve Zlíně,</w:t>
            </w:r>
            <w:r w:rsidRPr="00CE6017">
              <w:t xml:space="preserve"> Fakulta </w:t>
            </w:r>
            <w:r>
              <w:t>aplikované informatiky</w:t>
            </w:r>
            <w:r w:rsidRPr="00CE6017">
              <w:t xml:space="preserve">, SO </w:t>
            </w:r>
            <w:r>
              <w:t>bezpečnostní technologie, systémy a management</w:t>
            </w:r>
            <w:r w:rsidRPr="00CE6017">
              <w:t xml:space="preserve"> </w:t>
            </w:r>
          </w:p>
          <w:p w:rsidR="008449C0" w:rsidRDefault="008449C0" w:rsidP="008449C0">
            <w:pPr>
              <w:jc w:val="both"/>
              <w:rPr>
                <w:b/>
              </w:rPr>
            </w:pPr>
          </w:p>
        </w:tc>
      </w:tr>
      <w:tr w:rsidR="008449C0" w:rsidTr="008449C0">
        <w:tc>
          <w:tcPr>
            <w:tcW w:w="9900"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900" w:type="dxa"/>
            <w:gridSpan w:val="11"/>
          </w:tcPr>
          <w:p w:rsidR="008449C0" w:rsidRDefault="008449C0" w:rsidP="008449C0">
            <w:pPr>
              <w:tabs>
                <w:tab w:val="left" w:pos="993"/>
              </w:tabs>
              <w:jc w:val="both"/>
            </w:pPr>
            <w:r>
              <w:t>2011 – 2014 Getmore, s.r.o., Tester (analýza uživatelských požadavků, tvorba zadávací dokumentace, správa a testování softwaru).</w:t>
            </w:r>
          </w:p>
          <w:p w:rsidR="008449C0" w:rsidRDefault="008449C0" w:rsidP="008449C0">
            <w:pPr>
              <w:tabs>
                <w:tab w:val="left" w:pos="993"/>
              </w:tabs>
              <w:jc w:val="both"/>
            </w:pPr>
            <w:r>
              <w:t xml:space="preserve">2014 – 2016 </w:t>
            </w:r>
            <w:r w:rsidRPr="001A644E">
              <w:t xml:space="preserve">Univerzita Tomáše Bati ve Zlíně, </w:t>
            </w:r>
            <w:r>
              <w:t>Fakulta logistiky a krizového řízení, Ústav ochrany obyvatelstva</w:t>
            </w:r>
            <w:r w:rsidRPr="001A644E">
              <w:t xml:space="preserve">, </w:t>
            </w:r>
            <w:r>
              <w:t>Externí vyučující.</w:t>
            </w:r>
          </w:p>
          <w:p w:rsidR="008449C0" w:rsidRDefault="008449C0" w:rsidP="008449C0">
            <w:pPr>
              <w:tabs>
                <w:tab w:val="left" w:pos="993"/>
              </w:tabs>
              <w:jc w:val="both"/>
            </w:pPr>
            <w:r>
              <w:t>2016</w:t>
            </w:r>
            <w:r w:rsidRPr="001A644E">
              <w:t xml:space="preserve"> </w:t>
            </w:r>
            <w:r>
              <w:t xml:space="preserve">– </w:t>
            </w:r>
            <w:bookmarkStart w:id="4465" w:name="OLE_LINK16"/>
            <w:bookmarkStart w:id="4466" w:name="OLE_LINK17"/>
            <w:bookmarkStart w:id="4467" w:name="OLE_LINK18"/>
            <w:bookmarkStart w:id="4468" w:name="OLE_LINK19"/>
            <w:r w:rsidRPr="001A644E">
              <w:t xml:space="preserve">dosud Univerzita Tomáše Bati ve Zlíně, </w:t>
            </w:r>
            <w:bookmarkEnd w:id="4465"/>
            <w:bookmarkEnd w:id="4466"/>
            <w:bookmarkEnd w:id="4467"/>
            <w:bookmarkEnd w:id="4468"/>
            <w:r>
              <w:t>Fakulta logistiky a krizového řízení, Ústav ochrany obyvatelstva</w:t>
            </w:r>
            <w:r w:rsidRPr="001A644E">
              <w:t xml:space="preserve">, </w:t>
            </w:r>
            <w:r>
              <w:t>Asistent.</w:t>
            </w:r>
          </w:p>
          <w:p w:rsidR="008449C0" w:rsidRDefault="008449C0" w:rsidP="008449C0">
            <w:pPr>
              <w:jc w:val="both"/>
            </w:pPr>
          </w:p>
        </w:tc>
      </w:tr>
      <w:tr w:rsidR="008449C0" w:rsidTr="008449C0">
        <w:trPr>
          <w:trHeight w:val="250"/>
        </w:trPr>
        <w:tc>
          <w:tcPr>
            <w:tcW w:w="9900"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900" w:type="dxa"/>
            <w:gridSpan w:val="11"/>
          </w:tcPr>
          <w:p w:rsidR="008449C0" w:rsidRDefault="008449C0" w:rsidP="008449C0">
            <w:pPr>
              <w:jc w:val="both"/>
            </w:pPr>
            <w:r>
              <w:t>BP vedoucí 10</w:t>
            </w:r>
          </w:p>
        </w:tc>
      </w:tr>
      <w:tr w:rsidR="008449C0" w:rsidTr="008449C0">
        <w:trPr>
          <w:cantSplit/>
        </w:trPr>
        <w:tc>
          <w:tcPr>
            <w:tcW w:w="3361"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54"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61" w:type="dxa"/>
            <w:gridSpan w:val="2"/>
          </w:tcPr>
          <w:p w:rsidR="008449C0" w:rsidRDefault="008449C0" w:rsidP="008449C0">
            <w:pPr>
              <w:jc w:val="both"/>
            </w:pPr>
          </w:p>
        </w:tc>
        <w:tc>
          <w:tcPr>
            <w:tcW w:w="2254" w:type="dxa"/>
            <w:gridSpan w:val="2"/>
          </w:tcPr>
          <w:p w:rsidR="008449C0" w:rsidRDefault="008449C0" w:rsidP="008449C0">
            <w:pPr>
              <w:jc w:val="both"/>
            </w:pPr>
          </w:p>
        </w:tc>
        <w:tc>
          <w:tcPr>
            <w:tcW w:w="2257" w:type="dxa"/>
            <w:gridSpan w:val="4"/>
            <w:tcBorders>
              <w:right w:val="single" w:sz="12" w:space="0" w:color="auto"/>
            </w:tcBorders>
          </w:tcPr>
          <w:p w:rsidR="008449C0" w:rsidRDefault="008449C0" w:rsidP="008449C0">
            <w:pPr>
              <w:jc w:val="both"/>
            </w:pPr>
          </w:p>
        </w:tc>
        <w:tc>
          <w:tcPr>
            <w:tcW w:w="635" w:type="dxa"/>
            <w:tcBorders>
              <w:left w:val="single" w:sz="12" w:space="0" w:color="auto"/>
            </w:tcBorders>
            <w:shd w:val="clear" w:color="auto" w:fill="F7CAAC"/>
          </w:tcPr>
          <w:p w:rsidR="008449C0" w:rsidRDefault="008449C0" w:rsidP="008449C0">
            <w:pPr>
              <w:jc w:val="both"/>
            </w:pPr>
            <w:r>
              <w:rPr>
                <w:b/>
              </w:rPr>
              <w:t>WOS</w:t>
            </w:r>
          </w:p>
        </w:tc>
        <w:tc>
          <w:tcPr>
            <w:tcW w:w="696" w:type="dxa"/>
            <w:shd w:val="clear" w:color="auto" w:fill="F7CAAC"/>
          </w:tcPr>
          <w:p w:rsidR="008449C0" w:rsidRDefault="008449C0" w:rsidP="008449C0">
            <w:pPr>
              <w:jc w:val="both"/>
              <w:rPr>
                <w:sz w:val="18"/>
              </w:rPr>
            </w:pPr>
            <w:r>
              <w:rPr>
                <w:b/>
                <w:sz w:val="18"/>
              </w:rPr>
              <w:t>Scopus</w:t>
            </w:r>
          </w:p>
        </w:tc>
        <w:tc>
          <w:tcPr>
            <w:tcW w:w="697"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61" w:type="dxa"/>
            <w:gridSpan w:val="2"/>
            <w:shd w:val="clear" w:color="auto" w:fill="F7CAAC"/>
          </w:tcPr>
          <w:p w:rsidR="008449C0" w:rsidRDefault="008449C0" w:rsidP="008449C0">
            <w:pPr>
              <w:jc w:val="both"/>
            </w:pPr>
            <w:r>
              <w:rPr>
                <w:b/>
              </w:rPr>
              <w:t>Obor jmenovacího řízení</w:t>
            </w:r>
          </w:p>
        </w:tc>
        <w:tc>
          <w:tcPr>
            <w:tcW w:w="2254" w:type="dxa"/>
            <w:gridSpan w:val="2"/>
            <w:shd w:val="clear" w:color="auto" w:fill="F7CAAC"/>
          </w:tcPr>
          <w:p w:rsidR="008449C0" w:rsidRDefault="008449C0" w:rsidP="008449C0">
            <w:pPr>
              <w:jc w:val="both"/>
            </w:pPr>
            <w:r>
              <w:rPr>
                <w:b/>
              </w:rPr>
              <w:t>Rok udělení hodnosti</w:t>
            </w:r>
          </w:p>
        </w:tc>
        <w:tc>
          <w:tcPr>
            <w:tcW w:w="2257"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5" w:type="dxa"/>
            <w:vMerge w:val="restart"/>
            <w:tcBorders>
              <w:left w:val="single" w:sz="12" w:space="0" w:color="auto"/>
            </w:tcBorders>
          </w:tcPr>
          <w:p w:rsidR="008449C0" w:rsidRDefault="008449C0" w:rsidP="008449C0">
            <w:pPr>
              <w:jc w:val="both"/>
              <w:rPr>
                <w:b/>
              </w:rPr>
            </w:pPr>
          </w:p>
        </w:tc>
        <w:tc>
          <w:tcPr>
            <w:tcW w:w="696" w:type="dxa"/>
            <w:vMerge w:val="restart"/>
          </w:tcPr>
          <w:p w:rsidR="008449C0" w:rsidRDefault="008449C0" w:rsidP="008449C0">
            <w:pPr>
              <w:jc w:val="both"/>
              <w:rPr>
                <w:b/>
              </w:rPr>
            </w:pPr>
          </w:p>
        </w:tc>
        <w:tc>
          <w:tcPr>
            <w:tcW w:w="697" w:type="dxa"/>
            <w:vMerge w:val="restart"/>
          </w:tcPr>
          <w:p w:rsidR="008449C0" w:rsidRDefault="008449C0" w:rsidP="008449C0">
            <w:pPr>
              <w:jc w:val="both"/>
              <w:rPr>
                <w:b/>
              </w:rPr>
            </w:pPr>
          </w:p>
        </w:tc>
      </w:tr>
      <w:tr w:rsidR="008449C0" w:rsidTr="008449C0">
        <w:trPr>
          <w:trHeight w:val="205"/>
        </w:trPr>
        <w:tc>
          <w:tcPr>
            <w:tcW w:w="3361" w:type="dxa"/>
            <w:gridSpan w:val="2"/>
          </w:tcPr>
          <w:p w:rsidR="008449C0" w:rsidRDefault="008449C0" w:rsidP="008449C0">
            <w:pPr>
              <w:jc w:val="both"/>
            </w:pPr>
          </w:p>
        </w:tc>
        <w:tc>
          <w:tcPr>
            <w:tcW w:w="2254" w:type="dxa"/>
            <w:gridSpan w:val="2"/>
          </w:tcPr>
          <w:p w:rsidR="008449C0" w:rsidRDefault="008449C0" w:rsidP="008449C0">
            <w:pPr>
              <w:jc w:val="both"/>
            </w:pPr>
          </w:p>
        </w:tc>
        <w:tc>
          <w:tcPr>
            <w:tcW w:w="2257" w:type="dxa"/>
            <w:gridSpan w:val="4"/>
            <w:tcBorders>
              <w:right w:val="single" w:sz="12" w:space="0" w:color="auto"/>
            </w:tcBorders>
          </w:tcPr>
          <w:p w:rsidR="008449C0" w:rsidRDefault="008449C0" w:rsidP="008449C0">
            <w:pPr>
              <w:jc w:val="both"/>
            </w:pPr>
          </w:p>
        </w:tc>
        <w:tc>
          <w:tcPr>
            <w:tcW w:w="635" w:type="dxa"/>
            <w:vMerge/>
            <w:tcBorders>
              <w:left w:val="single" w:sz="12" w:space="0" w:color="auto"/>
            </w:tcBorders>
            <w:vAlign w:val="center"/>
          </w:tcPr>
          <w:p w:rsidR="008449C0" w:rsidRDefault="008449C0" w:rsidP="008449C0">
            <w:pPr>
              <w:rPr>
                <w:b/>
              </w:rPr>
            </w:pPr>
          </w:p>
        </w:tc>
        <w:tc>
          <w:tcPr>
            <w:tcW w:w="696" w:type="dxa"/>
            <w:vMerge/>
            <w:vAlign w:val="center"/>
          </w:tcPr>
          <w:p w:rsidR="008449C0" w:rsidRDefault="008449C0" w:rsidP="008449C0">
            <w:pPr>
              <w:rPr>
                <w:b/>
              </w:rPr>
            </w:pPr>
          </w:p>
        </w:tc>
        <w:tc>
          <w:tcPr>
            <w:tcW w:w="697" w:type="dxa"/>
            <w:vMerge/>
            <w:vAlign w:val="center"/>
          </w:tcPr>
          <w:p w:rsidR="008449C0" w:rsidRDefault="008449C0" w:rsidP="008449C0">
            <w:pPr>
              <w:rPr>
                <w:b/>
              </w:rPr>
            </w:pPr>
          </w:p>
        </w:tc>
      </w:tr>
      <w:tr w:rsidR="008449C0" w:rsidTr="008449C0">
        <w:tc>
          <w:tcPr>
            <w:tcW w:w="9900"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900" w:type="dxa"/>
            <w:gridSpan w:val="11"/>
          </w:tcPr>
          <w:p w:rsidR="008449C0" w:rsidRPr="00502C68" w:rsidRDefault="008449C0" w:rsidP="008449C0">
            <w:pPr>
              <w:spacing w:after="60"/>
              <w:jc w:val="both"/>
            </w:pPr>
            <w:r w:rsidRPr="00502C68">
              <w:rPr>
                <w:b/>
              </w:rPr>
              <w:t>SVOBODA, Petr (90</w:t>
            </w:r>
            <w:r>
              <w:rPr>
                <w:b/>
              </w:rPr>
              <w:t xml:space="preserve"> %</w:t>
            </w:r>
            <w:r w:rsidRPr="00502C68">
              <w:rPr>
                <w:b/>
              </w:rPr>
              <w:t>);</w:t>
            </w:r>
            <w:r w:rsidRPr="00502C68">
              <w:t> ŠEVČÍK, Jiří (5); LUKÁŠ, Luděk (5</w:t>
            </w:r>
            <w:del w:id="4469" w:author="Eva Batůšková" w:date="2018-11-19T12:36:00Z">
              <w:r w:rsidRPr="00502C68" w:rsidDel="0019561C">
                <w:rPr>
                  <w:i/>
                </w:rPr>
                <w:delText>)</w:delText>
              </w:r>
            </w:del>
            <w:r w:rsidRPr="00502C68">
              <w:rPr>
                <w:i/>
              </w:rPr>
              <w:t>.</w:t>
            </w:r>
            <w:ins w:id="4470" w:author="Eva Batůšková" w:date="2018-11-19T12:36:00Z">
              <w:r w:rsidR="0019561C">
                <w:rPr>
                  <w:i/>
                </w:rPr>
                <w:t xml:space="preserve">) </w:t>
              </w:r>
              <w:r w:rsidR="0019561C">
                <w:t>(</w:t>
              </w:r>
            </w:ins>
            <w:del w:id="4471" w:author="Eva Batůšková" w:date="2018-11-19T12:36:00Z">
              <w:r w:rsidRPr="00502C68" w:rsidDel="0019561C">
                <w:rPr>
                  <w:i/>
                </w:rPr>
                <w:delText xml:space="preserve"> </w:delText>
              </w:r>
            </w:del>
            <w:r>
              <w:t>2014</w:t>
            </w:r>
            <w:ins w:id="4472" w:author="Eva Batůšková" w:date="2018-11-19T12:36:00Z">
              <w:r w:rsidR="0019561C">
                <w:t>)</w:t>
              </w:r>
            </w:ins>
            <w:r>
              <w:t>.</w:t>
            </w:r>
            <w:r w:rsidRPr="00502C68">
              <w:t xml:space="preserve"> </w:t>
            </w:r>
            <w:r w:rsidRPr="00502C68">
              <w:rPr>
                <w:i/>
              </w:rPr>
              <w:t>The Research of the Use of Training Simulators and VBS2 in the Security Forces</w:t>
            </w:r>
            <w:r w:rsidRPr="00502C68">
              <w:t>. International Journal of Education and Information Technologies, roč. 2014, č. 8, s. 187-192. ISSN 2074-1316.</w:t>
            </w:r>
            <w:r>
              <w:t xml:space="preserve"> </w:t>
            </w:r>
            <w:r w:rsidRPr="00502C68">
              <w:t>IN - Informatika.</w:t>
            </w:r>
          </w:p>
          <w:p w:rsidR="008449C0" w:rsidRPr="00502C68" w:rsidRDefault="008449C0" w:rsidP="008449C0">
            <w:pPr>
              <w:spacing w:after="60"/>
              <w:jc w:val="both"/>
            </w:pPr>
            <w:r w:rsidRPr="0089790B">
              <w:rPr>
                <w:b/>
              </w:rPr>
              <w:t>SVOBODA, Petr (80 %)</w:t>
            </w:r>
            <w:r w:rsidRPr="00502C68">
              <w:t> a ŠEVČÍK, Jiří (20)</w:t>
            </w:r>
            <w:del w:id="4473" w:author="Eva Batůšková" w:date="2018-11-19T12:37:00Z">
              <w:r w:rsidRPr="00502C68" w:rsidDel="0019561C">
                <w:delText>.</w:delText>
              </w:r>
            </w:del>
            <w:r w:rsidRPr="00502C68">
              <w:t xml:space="preserve"> </w:t>
            </w:r>
            <w:ins w:id="4474" w:author="Eva Batůšková" w:date="2018-11-19T12:37:00Z">
              <w:r w:rsidR="0019561C">
                <w:t>(</w:t>
              </w:r>
            </w:ins>
            <w:r w:rsidRPr="00502C68">
              <w:t>2014</w:t>
            </w:r>
            <w:ins w:id="4475" w:author="Eva Batůšková" w:date="2018-11-19T12:37:00Z">
              <w:r w:rsidR="0019561C">
                <w:t>)</w:t>
              </w:r>
            </w:ins>
            <w:r w:rsidRPr="00502C68">
              <w:t>.</w:t>
            </w:r>
            <w:r>
              <w:t xml:space="preserve"> </w:t>
            </w:r>
            <w:r w:rsidRPr="00502C68">
              <w:rPr>
                <w:i/>
              </w:rPr>
              <w:t>VBS2 Scenarios Development for PSI Purposes</w:t>
            </w:r>
            <w:r w:rsidRPr="00502C68">
              <w:t xml:space="preserve">. In: WSEAS Transactions on Computers, Volume 13, ISSN: 1109-2750. </w:t>
            </w:r>
          </w:p>
          <w:p w:rsidR="008449C0" w:rsidRPr="00502C68" w:rsidRDefault="008449C0" w:rsidP="008449C0">
            <w:pPr>
              <w:spacing w:after="60"/>
              <w:jc w:val="both"/>
            </w:pPr>
            <w:r w:rsidRPr="0089790B">
              <w:rPr>
                <w:b/>
              </w:rPr>
              <w:t>SVOBODA, Petr (70 %),</w:t>
            </w:r>
            <w:r w:rsidRPr="00502C68">
              <w:t xml:space="preserve"> Blanka SVOBODOVÁ (15) a Jiří ŠEVČÍK (15)</w:t>
            </w:r>
            <w:del w:id="4476" w:author="Eva Batůšková" w:date="2018-11-19T12:37:00Z">
              <w:r w:rsidRPr="00502C68" w:rsidDel="0019561C">
                <w:delText>.</w:delText>
              </w:r>
            </w:del>
            <w:r w:rsidRPr="00502C68">
              <w:t xml:space="preserve"> </w:t>
            </w:r>
            <w:ins w:id="4477" w:author="Eva Batůšková" w:date="2018-11-19T12:37:00Z">
              <w:r w:rsidR="0019561C">
                <w:t>(</w:t>
              </w:r>
            </w:ins>
            <w:r w:rsidRPr="00502C68">
              <w:t>2015</w:t>
            </w:r>
            <w:ins w:id="4478" w:author="Eva Batůšková" w:date="2018-11-19T12:37:00Z">
              <w:r w:rsidR="0019561C">
                <w:t>)</w:t>
              </w:r>
            </w:ins>
            <w:r>
              <w:t xml:space="preserve">. </w:t>
            </w:r>
            <w:r w:rsidRPr="00502C68">
              <w:rPr>
                <w:i/>
              </w:rPr>
              <w:t>The optimization of the educational process of security technologies, systems and management.</w:t>
            </w:r>
            <w:r w:rsidRPr="00502C68">
              <w:t xml:space="preserve"> International Journal of Mathematics and Computers in Simulation. vol. 9, p. 65-68. ISSN 1998-0159</w:t>
            </w:r>
            <w:r>
              <w:t>.</w:t>
            </w:r>
          </w:p>
          <w:p w:rsidR="008449C0" w:rsidRPr="00502C68" w:rsidRDefault="008449C0" w:rsidP="008449C0">
            <w:pPr>
              <w:spacing w:after="60"/>
              <w:jc w:val="both"/>
            </w:pPr>
            <w:r w:rsidRPr="00502C68">
              <w:rPr>
                <w:b/>
              </w:rPr>
              <w:t>P. SVOBODA (70</w:t>
            </w:r>
            <w:r>
              <w:rPr>
                <w:b/>
              </w:rPr>
              <w:t xml:space="preserve"> %</w:t>
            </w:r>
            <w:r w:rsidRPr="00502C68">
              <w:rPr>
                <w:b/>
              </w:rPr>
              <w:t>),</w:t>
            </w:r>
            <w:r w:rsidRPr="00502C68">
              <w:t xml:space="preserve"> L. LUKAS (10), J. RAK (10), D. VICAR (10)</w:t>
            </w:r>
            <w:del w:id="4479" w:author="Eva Batůšková" w:date="2018-11-19T12:37:00Z">
              <w:r w:rsidRPr="00502C68" w:rsidDel="0019561C">
                <w:delText>.</w:delText>
              </w:r>
            </w:del>
            <w:r w:rsidRPr="00502C68">
              <w:t xml:space="preserve"> </w:t>
            </w:r>
            <w:ins w:id="4480" w:author="Eva Batůšková" w:date="2018-11-19T12:37:00Z">
              <w:r w:rsidR="0019561C">
                <w:t>(</w:t>
              </w:r>
            </w:ins>
            <w:r w:rsidRPr="00502C68">
              <w:t>2015</w:t>
            </w:r>
            <w:ins w:id="4481" w:author="Eva Batůšková" w:date="2018-11-19T12:37:00Z">
              <w:r w:rsidR="0019561C">
                <w:t>)</w:t>
              </w:r>
            </w:ins>
            <w:r w:rsidRPr="00502C68">
              <w:t xml:space="preserve">. </w:t>
            </w:r>
            <w:r w:rsidRPr="00502C68">
              <w:rPr>
                <w:i/>
              </w:rPr>
              <w:t>The Virtual Training of Hazardous Substances Transportation.</w:t>
            </w:r>
            <w:r w:rsidRPr="00502C68">
              <w:t xml:space="preserve"> Proceedings of 19th International Scientific Conference. Transport Means. Kaunas 2015. ISSN 1822-296X (print), ISSN 2351-7034 (online</w:t>
            </w:r>
            <w:r>
              <w:t>).</w:t>
            </w:r>
          </w:p>
          <w:p w:rsidR="008449C0" w:rsidRPr="00502C68" w:rsidRDefault="008449C0" w:rsidP="008449C0">
            <w:pPr>
              <w:spacing w:after="60"/>
              <w:jc w:val="both"/>
            </w:pPr>
            <w:r w:rsidRPr="00502C68">
              <w:rPr>
                <w:b/>
              </w:rPr>
              <w:lastRenderedPageBreak/>
              <w:t>SVOBODA, P. (70</w:t>
            </w:r>
            <w:r>
              <w:rPr>
                <w:b/>
              </w:rPr>
              <w:t xml:space="preserve"> %</w:t>
            </w:r>
            <w:r w:rsidRPr="00502C68">
              <w:rPr>
                <w:b/>
              </w:rPr>
              <w:t>);</w:t>
            </w:r>
            <w:r w:rsidRPr="00502C68">
              <w:t xml:space="preserve"> LUKAS, L. (10); JASEK, R. (10); SAKAS, DP (10)</w:t>
            </w:r>
            <w:del w:id="4482" w:author="Eva Batůšková" w:date="2018-11-19T12:37:00Z">
              <w:r w:rsidRPr="00502C68" w:rsidDel="0019561C">
                <w:delText>.</w:delText>
              </w:r>
            </w:del>
            <w:r w:rsidRPr="00502C68">
              <w:t xml:space="preserve"> </w:t>
            </w:r>
            <w:ins w:id="4483" w:author="Eva Batůšková" w:date="2018-11-19T12:37:00Z">
              <w:r w:rsidR="0019561C">
                <w:t>(</w:t>
              </w:r>
            </w:ins>
            <w:r w:rsidRPr="00502C68">
              <w:t>2016</w:t>
            </w:r>
            <w:ins w:id="4484" w:author="Eva Batůšková" w:date="2018-11-19T12:37:00Z">
              <w:r w:rsidR="0019561C">
                <w:t>)</w:t>
              </w:r>
            </w:ins>
            <w:r w:rsidRPr="00502C68">
              <w:t>.</w:t>
            </w:r>
            <w:r>
              <w:t xml:space="preserve"> </w:t>
            </w:r>
            <w:r w:rsidRPr="00502C68">
              <w:rPr>
                <w:i/>
              </w:rPr>
              <w:t>The Use of Artificial Intelligence in the Simulation of Transport of Cash and Valuables</w:t>
            </w:r>
            <w:r w:rsidRPr="00502C68">
              <w:t>. PROCEEDINGS OF THE 20</w:t>
            </w:r>
            <w:r w:rsidRPr="002E433B">
              <w:rPr>
                <w:vertAlign w:val="superscript"/>
              </w:rPr>
              <w:t>th</w:t>
            </w:r>
            <w:r w:rsidRPr="00502C68">
              <w:t xml:space="preserve"> INTERNATIONAL SCIENTIFIC CONFERENCE TRANSPORT MEANS 2016. Proceedings of the International Conference, p: 725-728, 2016, OCT 05-07, Accession Number: WOS:000402539900138, ISSN: 1822-296X, IDS Number: BH7HZ.</w:t>
            </w:r>
          </w:p>
          <w:p w:rsidR="008449C0" w:rsidRPr="0042367C" w:rsidRDefault="008449C0" w:rsidP="008449C0">
            <w:pPr>
              <w:spacing w:after="60"/>
              <w:jc w:val="both"/>
            </w:pPr>
          </w:p>
          <w:p w:rsidR="008449C0" w:rsidRDefault="008449C0" w:rsidP="008449C0">
            <w:pPr>
              <w:jc w:val="both"/>
              <w:rPr>
                <w:b/>
              </w:rPr>
            </w:pPr>
          </w:p>
        </w:tc>
      </w:tr>
      <w:tr w:rsidR="008449C0" w:rsidTr="008449C0">
        <w:trPr>
          <w:trHeight w:val="218"/>
        </w:trPr>
        <w:tc>
          <w:tcPr>
            <w:tcW w:w="9900"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900" w:type="dxa"/>
            <w:gridSpan w:val="11"/>
          </w:tcPr>
          <w:p w:rsidR="008449C0" w:rsidRDefault="008449C0" w:rsidP="008449C0">
            <w:pPr>
              <w:tabs>
                <w:tab w:val="left" w:pos="993"/>
              </w:tabs>
              <w:rPr>
                <w:lang w:val="en-GB"/>
              </w:rPr>
            </w:pPr>
            <w:r>
              <w:t>2017</w:t>
            </w:r>
            <w:r w:rsidRPr="001A644E">
              <w:t xml:space="preserve"> </w:t>
            </w:r>
            <w:r>
              <w:rPr>
                <w:lang w:val="en-GB"/>
              </w:rPr>
              <w:t>(1 týden</w:t>
            </w:r>
            <w:r w:rsidRPr="001A644E">
              <w:rPr>
                <w:lang w:val="en-GB"/>
              </w:rPr>
              <w:t>)</w:t>
            </w:r>
            <w:r>
              <w:rPr>
                <w:lang w:val="en-GB"/>
              </w:rPr>
              <w:t xml:space="preserve"> </w:t>
            </w:r>
            <w:r>
              <w:t xml:space="preserve">– </w:t>
            </w:r>
            <w:r w:rsidRPr="001A644E">
              <w:t xml:space="preserve">zahraniční mobilita na </w:t>
            </w:r>
            <w:r w:rsidRPr="00DD307A">
              <w:t>Žilinsk</w:t>
            </w:r>
            <w:r>
              <w:t>é</w:t>
            </w:r>
            <w:r w:rsidRPr="00DD307A">
              <w:t xml:space="preserve"> univerzit</w:t>
            </w:r>
            <w:r>
              <w:t>ě</w:t>
            </w:r>
            <w:r w:rsidRPr="00DD307A">
              <w:t xml:space="preserve"> v</w:t>
            </w:r>
            <w:r>
              <w:t> </w:t>
            </w:r>
            <w:r w:rsidRPr="00DD307A">
              <w:t>Žilin</w:t>
            </w:r>
            <w:r>
              <w:t>ě – Žilina, Slovensko.</w:t>
            </w:r>
          </w:p>
          <w:p w:rsidR="008449C0" w:rsidRDefault="008449C0" w:rsidP="008449C0">
            <w:pPr>
              <w:tabs>
                <w:tab w:val="left" w:pos="993"/>
              </w:tabs>
              <w:rPr>
                <w:lang w:val="en-GB"/>
              </w:rPr>
            </w:pPr>
            <w:r>
              <w:rPr>
                <w:lang w:val="en-GB"/>
              </w:rPr>
              <w:t xml:space="preserve">2017 (1 týden) – </w:t>
            </w:r>
            <w:r w:rsidRPr="001A644E">
              <w:t xml:space="preserve">zahraniční mobilita na </w:t>
            </w:r>
            <w:r>
              <w:t>Technické univerzitě v Košiciach, Fakultě baníctva, ekológie, riadenia a geotechnológií</w:t>
            </w:r>
            <w:r>
              <w:rPr>
                <w:lang w:val="en-GB"/>
              </w:rPr>
              <w:t xml:space="preserve"> – Košice, Slovensko.</w:t>
            </w:r>
          </w:p>
          <w:p w:rsidR="008449C0" w:rsidRDefault="008449C0" w:rsidP="008449C0">
            <w:pPr>
              <w:tabs>
                <w:tab w:val="left" w:pos="993"/>
              </w:tabs>
            </w:pPr>
            <w:r>
              <w:rPr>
                <w:lang w:val="en-GB"/>
              </w:rPr>
              <w:t xml:space="preserve">2016 </w:t>
            </w:r>
            <w:r>
              <w:t>(1</w:t>
            </w:r>
            <w:r w:rsidRPr="001A644E">
              <w:t xml:space="preserve"> </w:t>
            </w:r>
            <w:r>
              <w:t>týden</w:t>
            </w:r>
            <w:r w:rsidRPr="001A644E">
              <w:t>)</w:t>
            </w:r>
            <w:r>
              <w:t xml:space="preserve"> – </w:t>
            </w:r>
            <w:r w:rsidRPr="001A644E">
              <w:t xml:space="preserve">zahraniční mobilita na </w:t>
            </w:r>
            <w:r w:rsidRPr="00DD307A">
              <w:t>University of</w:t>
            </w:r>
            <w:r>
              <w:t xml:space="preserve"> the</w:t>
            </w:r>
            <w:r w:rsidRPr="00DD307A">
              <w:t xml:space="preserve"> Peloponnes</w:t>
            </w:r>
            <w:r>
              <w:t>e – Nafplio, Řecko.</w:t>
            </w:r>
          </w:p>
          <w:p w:rsidR="008449C0" w:rsidRDefault="008449C0" w:rsidP="008449C0">
            <w:pPr>
              <w:tabs>
                <w:tab w:val="left" w:pos="993"/>
              </w:tabs>
            </w:pPr>
            <w:r>
              <w:t>2015</w:t>
            </w:r>
            <w:r w:rsidRPr="001A644E">
              <w:t xml:space="preserve"> </w:t>
            </w:r>
            <w:r>
              <w:t>(1</w:t>
            </w:r>
            <w:r w:rsidRPr="001A644E">
              <w:t xml:space="preserve"> </w:t>
            </w:r>
            <w:r>
              <w:t>měsíc</w:t>
            </w:r>
            <w:r w:rsidRPr="001A644E">
              <w:t>)</w:t>
            </w:r>
            <w:r>
              <w:t xml:space="preserve"> – </w:t>
            </w:r>
            <w:r w:rsidRPr="001A644E">
              <w:t xml:space="preserve">zahraniční mobilita na </w:t>
            </w:r>
            <w:r w:rsidRPr="00DD307A">
              <w:t>University of</w:t>
            </w:r>
            <w:r>
              <w:t xml:space="preserve"> the</w:t>
            </w:r>
            <w:r w:rsidRPr="00DD307A">
              <w:t xml:space="preserve"> Peloponnes</w:t>
            </w:r>
            <w:r>
              <w:t>e – Tripoli, Řecko.</w:t>
            </w:r>
          </w:p>
          <w:p w:rsidR="008449C0" w:rsidRDefault="008449C0" w:rsidP="008449C0">
            <w:pPr>
              <w:rPr>
                <w:b/>
              </w:rPr>
            </w:pPr>
          </w:p>
        </w:tc>
      </w:tr>
      <w:tr w:rsidR="008449C0" w:rsidTr="008449C0">
        <w:trPr>
          <w:cantSplit/>
          <w:trHeight w:val="470"/>
        </w:trPr>
        <w:tc>
          <w:tcPr>
            <w:tcW w:w="2529" w:type="dxa"/>
            <w:shd w:val="clear" w:color="auto" w:fill="F7CAAC"/>
          </w:tcPr>
          <w:p w:rsidR="008449C0" w:rsidRDefault="008449C0" w:rsidP="008449C0">
            <w:pPr>
              <w:jc w:val="both"/>
              <w:rPr>
                <w:b/>
              </w:rPr>
            </w:pPr>
            <w:r>
              <w:rPr>
                <w:b/>
              </w:rPr>
              <w:t xml:space="preserve">Podpis </w:t>
            </w:r>
          </w:p>
        </w:tc>
        <w:tc>
          <w:tcPr>
            <w:tcW w:w="4554" w:type="dxa"/>
            <w:gridSpan w:val="5"/>
          </w:tcPr>
          <w:p w:rsidR="008449C0" w:rsidRDefault="008449C0" w:rsidP="008449C0">
            <w:pPr>
              <w:jc w:val="both"/>
            </w:pPr>
          </w:p>
        </w:tc>
        <w:tc>
          <w:tcPr>
            <w:tcW w:w="789" w:type="dxa"/>
            <w:gridSpan w:val="2"/>
            <w:shd w:val="clear" w:color="auto" w:fill="F7CAAC"/>
          </w:tcPr>
          <w:p w:rsidR="008449C0" w:rsidRDefault="008449C0" w:rsidP="008449C0">
            <w:pPr>
              <w:jc w:val="both"/>
            </w:pPr>
            <w:r>
              <w:rPr>
                <w:b/>
              </w:rPr>
              <w:t>datum</w:t>
            </w:r>
          </w:p>
        </w:tc>
        <w:tc>
          <w:tcPr>
            <w:tcW w:w="2028"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449C0" w:rsidDel="00992363" w:rsidTr="008449C0">
        <w:trPr>
          <w:del w:id="4485" w:author="Jan Strohmandl" w:date="2018-11-17T06:04:00Z"/>
        </w:trPr>
        <w:tc>
          <w:tcPr>
            <w:tcW w:w="9900" w:type="dxa"/>
            <w:gridSpan w:val="11"/>
            <w:tcBorders>
              <w:bottom w:val="double" w:sz="4" w:space="0" w:color="auto"/>
            </w:tcBorders>
            <w:shd w:val="clear" w:color="auto" w:fill="BDD6EE"/>
          </w:tcPr>
          <w:p w:rsidR="008449C0" w:rsidDel="00992363" w:rsidRDefault="008449C0" w:rsidP="008449C0">
            <w:pPr>
              <w:jc w:val="both"/>
              <w:rPr>
                <w:del w:id="4486" w:author="Jan Strohmandl" w:date="2018-11-17T06:04:00Z"/>
                <w:b/>
                <w:sz w:val="28"/>
              </w:rPr>
            </w:pPr>
            <w:del w:id="4487" w:author="Jan Strohmandl" w:date="2018-11-17T06:04:00Z">
              <w:r w:rsidDel="00992363">
                <w:rPr>
                  <w:b/>
                  <w:sz w:val="28"/>
                </w:rPr>
                <w:lastRenderedPageBreak/>
                <w:delText>C-I – Personální zabezpečení</w:delText>
              </w:r>
            </w:del>
          </w:p>
        </w:tc>
      </w:tr>
      <w:tr w:rsidR="008449C0" w:rsidDel="00992363" w:rsidTr="008449C0">
        <w:trPr>
          <w:del w:id="4488" w:author="Jan Strohmandl" w:date="2018-11-17T06:04:00Z"/>
        </w:trPr>
        <w:tc>
          <w:tcPr>
            <w:tcW w:w="2529" w:type="dxa"/>
            <w:tcBorders>
              <w:top w:val="double" w:sz="4" w:space="0" w:color="auto"/>
            </w:tcBorders>
            <w:shd w:val="clear" w:color="auto" w:fill="F7CAAC"/>
          </w:tcPr>
          <w:p w:rsidR="008449C0" w:rsidDel="00992363" w:rsidRDefault="008449C0" w:rsidP="008449C0">
            <w:pPr>
              <w:jc w:val="both"/>
              <w:rPr>
                <w:del w:id="4489" w:author="Jan Strohmandl" w:date="2018-11-17T06:04:00Z"/>
                <w:b/>
              </w:rPr>
            </w:pPr>
            <w:del w:id="4490" w:author="Jan Strohmandl" w:date="2018-11-17T06:04:00Z">
              <w:r w:rsidDel="00992363">
                <w:rPr>
                  <w:b/>
                </w:rPr>
                <w:delText>Vysoká škola</w:delText>
              </w:r>
            </w:del>
          </w:p>
        </w:tc>
        <w:tc>
          <w:tcPr>
            <w:tcW w:w="7371" w:type="dxa"/>
            <w:gridSpan w:val="10"/>
          </w:tcPr>
          <w:p w:rsidR="008449C0" w:rsidDel="00992363" w:rsidRDefault="008449C0" w:rsidP="008449C0">
            <w:pPr>
              <w:jc w:val="both"/>
              <w:rPr>
                <w:del w:id="4491" w:author="Jan Strohmandl" w:date="2018-11-17T06:04:00Z"/>
              </w:rPr>
            </w:pPr>
            <w:del w:id="4492" w:author="Jan Strohmandl" w:date="2018-11-17T06:04:00Z">
              <w:r w:rsidDel="00992363">
                <w:delText>Univerzita Tomáše Bati ve Zlíně</w:delText>
              </w:r>
            </w:del>
          </w:p>
        </w:tc>
      </w:tr>
      <w:tr w:rsidR="008449C0" w:rsidDel="00992363" w:rsidTr="008449C0">
        <w:trPr>
          <w:del w:id="4493" w:author="Jan Strohmandl" w:date="2018-11-17T06:04:00Z"/>
        </w:trPr>
        <w:tc>
          <w:tcPr>
            <w:tcW w:w="2529" w:type="dxa"/>
            <w:shd w:val="clear" w:color="auto" w:fill="F7CAAC"/>
          </w:tcPr>
          <w:p w:rsidR="008449C0" w:rsidDel="00992363" w:rsidRDefault="008449C0" w:rsidP="008449C0">
            <w:pPr>
              <w:jc w:val="both"/>
              <w:rPr>
                <w:del w:id="4494" w:author="Jan Strohmandl" w:date="2018-11-17T06:04:00Z"/>
                <w:b/>
              </w:rPr>
            </w:pPr>
            <w:del w:id="4495" w:author="Jan Strohmandl" w:date="2018-11-17T06:04:00Z">
              <w:r w:rsidDel="00992363">
                <w:rPr>
                  <w:b/>
                </w:rPr>
                <w:delText>Součást vysoké školy</w:delText>
              </w:r>
            </w:del>
          </w:p>
        </w:tc>
        <w:tc>
          <w:tcPr>
            <w:tcW w:w="7371" w:type="dxa"/>
            <w:gridSpan w:val="10"/>
          </w:tcPr>
          <w:p w:rsidR="008449C0" w:rsidDel="00992363" w:rsidRDefault="008449C0" w:rsidP="008449C0">
            <w:pPr>
              <w:jc w:val="both"/>
              <w:rPr>
                <w:del w:id="4496" w:author="Jan Strohmandl" w:date="2018-11-17T06:04:00Z"/>
              </w:rPr>
            </w:pPr>
            <w:del w:id="4497" w:author="Jan Strohmandl" w:date="2018-11-17T06:04:00Z">
              <w:r w:rsidDel="00992363">
                <w:delText>Fakulta logistiky a krizového řízení</w:delText>
              </w:r>
            </w:del>
          </w:p>
        </w:tc>
      </w:tr>
      <w:tr w:rsidR="008449C0" w:rsidDel="00992363" w:rsidTr="008449C0">
        <w:trPr>
          <w:del w:id="4498" w:author="Jan Strohmandl" w:date="2018-11-17T06:04:00Z"/>
        </w:trPr>
        <w:tc>
          <w:tcPr>
            <w:tcW w:w="2529" w:type="dxa"/>
            <w:shd w:val="clear" w:color="auto" w:fill="F7CAAC"/>
          </w:tcPr>
          <w:p w:rsidR="008449C0" w:rsidDel="00992363" w:rsidRDefault="008449C0" w:rsidP="008449C0">
            <w:pPr>
              <w:jc w:val="both"/>
              <w:rPr>
                <w:del w:id="4499" w:author="Jan Strohmandl" w:date="2018-11-17T06:04:00Z"/>
                <w:b/>
              </w:rPr>
            </w:pPr>
            <w:del w:id="4500" w:author="Jan Strohmandl" w:date="2018-11-17T06:04:00Z">
              <w:r w:rsidDel="00992363">
                <w:rPr>
                  <w:b/>
                </w:rPr>
                <w:delText>Název studijního programu</w:delText>
              </w:r>
            </w:del>
          </w:p>
        </w:tc>
        <w:tc>
          <w:tcPr>
            <w:tcW w:w="7371" w:type="dxa"/>
            <w:gridSpan w:val="10"/>
          </w:tcPr>
          <w:p w:rsidR="008449C0" w:rsidDel="00992363" w:rsidRDefault="008449C0" w:rsidP="008449C0">
            <w:pPr>
              <w:jc w:val="both"/>
              <w:rPr>
                <w:del w:id="4501" w:author="Jan Strohmandl" w:date="2018-11-17T06:04:00Z"/>
              </w:rPr>
            </w:pPr>
            <w:del w:id="4502" w:author="Jan Strohmandl" w:date="2018-11-17T06:04:00Z">
              <w:r w:rsidRPr="00FB349A" w:rsidDel="00992363">
                <w:delText>Ochrana obyvatelstva</w:delText>
              </w:r>
            </w:del>
          </w:p>
        </w:tc>
      </w:tr>
      <w:tr w:rsidR="008449C0" w:rsidDel="00992363" w:rsidTr="008449C0">
        <w:trPr>
          <w:del w:id="4503" w:author="Jan Strohmandl" w:date="2018-11-17T06:04:00Z"/>
        </w:trPr>
        <w:tc>
          <w:tcPr>
            <w:tcW w:w="2529" w:type="dxa"/>
            <w:shd w:val="clear" w:color="auto" w:fill="F7CAAC"/>
          </w:tcPr>
          <w:p w:rsidR="008449C0" w:rsidDel="00992363" w:rsidRDefault="008449C0" w:rsidP="008449C0">
            <w:pPr>
              <w:jc w:val="both"/>
              <w:rPr>
                <w:del w:id="4504" w:author="Jan Strohmandl" w:date="2018-11-17T06:04:00Z"/>
                <w:b/>
              </w:rPr>
            </w:pPr>
            <w:del w:id="4505" w:author="Jan Strohmandl" w:date="2018-11-17T06:04:00Z">
              <w:r w:rsidDel="00992363">
                <w:rPr>
                  <w:b/>
                </w:rPr>
                <w:delText>Jméno a příjmení</w:delText>
              </w:r>
            </w:del>
          </w:p>
        </w:tc>
        <w:tc>
          <w:tcPr>
            <w:tcW w:w="4554" w:type="dxa"/>
            <w:gridSpan w:val="5"/>
          </w:tcPr>
          <w:p w:rsidR="008449C0" w:rsidRPr="00080385" w:rsidDel="00992363" w:rsidRDefault="008449C0" w:rsidP="008449C0">
            <w:pPr>
              <w:jc w:val="both"/>
              <w:rPr>
                <w:del w:id="4506" w:author="Jan Strohmandl" w:date="2018-11-17T06:04:00Z"/>
                <w:b/>
              </w:rPr>
            </w:pPr>
            <w:del w:id="4507" w:author="Jan Strohmandl" w:date="2018-11-17T06:04:00Z">
              <w:r w:rsidRPr="00080385" w:rsidDel="00992363">
                <w:rPr>
                  <w:b/>
                </w:rPr>
                <w:delText>Zdeněk Šafařík</w:delText>
              </w:r>
            </w:del>
          </w:p>
        </w:tc>
        <w:tc>
          <w:tcPr>
            <w:tcW w:w="712" w:type="dxa"/>
            <w:shd w:val="clear" w:color="auto" w:fill="F7CAAC"/>
          </w:tcPr>
          <w:p w:rsidR="008449C0" w:rsidDel="00992363" w:rsidRDefault="008449C0" w:rsidP="008449C0">
            <w:pPr>
              <w:jc w:val="both"/>
              <w:rPr>
                <w:del w:id="4508" w:author="Jan Strohmandl" w:date="2018-11-17T06:04:00Z"/>
                <w:b/>
              </w:rPr>
            </w:pPr>
            <w:del w:id="4509" w:author="Jan Strohmandl" w:date="2018-11-17T06:04:00Z">
              <w:r w:rsidDel="00992363">
                <w:rPr>
                  <w:b/>
                </w:rPr>
                <w:delText>Tituly</w:delText>
              </w:r>
            </w:del>
          </w:p>
        </w:tc>
        <w:tc>
          <w:tcPr>
            <w:tcW w:w="2105" w:type="dxa"/>
            <w:gridSpan w:val="4"/>
          </w:tcPr>
          <w:p w:rsidR="008449C0" w:rsidDel="00992363" w:rsidRDefault="008449C0" w:rsidP="008449C0">
            <w:pPr>
              <w:jc w:val="both"/>
              <w:rPr>
                <w:del w:id="4510" w:author="Jan Strohmandl" w:date="2018-11-17T06:04:00Z"/>
              </w:rPr>
            </w:pPr>
            <w:del w:id="4511" w:author="Jan Strohmandl" w:date="2018-11-17T06:04:00Z">
              <w:r w:rsidDel="00992363">
                <w:delText>RNDr., PhD.</w:delText>
              </w:r>
            </w:del>
          </w:p>
        </w:tc>
      </w:tr>
      <w:tr w:rsidR="008449C0" w:rsidDel="00992363" w:rsidTr="008449C0">
        <w:trPr>
          <w:del w:id="4512" w:author="Jan Strohmandl" w:date="2018-11-17T06:04:00Z"/>
        </w:trPr>
        <w:tc>
          <w:tcPr>
            <w:tcW w:w="2529" w:type="dxa"/>
            <w:shd w:val="clear" w:color="auto" w:fill="F7CAAC"/>
          </w:tcPr>
          <w:p w:rsidR="008449C0" w:rsidDel="00992363" w:rsidRDefault="008449C0" w:rsidP="008449C0">
            <w:pPr>
              <w:jc w:val="both"/>
              <w:rPr>
                <w:del w:id="4513" w:author="Jan Strohmandl" w:date="2018-11-17T06:04:00Z"/>
                <w:b/>
              </w:rPr>
            </w:pPr>
            <w:del w:id="4514" w:author="Jan Strohmandl" w:date="2018-11-17T06:04:00Z">
              <w:r w:rsidDel="00992363">
                <w:rPr>
                  <w:b/>
                </w:rPr>
                <w:delText>Rok narození</w:delText>
              </w:r>
            </w:del>
          </w:p>
        </w:tc>
        <w:tc>
          <w:tcPr>
            <w:tcW w:w="832" w:type="dxa"/>
          </w:tcPr>
          <w:p w:rsidR="008449C0" w:rsidDel="00992363" w:rsidRDefault="008449C0" w:rsidP="008449C0">
            <w:pPr>
              <w:jc w:val="both"/>
              <w:rPr>
                <w:del w:id="4515" w:author="Jan Strohmandl" w:date="2018-11-17T06:04:00Z"/>
              </w:rPr>
            </w:pPr>
            <w:del w:id="4516" w:author="Jan Strohmandl" w:date="2018-11-17T06:04:00Z">
              <w:r w:rsidDel="00992363">
                <w:delText>1960</w:delText>
              </w:r>
            </w:del>
          </w:p>
        </w:tc>
        <w:tc>
          <w:tcPr>
            <w:tcW w:w="1728" w:type="dxa"/>
            <w:shd w:val="clear" w:color="auto" w:fill="F7CAAC"/>
          </w:tcPr>
          <w:p w:rsidR="008449C0" w:rsidDel="00992363" w:rsidRDefault="008449C0" w:rsidP="008449C0">
            <w:pPr>
              <w:jc w:val="both"/>
              <w:rPr>
                <w:del w:id="4517" w:author="Jan Strohmandl" w:date="2018-11-17T06:04:00Z"/>
                <w:b/>
              </w:rPr>
            </w:pPr>
            <w:del w:id="4518" w:author="Jan Strohmandl" w:date="2018-11-17T06:04:00Z">
              <w:r w:rsidDel="00992363">
                <w:rPr>
                  <w:b/>
                </w:rPr>
                <w:delText>typ vztahu k VŠ</w:delText>
              </w:r>
            </w:del>
          </w:p>
        </w:tc>
        <w:tc>
          <w:tcPr>
            <w:tcW w:w="996" w:type="dxa"/>
            <w:gridSpan w:val="2"/>
          </w:tcPr>
          <w:p w:rsidR="008449C0" w:rsidRPr="0049364B" w:rsidDel="00992363" w:rsidRDefault="008449C0" w:rsidP="008449C0">
            <w:pPr>
              <w:jc w:val="center"/>
              <w:rPr>
                <w:del w:id="4519" w:author="Jan Strohmandl" w:date="2018-11-17T06:04:00Z"/>
                <w:i/>
              </w:rPr>
            </w:pPr>
            <w:del w:id="4520" w:author="Jan Strohmandl" w:date="2018-11-17T06:04:00Z">
              <w:r w:rsidRPr="0049364B" w:rsidDel="00992363">
                <w:rPr>
                  <w:i/>
                </w:rPr>
                <w:delText>pp</w:delText>
              </w:r>
            </w:del>
          </w:p>
        </w:tc>
        <w:tc>
          <w:tcPr>
            <w:tcW w:w="998" w:type="dxa"/>
            <w:shd w:val="clear" w:color="auto" w:fill="F7CAAC"/>
          </w:tcPr>
          <w:p w:rsidR="008449C0" w:rsidDel="00992363" w:rsidRDefault="008449C0" w:rsidP="008449C0">
            <w:pPr>
              <w:jc w:val="both"/>
              <w:rPr>
                <w:del w:id="4521" w:author="Jan Strohmandl" w:date="2018-11-17T06:04:00Z"/>
                <w:b/>
              </w:rPr>
            </w:pPr>
            <w:del w:id="4522" w:author="Jan Strohmandl" w:date="2018-11-17T06:04:00Z">
              <w:r w:rsidDel="00992363">
                <w:rPr>
                  <w:b/>
                </w:rPr>
                <w:delText>rozsah</w:delText>
              </w:r>
            </w:del>
          </w:p>
        </w:tc>
        <w:tc>
          <w:tcPr>
            <w:tcW w:w="712" w:type="dxa"/>
          </w:tcPr>
          <w:p w:rsidR="008449C0" w:rsidDel="00992363" w:rsidRDefault="008449C0" w:rsidP="008449C0">
            <w:pPr>
              <w:jc w:val="center"/>
              <w:rPr>
                <w:del w:id="4523" w:author="Jan Strohmandl" w:date="2018-11-17T06:04:00Z"/>
              </w:rPr>
            </w:pPr>
            <w:del w:id="4524" w:author="Jan Strohmandl" w:date="2018-11-17T06:04:00Z">
              <w:r w:rsidDel="00992363">
                <w:delText>40</w:delText>
              </w:r>
            </w:del>
          </w:p>
        </w:tc>
        <w:tc>
          <w:tcPr>
            <w:tcW w:w="712" w:type="dxa"/>
            <w:gridSpan w:val="2"/>
            <w:shd w:val="clear" w:color="auto" w:fill="F7CAAC"/>
          </w:tcPr>
          <w:p w:rsidR="008449C0" w:rsidDel="00992363" w:rsidRDefault="008449C0" w:rsidP="008449C0">
            <w:pPr>
              <w:jc w:val="both"/>
              <w:rPr>
                <w:del w:id="4525" w:author="Jan Strohmandl" w:date="2018-11-17T06:04:00Z"/>
                <w:b/>
              </w:rPr>
            </w:pPr>
            <w:del w:id="4526" w:author="Jan Strohmandl" w:date="2018-11-17T06:04:00Z">
              <w:r w:rsidDel="00992363">
                <w:rPr>
                  <w:b/>
                </w:rPr>
                <w:delText>do kdy</w:delText>
              </w:r>
            </w:del>
          </w:p>
        </w:tc>
        <w:tc>
          <w:tcPr>
            <w:tcW w:w="1393" w:type="dxa"/>
            <w:gridSpan w:val="2"/>
          </w:tcPr>
          <w:p w:rsidR="008449C0" w:rsidDel="00992363" w:rsidRDefault="008449C0" w:rsidP="008449C0">
            <w:pPr>
              <w:jc w:val="both"/>
              <w:rPr>
                <w:del w:id="4527" w:author="Jan Strohmandl" w:date="2018-11-17T06:04:00Z"/>
              </w:rPr>
            </w:pPr>
            <w:del w:id="4528" w:author="Jan Strohmandl" w:date="2018-11-17T06:04:00Z">
              <w:r w:rsidDel="00992363">
                <w:delText>N</w:delText>
              </w:r>
            </w:del>
          </w:p>
        </w:tc>
      </w:tr>
      <w:tr w:rsidR="008449C0" w:rsidDel="00992363" w:rsidTr="008449C0">
        <w:trPr>
          <w:del w:id="4529" w:author="Jan Strohmandl" w:date="2018-11-17T06:04:00Z"/>
        </w:trPr>
        <w:tc>
          <w:tcPr>
            <w:tcW w:w="5089" w:type="dxa"/>
            <w:gridSpan w:val="3"/>
            <w:shd w:val="clear" w:color="auto" w:fill="F7CAAC"/>
          </w:tcPr>
          <w:p w:rsidR="008449C0" w:rsidDel="00992363" w:rsidRDefault="008449C0" w:rsidP="008449C0">
            <w:pPr>
              <w:jc w:val="both"/>
              <w:rPr>
                <w:del w:id="4530" w:author="Jan Strohmandl" w:date="2018-11-17T06:04:00Z"/>
                <w:b/>
              </w:rPr>
            </w:pPr>
            <w:del w:id="4531" w:author="Jan Strohmandl" w:date="2018-11-17T06:04:00Z">
              <w:r w:rsidDel="00992363">
                <w:rPr>
                  <w:b/>
                </w:rPr>
                <w:delText>Typ vztahu na součásti VŠ, která uskutečňuje st. program</w:delText>
              </w:r>
            </w:del>
          </w:p>
        </w:tc>
        <w:tc>
          <w:tcPr>
            <w:tcW w:w="996" w:type="dxa"/>
            <w:gridSpan w:val="2"/>
          </w:tcPr>
          <w:p w:rsidR="008449C0" w:rsidRPr="0049364B" w:rsidDel="00992363" w:rsidRDefault="008449C0" w:rsidP="008449C0">
            <w:pPr>
              <w:jc w:val="center"/>
              <w:rPr>
                <w:del w:id="4532" w:author="Jan Strohmandl" w:date="2018-11-17T06:04:00Z"/>
                <w:i/>
              </w:rPr>
            </w:pPr>
            <w:del w:id="4533" w:author="Jan Strohmandl" w:date="2018-11-17T06:04:00Z">
              <w:r w:rsidRPr="0049364B" w:rsidDel="00992363">
                <w:rPr>
                  <w:i/>
                </w:rPr>
                <w:delText>pp</w:delText>
              </w:r>
            </w:del>
          </w:p>
        </w:tc>
        <w:tc>
          <w:tcPr>
            <w:tcW w:w="998" w:type="dxa"/>
            <w:shd w:val="clear" w:color="auto" w:fill="F7CAAC"/>
          </w:tcPr>
          <w:p w:rsidR="008449C0" w:rsidDel="00992363" w:rsidRDefault="008449C0" w:rsidP="008449C0">
            <w:pPr>
              <w:jc w:val="both"/>
              <w:rPr>
                <w:del w:id="4534" w:author="Jan Strohmandl" w:date="2018-11-17T06:04:00Z"/>
                <w:b/>
              </w:rPr>
            </w:pPr>
            <w:del w:id="4535" w:author="Jan Strohmandl" w:date="2018-11-17T06:04:00Z">
              <w:r w:rsidDel="00992363">
                <w:rPr>
                  <w:b/>
                </w:rPr>
                <w:delText>rozsah</w:delText>
              </w:r>
            </w:del>
          </w:p>
        </w:tc>
        <w:tc>
          <w:tcPr>
            <w:tcW w:w="712" w:type="dxa"/>
          </w:tcPr>
          <w:p w:rsidR="008449C0" w:rsidDel="00992363" w:rsidRDefault="008449C0" w:rsidP="008449C0">
            <w:pPr>
              <w:jc w:val="center"/>
              <w:rPr>
                <w:del w:id="4536" w:author="Jan Strohmandl" w:date="2018-11-17T06:04:00Z"/>
              </w:rPr>
            </w:pPr>
            <w:del w:id="4537" w:author="Jan Strohmandl" w:date="2018-11-17T06:04:00Z">
              <w:r w:rsidDel="00992363">
                <w:delText>40</w:delText>
              </w:r>
            </w:del>
          </w:p>
        </w:tc>
        <w:tc>
          <w:tcPr>
            <w:tcW w:w="712" w:type="dxa"/>
            <w:gridSpan w:val="2"/>
            <w:shd w:val="clear" w:color="auto" w:fill="F7CAAC"/>
          </w:tcPr>
          <w:p w:rsidR="008449C0" w:rsidDel="00992363" w:rsidRDefault="008449C0" w:rsidP="008449C0">
            <w:pPr>
              <w:jc w:val="both"/>
              <w:rPr>
                <w:del w:id="4538" w:author="Jan Strohmandl" w:date="2018-11-17T06:04:00Z"/>
                <w:b/>
              </w:rPr>
            </w:pPr>
            <w:del w:id="4539" w:author="Jan Strohmandl" w:date="2018-11-17T06:04:00Z">
              <w:r w:rsidDel="00992363">
                <w:rPr>
                  <w:b/>
                </w:rPr>
                <w:delText>do kdy</w:delText>
              </w:r>
            </w:del>
          </w:p>
        </w:tc>
        <w:tc>
          <w:tcPr>
            <w:tcW w:w="1393" w:type="dxa"/>
            <w:gridSpan w:val="2"/>
          </w:tcPr>
          <w:p w:rsidR="008449C0" w:rsidDel="00992363" w:rsidRDefault="008449C0" w:rsidP="008449C0">
            <w:pPr>
              <w:jc w:val="both"/>
              <w:rPr>
                <w:del w:id="4540" w:author="Jan Strohmandl" w:date="2018-11-17T06:04:00Z"/>
              </w:rPr>
            </w:pPr>
            <w:del w:id="4541" w:author="Jan Strohmandl" w:date="2018-11-17T06:04:00Z">
              <w:r w:rsidDel="00992363">
                <w:delText>N</w:delText>
              </w:r>
            </w:del>
          </w:p>
        </w:tc>
      </w:tr>
      <w:tr w:rsidR="008449C0" w:rsidDel="00992363" w:rsidTr="008449C0">
        <w:trPr>
          <w:del w:id="4542" w:author="Jan Strohmandl" w:date="2018-11-17T06:04:00Z"/>
        </w:trPr>
        <w:tc>
          <w:tcPr>
            <w:tcW w:w="6085" w:type="dxa"/>
            <w:gridSpan w:val="5"/>
            <w:shd w:val="clear" w:color="auto" w:fill="F7CAAC"/>
          </w:tcPr>
          <w:p w:rsidR="008449C0" w:rsidDel="00992363" w:rsidRDefault="008449C0" w:rsidP="008449C0">
            <w:pPr>
              <w:jc w:val="both"/>
              <w:rPr>
                <w:del w:id="4543" w:author="Jan Strohmandl" w:date="2018-11-17T06:04:00Z"/>
              </w:rPr>
            </w:pPr>
            <w:del w:id="4544" w:author="Jan Strohmandl" w:date="2018-11-17T06:04:00Z">
              <w:r w:rsidDel="00992363">
                <w:rPr>
                  <w:b/>
                </w:rPr>
                <w:delText>Další současná působení jako akademický pracovník na jiných VŠ</w:delText>
              </w:r>
            </w:del>
          </w:p>
        </w:tc>
        <w:tc>
          <w:tcPr>
            <w:tcW w:w="1710" w:type="dxa"/>
            <w:gridSpan w:val="2"/>
            <w:shd w:val="clear" w:color="auto" w:fill="F7CAAC"/>
          </w:tcPr>
          <w:p w:rsidR="008449C0" w:rsidDel="00992363" w:rsidRDefault="008449C0" w:rsidP="008449C0">
            <w:pPr>
              <w:jc w:val="both"/>
              <w:rPr>
                <w:del w:id="4545" w:author="Jan Strohmandl" w:date="2018-11-17T06:04:00Z"/>
                <w:b/>
              </w:rPr>
            </w:pPr>
            <w:del w:id="4546" w:author="Jan Strohmandl" w:date="2018-11-17T06:04:00Z">
              <w:r w:rsidDel="00992363">
                <w:rPr>
                  <w:b/>
                </w:rPr>
                <w:delText>typ prac. vztahu</w:delText>
              </w:r>
            </w:del>
          </w:p>
        </w:tc>
        <w:tc>
          <w:tcPr>
            <w:tcW w:w="2105" w:type="dxa"/>
            <w:gridSpan w:val="4"/>
            <w:shd w:val="clear" w:color="auto" w:fill="F7CAAC"/>
          </w:tcPr>
          <w:p w:rsidR="008449C0" w:rsidDel="00992363" w:rsidRDefault="008449C0" w:rsidP="008449C0">
            <w:pPr>
              <w:jc w:val="both"/>
              <w:rPr>
                <w:del w:id="4547" w:author="Jan Strohmandl" w:date="2018-11-17T06:04:00Z"/>
                <w:b/>
              </w:rPr>
            </w:pPr>
            <w:del w:id="4548" w:author="Jan Strohmandl" w:date="2018-11-17T06:04:00Z">
              <w:r w:rsidDel="00992363">
                <w:rPr>
                  <w:b/>
                </w:rPr>
                <w:delText>rozsah</w:delText>
              </w:r>
            </w:del>
          </w:p>
        </w:tc>
      </w:tr>
      <w:tr w:rsidR="008449C0" w:rsidDel="00992363" w:rsidTr="008449C0">
        <w:trPr>
          <w:del w:id="4549" w:author="Jan Strohmandl" w:date="2018-11-17T06:04:00Z"/>
        </w:trPr>
        <w:tc>
          <w:tcPr>
            <w:tcW w:w="6085" w:type="dxa"/>
            <w:gridSpan w:val="5"/>
          </w:tcPr>
          <w:p w:rsidR="008449C0" w:rsidDel="00992363" w:rsidRDefault="008449C0" w:rsidP="008449C0">
            <w:pPr>
              <w:jc w:val="both"/>
              <w:rPr>
                <w:del w:id="4550" w:author="Jan Strohmandl" w:date="2018-11-17T06:04:00Z"/>
              </w:rPr>
            </w:pPr>
            <w:del w:id="4551" w:author="Jan Strohmandl" w:date="2018-11-17T06:04:00Z">
              <w:r w:rsidDel="00992363">
                <w:delText xml:space="preserve">       </w:delText>
              </w:r>
            </w:del>
          </w:p>
        </w:tc>
        <w:tc>
          <w:tcPr>
            <w:tcW w:w="1710" w:type="dxa"/>
            <w:gridSpan w:val="2"/>
          </w:tcPr>
          <w:p w:rsidR="008449C0" w:rsidDel="00992363" w:rsidRDefault="008449C0" w:rsidP="008449C0">
            <w:pPr>
              <w:jc w:val="center"/>
              <w:rPr>
                <w:del w:id="4552" w:author="Jan Strohmandl" w:date="2018-11-17T06:04:00Z"/>
              </w:rPr>
            </w:pPr>
          </w:p>
        </w:tc>
        <w:tc>
          <w:tcPr>
            <w:tcW w:w="2105" w:type="dxa"/>
            <w:gridSpan w:val="4"/>
          </w:tcPr>
          <w:p w:rsidR="008449C0" w:rsidDel="00992363" w:rsidRDefault="008449C0" w:rsidP="008449C0">
            <w:pPr>
              <w:jc w:val="both"/>
              <w:rPr>
                <w:del w:id="4553" w:author="Jan Strohmandl" w:date="2018-11-17T06:04:00Z"/>
              </w:rPr>
            </w:pPr>
          </w:p>
        </w:tc>
      </w:tr>
      <w:tr w:rsidR="008449C0" w:rsidDel="00992363" w:rsidTr="008449C0">
        <w:trPr>
          <w:del w:id="4554" w:author="Jan Strohmandl" w:date="2018-11-17T06:04:00Z"/>
        </w:trPr>
        <w:tc>
          <w:tcPr>
            <w:tcW w:w="6085" w:type="dxa"/>
            <w:gridSpan w:val="5"/>
          </w:tcPr>
          <w:p w:rsidR="008449C0" w:rsidDel="00992363" w:rsidRDefault="008449C0" w:rsidP="008449C0">
            <w:pPr>
              <w:jc w:val="both"/>
              <w:rPr>
                <w:del w:id="4555" w:author="Jan Strohmandl" w:date="2018-11-17T06:04:00Z"/>
              </w:rPr>
            </w:pPr>
          </w:p>
        </w:tc>
        <w:tc>
          <w:tcPr>
            <w:tcW w:w="1710" w:type="dxa"/>
            <w:gridSpan w:val="2"/>
          </w:tcPr>
          <w:p w:rsidR="008449C0" w:rsidDel="00992363" w:rsidRDefault="008449C0" w:rsidP="008449C0">
            <w:pPr>
              <w:jc w:val="both"/>
              <w:rPr>
                <w:del w:id="4556" w:author="Jan Strohmandl" w:date="2018-11-17T06:04:00Z"/>
              </w:rPr>
            </w:pPr>
          </w:p>
        </w:tc>
        <w:tc>
          <w:tcPr>
            <w:tcW w:w="2105" w:type="dxa"/>
            <w:gridSpan w:val="4"/>
          </w:tcPr>
          <w:p w:rsidR="008449C0" w:rsidDel="00992363" w:rsidRDefault="008449C0" w:rsidP="008449C0">
            <w:pPr>
              <w:jc w:val="both"/>
              <w:rPr>
                <w:del w:id="4557" w:author="Jan Strohmandl" w:date="2018-11-17T06:04:00Z"/>
              </w:rPr>
            </w:pPr>
          </w:p>
        </w:tc>
      </w:tr>
      <w:tr w:rsidR="008449C0" w:rsidDel="00992363" w:rsidTr="008449C0">
        <w:trPr>
          <w:del w:id="4558" w:author="Jan Strohmandl" w:date="2018-11-17T06:04:00Z"/>
        </w:trPr>
        <w:tc>
          <w:tcPr>
            <w:tcW w:w="6085" w:type="dxa"/>
            <w:gridSpan w:val="5"/>
          </w:tcPr>
          <w:p w:rsidR="008449C0" w:rsidDel="00992363" w:rsidRDefault="008449C0" w:rsidP="008449C0">
            <w:pPr>
              <w:jc w:val="both"/>
              <w:rPr>
                <w:del w:id="4559" w:author="Jan Strohmandl" w:date="2018-11-17T06:04:00Z"/>
              </w:rPr>
            </w:pPr>
          </w:p>
        </w:tc>
        <w:tc>
          <w:tcPr>
            <w:tcW w:w="1710" w:type="dxa"/>
            <w:gridSpan w:val="2"/>
          </w:tcPr>
          <w:p w:rsidR="008449C0" w:rsidDel="00992363" w:rsidRDefault="008449C0" w:rsidP="008449C0">
            <w:pPr>
              <w:jc w:val="both"/>
              <w:rPr>
                <w:del w:id="4560" w:author="Jan Strohmandl" w:date="2018-11-17T06:04:00Z"/>
              </w:rPr>
            </w:pPr>
          </w:p>
        </w:tc>
        <w:tc>
          <w:tcPr>
            <w:tcW w:w="2105" w:type="dxa"/>
            <w:gridSpan w:val="4"/>
          </w:tcPr>
          <w:p w:rsidR="008449C0" w:rsidDel="00992363" w:rsidRDefault="008449C0" w:rsidP="008449C0">
            <w:pPr>
              <w:jc w:val="both"/>
              <w:rPr>
                <w:del w:id="4561" w:author="Jan Strohmandl" w:date="2018-11-17T06:04:00Z"/>
              </w:rPr>
            </w:pPr>
          </w:p>
        </w:tc>
      </w:tr>
      <w:tr w:rsidR="008449C0" w:rsidDel="00992363" w:rsidTr="008449C0">
        <w:trPr>
          <w:del w:id="4562" w:author="Jan Strohmandl" w:date="2018-11-17T06:04:00Z"/>
        </w:trPr>
        <w:tc>
          <w:tcPr>
            <w:tcW w:w="6085" w:type="dxa"/>
            <w:gridSpan w:val="5"/>
          </w:tcPr>
          <w:p w:rsidR="008449C0" w:rsidDel="00992363" w:rsidRDefault="008449C0" w:rsidP="008449C0">
            <w:pPr>
              <w:jc w:val="both"/>
              <w:rPr>
                <w:del w:id="4563" w:author="Jan Strohmandl" w:date="2018-11-17T06:04:00Z"/>
              </w:rPr>
            </w:pPr>
          </w:p>
        </w:tc>
        <w:tc>
          <w:tcPr>
            <w:tcW w:w="1710" w:type="dxa"/>
            <w:gridSpan w:val="2"/>
          </w:tcPr>
          <w:p w:rsidR="008449C0" w:rsidDel="00992363" w:rsidRDefault="008449C0" w:rsidP="008449C0">
            <w:pPr>
              <w:jc w:val="both"/>
              <w:rPr>
                <w:del w:id="4564" w:author="Jan Strohmandl" w:date="2018-11-17T06:04:00Z"/>
              </w:rPr>
            </w:pPr>
          </w:p>
        </w:tc>
        <w:tc>
          <w:tcPr>
            <w:tcW w:w="2105" w:type="dxa"/>
            <w:gridSpan w:val="4"/>
          </w:tcPr>
          <w:p w:rsidR="008449C0" w:rsidDel="00992363" w:rsidRDefault="008449C0" w:rsidP="008449C0">
            <w:pPr>
              <w:jc w:val="both"/>
              <w:rPr>
                <w:del w:id="4565" w:author="Jan Strohmandl" w:date="2018-11-17T06:04:00Z"/>
              </w:rPr>
            </w:pPr>
          </w:p>
        </w:tc>
      </w:tr>
      <w:tr w:rsidR="008449C0" w:rsidDel="00992363" w:rsidTr="008449C0">
        <w:trPr>
          <w:del w:id="4566" w:author="Jan Strohmandl" w:date="2018-11-17T06:04:00Z"/>
        </w:trPr>
        <w:tc>
          <w:tcPr>
            <w:tcW w:w="9900" w:type="dxa"/>
            <w:gridSpan w:val="11"/>
            <w:shd w:val="clear" w:color="auto" w:fill="F7CAAC"/>
          </w:tcPr>
          <w:p w:rsidR="008449C0" w:rsidDel="00992363" w:rsidRDefault="008449C0" w:rsidP="008449C0">
            <w:pPr>
              <w:jc w:val="both"/>
              <w:rPr>
                <w:del w:id="4567" w:author="Jan Strohmandl" w:date="2018-11-17T06:04:00Z"/>
              </w:rPr>
            </w:pPr>
            <w:del w:id="4568" w:author="Jan Strohmandl" w:date="2018-11-17T06:04:00Z">
              <w:r w:rsidDel="00992363">
                <w:rPr>
                  <w:b/>
                </w:rPr>
                <w:delText>Předměty příslušného studijního programu a způsob zapojení do jejich výuky, příp. další zapojení do uskutečňování studijního programu</w:delText>
              </w:r>
            </w:del>
          </w:p>
        </w:tc>
      </w:tr>
      <w:tr w:rsidR="008449C0" w:rsidDel="00992363" w:rsidTr="008449C0">
        <w:trPr>
          <w:trHeight w:val="749"/>
          <w:del w:id="4569" w:author="Jan Strohmandl" w:date="2018-11-17T06:04:00Z"/>
        </w:trPr>
        <w:tc>
          <w:tcPr>
            <w:tcW w:w="9900" w:type="dxa"/>
            <w:gridSpan w:val="11"/>
            <w:tcBorders>
              <w:top w:val="nil"/>
            </w:tcBorders>
          </w:tcPr>
          <w:p w:rsidR="008449C0" w:rsidDel="00992363" w:rsidRDefault="008449C0" w:rsidP="008449C0">
            <w:pPr>
              <w:rPr>
                <w:del w:id="4570" w:author="Jan Strohmandl" w:date="2018-11-17T06:04:00Z"/>
              </w:rPr>
            </w:pPr>
            <w:del w:id="4571" w:author="Jan Strohmandl" w:date="2018-11-17T06:04:00Z">
              <w:r w:rsidDel="00992363">
                <w:delText>Likvidace následků havárií a katastrof – garant, přednášející (100 %)</w:delText>
              </w:r>
              <w:r w:rsidDel="00992363">
                <w:br/>
                <w:delText>Mimořádné události a krizové situace – garant, přednášející (100 %)</w:delText>
              </w:r>
            </w:del>
          </w:p>
          <w:p w:rsidR="008449C0" w:rsidDel="00992363" w:rsidRDefault="008449C0" w:rsidP="008449C0">
            <w:pPr>
              <w:jc w:val="both"/>
              <w:rPr>
                <w:del w:id="4572" w:author="Jan Strohmandl" w:date="2018-11-17T06:04:00Z"/>
              </w:rPr>
            </w:pPr>
            <w:del w:id="4573" w:author="Jan Strohmandl" w:date="2018-11-17T06:04:00Z">
              <w:r w:rsidDel="00992363">
                <w:delText>Obecné základy řešení havarijních a krizových situací – garant, přednášející (100 %)</w:delText>
              </w:r>
            </w:del>
          </w:p>
        </w:tc>
      </w:tr>
      <w:tr w:rsidR="008449C0" w:rsidDel="00992363" w:rsidTr="008449C0">
        <w:trPr>
          <w:del w:id="4574" w:author="Jan Strohmandl" w:date="2018-11-17T06:04:00Z"/>
        </w:trPr>
        <w:tc>
          <w:tcPr>
            <w:tcW w:w="9900" w:type="dxa"/>
            <w:gridSpan w:val="11"/>
            <w:shd w:val="clear" w:color="auto" w:fill="F7CAAC"/>
          </w:tcPr>
          <w:p w:rsidR="008449C0" w:rsidDel="00992363" w:rsidRDefault="008449C0" w:rsidP="008449C0">
            <w:pPr>
              <w:jc w:val="both"/>
              <w:rPr>
                <w:del w:id="4575" w:author="Jan Strohmandl" w:date="2018-11-17T06:04:00Z"/>
              </w:rPr>
            </w:pPr>
            <w:del w:id="4576" w:author="Jan Strohmandl" w:date="2018-11-17T06:04:00Z">
              <w:r w:rsidDel="00992363">
                <w:rPr>
                  <w:b/>
                </w:rPr>
                <w:delText xml:space="preserve">Údaje o vzdělání na VŠ </w:delText>
              </w:r>
            </w:del>
          </w:p>
        </w:tc>
      </w:tr>
      <w:tr w:rsidR="008449C0" w:rsidDel="00992363" w:rsidTr="008449C0">
        <w:trPr>
          <w:trHeight w:val="594"/>
          <w:del w:id="4577" w:author="Jan Strohmandl" w:date="2018-11-17T06:04:00Z"/>
        </w:trPr>
        <w:tc>
          <w:tcPr>
            <w:tcW w:w="9900" w:type="dxa"/>
            <w:gridSpan w:val="11"/>
          </w:tcPr>
          <w:p w:rsidR="008449C0" w:rsidRPr="00D220BF" w:rsidDel="00992363" w:rsidRDefault="008449C0" w:rsidP="008449C0">
            <w:pPr>
              <w:jc w:val="both"/>
              <w:rPr>
                <w:del w:id="4578" w:author="Jan Strohmandl" w:date="2018-11-17T06:04:00Z"/>
              </w:rPr>
            </w:pPr>
            <w:del w:id="4579" w:author="Jan Strohmandl" w:date="2018-11-17T06:04:00Z">
              <w:r w:rsidRPr="00D220BF" w:rsidDel="00992363">
                <w:delText xml:space="preserve">1979-1984 Moskevská státní univerzita Lomonosova, specializace – biolog (ekologie a anatomie vyšších živočichů). </w:delText>
              </w:r>
            </w:del>
          </w:p>
          <w:p w:rsidR="008449C0" w:rsidRPr="00D220BF" w:rsidDel="00992363" w:rsidRDefault="008449C0" w:rsidP="008449C0">
            <w:pPr>
              <w:jc w:val="both"/>
              <w:rPr>
                <w:del w:id="4580" w:author="Jan Strohmandl" w:date="2018-11-17T06:04:00Z"/>
              </w:rPr>
            </w:pPr>
            <w:del w:id="4581" w:author="Jan Strohmandl" w:date="2018-11-17T06:04:00Z">
              <w:r w:rsidRPr="00D220BF" w:rsidDel="00992363">
                <w:delText>1986 UJEP Brno, RNDr., systémová zoologie.</w:delText>
              </w:r>
            </w:del>
          </w:p>
          <w:p w:rsidR="008449C0" w:rsidRPr="00EB0E17" w:rsidDel="00992363" w:rsidRDefault="008449C0" w:rsidP="008449C0">
            <w:pPr>
              <w:jc w:val="both"/>
              <w:rPr>
                <w:del w:id="4582" w:author="Jan Strohmandl" w:date="2018-11-17T06:04:00Z"/>
              </w:rPr>
            </w:pPr>
            <w:del w:id="4583" w:author="Jan Strohmandl" w:date="2018-11-17T06:04:00Z">
              <w:r w:rsidRPr="00D220BF" w:rsidDel="00992363">
                <w:delText>2009 Univerzita Komenského, Bratislava, PhD., etologie a ekologie živočichů.</w:delText>
              </w:r>
            </w:del>
          </w:p>
        </w:tc>
      </w:tr>
      <w:tr w:rsidR="008449C0" w:rsidDel="00992363" w:rsidTr="008449C0">
        <w:trPr>
          <w:del w:id="4584" w:author="Jan Strohmandl" w:date="2018-11-17T06:04:00Z"/>
        </w:trPr>
        <w:tc>
          <w:tcPr>
            <w:tcW w:w="9900" w:type="dxa"/>
            <w:gridSpan w:val="11"/>
            <w:shd w:val="clear" w:color="auto" w:fill="F7CAAC"/>
          </w:tcPr>
          <w:p w:rsidR="008449C0" w:rsidDel="00992363" w:rsidRDefault="008449C0" w:rsidP="008449C0">
            <w:pPr>
              <w:jc w:val="both"/>
              <w:rPr>
                <w:del w:id="4585" w:author="Jan Strohmandl" w:date="2018-11-17T06:04:00Z"/>
                <w:b/>
              </w:rPr>
            </w:pPr>
            <w:del w:id="4586" w:author="Jan Strohmandl" w:date="2018-11-17T06:04:00Z">
              <w:r w:rsidDel="00992363">
                <w:rPr>
                  <w:b/>
                </w:rPr>
                <w:delText>Údaje o odborném působení od absolvování VŠ</w:delText>
              </w:r>
            </w:del>
          </w:p>
        </w:tc>
      </w:tr>
      <w:tr w:rsidR="008449C0" w:rsidDel="00992363" w:rsidTr="008449C0">
        <w:trPr>
          <w:trHeight w:val="633"/>
          <w:del w:id="4587" w:author="Jan Strohmandl" w:date="2018-11-17T06:04:00Z"/>
        </w:trPr>
        <w:tc>
          <w:tcPr>
            <w:tcW w:w="9900" w:type="dxa"/>
            <w:gridSpan w:val="11"/>
          </w:tcPr>
          <w:p w:rsidR="008449C0" w:rsidDel="00992363" w:rsidRDefault="008449C0" w:rsidP="008449C0">
            <w:pPr>
              <w:jc w:val="both"/>
              <w:rPr>
                <w:del w:id="4588" w:author="Jan Strohmandl" w:date="2018-11-17T06:04:00Z"/>
              </w:rPr>
            </w:pPr>
            <w:del w:id="4589" w:author="Jan Strohmandl" w:date="2018-11-17T06:04:00Z">
              <w:r w:rsidDel="00992363">
                <w:delText>1984-2001 ONV, odbor kultury, Žiar nad Hronom, Obvodní úřad ŽP Banská Štiavnica (přednosta OúŽP),</w:delText>
              </w:r>
            </w:del>
          </w:p>
          <w:p w:rsidR="008449C0" w:rsidDel="00992363" w:rsidRDefault="008449C0" w:rsidP="008449C0">
            <w:pPr>
              <w:jc w:val="both"/>
              <w:rPr>
                <w:del w:id="4590" w:author="Jan Strohmandl" w:date="2018-11-17T06:04:00Z"/>
              </w:rPr>
            </w:pPr>
            <w:del w:id="4591" w:author="Jan Strohmandl" w:date="2018-11-17T06:04:00Z">
              <w:r w:rsidDel="00992363">
                <w:delText xml:space="preserve">2001-2011 UMB, Banská Bystrica - odborný asistent, vedoucí katedry, </w:delText>
              </w:r>
            </w:del>
          </w:p>
          <w:p w:rsidR="008449C0" w:rsidDel="00992363" w:rsidRDefault="008449C0" w:rsidP="008449C0">
            <w:pPr>
              <w:jc w:val="both"/>
              <w:rPr>
                <w:del w:id="4592" w:author="Jan Strohmandl" w:date="2018-11-17T06:04:00Z"/>
              </w:rPr>
            </w:pPr>
            <w:del w:id="4593" w:author="Jan Strohmandl" w:date="2018-11-17T06:04:00Z">
              <w:r w:rsidDel="00992363">
                <w:delText>2011-FLKŘ, UTB ve Zlíně, VŠ pedagog – odborný asistent.</w:delText>
              </w:r>
            </w:del>
          </w:p>
          <w:p w:rsidR="008449C0" w:rsidDel="00992363" w:rsidRDefault="008449C0" w:rsidP="008449C0">
            <w:pPr>
              <w:jc w:val="both"/>
              <w:rPr>
                <w:del w:id="4594" w:author="Jan Strohmandl" w:date="2018-11-17T06:04:00Z"/>
              </w:rPr>
            </w:pPr>
          </w:p>
        </w:tc>
      </w:tr>
      <w:tr w:rsidR="008449C0" w:rsidDel="00992363" w:rsidTr="008449C0">
        <w:trPr>
          <w:trHeight w:val="250"/>
          <w:del w:id="4595" w:author="Jan Strohmandl" w:date="2018-11-17T06:04:00Z"/>
        </w:trPr>
        <w:tc>
          <w:tcPr>
            <w:tcW w:w="9900" w:type="dxa"/>
            <w:gridSpan w:val="11"/>
            <w:shd w:val="clear" w:color="auto" w:fill="F7CAAC"/>
          </w:tcPr>
          <w:p w:rsidR="008449C0" w:rsidDel="00992363" w:rsidRDefault="008449C0" w:rsidP="008449C0">
            <w:pPr>
              <w:jc w:val="both"/>
              <w:rPr>
                <w:del w:id="4596" w:author="Jan Strohmandl" w:date="2018-11-17T06:04:00Z"/>
              </w:rPr>
            </w:pPr>
            <w:del w:id="4597" w:author="Jan Strohmandl" w:date="2018-11-17T06:04:00Z">
              <w:r w:rsidDel="00992363">
                <w:rPr>
                  <w:b/>
                </w:rPr>
                <w:delText>Zkušenosti s vedením kvalifikačních a rigorózních prací</w:delText>
              </w:r>
            </w:del>
          </w:p>
        </w:tc>
      </w:tr>
      <w:tr w:rsidR="008449C0" w:rsidDel="00992363" w:rsidTr="008449C0">
        <w:trPr>
          <w:trHeight w:val="260"/>
          <w:del w:id="4598" w:author="Jan Strohmandl" w:date="2018-11-17T06:04:00Z"/>
        </w:trPr>
        <w:tc>
          <w:tcPr>
            <w:tcW w:w="9900" w:type="dxa"/>
            <w:gridSpan w:val="11"/>
          </w:tcPr>
          <w:p w:rsidR="008449C0" w:rsidDel="00992363" w:rsidRDefault="008449C0" w:rsidP="008449C0">
            <w:pPr>
              <w:jc w:val="both"/>
              <w:rPr>
                <w:del w:id="4599" w:author="Jan Strohmandl" w:date="2018-11-17T06:04:00Z"/>
              </w:rPr>
            </w:pPr>
            <w:del w:id="4600" w:author="Jan Strohmandl" w:date="2018-11-17T06:04:00Z">
              <w:r w:rsidDel="00992363">
                <w:delText>Vedení cca 55 závěrečných prací, z toho 45 bakalářských a 10 magisterských.</w:delText>
              </w:r>
            </w:del>
          </w:p>
        </w:tc>
      </w:tr>
      <w:tr w:rsidR="008449C0" w:rsidDel="00992363" w:rsidTr="008449C0">
        <w:trPr>
          <w:cantSplit/>
          <w:del w:id="4601" w:author="Jan Strohmandl" w:date="2018-11-17T06:04:00Z"/>
        </w:trPr>
        <w:tc>
          <w:tcPr>
            <w:tcW w:w="3361" w:type="dxa"/>
            <w:gridSpan w:val="2"/>
            <w:tcBorders>
              <w:top w:val="single" w:sz="12" w:space="0" w:color="auto"/>
            </w:tcBorders>
            <w:shd w:val="clear" w:color="auto" w:fill="F7CAAC"/>
          </w:tcPr>
          <w:p w:rsidR="008449C0" w:rsidDel="00992363" w:rsidRDefault="008449C0" w:rsidP="008449C0">
            <w:pPr>
              <w:jc w:val="both"/>
              <w:rPr>
                <w:del w:id="4602" w:author="Jan Strohmandl" w:date="2018-11-17T06:04:00Z"/>
              </w:rPr>
            </w:pPr>
            <w:del w:id="4603" w:author="Jan Strohmandl" w:date="2018-11-17T06:04:00Z">
              <w:r w:rsidDel="00992363">
                <w:rPr>
                  <w:b/>
                </w:rPr>
                <w:delText xml:space="preserve">Obor habilitačního řízení </w:delText>
              </w:r>
            </w:del>
          </w:p>
        </w:tc>
        <w:tc>
          <w:tcPr>
            <w:tcW w:w="2254" w:type="dxa"/>
            <w:gridSpan w:val="2"/>
            <w:tcBorders>
              <w:top w:val="single" w:sz="12" w:space="0" w:color="auto"/>
            </w:tcBorders>
            <w:shd w:val="clear" w:color="auto" w:fill="F7CAAC"/>
          </w:tcPr>
          <w:p w:rsidR="008449C0" w:rsidDel="00992363" w:rsidRDefault="008449C0" w:rsidP="008449C0">
            <w:pPr>
              <w:jc w:val="both"/>
              <w:rPr>
                <w:del w:id="4604" w:author="Jan Strohmandl" w:date="2018-11-17T06:04:00Z"/>
              </w:rPr>
            </w:pPr>
            <w:del w:id="4605" w:author="Jan Strohmandl" w:date="2018-11-17T06:04:00Z">
              <w:r w:rsidDel="00992363">
                <w:rPr>
                  <w:b/>
                </w:rPr>
                <w:delText>Rok udělení hodnosti</w:delText>
              </w:r>
            </w:del>
          </w:p>
        </w:tc>
        <w:tc>
          <w:tcPr>
            <w:tcW w:w="2257" w:type="dxa"/>
            <w:gridSpan w:val="4"/>
            <w:tcBorders>
              <w:top w:val="single" w:sz="12" w:space="0" w:color="auto"/>
              <w:right w:val="single" w:sz="12" w:space="0" w:color="auto"/>
            </w:tcBorders>
            <w:shd w:val="clear" w:color="auto" w:fill="F7CAAC"/>
          </w:tcPr>
          <w:p w:rsidR="008449C0" w:rsidDel="00992363" w:rsidRDefault="008449C0" w:rsidP="008449C0">
            <w:pPr>
              <w:jc w:val="both"/>
              <w:rPr>
                <w:del w:id="4606" w:author="Jan Strohmandl" w:date="2018-11-17T06:04:00Z"/>
              </w:rPr>
            </w:pPr>
            <w:del w:id="4607" w:author="Jan Strohmandl" w:date="2018-11-17T06:04:00Z">
              <w:r w:rsidDel="00992363">
                <w:rPr>
                  <w:b/>
                </w:rPr>
                <w:delText>Řízení konáno na VŠ</w:delText>
              </w:r>
            </w:del>
          </w:p>
        </w:tc>
        <w:tc>
          <w:tcPr>
            <w:tcW w:w="2028" w:type="dxa"/>
            <w:gridSpan w:val="3"/>
            <w:tcBorders>
              <w:top w:val="single" w:sz="12" w:space="0" w:color="auto"/>
              <w:left w:val="single" w:sz="12" w:space="0" w:color="auto"/>
            </w:tcBorders>
            <w:shd w:val="clear" w:color="auto" w:fill="F7CAAC"/>
          </w:tcPr>
          <w:p w:rsidR="008449C0" w:rsidDel="00992363" w:rsidRDefault="008449C0" w:rsidP="008449C0">
            <w:pPr>
              <w:jc w:val="both"/>
              <w:rPr>
                <w:del w:id="4608" w:author="Jan Strohmandl" w:date="2018-11-17T06:04:00Z"/>
                <w:b/>
              </w:rPr>
            </w:pPr>
            <w:del w:id="4609" w:author="Jan Strohmandl" w:date="2018-11-17T06:04:00Z">
              <w:r w:rsidDel="00992363">
                <w:rPr>
                  <w:b/>
                </w:rPr>
                <w:delText>Ohlasy publikací</w:delText>
              </w:r>
            </w:del>
          </w:p>
        </w:tc>
      </w:tr>
      <w:tr w:rsidR="008449C0" w:rsidDel="00992363" w:rsidTr="008449C0">
        <w:trPr>
          <w:cantSplit/>
          <w:del w:id="4610" w:author="Jan Strohmandl" w:date="2018-11-17T06:04:00Z"/>
        </w:trPr>
        <w:tc>
          <w:tcPr>
            <w:tcW w:w="3361" w:type="dxa"/>
            <w:gridSpan w:val="2"/>
          </w:tcPr>
          <w:p w:rsidR="008449C0" w:rsidDel="00992363" w:rsidRDefault="008449C0" w:rsidP="008449C0">
            <w:pPr>
              <w:jc w:val="both"/>
              <w:rPr>
                <w:del w:id="4611" w:author="Jan Strohmandl" w:date="2018-11-17T06:04:00Z"/>
              </w:rPr>
            </w:pPr>
          </w:p>
        </w:tc>
        <w:tc>
          <w:tcPr>
            <w:tcW w:w="2254" w:type="dxa"/>
            <w:gridSpan w:val="2"/>
          </w:tcPr>
          <w:p w:rsidR="008449C0" w:rsidDel="00992363" w:rsidRDefault="008449C0" w:rsidP="008449C0">
            <w:pPr>
              <w:jc w:val="both"/>
              <w:rPr>
                <w:del w:id="4612" w:author="Jan Strohmandl" w:date="2018-11-17T06:04:00Z"/>
              </w:rPr>
            </w:pPr>
          </w:p>
        </w:tc>
        <w:tc>
          <w:tcPr>
            <w:tcW w:w="2257" w:type="dxa"/>
            <w:gridSpan w:val="4"/>
            <w:tcBorders>
              <w:right w:val="single" w:sz="12" w:space="0" w:color="auto"/>
            </w:tcBorders>
          </w:tcPr>
          <w:p w:rsidR="008449C0" w:rsidDel="00992363" w:rsidRDefault="008449C0" w:rsidP="008449C0">
            <w:pPr>
              <w:jc w:val="both"/>
              <w:rPr>
                <w:del w:id="4613" w:author="Jan Strohmandl" w:date="2018-11-17T06:04:00Z"/>
              </w:rPr>
            </w:pPr>
          </w:p>
        </w:tc>
        <w:tc>
          <w:tcPr>
            <w:tcW w:w="635" w:type="dxa"/>
            <w:tcBorders>
              <w:left w:val="single" w:sz="12" w:space="0" w:color="auto"/>
            </w:tcBorders>
            <w:shd w:val="clear" w:color="auto" w:fill="F7CAAC"/>
          </w:tcPr>
          <w:p w:rsidR="008449C0" w:rsidDel="00992363" w:rsidRDefault="008449C0" w:rsidP="008449C0">
            <w:pPr>
              <w:jc w:val="both"/>
              <w:rPr>
                <w:del w:id="4614" w:author="Jan Strohmandl" w:date="2018-11-17T06:04:00Z"/>
              </w:rPr>
            </w:pPr>
            <w:del w:id="4615" w:author="Jan Strohmandl" w:date="2018-11-17T06:04:00Z">
              <w:r w:rsidDel="00992363">
                <w:rPr>
                  <w:b/>
                </w:rPr>
                <w:delText>WOS</w:delText>
              </w:r>
            </w:del>
          </w:p>
        </w:tc>
        <w:tc>
          <w:tcPr>
            <w:tcW w:w="696" w:type="dxa"/>
            <w:shd w:val="clear" w:color="auto" w:fill="F7CAAC"/>
          </w:tcPr>
          <w:p w:rsidR="008449C0" w:rsidDel="00992363" w:rsidRDefault="008449C0" w:rsidP="008449C0">
            <w:pPr>
              <w:jc w:val="both"/>
              <w:rPr>
                <w:del w:id="4616" w:author="Jan Strohmandl" w:date="2018-11-17T06:04:00Z"/>
                <w:sz w:val="18"/>
              </w:rPr>
            </w:pPr>
            <w:del w:id="4617" w:author="Jan Strohmandl" w:date="2018-11-17T06:04:00Z">
              <w:r w:rsidDel="00992363">
                <w:rPr>
                  <w:b/>
                  <w:sz w:val="18"/>
                </w:rPr>
                <w:delText>Scopus</w:delText>
              </w:r>
            </w:del>
          </w:p>
        </w:tc>
        <w:tc>
          <w:tcPr>
            <w:tcW w:w="697" w:type="dxa"/>
            <w:shd w:val="clear" w:color="auto" w:fill="F7CAAC"/>
          </w:tcPr>
          <w:p w:rsidR="008449C0" w:rsidDel="00992363" w:rsidRDefault="008449C0" w:rsidP="008449C0">
            <w:pPr>
              <w:jc w:val="both"/>
              <w:rPr>
                <w:del w:id="4618" w:author="Jan Strohmandl" w:date="2018-11-17T06:04:00Z"/>
              </w:rPr>
            </w:pPr>
            <w:del w:id="4619" w:author="Jan Strohmandl" w:date="2018-11-17T06:04:00Z">
              <w:r w:rsidDel="00992363">
                <w:rPr>
                  <w:b/>
                  <w:sz w:val="18"/>
                </w:rPr>
                <w:delText>ostatní</w:delText>
              </w:r>
            </w:del>
          </w:p>
        </w:tc>
      </w:tr>
      <w:tr w:rsidR="008449C0" w:rsidDel="00992363" w:rsidTr="008449C0">
        <w:trPr>
          <w:cantSplit/>
          <w:trHeight w:val="70"/>
          <w:del w:id="4620" w:author="Jan Strohmandl" w:date="2018-11-17T06:04:00Z"/>
        </w:trPr>
        <w:tc>
          <w:tcPr>
            <w:tcW w:w="3361" w:type="dxa"/>
            <w:gridSpan w:val="2"/>
            <w:shd w:val="clear" w:color="auto" w:fill="F7CAAC"/>
          </w:tcPr>
          <w:p w:rsidR="008449C0" w:rsidDel="00992363" w:rsidRDefault="008449C0" w:rsidP="008449C0">
            <w:pPr>
              <w:jc w:val="both"/>
              <w:rPr>
                <w:del w:id="4621" w:author="Jan Strohmandl" w:date="2018-11-17T06:04:00Z"/>
              </w:rPr>
            </w:pPr>
            <w:del w:id="4622" w:author="Jan Strohmandl" w:date="2018-11-17T06:04:00Z">
              <w:r w:rsidDel="00992363">
                <w:rPr>
                  <w:b/>
                </w:rPr>
                <w:delText>Obor jmenovacího řízení</w:delText>
              </w:r>
            </w:del>
          </w:p>
        </w:tc>
        <w:tc>
          <w:tcPr>
            <w:tcW w:w="2254" w:type="dxa"/>
            <w:gridSpan w:val="2"/>
            <w:shd w:val="clear" w:color="auto" w:fill="F7CAAC"/>
          </w:tcPr>
          <w:p w:rsidR="008449C0" w:rsidDel="00992363" w:rsidRDefault="008449C0" w:rsidP="008449C0">
            <w:pPr>
              <w:jc w:val="both"/>
              <w:rPr>
                <w:del w:id="4623" w:author="Jan Strohmandl" w:date="2018-11-17T06:04:00Z"/>
              </w:rPr>
            </w:pPr>
            <w:del w:id="4624" w:author="Jan Strohmandl" w:date="2018-11-17T06:04:00Z">
              <w:r w:rsidDel="00992363">
                <w:rPr>
                  <w:b/>
                </w:rPr>
                <w:delText>Rok udělení hodnosti</w:delText>
              </w:r>
            </w:del>
          </w:p>
        </w:tc>
        <w:tc>
          <w:tcPr>
            <w:tcW w:w="2257" w:type="dxa"/>
            <w:gridSpan w:val="4"/>
            <w:tcBorders>
              <w:right w:val="single" w:sz="12" w:space="0" w:color="auto"/>
            </w:tcBorders>
            <w:shd w:val="clear" w:color="auto" w:fill="F7CAAC"/>
          </w:tcPr>
          <w:p w:rsidR="008449C0" w:rsidDel="00992363" w:rsidRDefault="008449C0" w:rsidP="008449C0">
            <w:pPr>
              <w:jc w:val="both"/>
              <w:rPr>
                <w:del w:id="4625" w:author="Jan Strohmandl" w:date="2018-11-17T06:04:00Z"/>
              </w:rPr>
            </w:pPr>
            <w:del w:id="4626" w:author="Jan Strohmandl" w:date="2018-11-17T06:04:00Z">
              <w:r w:rsidDel="00992363">
                <w:rPr>
                  <w:b/>
                </w:rPr>
                <w:delText>Řízení konáno na VŠ</w:delText>
              </w:r>
            </w:del>
          </w:p>
        </w:tc>
        <w:tc>
          <w:tcPr>
            <w:tcW w:w="635" w:type="dxa"/>
            <w:vMerge w:val="restart"/>
            <w:tcBorders>
              <w:left w:val="single" w:sz="12" w:space="0" w:color="auto"/>
            </w:tcBorders>
          </w:tcPr>
          <w:p w:rsidR="008449C0" w:rsidDel="00992363" w:rsidRDefault="008449C0" w:rsidP="008449C0">
            <w:pPr>
              <w:jc w:val="center"/>
              <w:rPr>
                <w:del w:id="4627" w:author="Jan Strohmandl" w:date="2018-11-17T06:04:00Z"/>
                <w:b/>
              </w:rPr>
            </w:pPr>
            <w:del w:id="4628" w:author="Jan Strohmandl" w:date="2018-11-17T06:04:00Z">
              <w:r w:rsidDel="00992363">
                <w:rPr>
                  <w:b/>
                </w:rPr>
                <w:delText>9</w:delText>
              </w:r>
            </w:del>
          </w:p>
        </w:tc>
        <w:tc>
          <w:tcPr>
            <w:tcW w:w="696" w:type="dxa"/>
            <w:vMerge w:val="restart"/>
          </w:tcPr>
          <w:p w:rsidR="008449C0" w:rsidDel="00992363" w:rsidRDefault="008449C0" w:rsidP="008449C0">
            <w:pPr>
              <w:jc w:val="center"/>
              <w:rPr>
                <w:del w:id="4629" w:author="Jan Strohmandl" w:date="2018-11-17T06:04:00Z"/>
                <w:b/>
              </w:rPr>
            </w:pPr>
            <w:del w:id="4630" w:author="Jan Strohmandl" w:date="2018-11-17T06:04:00Z">
              <w:r w:rsidDel="00992363">
                <w:rPr>
                  <w:b/>
                </w:rPr>
                <w:delText>11</w:delText>
              </w:r>
            </w:del>
          </w:p>
        </w:tc>
        <w:tc>
          <w:tcPr>
            <w:tcW w:w="697" w:type="dxa"/>
            <w:vMerge w:val="restart"/>
          </w:tcPr>
          <w:p w:rsidR="008449C0" w:rsidDel="00992363" w:rsidRDefault="008449C0" w:rsidP="008449C0">
            <w:pPr>
              <w:jc w:val="center"/>
              <w:rPr>
                <w:del w:id="4631" w:author="Jan Strohmandl" w:date="2018-11-17T06:04:00Z"/>
                <w:b/>
              </w:rPr>
            </w:pPr>
            <w:del w:id="4632" w:author="Jan Strohmandl" w:date="2018-11-17T06:04:00Z">
              <w:r w:rsidDel="00992363">
                <w:rPr>
                  <w:b/>
                </w:rPr>
                <w:delText>2</w:delText>
              </w:r>
            </w:del>
          </w:p>
        </w:tc>
      </w:tr>
      <w:tr w:rsidR="008449C0" w:rsidDel="00992363" w:rsidTr="008449C0">
        <w:trPr>
          <w:trHeight w:val="205"/>
          <w:del w:id="4633" w:author="Jan Strohmandl" w:date="2018-11-17T06:04:00Z"/>
        </w:trPr>
        <w:tc>
          <w:tcPr>
            <w:tcW w:w="3361" w:type="dxa"/>
            <w:gridSpan w:val="2"/>
          </w:tcPr>
          <w:p w:rsidR="008449C0" w:rsidDel="00992363" w:rsidRDefault="008449C0" w:rsidP="008449C0">
            <w:pPr>
              <w:jc w:val="both"/>
              <w:rPr>
                <w:del w:id="4634" w:author="Jan Strohmandl" w:date="2018-11-17T06:04:00Z"/>
              </w:rPr>
            </w:pPr>
          </w:p>
        </w:tc>
        <w:tc>
          <w:tcPr>
            <w:tcW w:w="2254" w:type="dxa"/>
            <w:gridSpan w:val="2"/>
          </w:tcPr>
          <w:p w:rsidR="008449C0" w:rsidDel="00992363" w:rsidRDefault="008449C0" w:rsidP="008449C0">
            <w:pPr>
              <w:jc w:val="both"/>
              <w:rPr>
                <w:del w:id="4635" w:author="Jan Strohmandl" w:date="2018-11-17T06:04:00Z"/>
              </w:rPr>
            </w:pPr>
          </w:p>
        </w:tc>
        <w:tc>
          <w:tcPr>
            <w:tcW w:w="2257" w:type="dxa"/>
            <w:gridSpan w:val="4"/>
            <w:tcBorders>
              <w:right w:val="single" w:sz="12" w:space="0" w:color="auto"/>
            </w:tcBorders>
          </w:tcPr>
          <w:p w:rsidR="008449C0" w:rsidDel="00992363" w:rsidRDefault="008449C0" w:rsidP="008449C0">
            <w:pPr>
              <w:jc w:val="both"/>
              <w:rPr>
                <w:del w:id="4636" w:author="Jan Strohmandl" w:date="2018-11-17T06:04:00Z"/>
              </w:rPr>
            </w:pPr>
          </w:p>
        </w:tc>
        <w:tc>
          <w:tcPr>
            <w:tcW w:w="635" w:type="dxa"/>
            <w:vMerge/>
            <w:tcBorders>
              <w:left w:val="single" w:sz="12" w:space="0" w:color="auto"/>
            </w:tcBorders>
            <w:vAlign w:val="center"/>
          </w:tcPr>
          <w:p w:rsidR="008449C0" w:rsidDel="00992363" w:rsidRDefault="008449C0" w:rsidP="008449C0">
            <w:pPr>
              <w:rPr>
                <w:del w:id="4637" w:author="Jan Strohmandl" w:date="2018-11-17T06:04:00Z"/>
                <w:b/>
              </w:rPr>
            </w:pPr>
          </w:p>
        </w:tc>
        <w:tc>
          <w:tcPr>
            <w:tcW w:w="696" w:type="dxa"/>
            <w:vMerge/>
            <w:vAlign w:val="center"/>
          </w:tcPr>
          <w:p w:rsidR="008449C0" w:rsidDel="00992363" w:rsidRDefault="008449C0" w:rsidP="008449C0">
            <w:pPr>
              <w:rPr>
                <w:del w:id="4638" w:author="Jan Strohmandl" w:date="2018-11-17T06:04:00Z"/>
                <w:b/>
              </w:rPr>
            </w:pPr>
          </w:p>
        </w:tc>
        <w:tc>
          <w:tcPr>
            <w:tcW w:w="697" w:type="dxa"/>
            <w:vMerge/>
            <w:vAlign w:val="center"/>
          </w:tcPr>
          <w:p w:rsidR="008449C0" w:rsidDel="00992363" w:rsidRDefault="008449C0" w:rsidP="008449C0">
            <w:pPr>
              <w:rPr>
                <w:del w:id="4639" w:author="Jan Strohmandl" w:date="2018-11-17T06:04:00Z"/>
                <w:b/>
              </w:rPr>
            </w:pPr>
          </w:p>
        </w:tc>
      </w:tr>
      <w:tr w:rsidR="008449C0" w:rsidDel="00992363" w:rsidTr="008449C0">
        <w:trPr>
          <w:del w:id="4640" w:author="Jan Strohmandl" w:date="2018-11-17T06:04:00Z"/>
        </w:trPr>
        <w:tc>
          <w:tcPr>
            <w:tcW w:w="9900" w:type="dxa"/>
            <w:gridSpan w:val="11"/>
            <w:shd w:val="clear" w:color="auto" w:fill="F7CAAC"/>
          </w:tcPr>
          <w:p w:rsidR="008449C0" w:rsidDel="00992363" w:rsidRDefault="008449C0" w:rsidP="008449C0">
            <w:pPr>
              <w:jc w:val="both"/>
              <w:rPr>
                <w:del w:id="4641" w:author="Jan Strohmandl" w:date="2018-11-17T06:04:00Z"/>
                <w:b/>
              </w:rPr>
            </w:pPr>
            <w:del w:id="4642" w:author="Jan Strohmandl" w:date="2018-11-17T06:04:00Z">
              <w:r w:rsidDel="00992363">
                <w:rPr>
                  <w:b/>
                </w:rPr>
                <w:delText xml:space="preserve">Přehled o nejvýznamnější publikační a další tvůrčí činnosti nebo další profesní činnosti u odborníků z praxe vztahující se k zabezpečovaným předmětům </w:delText>
              </w:r>
            </w:del>
          </w:p>
        </w:tc>
      </w:tr>
      <w:tr w:rsidR="008449C0" w:rsidRPr="00504803" w:rsidDel="00992363" w:rsidTr="008449C0">
        <w:trPr>
          <w:trHeight w:val="2347"/>
          <w:del w:id="4643" w:author="Jan Strohmandl" w:date="2018-11-17T06:04:00Z"/>
        </w:trPr>
        <w:tc>
          <w:tcPr>
            <w:tcW w:w="9900" w:type="dxa"/>
            <w:gridSpan w:val="11"/>
          </w:tcPr>
          <w:p w:rsidR="008449C0" w:rsidDel="00992363" w:rsidRDefault="008449C0" w:rsidP="008449C0">
            <w:pPr>
              <w:autoSpaceDE w:val="0"/>
              <w:autoSpaceDN w:val="0"/>
              <w:adjustRightInd w:val="0"/>
              <w:spacing w:after="60"/>
              <w:jc w:val="both"/>
              <w:rPr>
                <w:del w:id="4644" w:author="Jan Strohmandl" w:date="2018-11-17T06:04:00Z"/>
                <w:b/>
              </w:rPr>
            </w:pPr>
            <w:del w:id="4645" w:author="Jan Strohmandl" w:date="2018-11-17T06:04:00Z">
              <w:r w:rsidRPr="00504803" w:rsidDel="00992363">
                <w:rPr>
                  <w:b/>
                </w:rPr>
                <w:delText>SAFARIK, Z.</w:delText>
              </w:r>
              <w:r w:rsidDel="00992363">
                <w:delText xml:space="preserve"> </w:delText>
              </w:r>
              <w:r w:rsidRPr="00504803" w:rsidDel="00992363">
                <w:rPr>
                  <w:b/>
                </w:rPr>
                <w:delText>(MP 20 %),</w:delText>
              </w:r>
              <w:r w:rsidRPr="00B915AA" w:rsidDel="00992363">
                <w:delText xml:space="preserve"> VICAR, D., LOSEK, V., RAK, J. A. J. 2015. TROJAN. Management of Population Protection against Floods. International Business Information Management Conference (25th IBIMA) on 7 - 8 May 2015 in Amsterdam, Netherlands. ISBN: 978-0-9860419-4-5. WOS</w:delText>
              </w:r>
              <w:r w:rsidDel="00992363">
                <w:delText>.</w:delText>
              </w:r>
            </w:del>
          </w:p>
          <w:p w:rsidR="008449C0" w:rsidRPr="0049364B" w:rsidDel="00992363" w:rsidRDefault="008449C0" w:rsidP="008449C0">
            <w:pPr>
              <w:autoSpaceDE w:val="0"/>
              <w:autoSpaceDN w:val="0"/>
              <w:adjustRightInd w:val="0"/>
              <w:spacing w:after="60"/>
              <w:jc w:val="both"/>
              <w:rPr>
                <w:del w:id="4646" w:author="Jan Strohmandl" w:date="2018-11-17T06:04:00Z"/>
                <w:rFonts w:cs="Cambria"/>
                <w:color w:val="000000"/>
              </w:rPr>
            </w:pPr>
            <w:del w:id="4647" w:author="Jan Strohmandl" w:date="2018-11-17T06:04:00Z">
              <w:r w:rsidRPr="00B915AA" w:rsidDel="00992363">
                <w:delText xml:space="preserve">RAK Jakub, TARABA Pavel, SVOBODOVA Blanka, </w:delText>
              </w:r>
              <w:r w:rsidRPr="00504803" w:rsidDel="00992363">
                <w:rPr>
                  <w:b/>
                </w:rPr>
                <w:delText>SAFARIK Zdenek (MP 10 %),</w:delText>
              </w:r>
              <w:r w:rsidRPr="00B915AA" w:rsidDel="00992363">
                <w:delText xml:space="preserve"> TOMEK Miroslav, STROHMANDL Jan a Vaclav LOSEK. </w:delText>
              </w:r>
              <w:r w:rsidDel="00992363">
                <w:delText xml:space="preserve">2015. </w:delText>
              </w:r>
              <w:r w:rsidRPr="00B915AA" w:rsidDel="00992363">
                <w:rPr>
                  <w:i/>
                </w:rPr>
                <w:delText>Management of Information Supp</w:delText>
              </w:r>
              <w:r w:rsidDel="00992363">
                <w:rPr>
                  <w:i/>
                </w:rPr>
                <w:delText xml:space="preserve">ort for  Population Sheltering </w:delText>
              </w:r>
              <w:r w:rsidRPr="00B915AA" w:rsidDel="00992363">
                <w:rPr>
                  <w:i/>
                </w:rPr>
                <w:delText>in the Czech Republic – fhe Case Study.</w:delText>
              </w:r>
              <w:r w:rsidRPr="00B915AA" w:rsidDel="00992363">
                <w:delText xml:space="preserve"> International Business Information Management Conference (25th IBIMA) on 7 - 8 May 2015 in Amsterdam, Netherlands. ISBN: </w:delText>
              </w:r>
              <w:r w:rsidDel="00992363">
                <w:delText>978-0-9860419-4-5. WOS.</w:delText>
              </w:r>
            </w:del>
          </w:p>
          <w:p w:rsidR="008449C0" w:rsidDel="00992363" w:rsidRDefault="008449C0" w:rsidP="008449C0">
            <w:pPr>
              <w:spacing w:after="60"/>
              <w:jc w:val="both"/>
              <w:rPr>
                <w:del w:id="4648" w:author="Jan Strohmandl" w:date="2018-11-17T06:04:00Z"/>
                <w:b/>
              </w:rPr>
            </w:pPr>
            <w:del w:id="4649" w:author="Jan Strohmandl" w:date="2018-11-17T06:04:00Z">
              <w:r w:rsidRPr="00504803" w:rsidDel="00992363">
                <w:rPr>
                  <w:b/>
                </w:rPr>
                <w:delText>SAFARIK Zdenek (MP 70 %),</w:delText>
              </w:r>
              <w:r w:rsidRPr="00B915AA" w:rsidDel="00992363">
                <w:delText xml:space="preserve"> VICAR Dusan, MASEK Ivan a Ladislav NOVAK. </w:delText>
              </w:r>
              <w:r w:rsidDel="00992363">
                <w:delText xml:space="preserve">2016. </w:delText>
              </w:r>
              <w:r w:rsidRPr="00B915AA" w:rsidDel="00992363">
                <w:delText>Health and Hygiene Risks of  Water and the Impa</w:delText>
              </w:r>
              <w:r w:rsidDel="00992363">
                <w:delText xml:space="preserve">ct </w:delText>
              </w:r>
              <w:r w:rsidRPr="00B915AA" w:rsidDel="00992363">
                <w:delText>on Public Health. International Business Information Management Conference (27th IBIMA) 4-5 May 2016 in Milan, Italy. pp. 3238 – 3243. ISBN: 978-0-9860419-7-6. WOS  IBIMA) on 7 - 8 May 2015 in Amsterdam, Netherlands. ISBN: 9</w:delText>
              </w:r>
              <w:r w:rsidDel="00992363">
                <w:delText>78-0-9860419-4-5. (2015). WOS.</w:delText>
              </w:r>
            </w:del>
          </w:p>
          <w:p w:rsidR="008449C0" w:rsidRPr="0049364B" w:rsidDel="00992363" w:rsidRDefault="008449C0" w:rsidP="008449C0">
            <w:pPr>
              <w:spacing w:after="60"/>
              <w:jc w:val="both"/>
              <w:rPr>
                <w:del w:id="4650" w:author="Jan Strohmandl" w:date="2018-11-17T06:04:00Z"/>
              </w:rPr>
            </w:pPr>
            <w:del w:id="4651" w:author="Jan Strohmandl" w:date="2018-11-17T06:04:00Z">
              <w:r w:rsidRPr="00B915AA" w:rsidDel="00992363">
                <w:delText>Ivan PRINC</w:delText>
              </w:r>
              <w:r w:rsidRPr="00B915AA" w:rsidDel="00992363">
                <w:rPr>
                  <w:b/>
                </w:rPr>
                <w:delText>,</w:delText>
              </w:r>
              <w:r w:rsidRPr="00B915AA" w:rsidDel="00992363">
                <w:delText xml:space="preserve"> </w:delText>
              </w:r>
              <w:r w:rsidRPr="00504803" w:rsidDel="00992363">
                <w:rPr>
                  <w:b/>
                </w:rPr>
                <w:delText>Zdeněk ŠAFAŘÍK</w:delText>
              </w:r>
              <w:r w:rsidDel="00992363">
                <w:rPr>
                  <w:b/>
                </w:rPr>
                <w:delText xml:space="preserve"> (MP 30 %)</w:delText>
              </w:r>
              <w:r w:rsidRPr="00504803" w:rsidDel="00992363">
                <w:rPr>
                  <w:b/>
                </w:rPr>
                <w:delText>.</w:delText>
              </w:r>
              <w:r w:rsidRPr="00B915AA" w:rsidDel="00992363">
                <w:delText xml:space="preserve"> 2017. </w:delText>
              </w:r>
              <w:r w:rsidRPr="00B915AA" w:rsidDel="00992363">
                <w:rPr>
                  <w:i/>
                </w:rPr>
                <w:delText>Rizika a prevence v  oblasti ochrany dětí</w:delText>
              </w:r>
              <w:r w:rsidRPr="00B915AA" w:rsidDel="00992363">
                <w:rPr>
                  <w:b/>
                  <w:i/>
                </w:rPr>
                <w:delText xml:space="preserve"> </w:delText>
              </w:r>
              <w:r w:rsidRPr="00B915AA" w:rsidDel="00992363">
                <w:rPr>
                  <w:i/>
                </w:rPr>
                <w:delText>v dětských táborech</w:delText>
              </w:r>
              <w:r w:rsidRPr="00B915AA" w:rsidDel="00992363">
                <w:delText>.</w:delText>
              </w:r>
              <w:r w:rsidRPr="00B915AA" w:rsidDel="00992363">
                <w:rPr>
                  <w:caps/>
                </w:rPr>
                <w:delText xml:space="preserve"> Ž</w:delText>
              </w:r>
              <w:r w:rsidRPr="00B915AA" w:rsidDel="00992363">
                <w:delText>ilina</w:delText>
              </w:r>
              <w:r w:rsidRPr="00B915AA" w:rsidDel="00992363">
                <w:rPr>
                  <w:caps/>
                </w:rPr>
                <w:delText>: ž</w:delText>
              </w:r>
              <w:r w:rsidRPr="00B915AA" w:rsidDel="00992363">
                <w:delText>ilinská univerzita v Žiline</w:delText>
              </w:r>
              <w:r w:rsidRPr="00B915AA" w:rsidDel="00992363">
                <w:rPr>
                  <w:caps/>
                </w:rPr>
                <w:delText>, fbi. k</w:delText>
              </w:r>
              <w:r w:rsidRPr="00B915AA" w:rsidDel="00992363">
                <w:delText xml:space="preserve">rízový manažment - </w:delText>
              </w:r>
              <w:r w:rsidRPr="00B915AA" w:rsidDel="00992363">
                <w:rPr>
                  <w:caps/>
                </w:rPr>
                <w:delText xml:space="preserve">1/2017, </w:delText>
              </w:r>
              <w:r w:rsidRPr="00B915AA" w:rsidDel="00992363">
                <w:delText>s. 74 – 82. ISSN: 1336 – 0019. ERIH+</w:delText>
              </w:r>
              <w:r w:rsidDel="00992363">
                <w:delText>.</w:delText>
              </w:r>
            </w:del>
          </w:p>
          <w:p w:rsidR="008449C0" w:rsidRPr="00EB0E17" w:rsidDel="00992363" w:rsidRDefault="008449C0" w:rsidP="008449C0">
            <w:pPr>
              <w:pStyle w:val="Default"/>
              <w:spacing w:after="60"/>
              <w:jc w:val="both"/>
              <w:rPr>
                <w:del w:id="4652" w:author="Jan Strohmandl" w:date="2018-11-17T06:04:00Z"/>
                <w:rFonts w:ascii="Times New Roman" w:hAnsi="Times New Roman" w:cs="Times New Roman"/>
                <w:sz w:val="20"/>
                <w:szCs w:val="20"/>
              </w:rPr>
            </w:pPr>
            <w:del w:id="4653" w:author="Jan Strohmandl" w:date="2018-11-17T06:04:00Z">
              <w:r w:rsidRPr="00504803" w:rsidDel="00992363">
                <w:rPr>
                  <w:rFonts w:ascii="Times New Roman" w:hAnsi="Times New Roman" w:cs="Times New Roman"/>
                  <w:b/>
                  <w:sz w:val="20"/>
                  <w:szCs w:val="20"/>
                </w:rPr>
                <w:delText>Zdeněk ŠAFAŘÍK (MP 60 %),</w:delText>
              </w:r>
              <w:r w:rsidRPr="00B915AA" w:rsidDel="00992363">
                <w:rPr>
                  <w:rFonts w:ascii="Times New Roman" w:hAnsi="Times New Roman" w:cs="Times New Roman"/>
                  <w:b/>
                  <w:sz w:val="20"/>
                  <w:szCs w:val="20"/>
                </w:rPr>
                <w:delText xml:space="preserve"> </w:delText>
              </w:r>
              <w:r w:rsidDel="00992363">
                <w:rPr>
                  <w:rFonts w:ascii="Times New Roman" w:hAnsi="Times New Roman" w:cs="Times New Roman"/>
                  <w:sz w:val="20"/>
                  <w:szCs w:val="20"/>
                </w:rPr>
                <w:delText xml:space="preserve">Ivan PRINC, </w:delText>
              </w:r>
              <w:r w:rsidRPr="00B915AA" w:rsidDel="00992363">
                <w:rPr>
                  <w:rFonts w:ascii="Times New Roman" w:hAnsi="Times New Roman" w:cs="Times New Roman"/>
                  <w:sz w:val="20"/>
                  <w:szCs w:val="20"/>
                </w:rPr>
                <w:delText>Jan MIČKA.</w:delText>
              </w:r>
              <w:r w:rsidRPr="00B915AA" w:rsidDel="00992363">
                <w:rPr>
                  <w:rFonts w:ascii="Times New Roman" w:hAnsi="Times New Roman" w:cs="Times New Roman"/>
                  <w:b/>
                  <w:sz w:val="20"/>
                  <w:szCs w:val="20"/>
                </w:rPr>
                <w:delText xml:space="preserve"> </w:delText>
              </w:r>
              <w:r w:rsidRPr="00B915AA" w:rsidDel="00992363">
                <w:rPr>
                  <w:rFonts w:ascii="Times New Roman" w:hAnsi="Times New Roman" w:cs="Times New Roman"/>
                  <w:sz w:val="20"/>
                  <w:szCs w:val="20"/>
                </w:rPr>
                <w:delText>2017.</w:delText>
              </w:r>
              <w:r w:rsidDel="00992363">
                <w:rPr>
                  <w:rFonts w:ascii="Times New Roman" w:hAnsi="Times New Roman" w:cs="Times New Roman"/>
                  <w:sz w:val="20"/>
                  <w:szCs w:val="20"/>
                </w:rPr>
                <w:delText xml:space="preserve"> </w:delText>
              </w:r>
              <w:r w:rsidRPr="00B915AA" w:rsidDel="00992363">
                <w:rPr>
                  <w:rFonts w:ascii="Times New Roman" w:hAnsi="Times New Roman" w:cs="Times New Roman"/>
                  <w:i/>
                  <w:sz w:val="20"/>
                  <w:szCs w:val="20"/>
                </w:rPr>
                <w:delText xml:space="preserve">Únik ropy a ropných látek a jejich vliv na životní prostředí. </w:delText>
              </w:r>
              <w:r w:rsidRPr="00B915AA" w:rsidDel="00992363">
                <w:rPr>
                  <w:rFonts w:ascii="Times New Roman" w:hAnsi="Times New Roman" w:cs="Times New Roman"/>
                  <w:sz w:val="20"/>
                  <w:szCs w:val="20"/>
                </w:rPr>
                <w:delText xml:space="preserve">Lázně Bohdaneč: Institut ochrany obyvatelstva. The Science for Population Protection. ERIH+. </w:delText>
              </w:r>
            </w:del>
          </w:p>
        </w:tc>
      </w:tr>
      <w:tr w:rsidR="008449C0" w:rsidDel="00992363" w:rsidTr="008449C0">
        <w:trPr>
          <w:trHeight w:val="218"/>
          <w:del w:id="4654" w:author="Jan Strohmandl" w:date="2018-11-17T06:04:00Z"/>
        </w:trPr>
        <w:tc>
          <w:tcPr>
            <w:tcW w:w="9900" w:type="dxa"/>
            <w:gridSpan w:val="11"/>
            <w:shd w:val="clear" w:color="auto" w:fill="F7CAAC"/>
          </w:tcPr>
          <w:p w:rsidR="008449C0" w:rsidDel="00992363" w:rsidRDefault="008449C0" w:rsidP="008449C0">
            <w:pPr>
              <w:rPr>
                <w:del w:id="4655" w:author="Jan Strohmandl" w:date="2018-11-17T06:04:00Z"/>
                <w:b/>
              </w:rPr>
            </w:pPr>
            <w:del w:id="4656" w:author="Jan Strohmandl" w:date="2018-11-17T06:04:00Z">
              <w:r w:rsidDel="00992363">
                <w:rPr>
                  <w:b/>
                </w:rPr>
                <w:delText>Působení v zahraničí</w:delText>
              </w:r>
            </w:del>
          </w:p>
        </w:tc>
      </w:tr>
      <w:tr w:rsidR="008449C0" w:rsidDel="00992363" w:rsidTr="008449C0">
        <w:trPr>
          <w:trHeight w:val="328"/>
          <w:del w:id="4657" w:author="Jan Strohmandl" w:date="2018-11-17T06:04:00Z"/>
        </w:trPr>
        <w:tc>
          <w:tcPr>
            <w:tcW w:w="9900" w:type="dxa"/>
            <w:gridSpan w:val="11"/>
          </w:tcPr>
          <w:p w:rsidR="008449C0" w:rsidRPr="00B15E38" w:rsidDel="00992363" w:rsidRDefault="008449C0" w:rsidP="008449C0">
            <w:pPr>
              <w:rPr>
                <w:del w:id="4658" w:author="Jan Strohmandl" w:date="2018-11-17T06:04:00Z"/>
              </w:rPr>
            </w:pPr>
            <w:del w:id="4659" w:author="Jan Strohmandl" w:date="2018-11-17T06:04:00Z">
              <w:r w:rsidRPr="00B15E38" w:rsidDel="00992363">
                <w:delText>Dánské královstv</w:delText>
              </w:r>
              <w:r w:rsidDel="00992363">
                <w:delText>í (oblast životního prostředí).</w:delText>
              </w:r>
              <w:r w:rsidDel="00992363">
                <w:br/>
              </w:r>
              <w:r w:rsidRPr="00B15E38" w:rsidDel="00992363">
                <w:delText>Slovenská republika – ERASMUS+ (Žilina, Košice).</w:delText>
              </w:r>
            </w:del>
          </w:p>
        </w:tc>
      </w:tr>
      <w:tr w:rsidR="008449C0" w:rsidDel="00992363" w:rsidTr="008449C0">
        <w:trPr>
          <w:cantSplit/>
          <w:trHeight w:val="470"/>
          <w:del w:id="4660" w:author="Jan Strohmandl" w:date="2018-11-17T06:04:00Z"/>
        </w:trPr>
        <w:tc>
          <w:tcPr>
            <w:tcW w:w="2529" w:type="dxa"/>
            <w:shd w:val="clear" w:color="auto" w:fill="F7CAAC"/>
          </w:tcPr>
          <w:p w:rsidR="008449C0" w:rsidDel="00992363" w:rsidRDefault="008449C0" w:rsidP="008449C0">
            <w:pPr>
              <w:jc w:val="both"/>
              <w:rPr>
                <w:del w:id="4661" w:author="Jan Strohmandl" w:date="2018-11-17T06:04:00Z"/>
                <w:b/>
              </w:rPr>
            </w:pPr>
            <w:del w:id="4662" w:author="Jan Strohmandl" w:date="2018-11-17T06:04:00Z">
              <w:r w:rsidDel="00992363">
                <w:rPr>
                  <w:b/>
                </w:rPr>
                <w:delText xml:space="preserve">Podpis </w:delText>
              </w:r>
            </w:del>
          </w:p>
        </w:tc>
        <w:tc>
          <w:tcPr>
            <w:tcW w:w="4554" w:type="dxa"/>
            <w:gridSpan w:val="5"/>
          </w:tcPr>
          <w:p w:rsidR="008449C0" w:rsidDel="00992363" w:rsidRDefault="008449C0" w:rsidP="008449C0">
            <w:pPr>
              <w:jc w:val="both"/>
              <w:rPr>
                <w:del w:id="4663" w:author="Jan Strohmandl" w:date="2018-11-17T06:04:00Z"/>
              </w:rPr>
            </w:pPr>
          </w:p>
        </w:tc>
        <w:tc>
          <w:tcPr>
            <w:tcW w:w="789" w:type="dxa"/>
            <w:gridSpan w:val="2"/>
            <w:shd w:val="clear" w:color="auto" w:fill="F7CAAC"/>
          </w:tcPr>
          <w:p w:rsidR="008449C0" w:rsidDel="00992363" w:rsidRDefault="008449C0" w:rsidP="008449C0">
            <w:pPr>
              <w:jc w:val="both"/>
              <w:rPr>
                <w:del w:id="4664" w:author="Jan Strohmandl" w:date="2018-11-17T06:04:00Z"/>
              </w:rPr>
            </w:pPr>
            <w:del w:id="4665" w:author="Jan Strohmandl" w:date="2018-11-17T06:04:00Z">
              <w:r w:rsidDel="00992363">
                <w:rPr>
                  <w:b/>
                </w:rPr>
                <w:delText>datum</w:delText>
              </w:r>
            </w:del>
          </w:p>
        </w:tc>
        <w:tc>
          <w:tcPr>
            <w:tcW w:w="2028" w:type="dxa"/>
            <w:gridSpan w:val="3"/>
          </w:tcPr>
          <w:p w:rsidR="008449C0" w:rsidDel="00992363" w:rsidRDefault="008449C0" w:rsidP="008449C0">
            <w:pPr>
              <w:jc w:val="both"/>
              <w:rPr>
                <w:del w:id="4666" w:author="Jan Strohmandl" w:date="2018-11-17T06:04:00Z"/>
              </w:rPr>
            </w:pPr>
            <w:del w:id="4667" w:author="Jan Strohmandl" w:date="2018-11-17T06:04:00Z">
              <w:r w:rsidDel="00992363">
                <w:delText>26. 04. 2018</w:delText>
              </w:r>
            </w:del>
          </w:p>
        </w:tc>
      </w:tr>
    </w:tbl>
    <w:p w:rsidR="007579CD" w:rsidDel="00992363" w:rsidRDefault="007579CD" w:rsidP="008449C0">
      <w:pPr>
        <w:rPr>
          <w:del w:id="4668" w:author="Jan Strohmandl" w:date="2018-11-17T06:04:00Z"/>
        </w:rPr>
      </w:pPr>
    </w:p>
    <w:p w:rsidR="007579CD" w:rsidRDefault="007579CD">
      <w:del w:id="4669" w:author="Jan Strohmandl" w:date="2018-11-17T06:04:00Z">
        <w:r w:rsidDel="00992363">
          <w:lastRenderedPageBreak/>
          <w:br w:type="page"/>
        </w:r>
      </w:del>
    </w:p>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Universita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 xml:space="preserve">Fakulta logistiky a krizového řízení </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8761D8" w:rsidRDefault="008449C0" w:rsidP="008449C0">
            <w:pPr>
              <w:jc w:val="both"/>
              <w:rPr>
                <w:b/>
              </w:rPr>
            </w:pPr>
            <w:smartTag w:uri="urn:schemas-microsoft-com:office:smarttags" w:element="PersonName">
              <w:r w:rsidRPr="008761D8">
                <w:rPr>
                  <w:b/>
                </w:rPr>
                <w:t>Pavel Taraba</w:t>
              </w:r>
            </w:smartTag>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1983</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D37F3C" w:rsidRDefault="008449C0" w:rsidP="008449C0">
            <w:pPr>
              <w:jc w:val="both"/>
              <w:rPr>
                <w:i/>
              </w:rPr>
            </w:pPr>
            <w:r w:rsidRPr="00D37F3C">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48</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 xml:space="preserve">0622 </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D37F3C" w:rsidRDefault="008449C0" w:rsidP="008449C0">
            <w:pPr>
              <w:jc w:val="both"/>
              <w:rPr>
                <w:i/>
              </w:rPr>
            </w:pPr>
            <w:r w:rsidRPr="00D37F3C">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36</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0622</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Management – garant, přednášející (50 %)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Default="008449C0" w:rsidP="008449C0">
            <w:pPr>
              <w:jc w:val="both"/>
            </w:pPr>
            <w:r>
              <w:t>Bc: 2005: UTB ve Zlíně, Fakulta managementu a ekonomiky, SO Management a Ekonomika</w:t>
            </w:r>
          </w:p>
          <w:p w:rsidR="008449C0" w:rsidRDefault="008449C0" w:rsidP="008449C0">
            <w:pPr>
              <w:jc w:val="both"/>
            </w:pPr>
            <w:r>
              <w:t>Ing.: 2007: UTB ve Zlíně, Fakulta managementu a ekonomiky, SO Management a marketing</w:t>
            </w:r>
          </w:p>
          <w:p w:rsidR="008449C0" w:rsidRDefault="008449C0" w:rsidP="008449C0">
            <w:pPr>
              <w:jc w:val="both"/>
            </w:pPr>
            <w:r>
              <w:t>Ph.D.: 2013: UTB ve Zlíně, Fakulta managementu a ekonomiky, SO Management a ekonomika</w:t>
            </w:r>
          </w:p>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t xml:space="preserve">2/2008 </w:t>
            </w:r>
            <w:r w:rsidRPr="00F10196">
              <w:t>– dosud:</w:t>
            </w:r>
            <w:r>
              <w:t xml:space="preserve"> Fakulta logistiky a krizového řízení, UTB ve Zlíně, akademický pracovník</w:t>
            </w:r>
          </w:p>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 xml:space="preserve">Vedoucí kvalifikačních prací po obhajobě (2008–2017): </w:t>
            </w:r>
          </w:p>
          <w:p w:rsidR="008449C0" w:rsidRDefault="008449C0" w:rsidP="008449C0">
            <w:pPr>
              <w:jc w:val="both"/>
            </w:pPr>
            <w:r>
              <w:t>86 bakalářských prací na Universitě Tomáše Bati ve Zlíně</w:t>
            </w:r>
          </w:p>
          <w:p w:rsidR="008449C0" w:rsidRDefault="008449C0" w:rsidP="008449C0">
            <w:pPr>
              <w:jc w:val="both"/>
            </w:pPr>
            <w:r>
              <w:t>3 diplomové práce na Universitě Tomáše Bati ve Zlíně</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15</w:t>
            </w:r>
          </w:p>
        </w:tc>
        <w:tc>
          <w:tcPr>
            <w:tcW w:w="693" w:type="dxa"/>
            <w:vMerge w:val="restart"/>
          </w:tcPr>
          <w:p w:rsidR="008449C0" w:rsidRDefault="008449C0" w:rsidP="008449C0">
            <w:pPr>
              <w:jc w:val="center"/>
              <w:rPr>
                <w:b/>
              </w:rPr>
            </w:pPr>
            <w:r>
              <w:rPr>
                <w:b/>
              </w:rPr>
              <w:t>16</w:t>
            </w:r>
          </w:p>
        </w:tc>
        <w:tc>
          <w:tcPr>
            <w:tcW w:w="694" w:type="dxa"/>
            <w:vMerge w:val="restart"/>
          </w:tcPr>
          <w:p w:rsidR="008449C0" w:rsidRDefault="008449C0" w:rsidP="008449C0">
            <w:pPr>
              <w:jc w:val="center"/>
              <w:rPr>
                <w:b/>
              </w:rPr>
            </w:pPr>
            <w:r>
              <w:rPr>
                <w:b/>
              </w:rPr>
              <w:t>29</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RPr="00756C41" w:rsidTr="008449C0">
        <w:trPr>
          <w:trHeight w:val="2347"/>
        </w:trPr>
        <w:tc>
          <w:tcPr>
            <w:tcW w:w="9859" w:type="dxa"/>
            <w:gridSpan w:val="11"/>
          </w:tcPr>
          <w:p w:rsidR="008449C0" w:rsidRPr="00D37F3C" w:rsidRDefault="008449C0" w:rsidP="008449C0">
            <w:pPr>
              <w:spacing w:after="60"/>
              <w:jc w:val="both"/>
              <w:rPr>
                <w:color w:val="000000"/>
                <w:shd w:val="clear" w:color="auto" w:fill="FFFFFF"/>
              </w:rPr>
            </w:pPr>
            <w:r w:rsidRPr="00BC018A">
              <w:rPr>
                <w:b/>
                <w:color w:val="000000"/>
                <w:shd w:val="clear" w:color="auto" w:fill="FFFFFF"/>
              </w:rPr>
              <w:t>TARABA, Pavel (75</w:t>
            </w:r>
            <w:r>
              <w:rPr>
                <w:b/>
                <w:color w:val="000000"/>
                <w:shd w:val="clear" w:color="auto" w:fill="FFFFFF"/>
              </w:rPr>
              <w:t xml:space="preserve"> </w:t>
            </w:r>
            <w:r w:rsidRPr="00BC018A">
              <w:rPr>
                <w:b/>
                <w:color w:val="000000"/>
                <w:shd w:val="clear" w:color="auto" w:fill="FFFFFF"/>
              </w:rPr>
              <w:t>%</w:t>
            </w:r>
            <w:r w:rsidRPr="00D37F3C">
              <w:rPr>
                <w:color w:val="000000"/>
                <w:shd w:val="clear" w:color="auto" w:fill="FFFFFF"/>
              </w:rPr>
              <w:t xml:space="preserve">), </w:t>
            </w:r>
            <w:r>
              <w:rPr>
                <w:color w:val="000000"/>
                <w:shd w:val="clear" w:color="auto" w:fill="FFFFFF"/>
              </w:rPr>
              <w:t>HART</w:t>
            </w:r>
            <w:r w:rsidRPr="00D37F3C">
              <w:rPr>
                <w:color w:val="000000"/>
                <w:shd w:val="clear" w:color="auto" w:fill="FFFFFF"/>
              </w:rPr>
              <w:t>, M</w:t>
            </w:r>
            <w:r>
              <w:rPr>
                <w:color w:val="000000"/>
                <w:shd w:val="clear" w:color="auto" w:fill="FFFFFF"/>
              </w:rPr>
              <w:t>artin,</w:t>
            </w:r>
            <w:r w:rsidRPr="00D37F3C">
              <w:rPr>
                <w:color w:val="000000"/>
                <w:shd w:val="clear" w:color="auto" w:fill="FFFFFF"/>
              </w:rPr>
              <w:t xml:space="preserve"> </w:t>
            </w:r>
            <w:r>
              <w:rPr>
                <w:color w:val="000000"/>
                <w:shd w:val="clear" w:color="auto" w:fill="FFFFFF"/>
              </w:rPr>
              <w:t>PITROVÁ</w:t>
            </w:r>
            <w:r w:rsidRPr="00D37F3C">
              <w:rPr>
                <w:color w:val="000000"/>
                <w:shd w:val="clear" w:color="auto" w:fill="FFFFFF"/>
              </w:rPr>
              <w:t>, K</w:t>
            </w:r>
            <w:r>
              <w:rPr>
                <w:color w:val="000000"/>
                <w:shd w:val="clear" w:color="auto" w:fill="FFFFFF"/>
              </w:rPr>
              <w:t>ateřina</w:t>
            </w:r>
            <w:del w:id="4670" w:author="Eva Batůšková" w:date="2018-11-19T12:37:00Z">
              <w:r w:rsidRPr="00D37F3C" w:rsidDel="0019561C">
                <w:rPr>
                  <w:color w:val="000000"/>
                  <w:shd w:val="clear" w:color="auto" w:fill="FFFFFF"/>
                </w:rPr>
                <w:delText>.</w:delText>
              </w:r>
            </w:del>
            <w:r>
              <w:rPr>
                <w:color w:val="000000"/>
                <w:shd w:val="clear" w:color="auto" w:fill="FFFFFF"/>
              </w:rPr>
              <w:t xml:space="preserve"> </w:t>
            </w:r>
            <w:ins w:id="4671" w:author="Eva Batůšková" w:date="2018-11-19T12:37:00Z">
              <w:r w:rsidR="0019561C">
                <w:rPr>
                  <w:color w:val="000000"/>
                  <w:shd w:val="clear" w:color="auto" w:fill="FFFFFF"/>
                </w:rPr>
                <w:t>(</w:t>
              </w:r>
            </w:ins>
            <w:r w:rsidRPr="00D37F3C">
              <w:rPr>
                <w:color w:val="000000"/>
                <w:shd w:val="clear" w:color="auto" w:fill="FFFFFF"/>
              </w:rPr>
              <w:t>2016</w:t>
            </w:r>
            <w:ins w:id="4672" w:author="Eva Batůšková" w:date="2018-11-19T12:37:00Z">
              <w:r w:rsidR="0019561C">
                <w:rPr>
                  <w:color w:val="000000"/>
                  <w:shd w:val="clear" w:color="auto" w:fill="FFFFFF"/>
                </w:rPr>
                <w:t>)</w:t>
              </w:r>
            </w:ins>
            <w:r>
              <w:rPr>
                <w:color w:val="000000"/>
                <w:shd w:val="clear" w:color="auto" w:fill="FFFFFF"/>
              </w:rPr>
              <w:t xml:space="preserve">. </w:t>
            </w:r>
            <w:r w:rsidRPr="00D37F3C">
              <w:rPr>
                <w:color w:val="000000"/>
                <w:shd w:val="clear" w:color="auto" w:fill="FFFFFF"/>
              </w:rPr>
              <w:t>Risk management of projects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Poli</w:t>
            </w:r>
            <w:r>
              <w:rPr>
                <w:i/>
                <w:iCs/>
                <w:color w:val="000000"/>
              </w:rPr>
              <w:t>sh Journal of Management Studie.</w:t>
            </w:r>
            <w:r w:rsidRPr="00D37F3C">
              <w:rPr>
                <w:i/>
                <w:iCs/>
                <w:color w:val="000000"/>
              </w:rPr>
              <w:t>,</w:t>
            </w:r>
            <w:r w:rsidRPr="00D37F3C">
              <w:rPr>
                <w:rStyle w:val="apple-converted-space"/>
                <w:i/>
                <w:iCs/>
                <w:color w:val="000000"/>
              </w:rPr>
              <w:t> </w:t>
            </w:r>
            <w:r>
              <w:rPr>
                <w:color w:val="000000"/>
                <w:shd w:val="clear" w:color="auto" w:fill="FFFFFF"/>
              </w:rPr>
              <w:t xml:space="preserve"> </w:t>
            </w:r>
            <w:r w:rsidRPr="00D37F3C">
              <w:rPr>
                <w:color w:val="000000"/>
                <w:shd w:val="clear" w:color="auto" w:fill="FFFFFF"/>
              </w:rPr>
              <w:t>vol. 13, no. 1, pp. 181-191.</w:t>
            </w:r>
          </w:p>
          <w:p w:rsidR="008449C0" w:rsidRPr="00D37F3C" w:rsidRDefault="008449C0" w:rsidP="008449C0">
            <w:pPr>
              <w:spacing w:after="60"/>
              <w:jc w:val="both"/>
              <w:rPr>
                <w:color w:val="000000"/>
                <w:shd w:val="clear" w:color="auto" w:fill="FFFFFF"/>
              </w:rPr>
            </w:pPr>
            <w:r>
              <w:rPr>
                <w:color w:val="000000"/>
                <w:shd w:val="clear" w:color="auto" w:fill="FFFFFF"/>
              </w:rPr>
              <w:t>TARABA</w:t>
            </w:r>
            <w:r w:rsidRPr="00D37F3C">
              <w:rPr>
                <w:color w:val="000000"/>
                <w:shd w:val="clear" w:color="auto" w:fill="FFFFFF"/>
              </w:rPr>
              <w:t>, P</w:t>
            </w:r>
            <w:r>
              <w:rPr>
                <w:color w:val="000000"/>
                <w:shd w:val="clear" w:color="auto" w:fill="FFFFFF"/>
              </w:rPr>
              <w:t>avel</w:t>
            </w:r>
            <w:r w:rsidRPr="00D37F3C">
              <w:rPr>
                <w:color w:val="000000"/>
                <w:shd w:val="clear" w:color="auto" w:fill="FFFFFF"/>
              </w:rPr>
              <w:t xml:space="preserve"> (50%), H</w:t>
            </w:r>
            <w:r>
              <w:rPr>
                <w:color w:val="000000"/>
                <w:shd w:val="clear" w:color="auto" w:fill="FFFFFF"/>
              </w:rPr>
              <w:t>EINZOVÁ</w:t>
            </w:r>
            <w:r w:rsidRPr="00D37F3C">
              <w:rPr>
                <w:color w:val="000000"/>
                <w:shd w:val="clear" w:color="auto" w:fill="FFFFFF"/>
              </w:rPr>
              <w:t>, R</w:t>
            </w:r>
            <w:r>
              <w:rPr>
                <w:color w:val="000000"/>
                <w:shd w:val="clear" w:color="auto" w:fill="FFFFFF"/>
              </w:rPr>
              <w:t>omana</w:t>
            </w:r>
            <w:r w:rsidRPr="00D37F3C">
              <w:rPr>
                <w:color w:val="000000"/>
                <w:shd w:val="clear" w:color="auto" w:fill="FFFFFF"/>
              </w:rPr>
              <w:t xml:space="preserve">, </w:t>
            </w:r>
            <w:r>
              <w:rPr>
                <w:color w:val="000000"/>
                <w:shd w:val="clear" w:color="auto" w:fill="FFFFFF"/>
              </w:rPr>
              <w:t>PITROVÁ, Kateřina</w:t>
            </w:r>
            <w:r w:rsidRPr="00D37F3C">
              <w:rPr>
                <w:color w:val="000000"/>
                <w:shd w:val="clear" w:color="auto" w:fill="FFFFFF"/>
              </w:rPr>
              <w:t xml:space="preserve">, </w:t>
            </w:r>
            <w:r>
              <w:rPr>
                <w:color w:val="000000"/>
                <w:shd w:val="clear" w:color="auto" w:fill="FFFFFF"/>
              </w:rPr>
              <w:t>HART, Martin, TROJAN, Jakub</w:t>
            </w:r>
            <w:del w:id="4673" w:author="Eva Batůšková" w:date="2018-11-19T12:37:00Z">
              <w:r w:rsidDel="0019561C">
                <w:rPr>
                  <w:color w:val="000000"/>
                  <w:shd w:val="clear" w:color="auto" w:fill="FFFFFF"/>
                </w:rPr>
                <w:delText>.</w:delText>
              </w:r>
            </w:del>
            <w:r>
              <w:rPr>
                <w:color w:val="000000"/>
                <w:shd w:val="clear" w:color="auto" w:fill="FFFFFF"/>
              </w:rPr>
              <w:t xml:space="preserve"> </w:t>
            </w:r>
            <w:ins w:id="4674" w:author="Eva Batůšková" w:date="2018-11-19T12:37:00Z">
              <w:r w:rsidR="0019561C">
                <w:rPr>
                  <w:color w:val="000000"/>
                  <w:shd w:val="clear" w:color="auto" w:fill="FFFFFF"/>
                </w:rPr>
                <w:t>(</w:t>
              </w:r>
            </w:ins>
            <w:r>
              <w:rPr>
                <w:color w:val="000000"/>
                <w:shd w:val="clear" w:color="auto" w:fill="FFFFFF"/>
              </w:rPr>
              <w:t>2015</w:t>
            </w:r>
            <w:ins w:id="4675" w:author="Eva Batůšková" w:date="2018-11-19T12:37:00Z">
              <w:r w:rsidR="0019561C">
                <w:rPr>
                  <w:color w:val="000000"/>
                  <w:shd w:val="clear" w:color="auto" w:fill="FFFFFF"/>
                </w:rPr>
                <w:t>)</w:t>
              </w:r>
            </w:ins>
            <w:r>
              <w:rPr>
                <w:color w:val="000000"/>
                <w:shd w:val="clear" w:color="auto" w:fill="FFFFFF"/>
              </w:rPr>
              <w:t xml:space="preserve">. </w:t>
            </w:r>
            <w:r w:rsidRPr="00D37F3C">
              <w:rPr>
                <w:color w:val="000000"/>
                <w:shd w:val="clear" w:color="auto" w:fill="FFFFFF"/>
              </w:rPr>
              <w:t>Project risks in enterprises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Proceedings of the 25</w:t>
            </w:r>
            <w:r w:rsidRPr="00EB0E17">
              <w:rPr>
                <w:i/>
                <w:iCs/>
                <w:color w:val="000000"/>
                <w:vertAlign w:val="superscript"/>
              </w:rPr>
              <w:t>th</w:t>
            </w:r>
            <w:r w:rsidRPr="00D37F3C">
              <w:rPr>
                <w:i/>
                <w:iCs/>
                <w:color w:val="000000"/>
              </w:rPr>
              <w:t xml:space="preserve"> International Business Information Management Association Conference - Innovation Vision 2020: From Regional Development Sustainability to Global Economic Growth, IBIMA 2015</w:t>
            </w:r>
            <w:r w:rsidRPr="00D37F3C">
              <w:rPr>
                <w:color w:val="000000"/>
                <w:shd w:val="clear" w:color="auto" w:fill="FFFFFF"/>
              </w:rPr>
              <w:t>, pp. 814-821.</w:t>
            </w:r>
          </w:p>
          <w:p w:rsidR="008449C0" w:rsidRPr="00D37F3C" w:rsidRDefault="008449C0" w:rsidP="008449C0">
            <w:pPr>
              <w:spacing w:after="60"/>
              <w:jc w:val="both"/>
              <w:rPr>
                <w:color w:val="000000"/>
                <w:shd w:val="clear" w:color="auto" w:fill="FFFFFF"/>
              </w:rPr>
            </w:pPr>
            <w:r w:rsidRPr="0003788A">
              <w:rPr>
                <w:b/>
                <w:color w:val="000000"/>
                <w:shd w:val="clear" w:color="auto" w:fill="FFFFFF"/>
              </w:rPr>
              <w:t>TARABA, Pavel (40</w:t>
            </w:r>
            <w:r>
              <w:rPr>
                <w:b/>
                <w:color w:val="000000"/>
                <w:shd w:val="clear" w:color="auto" w:fill="FFFFFF"/>
              </w:rPr>
              <w:t xml:space="preserve"> </w:t>
            </w:r>
            <w:r w:rsidRPr="0003788A">
              <w:rPr>
                <w:b/>
                <w:color w:val="000000"/>
                <w:shd w:val="clear" w:color="auto" w:fill="FFFFFF"/>
              </w:rPr>
              <w:t>%)</w:t>
            </w:r>
            <w:r w:rsidRPr="00D37F3C">
              <w:rPr>
                <w:color w:val="000000"/>
                <w:shd w:val="clear" w:color="auto" w:fill="FFFFFF"/>
              </w:rPr>
              <w:t xml:space="preserve">, </w:t>
            </w:r>
            <w:r>
              <w:rPr>
                <w:color w:val="000000"/>
                <w:shd w:val="clear" w:color="auto" w:fill="FFFFFF"/>
              </w:rPr>
              <w:t>BARTOŠÍKOVÁ</w:t>
            </w:r>
            <w:r w:rsidRPr="00D37F3C">
              <w:rPr>
                <w:color w:val="000000"/>
                <w:shd w:val="clear" w:color="auto" w:fill="FFFFFF"/>
              </w:rPr>
              <w:t>, R</w:t>
            </w:r>
            <w:r>
              <w:rPr>
                <w:color w:val="000000"/>
                <w:shd w:val="clear" w:color="auto" w:fill="FFFFFF"/>
              </w:rPr>
              <w:t>omana, BILÍKOVÁ, Jana</w:t>
            </w:r>
            <w:del w:id="4676" w:author="Eva Batůšková" w:date="2018-11-19T12:37:00Z">
              <w:r w:rsidDel="0019561C">
                <w:rPr>
                  <w:color w:val="000000"/>
                  <w:shd w:val="clear" w:color="auto" w:fill="FFFFFF"/>
                </w:rPr>
                <w:delText>.</w:delText>
              </w:r>
            </w:del>
            <w:r>
              <w:rPr>
                <w:color w:val="000000"/>
                <w:shd w:val="clear" w:color="auto" w:fill="FFFFFF"/>
              </w:rPr>
              <w:t xml:space="preserve"> </w:t>
            </w:r>
            <w:ins w:id="4677" w:author="Eva Batůšková" w:date="2018-11-19T12:37:00Z">
              <w:r w:rsidR="0019561C">
                <w:rPr>
                  <w:color w:val="000000"/>
                  <w:shd w:val="clear" w:color="auto" w:fill="FFFFFF"/>
                </w:rPr>
                <w:t>(</w:t>
              </w:r>
            </w:ins>
            <w:r>
              <w:rPr>
                <w:color w:val="000000"/>
                <w:shd w:val="clear" w:color="auto" w:fill="FFFFFF"/>
              </w:rPr>
              <w:t>2014</w:t>
            </w:r>
            <w:ins w:id="4678" w:author="Eva Batůšková" w:date="2018-11-19T12:38:00Z">
              <w:r w:rsidR="0019561C">
                <w:rPr>
                  <w:color w:val="000000"/>
                  <w:shd w:val="clear" w:color="auto" w:fill="FFFFFF"/>
                </w:rPr>
                <w:t>)</w:t>
              </w:r>
            </w:ins>
            <w:r>
              <w:rPr>
                <w:color w:val="000000"/>
                <w:shd w:val="clear" w:color="auto" w:fill="FFFFFF"/>
              </w:rPr>
              <w:t xml:space="preserve">. </w:t>
            </w:r>
            <w:r w:rsidRPr="00D37F3C">
              <w:rPr>
                <w:color w:val="000000"/>
                <w:shd w:val="clear" w:color="auto" w:fill="FFFFFF"/>
              </w:rPr>
              <w:t>Application of knowledge of corporate governance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Vision 2020: Sustainable Growth, Economic Development, and Global Competitiveness - Proceedings of the 23</w:t>
            </w:r>
            <w:r w:rsidR="00F139B8" w:rsidRPr="00F139B8">
              <w:rPr>
                <w:i/>
                <w:iCs/>
                <w:color w:val="000000"/>
                <w:vertAlign w:val="superscript"/>
                <w:rPrChange w:id="4679" w:author="Jan Strohmandl" w:date="2018-11-18T15:35:00Z">
                  <w:rPr>
                    <w:rFonts w:ascii="Arial" w:hAnsi="Arial" w:cs="Arial"/>
                    <w:i/>
                    <w:iCs/>
                    <w:color w:val="000000"/>
                    <w:sz w:val="22"/>
                    <w:szCs w:val="22"/>
                  </w:rPr>
                </w:rPrChange>
              </w:rPr>
              <w:t>rd</w:t>
            </w:r>
            <w:r w:rsidRPr="00D37F3C">
              <w:rPr>
                <w:i/>
                <w:iCs/>
                <w:color w:val="000000"/>
              </w:rPr>
              <w:t xml:space="preserve"> International Business Information Management Association Conference, IBIMA 2014</w:t>
            </w:r>
            <w:r w:rsidRPr="00D37F3C">
              <w:rPr>
                <w:color w:val="000000"/>
                <w:shd w:val="clear" w:color="auto" w:fill="FFFFFF"/>
              </w:rPr>
              <w:t>, pp. 1630-1642.</w:t>
            </w:r>
          </w:p>
          <w:p w:rsidR="008449C0" w:rsidRPr="00D37F3C" w:rsidRDefault="008449C0" w:rsidP="008449C0">
            <w:pPr>
              <w:spacing w:after="60"/>
              <w:jc w:val="both"/>
            </w:pPr>
            <w:r>
              <w:rPr>
                <w:color w:val="000000"/>
                <w:shd w:val="clear" w:color="auto" w:fill="FFFFFF"/>
              </w:rPr>
              <w:t>BARTOŠÍKOVÁ</w:t>
            </w:r>
            <w:r w:rsidRPr="00D37F3C">
              <w:rPr>
                <w:color w:val="000000"/>
                <w:shd w:val="clear" w:color="auto" w:fill="FFFFFF"/>
              </w:rPr>
              <w:t>, R</w:t>
            </w:r>
            <w:r>
              <w:rPr>
                <w:color w:val="000000"/>
                <w:shd w:val="clear" w:color="auto" w:fill="FFFFFF"/>
              </w:rPr>
              <w:t>omana,</w:t>
            </w:r>
            <w:r w:rsidRPr="00D37F3C">
              <w:rPr>
                <w:color w:val="000000"/>
                <w:shd w:val="clear" w:color="auto" w:fill="FFFFFF"/>
              </w:rPr>
              <w:t xml:space="preserve"> </w:t>
            </w:r>
            <w:r>
              <w:rPr>
                <w:color w:val="000000"/>
                <w:shd w:val="clear" w:color="auto" w:fill="FFFFFF"/>
              </w:rPr>
              <w:t>BILÍKOVÁ</w:t>
            </w:r>
            <w:r w:rsidRPr="00D37F3C">
              <w:rPr>
                <w:color w:val="000000"/>
                <w:shd w:val="clear" w:color="auto" w:fill="FFFFFF"/>
              </w:rPr>
              <w:t>, J</w:t>
            </w:r>
            <w:r>
              <w:rPr>
                <w:color w:val="000000"/>
                <w:shd w:val="clear" w:color="auto" w:fill="FFFFFF"/>
              </w:rPr>
              <w:t xml:space="preserve">ana, </w:t>
            </w:r>
            <w:r w:rsidRPr="0003788A">
              <w:rPr>
                <w:b/>
                <w:color w:val="000000"/>
                <w:shd w:val="clear" w:color="auto" w:fill="FFFFFF"/>
              </w:rPr>
              <w:t>TARABA, Pavel (40%)</w:t>
            </w:r>
            <w:ins w:id="4680" w:author="Eva Batůšková" w:date="2018-11-19T12:38:00Z">
              <w:r w:rsidR="0019561C">
                <w:rPr>
                  <w:b/>
                  <w:color w:val="000000"/>
                  <w:shd w:val="clear" w:color="auto" w:fill="FFFFFF"/>
                </w:rPr>
                <w:t xml:space="preserve"> (</w:t>
              </w:r>
            </w:ins>
            <w:del w:id="4681" w:author="Eva Batůšková" w:date="2018-11-19T12:38:00Z">
              <w:r w:rsidDel="0019561C">
                <w:rPr>
                  <w:b/>
                  <w:color w:val="000000"/>
                  <w:shd w:val="clear" w:color="auto" w:fill="FFFFFF"/>
                </w:rPr>
                <w:delText xml:space="preserve">. </w:delText>
              </w:r>
            </w:del>
            <w:r w:rsidRPr="00EB0E17">
              <w:rPr>
                <w:color w:val="000000"/>
                <w:shd w:val="clear" w:color="auto" w:fill="FFFFFF"/>
              </w:rPr>
              <w:t>2014</w:t>
            </w:r>
            <w:ins w:id="4682" w:author="Eva Batůšková" w:date="2018-11-19T12:38:00Z">
              <w:r w:rsidR="0019561C">
                <w:rPr>
                  <w:color w:val="000000"/>
                  <w:shd w:val="clear" w:color="auto" w:fill="FFFFFF"/>
                </w:rPr>
                <w:t>)</w:t>
              </w:r>
            </w:ins>
            <w:r w:rsidRPr="00EB0E17">
              <w:rPr>
                <w:color w:val="000000"/>
                <w:shd w:val="clear" w:color="auto" w:fill="FFFFFF"/>
              </w:rPr>
              <w:t>.</w:t>
            </w:r>
            <w:r>
              <w:rPr>
                <w:b/>
                <w:color w:val="000000"/>
                <w:shd w:val="clear" w:color="auto" w:fill="FFFFFF"/>
              </w:rPr>
              <w:t xml:space="preserve"> </w:t>
            </w:r>
            <w:r w:rsidRPr="00D37F3C">
              <w:rPr>
                <w:color w:val="000000"/>
                <w:shd w:val="clear" w:color="auto" w:fill="FFFFFF"/>
              </w:rPr>
              <w:t>Risk management in the business sector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Vision 2020: Sustainable Growth, Economic Development, and Global Competitiveness - Proceedings of the 23</w:t>
            </w:r>
            <w:r w:rsidR="00F139B8" w:rsidRPr="00F139B8">
              <w:rPr>
                <w:i/>
                <w:iCs/>
                <w:color w:val="000000"/>
                <w:vertAlign w:val="superscript"/>
                <w:rPrChange w:id="4683" w:author="Jan Strohmandl" w:date="2018-11-18T15:36:00Z">
                  <w:rPr>
                    <w:rFonts w:ascii="Arial" w:hAnsi="Arial" w:cs="Arial"/>
                    <w:i/>
                    <w:iCs/>
                    <w:color w:val="000000"/>
                    <w:sz w:val="22"/>
                    <w:szCs w:val="22"/>
                  </w:rPr>
                </w:rPrChange>
              </w:rPr>
              <w:t>rd</w:t>
            </w:r>
            <w:r w:rsidRPr="00D37F3C">
              <w:rPr>
                <w:i/>
                <w:iCs/>
                <w:color w:val="000000"/>
              </w:rPr>
              <w:t xml:space="preserve"> International Business Information Management Association Conference, IBIMA 2014</w:t>
            </w:r>
            <w:r w:rsidRPr="00D37F3C">
              <w:rPr>
                <w:color w:val="000000"/>
                <w:shd w:val="clear" w:color="auto" w:fill="FFFFFF"/>
              </w:rPr>
              <w:t xml:space="preserve">, pp. </w:t>
            </w:r>
            <w:r w:rsidRPr="00D37F3C">
              <w:rPr>
                <w:color w:val="000000"/>
                <w:shd w:val="clear" w:color="auto" w:fill="FFFFFF"/>
              </w:rPr>
              <w:lastRenderedPageBreak/>
              <w:t>1643-1650</w:t>
            </w:r>
            <w:r w:rsidRPr="00D37F3C">
              <w:rPr>
                <w:rFonts w:ascii="Verdana" w:hAnsi="Verdana"/>
                <w:color w:val="000000"/>
                <w:sz w:val="18"/>
                <w:szCs w:val="18"/>
                <w:shd w:val="clear" w:color="auto" w:fill="FFFFFF"/>
              </w:rPr>
              <w:t>.</w:t>
            </w:r>
          </w:p>
          <w:p w:rsidR="008449C0" w:rsidRPr="00D44A22" w:rsidRDefault="008449C0" w:rsidP="008449C0">
            <w:pPr>
              <w:spacing w:after="60"/>
              <w:jc w:val="both"/>
              <w:rPr>
                <w:sz w:val="2"/>
                <w:szCs w:val="2"/>
              </w:rPr>
            </w:pPr>
          </w:p>
          <w:p w:rsidR="008449C0" w:rsidRPr="00D37F3C" w:rsidRDefault="008449C0" w:rsidP="008449C0">
            <w:pPr>
              <w:spacing w:after="60"/>
              <w:jc w:val="both"/>
            </w:pPr>
            <w:r>
              <w:t>BARTOŠÍKOVÁ</w:t>
            </w:r>
            <w:r w:rsidRPr="00D37F3C">
              <w:t>, R</w:t>
            </w:r>
            <w:r>
              <w:t>omana</w:t>
            </w:r>
            <w:r w:rsidRPr="00D37F3C">
              <w:t xml:space="preserve">., </w:t>
            </w:r>
            <w:r w:rsidRPr="00BC018A">
              <w:rPr>
                <w:b/>
              </w:rPr>
              <w:t>TARABA, Pavel. (40</w:t>
            </w:r>
            <w:r>
              <w:rPr>
                <w:b/>
              </w:rPr>
              <w:t xml:space="preserve"> </w:t>
            </w:r>
            <w:r w:rsidRPr="00BC018A">
              <w:rPr>
                <w:b/>
              </w:rPr>
              <w:t>%),</w:t>
            </w:r>
            <w:r w:rsidRPr="00D37F3C">
              <w:t xml:space="preserve"> </w:t>
            </w:r>
            <w:r>
              <w:t>PITROVÁ</w:t>
            </w:r>
            <w:r w:rsidRPr="00D37F3C">
              <w:t>, K</w:t>
            </w:r>
            <w:r>
              <w:t>ateřina</w:t>
            </w:r>
            <w:del w:id="4684" w:author="Eva Batůšková" w:date="2018-11-19T12:38:00Z">
              <w:r w:rsidRPr="00D37F3C" w:rsidDel="0019561C">
                <w:delText>.</w:delText>
              </w:r>
            </w:del>
            <w:r>
              <w:t xml:space="preserve"> </w:t>
            </w:r>
            <w:ins w:id="4685" w:author="Eva Batůšková" w:date="2018-11-19T12:38:00Z">
              <w:r w:rsidR="0019561C">
                <w:t>(</w:t>
              </w:r>
            </w:ins>
            <w:r w:rsidRPr="00D37F3C">
              <w:t>2013</w:t>
            </w:r>
            <w:ins w:id="4686" w:author="Eva Batůšková" w:date="2018-11-19T12:38:00Z">
              <w:r w:rsidR="0019561C">
                <w:t>)</w:t>
              </w:r>
            </w:ins>
            <w:r>
              <w:t>. A</w:t>
            </w:r>
            <w:r w:rsidRPr="00D37F3C">
              <w:t xml:space="preserve">pplication of project management in public sector. </w:t>
            </w:r>
            <w:r w:rsidRPr="00D37F3C">
              <w:rPr>
                <w:i/>
              </w:rPr>
              <w:t>Economics and Management</w:t>
            </w:r>
            <w:r>
              <w:t>.</w:t>
            </w:r>
            <w:r w:rsidRPr="00D37F3C">
              <w:t xml:space="preserve"> vol. 7, no. 4, pp. 15-19.</w:t>
            </w:r>
          </w:p>
          <w:p w:rsidR="008449C0" w:rsidRPr="00756C41" w:rsidRDefault="008449C0" w:rsidP="008449C0"/>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Universita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 xml:space="preserve">Fakulta logistiky a krizového řízení </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8761D8" w:rsidRDefault="008449C0" w:rsidP="008449C0">
            <w:pPr>
              <w:jc w:val="both"/>
              <w:rPr>
                <w:b/>
              </w:rPr>
            </w:pPr>
            <w:smartTag w:uri="urn:schemas-microsoft-com:office:smarttags" w:element="PersonName">
              <w:r w:rsidRPr="008761D8">
                <w:rPr>
                  <w:b/>
                </w:rPr>
                <w:t>Marek Tomaštík</w:t>
              </w:r>
            </w:smartTag>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Mgr.,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1973</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174C6F" w:rsidRDefault="008449C0" w:rsidP="008449C0">
            <w:pPr>
              <w:jc w:val="both"/>
              <w:rPr>
                <w:i/>
              </w:rPr>
            </w:pPr>
            <w:r w:rsidRPr="00174C6F">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174C6F" w:rsidRDefault="008449C0" w:rsidP="008449C0">
            <w:pPr>
              <w:jc w:val="both"/>
              <w:rPr>
                <w:i/>
              </w:rPr>
            </w:pPr>
            <w:r w:rsidRPr="00174C6F">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Krizový management a bezpečnostní systém ČR – garant, přednášející (90 %)</w:t>
            </w:r>
          </w:p>
          <w:p w:rsidR="008449C0" w:rsidRDefault="008449C0" w:rsidP="008449C0">
            <w:pPr>
              <w:jc w:val="both"/>
            </w:pPr>
            <w:r>
              <w:t>Management – přednášející (40 %)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9D5A4D" w:rsidRDefault="008449C0" w:rsidP="008449C0">
            <w:pPr>
              <w:jc w:val="both"/>
            </w:pPr>
            <w:r w:rsidRPr="009D5A4D">
              <w:t>Mgr.</w:t>
            </w:r>
            <w:r>
              <w:t>:</w:t>
            </w:r>
            <w:r w:rsidRPr="009D5A4D">
              <w:t>1996 Slezská univerzita v Opavě, Historie s rozšířenou výukou jazyků</w:t>
            </w:r>
          </w:p>
          <w:p w:rsidR="008449C0" w:rsidRDefault="008449C0" w:rsidP="008449C0">
            <w:pPr>
              <w:jc w:val="both"/>
              <w:rPr>
                <w:b/>
              </w:rPr>
            </w:pPr>
            <w:r>
              <w:t xml:space="preserve">Ph.D.: </w:t>
            </w:r>
            <w:r w:rsidRPr="009D5A4D">
              <w:t>20</w:t>
            </w:r>
            <w:r>
              <w:t>08</w:t>
            </w:r>
            <w:r w:rsidRPr="009D5A4D">
              <w:t xml:space="preserve"> Univerzita Tomáše Bati ve Zlíně</w:t>
            </w:r>
            <w:r>
              <w:t>,</w:t>
            </w:r>
            <w:r w:rsidRPr="009D5A4D">
              <w:t xml:space="preserve"> Ekonomika a management, Ph.D.</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t>1997 – 2000: Ostravská univerzita, akademický pracovník</w:t>
            </w:r>
          </w:p>
          <w:p w:rsidR="008449C0" w:rsidRDefault="008449C0" w:rsidP="008449C0">
            <w:pPr>
              <w:jc w:val="both"/>
            </w:pPr>
            <w:r w:rsidRPr="00335B59">
              <w:t xml:space="preserve">2000 </w:t>
            </w:r>
            <w:r>
              <w:t>–</w:t>
            </w:r>
            <w:r w:rsidRPr="00335B59">
              <w:t xml:space="preserve"> 2007</w:t>
            </w:r>
            <w:r>
              <w:t xml:space="preserve">: </w:t>
            </w:r>
            <w:r w:rsidRPr="00335B59">
              <w:t>Nadace Tomáše Bati</w:t>
            </w:r>
            <w:r>
              <w:t xml:space="preserve">, </w:t>
            </w:r>
            <w:r w:rsidRPr="00335B59">
              <w:t>vědecký pracovník</w:t>
            </w:r>
          </w:p>
          <w:p w:rsidR="008449C0" w:rsidRPr="00335B59" w:rsidRDefault="008449C0" w:rsidP="008449C0">
            <w:pPr>
              <w:jc w:val="both"/>
            </w:pPr>
            <w:r w:rsidRPr="00335B59">
              <w:t xml:space="preserve">2002 </w:t>
            </w:r>
            <w:r>
              <w:t>–</w:t>
            </w:r>
            <w:r w:rsidRPr="00335B59">
              <w:t xml:space="preserve"> 2006</w:t>
            </w:r>
            <w:r>
              <w:t xml:space="preserve">: </w:t>
            </w:r>
            <w:r w:rsidRPr="00335B59">
              <w:t>místostarosta obce Spytihněv</w:t>
            </w:r>
          </w:p>
          <w:p w:rsidR="008449C0" w:rsidRPr="00335B59" w:rsidRDefault="008449C0" w:rsidP="008449C0">
            <w:pPr>
              <w:jc w:val="both"/>
            </w:pPr>
            <w:r w:rsidRPr="00335B59">
              <w:t xml:space="preserve">2007 </w:t>
            </w:r>
            <w:r>
              <w:t>–</w:t>
            </w:r>
            <w:r w:rsidRPr="00335B59">
              <w:t xml:space="preserve"> 2008</w:t>
            </w:r>
            <w:r>
              <w:t xml:space="preserve">: </w:t>
            </w:r>
            <w:r w:rsidRPr="00335B59">
              <w:t>Úřad vlády</w:t>
            </w:r>
            <w:r>
              <w:t>, O</w:t>
            </w:r>
            <w:r w:rsidRPr="00335B59">
              <w:t>dbor poradců ministra - poradce ministra</w:t>
            </w:r>
          </w:p>
          <w:p w:rsidR="008449C0" w:rsidRPr="00335B59" w:rsidRDefault="008449C0" w:rsidP="008449C0">
            <w:pPr>
              <w:jc w:val="both"/>
            </w:pPr>
            <w:r w:rsidRPr="00335B59">
              <w:t>2008</w:t>
            </w:r>
            <w:r>
              <w:t>: Ministerstvo pro místní rozvoj, O</w:t>
            </w:r>
            <w:r w:rsidRPr="00335B59">
              <w:t>dbor poradců ministra - poradce ministra</w:t>
            </w:r>
          </w:p>
          <w:p w:rsidR="008449C0" w:rsidRDefault="008449C0" w:rsidP="008449C0">
            <w:pPr>
              <w:jc w:val="both"/>
            </w:pPr>
            <w:r>
              <w:t>2008 – dosud: Univerzita Tomáše Bati ve Zlíně, akademický pracovník</w:t>
            </w:r>
          </w:p>
          <w:p w:rsidR="008449C0" w:rsidRDefault="008449C0" w:rsidP="008449C0">
            <w:pPr>
              <w:jc w:val="both"/>
            </w:pPr>
          </w:p>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 xml:space="preserve">60 bakalářských prací a 9 diplomových prací na současném akademickém pracovišti, v minulosti také na Fakultě managementu a ekonomiky, Fakultě technologické UTB.  </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4</w:t>
            </w:r>
          </w:p>
        </w:tc>
        <w:tc>
          <w:tcPr>
            <w:tcW w:w="693" w:type="dxa"/>
            <w:vMerge w:val="restart"/>
          </w:tcPr>
          <w:p w:rsidR="008449C0" w:rsidRDefault="008449C0" w:rsidP="008449C0">
            <w:pPr>
              <w:jc w:val="center"/>
              <w:rPr>
                <w:b/>
              </w:rPr>
            </w:pPr>
            <w:r>
              <w:rPr>
                <w:b/>
              </w:rPr>
              <w:t>4</w:t>
            </w:r>
          </w:p>
        </w:tc>
        <w:tc>
          <w:tcPr>
            <w:tcW w:w="694" w:type="dxa"/>
            <w:vMerge w:val="restart"/>
          </w:tcPr>
          <w:p w:rsidR="008449C0" w:rsidRDefault="008449C0" w:rsidP="008449C0">
            <w:pPr>
              <w:jc w:val="center"/>
              <w:rPr>
                <w:b/>
              </w:rPr>
            </w:pPr>
            <w:r>
              <w:rPr>
                <w:b/>
              </w:rPr>
              <w:t>4</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Default="008449C0" w:rsidP="008449C0">
            <w:pPr>
              <w:pStyle w:val="Odstavecseseznamem2"/>
              <w:spacing w:after="60"/>
              <w:ind w:left="0"/>
              <w:jc w:val="both"/>
              <w:rPr>
                <w:shd w:val="clear" w:color="auto" w:fill="FFFFFF"/>
              </w:rPr>
            </w:pPr>
            <w:r w:rsidRPr="0003788A">
              <w:rPr>
                <w:b/>
              </w:rPr>
              <w:t>TOMAŠTÍK, Marek (95 %)</w:t>
            </w:r>
            <w:r w:rsidRPr="00B957B6">
              <w:t xml:space="preserve"> a DOKULIL, Jiří</w:t>
            </w:r>
            <w:del w:id="4687" w:author="Eva Batůšková" w:date="2018-11-19T12:38:00Z">
              <w:r w:rsidDel="0019561C">
                <w:delText>.</w:delText>
              </w:r>
            </w:del>
            <w:r w:rsidRPr="00B957B6">
              <w:rPr>
                <w:shd w:val="clear" w:color="auto" w:fill="FFFFFF"/>
              </w:rPr>
              <w:t xml:space="preserve"> </w:t>
            </w:r>
            <w:ins w:id="4688" w:author="Eva Batůšková" w:date="2018-11-19T12:38:00Z">
              <w:r w:rsidR="0019561C">
                <w:rPr>
                  <w:shd w:val="clear" w:color="auto" w:fill="FFFFFF"/>
                </w:rPr>
                <w:t>(</w:t>
              </w:r>
            </w:ins>
            <w:r>
              <w:rPr>
                <w:shd w:val="clear" w:color="auto" w:fill="FFFFFF"/>
              </w:rPr>
              <w:t>2017</w:t>
            </w:r>
            <w:ins w:id="4689" w:author="Eva Batůšková" w:date="2018-11-19T12:38:00Z">
              <w:r w:rsidR="0019561C">
                <w:rPr>
                  <w:shd w:val="clear" w:color="auto" w:fill="FFFFFF"/>
                </w:rPr>
                <w:t>)</w:t>
              </w:r>
            </w:ins>
            <w:r>
              <w:rPr>
                <w:shd w:val="clear" w:color="auto" w:fill="FFFFFF"/>
              </w:rPr>
              <w:t xml:space="preserve">. </w:t>
            </w:r>
            <w:r w:rsidRPr="00B957B6">
              <w:rPr>
                <w:shd w:val="clear" w:color="auto" w:fill="FFFFFF"/>
              </w:rPr>
              <w:t>Risk Travel Management and its use in The Condition of The Czech Republic. In: </w:t>
            </w:r>
            <w:r w:rsidRPr="00B957B6">
              <w:rPr>
                <w:i/>
                <w:iCs/>
              </w:rPr>
              <w:t>Knowledge for Market Use 2017: People in Economics – Decisions, Behavior and Normative Models International Scientific Conference Proceedings</w:t>
            </w:r>
            <w:r w:rsidRPr="00B957B6">
              <w:rPr>
                <w:shd w:val="clear" w:color="auto" w:fill="FFFFFF"/>
              </w:rPr>
              <w:t>. Olomo</w:t>
            </w:r>
            <w:r>
              <w:rPr>
                <w:shd w:val="clear" w:color="auto" w:fill="FFFFFF"/>
              </w:rPr>
              <w:t xml:space="preserve">uc: Palacký University, Olomouc. </w:t>
            </w:r>
            <w:r w:rsidRPr="00B957B6">
              <w:rPr>
                <w:shd w:val="clear" w:color="auto" w:fill="FFFFFF"/>
              </w:rPr>
              <w:t>s. 592 - 599. ISBN 978-80-244-5233-3.</w:t>
            </w:r>
          </w:p>
          <w:p w:rsidR="008449C0" w:rsidRDefault="008449C0" w:rsidP="008449C0">
            <w:pPr>
              <w:pStyle w:val="Odstavecseseznamem2"/>
              <w:spacing w:after="60"/>
              <w:ind w:left="0"/>
              <w:jc w:val="both"/>
              <w:rPr>
                <w:shd w:val="clear" w:color="auto" w:fill="FFFFFF"/>
              </w:rPr>
            </w:pPr>
            <w:r w:rsidRPr="0003788A">
              <w:rPr>
                <w:b/>
              </w:rPr>
              <w:t>TOMAŠTÍK, Marek (80 %),</w:t>
            </w:r>
            <w:r w:rsidRPr="00B957B6">
              <w:t xml:space="preserve"> TUČKOVÁ, Zuzana a HOKE, Eva</w:t>
            </w:r>
            <w:del w:id="4690" w:author="Eva Batůšková" w:date="2018-11-19T12:38:00Z">
              <w:r w:rsidDel="0019561C">
                <w:delText>.</w:delText>
              </w:r>
            </w:del>
            <w:r w:rsidRPr="00B957B6">
              <w:rPr>
                <w:shd w:val="clear" w:color="auto" w:fill="FFFFFF"/>
              </w:rPr>
              <w:t xml:space="preserve"> </w:t>
            </w:r>
            <w:ins w:id="4691" w:author="Eva Batůšková" w:date="2018-11-19T12:38:00Z">
              <w:r w:rsidR="0019561C">
                <w:rPr>
                  <w:shd w:val="clear" w:color="auto" w:fill="FFFFFF"/>
                </w:rPr>
                <w:t>(</w:t>
              </w:r>
            </w:ins>
            <w:r>
              <w:rPr>
                <w:shd w:val="clear" w:color="auto" w:fill="FFFFFF"/>
              </w:rPr>
              <w:t>2017</w:t>
            </w:r>
            <w:ins w:id="4692" w:author="Eva Batůšková" w:date="2018-11-19T12:38:00Z">
              <w:r w:rsidR="0019561C">
                <w:rPr>
                  <w:shd w:val="clear" w:color="auto" w:fill="FFFFFF"/>
                </w:rPr>
                <w:t>)</w:t>
              </w:r>
            </w:ins>
            <w:r>
              <w:rPr>
                <w:shd w:val="clear" w:color="auto" w:fill="FFFFFF"/>
              </w:rPr>
              <w:t>.</w:t>
            </w:r>
            <w:r w:rsidRPr="00B957B6">
              <w:rPr>
                <w:shd w:val="clear" w:color="auto" w:fill="FFFFFF"/>
              </w:rPr>
              <w:t xml:space="preserve"> Business and its risks in The Bata Canal. In: </w:t>
            </w:r>
            <w:r w:rsidRPr="00B957B6">
              <w:rPr>
                <w:i/>
                <w:iCs/>
              </w:rPr>
              <w:t>4</w:t>
            </w:r>
            <w:r w:rsidR="00F139B8" w:rsidRPr="00F139B8">
              <w:rPr>
                <w:i/>
                <w:iCs/>
                <w:vertAlign w:val="superscript"/>
                <w:rPrChange w:id="4693" w:author="Jan Strohmandl" w:date="2018-11-18T15:36:00Z">
                  <w:rPr>
                    <w:rFonts w:ascii="Arial" w:hAnsi="Arial" w:cs="Arial"/>
                    <w:i/>
                    <w:iCs/>
                    <w:color w:val="4B4B4B"/>
                    <w:sz w:val="22"/>
                    <w:szCs w:val="22"/>
                  </w:rPr>
                </w:rPrChange>
              </w:rPr>
              <w:t>th</w:t>
            </w:r>
            <w:r w:rsidRPr="00B957B6">
              <w:rPr>
                <w:i/>
                <w:iCs/>
              </w:rPr>
              <w:t xml:space="preserve"> International Multidisciplinary Scientific Conferences on Social Sciences &amp; Arts SGEM 2017</w:t>
            </w:r>
            <w:r>
              <w:rPr>
                <w:shd w:val="clear" w:color="auto" w:fill="FFFFFF"/>
              </w:rPr>
              <w:t xml:space="preserve">. Sofia: STEF92 Technology Ltd. </w:t>
            </w:r>
            <w:r w:rsidRPr="00B957B6">
              <w:rPr>
                <w:shd w:val="clear" w:color="auto" w:fill="FFFFFF"/>
              </w:rPr>
              <w:t>s. 113 - 120. ISBN 978-619-7408-16-4.</w:t>
            </w:r>
          </w:p>
          <w:p w:rsidR="008449C0" w:rsidRPr="00B957B6" w:rsidRDefault="008449C0" w:rsidP="008449C0">
            <w:pPr>
              <w:pStyle w:val="Odstavecseseznamem2"/>
              <w:spacing w:after="60"/>
              <w:ind w:left="0"/>
              <w:jc w:val="both"/>
            </w:pPr>
            <w:r w:rsidRPr="00B957B6">
              <w:t xml:space="preserve">ČECH, Petr, CHROMÝ, Jan a </w:t>
            </w:r>
            <w:r w:rsidRPr="0003788A">
              <w:rPr>
                <w:b/>
              </w:rPr>
              <w:t>TOMAŠTÍK, Marek (15 %)</w:t>
            </w:r>
            <w:r>
              <w:rPr>
                <w:b/>
              </w:rPr>
              <w:t>.</w:t>
            </w:r>
            <w:r w:rsidRPr="00B957B6">
              <w:t xml:space="preserve"> </w:t>
            </w:r>
            <w:r w:rsidRPr="00D13939">
              <w:t>Principles of Managerial Work in the Hotel Industry.</w:t>
            </w:r>
            <w:r w:rsidRPr="00B957B6">
              <w:t xml:space="preserve"> </w:t>
            </w:r>
            <w:r w:rsidRPr="00D13939">
              <w:rPr>
                <w:i/>
              </w:rPr>
              <w:t>International Business Information Management Conference (30</w:t>
            </w:r>
            <w:r w:rsidRPr="00EB0E17">
              <w:rPr>
                <w:i/>
                <w:vertAlign w:val="superscript"/>
              </w:rPr>
              <w:t>th</w:t>
            </w:r>
            <w:r w:rsidRPr="00D13939">
              <w:rPr>
                <w:i/>
              </w:rPr>
              <w:t xml:space="preserve"> IBIMA)</w:t>
            </w:r>
            <w:r w:rsidRPr="00B957B6">
              <w:t xml:space="preserve"> Madrid, Spain. The paper will be included in the conference proceedings (ISBN:978-0-9860419-9-0) as a full paper.</w:t>
            </w:r>
          </w:p>
          <w:p w:rsidR="008449C0" w:rsidRPr="00B957B6" w:rsidRDefault="008449C0" w:rsidP="008449C0">
            <w:pPr>
              <w:pStyle w:val="Odstavecseseznamem2"/>
              <w:spacing w:after="60"/>
              <w:ind w:left="0"/>
              <w:jc w:val="both"/>
            </w:pPr>
            <w:r w:rsidRPr="00B957B6">
              <w:rPr>
                <w:bCs/>
              </w:rPr>
              <w:t>ČECH</w:t>
            </w:r>
            <w:r w:rsidRPr="00B957B6">
              <w:t xml:space="preserve">, </w:t>
            </w:r>
            <w:r w:rsidRPr="00B957B6">
              <w:rPr>
                <w:bCs/>
              </w:rPr>
              <w:t>Petr,</w:t>
            </w:r>
            <w:r w:rsidRPr="00B957B6">
              <w:t xml:space="preserve"> </w:t>
            </w:r>
            <w:r w:rsidRPr="00B957B6">
              <w:rPr>
                <w:bCs/>
              </w:rPr>
              <w:t>BERÁNEK</w:t>
            </w:r>
            <w:r w:rsidRPr="00B957B6">
              <w:t xml:space="preserve">, </w:t>
            </w:r>
            <w:r w:rsidRPr="00B957B6">
              <w:rPr>
                <w:bCs/>
              </w:rPr>
              <w:t>Martina</w:t>
            </w:r>
            <w:r w:rsidRPr="00B957B6">
              <w:t xml:space="preserve"> a </w:t>
            </w:r>
            <w:r w:rsidRPr="00D13939">
              <w:rPr>
                <w:b/>
                <w:bCs/>
              </w:rPr>
              <w:t>TOMAŠTÍK</w:t>
            </w:r>
            <w:r w:rsidRPr="00D13939">
              <w:rPr>
                <w:b/>
              </w:rPr>
              <w:t xml:space="preserve">, </w:t>
            </w:r>
            <w:r w:rsidRPr="00D13939">
              <w:rPr>
                <w:b/>
                <w:bCs/>
              </w:rPr>
              <w:t>Marek (15 %)</w:t>
            </w:r>
            <w:r w:rsidRPr="00B957B6">
              <w:t xml:space="preserve"> </w:t>
            </w:r>
            <w:ins w:id="4694" w:author="Eva Batůšková" w:date="2018-11-19T12:38:00Z">
              <w:r w:rsidR="0019561C">
                <w:t>(</w:t>
              </w:r>
            </w:ins>
            <w:r>
              <w:rPr>
                <w:shd w:val="clear" w:color="auto" w:fill="FFFFFF"/>
              </w:rPr>
              <w:t>2015</w:t>
            </w:r>
            <w:ins w:id="4695" w:author="Eva Batůšková" w:date="2018-11-19T12:38:00Z">
              <w:r w:rsidR="0019561C">
                <w:rPr>
                  <w:shd w:val="clear" w:color="auto" w:fill="FFFFFF"/>
                </w:rPr>
                <w:t>)</w:t>
              </w:r>
            </w:ins>
            <w:r>
              <w:rPr>
                <w:shd w:val="clear" w:color="auto" w:fill="FFFFFF"/>
              </w:rPr>
              <w:t xml:space="preserve">. </w:t>
            </w:r>
            <w:r w:rsidRPr="00B957B6">
              <w:rPr>
                <w:shd w:val="clear" w:color="auto" w:fill="FFFFFF"/>
              </w:rPr>
              <w:t xml:space="preserve">Managerial Competencies in Hotel Industry. </w:t>
            </w:r>
            <w:r w:rsidRPr="00B957B6">
              <w:rPr>
                <w:shd w:val="clear" w:color="auto" w:fill="FFFFFF"/>
              </w:rPr>
              <w:lastRenderedPageBreak/>
              <w:t>In: </w:t>
            </w:r>
            <w:r w:rsidRPr="00B957B6">
              <w:rPr>
                <w:i/>
                <w:iCs/>
              </w:rPr>
              <w:t>Proceedings Of The 2015 International Conference On Industrial Technology And Management Science (Itms 2015)</w:t>
            </w:r>
            <w:r>
              <w:rPr>
                <w:shd w:val="clear" w:color="auto" w:fill="FFFFFF"/>
              </w:rPr>
              <w:t>. Amsterdam: Atlantis Press</w:t>
            </w:r>
            <w:r w:rsidRPr="00B957B6">
              <w:rPr>
                <w:shd w:val="clear" w:color="auto" w:fill="FFFFFF"/>
              </w:rPr>
              <w:t>s. 483 - 486.</w:t>
            </w:r>
            <w:r w:rsidRPr="00B957B6">
              <w:t xml:space="preserve"> ISSN 2352-538X. ISBN 978-94-6252-123-0.</w:t>
            </w:r>
          </w:p>
          <w:p w:rsidR="008449C0" w:rsidRDefault="008449C0">
            <w:pPr>
              <w:pStyle w:val="Odstavecseseznamem2"/>
              <w:spacing w:after="60"/>
              <w:ind w:left="0"/>
              <w:jc w:val="both"/>
              <w:rPr>
                <w:b/>
              </w:rPr>
            </w:pPr>
            <w:r w:rsidRPr="00D13939">
              <w:rPr>
                <w:b/>
                <w:bCs/>
              </w:rPr>
              <w:t>TOMAŠTÍK</w:t>
            </w:r>
            <w:r w:rsidRPr="00D13939">
              <w:rPr>
                <w:b/>
              </w:rPr>
              <w:t xml:space="preserve">, </w:t>
            </w:r>
            <w:r w:rsidRPr="00D13939">
              <w:rPr>
                <w:b/>
                <w:bCs/>
              </w:rPr>
              <w:t>Marek (80 %)</w:t>
            </w:r>
            <w:r w:rsidRPr="00B957B6">
              <w:t xml:space="preserve">, </w:t>
            </w:r>
            <w:r w:rsidRPr="00B957B6">
              <w:rPr>
                <w:bCs/>
              </w:rPr>
              <w:t>PITROVÁ</w:t>
            </w:r>
            <w:r w:rsidRPr="00B957B6">
              <w:t xml:space="preserve">, </w:t>
            </w:r>
            <w:r w:rsidRPr="00B957B6">
              <w:rPr>
                <w:bCs/>
              </w:rPr>
              <w:t>Kateřina</w:t>
            </w:r>
            <w:r>
              <w:rPr>
                <w:bCs/>
              </w:rPr>
              <w:t>, Č</w:t>
            </w:r>
            <w:r w:rsidRPr="00B957B6">
              <w:rPr>
                <w:bCs/>
              </w:rPr>
              <w:t>ECH</w:t>
            </w:r>
            <w:r w:rsidRPr="00B957B6">
              <w:t xml:space="preserve">, </w:t>
            </w:r>
            <w:r w:rsidRPr="00B957B6">
              <w:rPr>
                <w:bCs/>
              </w:rPr>
              <w:t>Petr</w:t>
            </w:r>
            <w:del w:id="4696" w:author="Eva Batůšková" w:date="2018-11-19T12:38:00Z">
              <w:r w:rsidRPr="00B957B6" w:rsidDel="0019561C">
                <w:rPr>
                  <w:shd w:val="clear" w:color="auto" w:fill="FFFFFF"/>
                </w:rPr>
                <w:delText>.</w:delText>
              </w:r>
            </w:del>
            <w:r w:rsidRPr="00B957B6">
              <w:rPr>
                <w:shd w:val="clear" w:color="auto" w:fill="FFFFFF"/>
              </w:rPr>
              <w:t xml:space="preserve"> </w:t>
            </w:r>
            <w:ins w:id="4697" w:author="Eva Batůšková" w:date="2018-11-19T12:38:00Z">
              <w:r w:rsidR="0019561C">
                <w:rPr>
                  <w:shd w:val="clear" w:color="auto" w:fill="FFFFFF"/>
                </w:rPr>
                <w:t>(</w:t>
              </w:r>
            </w:ins>
            <w:r>
              <w:rPr>
                <w:shd w:val="clear" w:color="auto" w:fill="FFFFFF"/>
              </w:rPr>
              <w:t>2014</w:t>
            </w:r>
            <w:ins w:id="4698" w:author="Eva Batůšková" w:date="2018-11-19T12:39:00Z">
              <w:r w:rsidR="0019561C">
                <w:rPr>
                  <w:shd w:val="clear" w:color="auto" w:fill="FFFFFF"/>
                </w:rPr>
                <w:t>)</w:t>
              </w:r>
            </w:ins>
            <w:r>
              <w:rPr>
                <w:shd w:val="clear" w:color="auto" w:fill="FFFFFF"/>
              </w:rPr>
              <w:t>.</w:t>
            </w:r>
            <w:r w:rsidRPr="00B957B6">
              <w:rPr>
                <w:shd w:val="clear" w:color="auto" w:fill="FFFFFF"/>
              </w:rPr>
              <w:t xml:space="preserve"> Analysis Of Potential Risks In The Current Tourism From The Perspective Of Czech Travel Agencies. In: </w:t>
            </w:r>
            <w:r w:rsidRPr="00B957B6">
              <w:rPr>
                <w:i/>
                <w:iCs/>
              </w:rPr>
              <w:t>Political Sciences, Law, Finance, Economics And Tourism, vol. IV.</w:t>
            </w:r>
            <w:r>
              <w:rPr>
                <w:shd w:val="clear" w:color="auto" w:fill="FFFFFF"/>
              </w:rPr>
              <w:t xml:space="preserve"> Sofia: STEF92 Technology. </w:t>
            </w:r>
            <w:r w:rsidRPr="00B957B6">
              <w:rPr>
                <w:shd w:val="clear" w:color="auto" w:fill="FFFFFF"/>
              </w:rPr>
              <w:t xml:space="preserve">s. 35 - 42. </w:t>
            </w:r>
            <w:r w:rsidRPr="00B957B6">
              <w:t>ISSN 2367-5659. ISBN 978-619-7105-28-5.</w:t>
            </w: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85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bCs/>
                <w:sz w:val="28"/>
                <w:szCs w:val="28"/>
              </w:rPr>
            </w:pPr>
            <w:r>
              <w:rPr>
                <w:b/>
                <w:bCs/>
                <w:sz w:val="28"/>
                <w:szCs w:val="28"/>
              </w:rPr>
              <w:lastRenderedPageBreak/>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bCs/>
              </w:rPr>
            </w:pPr>
            <w:r>
              <w:rPr>
                <w:b/>
                <w:bCs/>
              </w:rPr>
              <w:t>Vysoká škola</w:t>
            </w:r>
          </w:p>
        </w:tc>
        <w:tc>
          <w:tcPr>
            <w:tcW w:w="7341" w:type="dxa"/>
            <w:gridSpan w:val="10"/>
          </w:tcPr>
          <w:p w:rsidR="008449C0" w:rsidRDefault="008449C0" w:rsidP="008449C0">
            <w:pPr>
              <w:jc w:val="both"/>
            </w:pPr>
            <w:r w:rsidRPr="003A6AE2">
              <w:t>Univerzita Tomáše Bati ve Zlíně</w:t>
            </w:r>
          </w:p>
        </w:tc>
      </w:tr>
      <w:tr w:rsidR="008449C0" w:rsidTr="008449C0">
        <w:tc>
          <w:tcPr>
            <w:tcW w:w="2518" w:type="dxa"/>
            <w:shd w:val="clear" w:color="auto" w:fill="F7CAAC"/>
          </w:tcPr>
          <w:p w:rsidR="008449C0" w:rsidRDefault="008449C0" w:rsidP="008449C0">
            <w:pPr>
              <w:jc w:val="both"/>
              <w:rPr>
                <w:b/>
                <w:bCs/>
              </w:rPr>
            </w:pPr>
            <w:r>
              <w:rPr>
                <w:b/>
                <w:bCs/>
              </w:rPr>
              <w:t>Součást vysoké školy</w:t>
            </w:r>
          </w:p>
        </w:tc>
        <w:tc>
          <w:tcPr>
            <w:tcW w:w="7341" w:type="dxa"/>
            <w:gridSpan w:val="10"/>
          </w:tcPr>
          <w:p w:rsidR="008449C0" w:rsidRDefault="008449C0" w:rsidP="008449C0">
            <w:pPr>
              <w:jc w:val="both"/>
            </w:pPr>
            <w:r w:rsidRPr="003A6AE2">
              <w:t>Fakulta logistiky a krizového řízení</w:t>
            </w:r>
          </w:p>
        </w:tc>
      </w:tr>
      <w:tr w:rsidR="008449C0" w:rsidTr="008449C0">
        <w:tc>
          <w:tcPr>
            <w:tcW w:w="2518" w:type="dxa"/>
            <w:shd w:val="clear" w:color="auto" w:fill="F7CAAC"/>
          </w:tcPr>
          <w:p w:rsidR="008449C0" w:rsidRDefault="008449C0" w:rsidP="008449C0">
            <w:pPr>
              <w:jc w:val="both"/>
              <w:rPr>
                <w:b/>
                <w:bCs/>
              </w:rPr>
            </w:pPr>
            <w:r>
              <w:rPr>
                <w:b/>
                <w:bCs/>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bCs/>
              </w:rPr>
            </w:pPr>
            <w:r>
              <w:rPr>
                <w:b/>
                <w:bCs/>
              </w:rPr>
              <w:t>Jméno a příjmení</w:t>
            </w:r>
          </w:p>
        </w:tc>
        <w:tc>
          <w:tcPr>
            <w:tcW w:w="4536" w:type="dxa"/>
            <w:gridSpan w:val="5"/>
          </w:tcPr>
          <w:p w:rsidR="008449C0" w:rsidRPr="008761D8" w:rsidRDefault="008449C0" w:rsidP="008449C0">
            <w:pPr>
              <w:jc w:val="both"/>
              <w:rPr>
                <w:b/>
              </w:rPr>
            </w:pPr>
            <w:smartTag w:uri="urn:schemas-microsoft-com:office:smarttags" w:element="PersonName">
              <w:r w:rsidRPr="008761D8">
                <w:rPr>
                  <w:b/>
                </w:rPr>
                <w:t>Miroslav Tomek</w:t>
              </w:r>
            </w:smartTag>
          </w:p>
        </w:tc>
        <w:tc>
          <w:tcPr>
            <w:tcW w:w="709" w:type="dxa"/>
            <w:shd w:val="clear" w:color="auto" w:fill="F7CAAC"/>
          </w:tcPr>
          <w:p w:rsidR="008449C0" w:rsidRDefault="008449C0" w:rsidP="008449C0">
            <w:pPr>
              <w:jc w:val="both"/>
              <w:rPr>
                <w:b/>
                <w:bCs/>
              </w:rPr>
            </w:pPr>
            <w:r>
              <w:rPr>
                <w:b/>
                <w:bCs/>
              </w:rPr>
              <w:t>Tituly</w:t>
            </w:r>
          </w:p>
        </w:tc>
        <w:tc>
          <w:tcPr>
            <w:tcW w:w="2096" w:type="dxa"/>
            <w:gridSpan w:val="4"/>
          </w:tcPr>
          <w:p w:rsidR="008449C0" w:rsidRDefault="008449C0" w:rsidP="008449C0">
            <w:pPr>
              <w:jc w:val="both"/>
            </w:pPr>
            <w:r>
              <w:t>doc., Ing., PhD.</w:t>
            </w:r>
          </w:p>
        </w:tc>
      </w:tr>
      <w:tr w:rsidR="008449C0" w:rsidRPr="00335EE8" w:rsidTr="008449C0">
        <w:tc>
          <w:tcPr>
            <w:tcW w:w="2518" w:type="dxa"/>
            <w:shd w:val="clear" w:color="auto" w:fill="F7CAAC"/>
          </w:tcPr>
          <w:p w:rsidR="008449C0" w:rsidRDefault="008449C0" w:rsidP="008449C0">
            <w:pPr>
              <w:jc w:val="both"/>
              <w:rPr>
                <w:b/>
                <w:bCs/>
              </w:rPr>
            </w:pPr>
            <w:r>
              <w:rPr>
                <w:b/>
                <w:bCs/>
              </w:rPr>
              <w:t>Rok narození</w:t>
            </w:r>
          </w:p>
        </w:tc>
        <w:tc>
          <w:tcPr>
            <w:tcW w:w="829" w:type="dxa"/>
          </w:tcPr>
          <w:p w:rsidR="008449C0" w:rsidRDefault="008449C0" w:rsidP="008449C0">
            <w:pPr>
              <w:jc w:val="both"/>
            </w:pPr>
            <w:r>
              <w:t>1952</w:t>
            </w:r>
          </w:p>
        </w:tc>
        <w:tc>
          <w:tcPr>
            <w:tcW w:w="1721" w:type="dxa"/>
            <w:shd w:val="clear" w:color="auto" w:fill="F7CAAC"/>
          </w:tcPr>
          <w:p w:rsidR="008449C0" w:rsidRDefault="008449C0" w:rsidP="008449C0">
            <w:pPr>
              <w:jc w:val="both"/>
              <w:rPr>
                <w:b/>
                <w:bCs/>
              </w:rPr>
            </w:pPr>
            <w:r>
              <w:rPr>
                <w:b/>
                <w:bCs/>
              </w:rPr>
              <w:t>typ vztahu k VŠ</w:t>
            </w:r>
          </w:p>
        </w:tc>
        <w:tc>
          <w:tcPr>
            <w:tcW w:w="992" w:type="dxa"/>
            <w:gridSpan w:val="2"/>
          </w:tcPr>
          <w:p w:rsidR="008449C0" w:rsidRPr="00335EE8" w:rsidRDefault="008449C0" w:rsidP="008449C0">
            <w:pPr>
              <w:jc w:val="center"/>
              <w:rPr>
                <w:i/>
              </w:rPr>
            </w:pPr>
            <w:r w:rsidRPr="00335EE8">
              <w:rPr>
                <w:i/>
              </w:rPr>
              <w:t>pp.</w:t>
            </w:r>
          </w:p>
        </w:tc>
        <w:tc>
          <w:tcPr>
            <w:tcW w:w="994" w:type="dxa"/>
            <w:shd w:val="clear" w:color="auto" w:fill="F7CAAC"/>
          </w:tcPr>
          <w:p w:rsidR="008449C0" w:rsidRDefault="008449C0" w:rsidP="008449C0">
            <w:pPr>
              <w:jc w:val="both"/>
              <w:rPr>
                <w:b/>
                <w:bCs/>
              </w:rPr>
            </w:pPr>
            <w:r>
              <w:rPr>
                <w:b/>
                <w:bCs/>
              </w:rPr>
              <w:t>rozsah</w:t>
            </w:r>
          </w:p>
        </w:tc>
        <w:tc>
          <w:tcPr>
            <w:tcW w:w="709" w:type="dxa"/>
          </w:tcPr>
          <w:p w:rsidR="008449C0" w:rsidRDefault="008449C0" w:rsidP="008449C0">
            <w:pPr>
              <w:jc w:val="center"/>
            </w:pPr>
            <w:r>
              <w:t>40</w:t>
            </w:r>
          </w:p>
        </w:tc>
        <w:tc>
          <w:tcPr>
            <w:tcW w:w="709" w:type="dxa"/>
            <w:gridSpan w:val="2"/>
            <w:shd w:val="clear" w:color="auto" w:fill="F7CAAC"/>
          </w:tcPr>
          <w:p w:rsidR="008449C0" w:rsidRDefault="008449C0" w:rsidP="008449C0">
            <w:pPr>
              <w:jc w:val="both"/>
              <w:rPr>
                <w:b/>
                <w:bCs/>
              </w:rPr>
            </w:pPr>
            <w:r>
              <w:rPr>
                <w:b/>
                <w:bCs/>
              </w:rPr>
              <w:t>do kdy</w:t>
            </w:r>
          </w:p>
        </w:tc>
        <w:tc>
          <w:tcPr>
            <w:tcW w:w="1387" w:type="dxa"/>
            <w:gridSpan w:val="2"/>
          </w:tcPr>
          <w:p w:rsidR="008449C0" w:rsidRPr="00335EE8" w:rsidRDefault="008449C0" w:rsidP="008449C0">
            <w:pPr>
              <w:jc w:val="center"/>
            </w:pPr>
            <w:r>
              <w:t>1218</w:t>
            </w:r>
          </w:p>
        </w:tc>
      </w:tr>
      <w:tr w:rsidR="008449C0" w:rsidRPr="00335EE8" w:rsidTr="008449C0">
        <w:tc>
          <w:tcPr>
            <w:tcW w:w="5068" w:type="dxa"/>
            <w:gridSpan w:val="3"/>
            <w:shd w:val="clear" w:color="auto" w:fill="F7CAAC"/>
          </w:tcPr>
          <w:p w:rsidR="008449C0" w:rsidRDefault="008449C0" w:rsidP="008449C0">
            <w:pPr>
              <w:rPr>
                <w:b/>
                <w:bCs/>
              </w:rPr>
            </w:pPr>
            <w:r>
              <w:rPr>
                <w:b/>
                <w:bCs/>
              </w:rPr>
              <w:t>Typ vztahu na součásti VŠ, která uskutečňuje st. program</w:t>
            </w:r>
          </w:p>
        </w:tc>
        <w:tc>
          <w:tcPr>
            <w:tcW w:w="992" w:type="dxa"/>
            <w:gridSpan w:val="2"/>
          </w:tcPr>
          <w:p w:rsidR="008449C0" w:rsidRPr="00335EE8" w:rsidRDefault="008449C0" w:rsidP="008449C0">
            <w:pPr>
              <w:jc w:val="center"/>
              <w:rPr>
                <w:i/>
              </w:rPr>
            </w:pPr>
            <w:r w:rsidRPr="00335EE8">
              <w:rPr>
                <w:i/>
              </w:rPr>
              <w:t>pp.</w:t>
            </w:r>
          </w:p>
        </w:tc>
        <w:tc>
          <w:tcPr>
            <w:tcW w:w="994" w:type="dxa"/>
            <w:shd w:val="clear" w:color="auto" w:fill="F7CAAC"/>
          </w:tcPr>
          <w:p w:rsidR="008449C0" w:rsidRDefault="008449C0" w:rsidP="008449C0">
            <w:pPr>
              <w:jc w:val="both"/>
              <w:rPr>
                <w:b/>
                <w:bCs/>
              </w:rPr>
            </w:pPr>
            <w:r>
              <w:rPr>
                <w:b/>
                <w:bCs/>
              </w:rPr>
              <w:t>rozsah</w:t>
            </w:r>
          </w:p>
        </w:tc>
        <w:tc>
          <w:tcPr>
            <w:tcW w:w="709" w:type="dxa"/>
          </w:tcPr>
          <w:p w:rsidR="008449C0" w:rsidRDefault="008449C0" w:rsidP="008449C0">
            <w:pPr>
              <w:jc w:val="center"/>
            </w:pPr>
            <w:r>
              <w:t>40</w:t>
            </w:r>
          </w:p>
        </w:tc>
        <w:tc>
          <w:tcPr>
            <w:tcW w:w="709" w:type="dxa"/>
            <w:gridSpan w:val="2"/>
            <w:shd w:val="clear" w:color="auto" w:fill="F7CAAC"/>
          </w:tcPr>
          <w:p w:rsidR="008449C0" w:rsidRDefault="008449C0" w:rsidP="008449C0">
            <w:pPr>
              <w:jc w:val="both"/>
              <w:rPr>
                <w:b/>
                <w:bCs/>
              </w:rPr>
            </w:pPr>
            <w:r>
              <w:rPr>
                <w:b/>
                <w:bCs/>
              </w:rPr>
              <w:t>do kdy</w:t>
            </w:r>
          </w:p>
        </w:tc>
        <w:tc>
          <w:tcPr>
            <w:tcW w:w="1387" w:type="dxa"/>
            <w:gridSpan w:val="2"/>
          </w:tcPr>
          <w:p w:rsidR="008449C0" w:rsidRPr="00335EE8" w:rsidRDefault="008449C0" w:rsidP="008449C0">
            <w:pPr>
              <w:jc w:val="center"/>
            </w:pPr>
            <w:r>
              <w:t>1218</w:t>
            </w:r>
          </w:p>
        </w:tc>
      </w:tr>
      <w:tr w:rsidR="008449C0" w:rsidTr="008449C0">
        <w:tc>
          <w:tcPr>
            <w:tcW w:w="6060" w:type="dxa"/>
            <w:gridSpan w:val="5"/>
            <w:shd w:val="clear" w:color="auto" w:fill="F7CAAC"/>
          </w:tcPr>
          <w:p w:rsidR="008449C0" w:rsidRDefault="008449C0" w:rsidP="008449C0">
            <w:pPr>
              <w:jc w:val="both"/>
            </w:pPr>
            <w:r>
              <w:rPr>
                <w:b/>
                <w:bCs/>
              </w:rPr>
              <w:t>Další současná působení jako akademický pracovník na jiných VŠ</w:t>
            </w:r>
          </w:p>
        </w:tc>
        <w:tc>
          <w:tcPr>
            <w:tcW w:w="1703" w:type="dxa"/>
            <w:gridSpan w:val="2"/>
            <w:shd w:val="clear" w:color="auto" w:fill="F7CAAC"/>
          </w:tcPr>
          <w:p w:rsidR="008449C0" w:rsidRDefault="008449C0" w:rsidP="008449C0">
            <w:pPr>
              <w:jc w:val="both"/>
              <w:rPr>
                <w:b/>
                <w:bCs/>
              </w:rPr>
            </w:pPr>
            <w:r>
              <w:rPr>
                <w:b/>
                <w:bCs/>
              </w:rPr>
              <w:t>typ prac.  vztahu</w:t>
            </w:r>
          </w:p>
        </w:tc>
        <w:tc>
          <w:tcPr>
            <w:tcW w:w="2096" w:type="dxa"/>
            <w:gridSpan w:val="4"/>
            <w:shd w:val="clear" w:color="auto" w:fill="F7CAAC"/>
          </w:tcPr>
          <w:p w:rsidR="008449C0" w:rsidRDefault="008449C0" w:rsidP="008449C0">
            <w:pPr>
              <w:jc w:val="both"/>
              <w:rPr>
                <w:b/>
                <w:bCs/>
              </w:rPr>
            </w:pPr>
            <w:r>
              <w:rPr>
                <w:b/>
                <w:bCs/>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bCs/>
              </w:rPr>
              <w:t>Předměty příslušného studijního programu a způsob zapojení do jejich výuky, příp. další zapojení do uskutečňování studijního programu</w:t>
            </w:r>
          </w:p>
        </w:tc>
      </w:tr>
      <w:tr w:rsidR="008449C0" w:rsidTr="008449C0">
        <w:trPr>
          <w:trHeight w:val="384"/>
        </w:trPr>
        <w:tc>
          <w:tcPr>
            <w:tcW w:w="9859" w:type="dxa"/>
            <w:gridSpan w:val="11"/>
            <w:tcBorders>
              <w:top w:val="nil"/>
            </w:tcBorders>
          </w:tcPr>
          <w:p w:rsidR="008449C0" w:rsidRDefault="008449C0" w:rsidP="008449C0">
            <w:pPr>
              <w:jc w:val="both"/>
            </w:pPr>
            <w:r>
              <w:t>Bezpečnost a ochrana objektů a osob – garant, přednášející (80 %)</w:t>
            </w:r>
          </w:p>
          <w:p w:rsidR="008449C0" w:rsidRDefault="008449C0" w:rsidP="008449C0">
            <w:pPr>
              <w:jc w:val="both"/>
            </w:pPr>
            <w:r w:rsidRPr="00DD1895">
              <w:t>Přeprava nebezpečných věcí</w:t>
            </w:r>
            <w:r>
              <w:t xml:space="preserve"> – garant, přednášející (50 %)</w:t>
            </w:r>
          </w:p>
          <w:p w:rsidR="008449C0" w:rsidRDefault="008449C0" w:rsidP="008449C0">
            <w:pPr>
              <w:jc w:val="both"/>
            </w:pPr>
            <w:r w:rsidRPr="00DD1895">
              <w:t>Evakuace osob, zvířat a věcí</w:t>
            </w:r>
            <w:r>
              <w:t xml:space="preserve"> – garant, přednášející (80 %)</w:t>
            </w:r>
          </w:p>
          <w:p w:rsidR="008449C0" w:rsidRDefault="008449C0" w:rsidP="008449C0">
            <w:pPr>
              <w:jc w:val="both"/>
            </w:pPr>
            <w:r w:rsidRPr="00DD1895">
              <w:t>Nouzové přežiti obyvatelstva</w:t>
            </w:r>
            <w:r>
              <w:t xml:space="preserve"> – garant, přednášející (80 %) </w:t>
            </w:r>
          </w:p>
          <w:p w:rsidR="007579CD" w:rsidRDefault="007579CD" w:rsidP="008449C0">
            <w:pPr>
              <w:jc w:val="both"/>
            </w:pPr>
            <w:r>
              <w:t>Logistika krizových situací – garant, přednášející (50 %)</w:t>
            </w:r>
          </w:p>
          <w:p w:rsidR="008449C0" w:rsidRDefault="008449C0" w:rsidP="008449C0">
            <w:pPr>
              <w:jc w:val="both"/>
            </w:pPr>
            <w:r>
              <w:t xml:space="preserve">Požární ochrana – garant, přednášející (80 %) </w:t>
            </w:r>
          </w:p>
          <w:p w:rsidR="008449C0" w:rsidRDefault="008449C0" w:rsidP="008449C0">
            <w:pPr>
              <w:jc w:val="both"/>
              <w:rPr>
                <w:ins w:id="4699" w:author="Jan Strohmandl" w:date="2018-11-18T15:42:00Z"/>
              </w:rPr>
            </w:pPr>
            <w:r w:rsidRPr="004541D9">
              <w:t xml:space="preserve">Přeprava nebezpečných věcí </w:t>
            </w:r>
            <w:r>
              <w:t>–</w:t>
            </w:r>
            <w:r>
              <w:rPr>
                <w:b/>
              </w:rPr>
              <w:t xml:space="preserve"> </w:t>
            </w:r>
            <w:r>
              <w:t>přednášející (20 %)</w:t>
            </w:r>
          </w:p>
          <w:p w:rsidR="00F139B8" w:rsidRDefault="00F71CA5">
            <w:pPr>
              <w:pPrChange w:id="4700" w:author="Jan Strohmandl" w:date="2018-11-18T15:42:00Z">
                <w:pPr>
                  <w:jc w:val="both"/>
                </w:pPr>
              </w:pPrChange>
            </w:pPr>
            <w:ins w:id="4701" w:author="Jan Strohmandl" w:date="2018-11-18T15:42:00Z">
              <w:r w:rsidRPr="00BC6D3E">
                <w:t>Obe</w:t>
              </w:r>
              <w:r>
                <w:t xml:space="preserve">cné základy řešení havarijních </w:t>
              </w:r>
              <w:r w:rsidRPr="00BC6D3E">
                <w:t>a krizových situací</w:t>
              </w:r>
              <w:r>
                <w:t xml:space="preserve"> – garant, přednášející (80 %) </w:t>
              </w:r>
            </w:ins>
          </w:p>
          <w:p w:rsidR="008449C0" w:rsidRPr="00DD1895" w:rsidRDefault="008449C0" w:rsidP="00F71CA5">
            <w:pPr>
              <w:jc w:val="both"/>
            </w:pPr>
            <w:r w:rsidRPr="004541D9">
              <w:t>Úvod do logistiky</w:t>
            </w:r>
            <w:del w:id="4702" w:author="Jan Strohmandl" w:date="2018-11-18T15:42:00Z">
              <w:r w:rsidRPr="004541D9" w:rsidDel="00F71CA5">
                <w:delText xml:space="preserve"> </w:delText>
              </w:r>
              <w:r w:rsidR="00F139B8" w:rsidRPr="00F139B8">
                <w:rPr>
                  <w:strike/>
                  <w:rPrChange w:id="4703" w:author="Strohmandl Jan" w:date="2018-11-13T09:32:00Z">
                    <w:rPr>
                      <w:rFonts w:ascii="Arial" w:hAnsi="Arial" w:cs="Arial"/>
                      <w:b/>
                      <w:bCs/>
                      <w:color w:val="0000FF"/>
                      <w:sz w:val="22"/>
                      <w:szCs w:val="22"/>
                      <w:u w:val="single"/>
                    </w:rPr>
                  </w:rPrChange>
                </w:rPr>
                <w:delText>krizových situací</w:delText>
              </w:r>
              <w:r w:rsidDel="00F71CA5">
                <w:delText xml:space="preserve"> </w:delText>
              </w:r>
            </w:del>
            <w:ins w:id="4704" w:author="Jan Strohmandl" w:date="2018-11-18T15:42:00Z">
              <w:r w:rsidR="00F71CA5">
                <w:t xml:space="preserve"> </w:t>
              </w:r>
            </w:ins>
            <w:r>
              <w:t>– přednášející (20 %)</w:t>
            </w:r>
          </w:p>
        </w:tc>
      </w:tr>
      <w:tr w:rsidR="008449C0" w:rsidTr="008449C0">
        <w:tc>
          <w:tcPr>
            <w:tcW w:w="9859" w:type="dxa"/>
            <w:gridSpan w:val="11"/>
            <w:shd w:val="clear" w:color="auto" w:fill="F7CAAC"/>
          </w:tcPr>
          <w:p w:rsidR="008449C0" w:rsidRDefault="008449C0" w:rsidP="008449C0">
            <w:pPr>
              <w:jc w:val="both"/>
            </w:pPr>
            <w:r>
              <w:rPr>
                <w:b/>
                <w:bCs/>
              </w:rPr>
              <w:t xml:space="preserve">Údaje o vzdělání na VŠ </w:t>
            </w:r>
          </w:p>
        </w:tc>
      </w:tr>
      <w:tr w:rsidR="008449C0" w:rsidTr="008449C0">
        <w:trPr>
          <w:trHeight w:val="675"/>
        </w:trPr>
        <w:tc>
          <w:tcPr>
            <w:tcW w:w="9859" w:type="dxa"/>
            <w:gridSpan w:val="11"/>
          </w:tcPr>
          <w:p w:rsidR="008449C0" w:rsidRDefault="008449C0" w:rsidP="008449C0">
            <w:r w:rsidRPr="003C1ED3">
              <w:t>Ing.</w:t>
            </w:r>
            <w:r>
              <w:t xml:space="preserve">: </w:t>
            </w:r>
            <w:r w:rsidRPr="003C1ED3">
              <w:t>1979</w:t>
            </w:r>
            <w:r>
              <w:t xml:space="preserve">: </w:t>
            </w:r>
            <w:r w:rsidRPr="003C1ED3">
              <w:t>VF VŠDS Žilina</w:t>
            </w:r>
            <w:r>
              <w:t xml:space="preserve">, Vojenská doprava, </w:t>
            </w:r>
          </w:p>
          <w:p w:rsidR="008449C0" w:rsidRPr="003C1ED3" w:rsidRDefault="008449C0" w:rsidP="008449C0">
            <w:r w:rsidRPr="003C1ED3">
              <w:t>PhD.</w:t>
            </w:r>
            <w:r>
              <w:t xml:space="preserve">: </w:t>
            </w:r>
            <w:r w:rsidRPr="003C1ED3">
              <w:t>2000</w:t>
            </w:r>
            <w:r>
              <w:t xml:space="preserve">: </w:t>
            </w:r>
            <w:r w:rsidRPr="003C1ED3">
              <w:t>FŠI ŽU Žilina</w:t>
            </w:r>
            <w:r>
              <w:t>, V</w:t>
            </w:r>
            <w:r w:rsidRPr="003C1ED3">
              <w:t>oj</w:t>
            </w:r>
            <w:r>
              <w:t xml:space="preserve">enská doprava a vojenské stavby </w:t>
            </w:r>
          </w:p>
          <w:p w:rsidR="008449C0" w:rsidRDefault="008449C0" w:rsidP="008449C0">
            <w:pPr>
              <w:rPr>
                <w:b/>
                <w:bCs/>
              </w:rPr>
            </w:pPr>
          </w:p>
        </w:tc>
      </w:tr>
      <w:tr w:rsidR="008449C0" w:rsidTr="008449C0">
        <w:tc>
          <w:tcPr>
            <w:tcW w:w="9859" w:type="dxa"/>
            <w:gridSpan w:val="11"/>
            <w:shd w:val="clear" w:color="auto" w:fill="F7CAAC"/>
          </w:tcPr>
          <w:p w:rsidR="008449C0" w:rsidRDefault="008449C0" w:rsidP="008449C0">
            <w:pPr>
              <w:jc w:val="both"/>
              <w:rPr>
                <w:b/>
                <w:bCs/>
              </w:rPr>
            </w:pPr>
            <w:r>
              <w:rPr>
                <w:b/>
                <w:bCs/>
              </w:rPr>
              <w:t>Údaje o odborném působení od absolvování VŠ</w:t>
            </w:r>
          </w:p>
        </w:tc>
      </w:tr>
      <w:tr w:rsidR="008449C0" w:rsidTr="008449C0">
        <w:trPr>
          <w:trHeight w:val="1090"/>
        </w:trPr>
        <w:tc>
          <w:tcPr>
            <w:tcW w:w="9859" w:type="dxa"/>
            <w:gridSpan w:val="11"/>
          </w:tcPr>
          <w:p w:rsidR="008449C0" w:rsidRDefault="008449C0" w:rsidP="008449C0">
            <w:r w:rsidRPr="003C1ED3">
              <w:t>1979 – 1989 velitelské a štábní funkce na různých stupních velení v ozbrojených silách</w:t>
            </w:r>
          </w:p>
          <w:p w:rsidR="008449C0" w:rsidRDefault="008449C0" w:rsidP="008449C0">
            <w:r>
              <w:t>1989 – 2017</w:t>
            </w:r>
            <w:r w:rsidRPr="003C1ED3">
              <w:t xml:space="preserve"> FBI ŽU (do 20</w:t>
            </w:r>
            <w:r>
              <w:t>01 VF, do 2014 FŠI) ŽU v Žilině,</w:t>
            </w:r>
            <w:r w:rsidRPr="003C1ED3">
              <w:t xml:space="preserve"> asiste</w:t>
            </w:r>
            <w:r>
              <w:t>nt, odborný asistent a docent</w:t>
            </w:r>
          </w:p>
          <w:p w:rsidR="008449C0" w:rsidRDefault="008449C0" w:rsidP="008449C0">
            <w:r>
              <w:t>09/</w:t>
            </w:r>
            <w:r w:rsidRPr="003C1ED3">
              <w:t>2007 –</w:t>
            </w:r>
            <w:r>
              <w:t xml:space="preserve"> 03/</w:t>
            </w:r>
            <w:r w:rsidRPr="003C1ED3">
              <w:t>2015 FBI ŽU v Žilině,</w:t>
            </w:r>
            <w:r>
              <w:t xml:space="preserve"> </w:t>
            </w:r>
            <w:r w:rsidRPr="003C1ED3">
              <w:t xml:space="preserve">vedoucí katedry technických věd a informatiky </w:t>
            </w:r>
          </w:p>
          <w:p w:rsidR="008449C0" w:rsidRPr="003C1ED3" w:rsidRDefault="008449C0" w:rsidP="008449C0">
            <w:pPr>
              <w:rPr>
                <w:b/>
                <w:bCs/>
              </w:rPr>
            </w:pPr>
            <w:r>
              <w:t>09/</w:t>
            </w:r>
            <w:r w:rsidRPr="003C1ED3">
              <w:t xml:space="preserve">2008 – dosud UTB </w:t>
            </w:r>
            <w:r>
              <w:t xml:space="preserve">ve </w:t>
            </w:r>
            <w:r w:rsidRPr="003C1ED3">
              <w:t>Zlín</w:t>
            </w:r>
            <w:r>
              <w:t xml:space="preserve">ě, </w:t>
            </w:r>
            <w:r w:rsidRPr="003C1ED3">
              <w:t>Fakulta</w:t>
            </w:r>
            <w:r>
              <w:t xml:space="preserve"> logistiky a krizového řízení </w:t>
            </w:r>
            <w:r w:rsidRPr="003C1ED3">
              <w:t xml:space="preserve">(do </w:t>
            </w:r>
            <w:r>
              <w:t>0</w:t>
            </w:r>
            <w:r w:rsidRPr="003C1ED3">
              <w:t>9</w:t>
            </w:r>
            <w:r>
              <w:t>/</w:t>
            </w:r>
            <w:r w:rsidRPr="003C1ED3">
              <w:t>2009 F</w:t>
            </w:r>
            <w:r>
              <w:t>akulta technologická</w:t>
            </w:r>
            <w:r w:rsidRPr="003C1ED3">
              <w:t>),</w:t>
            </w:r>
            <w:r>
              <w:t xml:space="preserve"> </w:t>
            </w:r>
            <w:r w:rsidRPr="003C1ED3">
              <w:t>docent</w:t>
            </w:r>
          </w:p>
          <w:p w:rsidR="008449C0" w:rsidRDefault="008449C0" w:rsidP="008449C0">
            <w:pPr>
              <w:jc w:val="both"/>
            </w:pPr>
          </w:p>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bCs/>
              </w:rPr>
              <w:t>Zkušenosti s vedením kvalifikačních a rigorózních prací</w:t>
            </w:r>
          </w:p>
        </w:tc>
      </w:tr>
      <w:tr w:rsidR="008449C0" w:rsidTr="008449C0">
        <w:trPr>
          <w:trHeight w:val="807"/>
        </w:trPr>
        <w:tc>
          <w:tcPr>
            <w:tcW w:w="9859" w:type="dxa"/>
            <w:gridSpan w:val="11"/>
          </w:tcPr>
          <w:p w:rsidR="008449C0" w:rsidRDefault="008449C0" w:rsidP="008449C0">
            <w:pPr>
              <w:jc w:val="both"/>
            </w:pPr>
            <w:r>
              <w:t>Bakalářské práce: 105 (FLKŘ UTB) + 47 (FBI UNIZA)</w:t>
            </w:r>
          </w:p>
          <w:p w:rsidR="008449C0" w:rsidRDefault="008449C0" w:rsidP="008449C0">
            <w:pPr>
              <w:jc w:val="both"/>
            </w:pPr>
            <w:r>
              <w:t>Diplomové práce: 106 (FBI, resp. FŠI UNIZA) + 1 (FAI UTB)</w:t>
            </w:r>
          </w:p>
          <w:p w:rsidR="008449C0" w:rsidRDefault="008449C0" w:rsidP="008449C0">
            <w:pPr>
              <w:jc w:val="both"/>
            </w:pPr>
            <w:r>
              <w:t>Disertační práce:   5 (FBI UNIZA )</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bCs/>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bCs/>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bCs/>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bCs/>
              </w:rPr>
            </w:pPr>
            <w:r>
              <w:rPr>
                <w:b/>
                <w:bCs/>
              </w:rPr>
              <w:t>Ohlasy publikací</w:t>
            </w:r>
          </w:p>
        </w:tc>
      </w:tr>
      <w:tr w:rsidR="008449C0" w:rsidTr="008449C0">
        <w:trPr>
          <w:cantSplit/>
        </w:trPr>
        <w:tc>
          <w:tcPr>
            <w:tcW w:w="3347" w:type="dxa"/>
            <w:gridSpan w:val="2"/>
          </w:tcPr>
          <w:p w:rsidR="008449C0" w:rsidRDefault="008449C0" w:rsidP="008449C0">
            <w:pPr>
              <w:jc w:val="center"/>
            </w:pPr>
            <w:r>
              <w:t>Občanská bezpečnost</w:t>
            </w:r>
          </w:p>
        </w:tc>
        <w:tc>
          <w:tcPr>
            <w:tcW w:w="2245" w:type="dxa"/>
            <w:gridSpan w:val="2"/>
          </w:tcPr>
          <w:p w:rsidR="008449C0" w:rsidRDefault="008449C0" w:rsidP="008449C0">
            <w:pPr>
              <w:jc w:val="both"/>
            </w:pPr>
            <w:r>
              <w:t>2005</w:t>
            </w:r>
          </w:p>
        </w:tc>
        <w:tc>
          <w:tcPr>
            <w:tcW w:w="2248" w:type="dxa"/>
            <w:gridSpan w:val="4"/>
            <w:tcBorders>
              <w:right w:val="single" w:sz="12" w:space="0" w:color="auto"/>
            </w:tcBorders>
          </w:tcPr>
          <w:p w:rsidR="008449C0" w:rsidRDefault="008449C0" w:rsidP="008449C0">
            <w:pPr>
              <w:jc w:val="both"/>
            </w:pPr>
            <w:r>
              <w:t>ŽU v Žilině</w:t>
            </w:r>
          </w:p>
        </w:tc>
        <w:tc>
          <w:tcPr>
            <w:tcW w:w="632" w:type="dxa"/>
            <w:tcBorders>
              <w:left w:val="single" w:sz="12" w:space="0" w:color="auto"/>
            </w:tcBorders>
            <w:shd w:val="clear" w:color="auto" w:fill="F7CAAC"/>
          </w:tcPr>
          <w:p w:rsidR="008449C0" w:rsidRDefault="008449C0" w:rsidP="008449C0">
            <w:pPr>
              <w:jc w:val="both"/>
            </w:pPr>
            <w:r>
              <w:rPr>
                <w:b/>
                <w:bCs/>
              </w:rPr>
              <w:t>WOS</w:t>
            </w:r>
          </w:p>
        </w:tc>
        <w:tc>
          <w:tcPr>
            <w:tcW w:w="693" w:type="dxa"/>
            <w:shd w:val="clear" w:color="auto" w:fill="F7CAAC"/>
          </w:tcPr>
          <w:p w:rsidR="008449C0" w:rsidRDefault="008449C0" w:rsidP="008449C0">
            <w:pPr>
              <w:jc w:val="both"/>
              <w:rPr>
                <w:sz w:val="18"/>
                <w:szCs w:val="18"/>
              </w:rPr>
            </w:pPr>
            <w:r>
              <w:rPr>
                <w:b/>
                <w:bCs/>
                <w:sz w:val="18"/>
                <w:szCs w:val="18"/>
              </w:rPr>
              <w:t>Scopus</w:t>
            </w:r>
          </w:p>
        </w:tc>
        <w:tc>
          <w:tcPr>
            <w:tcW w:w="694" w:type="dxa"/>
            <w:shd w:val="clear" w:color="auto" w:fill="F7CAAC"/>
          </w:tcPr>
          <w:p w:rsidR="008449C0" w:rsidRDefault="008449C0" w:rsidP="008449C0">
            <w:pPr>
              <w:jc w:val="both"/>
            </w:pPr>
            <w:r>
              <w:rPr>
                <w:b/>
                <w:bCs/>
                <w:sz w:val="18"/>
                <w:szCs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bCs/>
              </w:rPr>
              <w:t>Obor jmenovacího řízení</w:t>
            </w:r>
          </w:p>
        </w:tc>
        <w:tc>
          <w:tcPr>
            <w:tcW w:w="2245" w:type="dxa"/>
            <w:gridSpan w:val="2"/>
            <w:shd w:val="clear" w:color="auto" w:fill="F7CAAC"/>
          </w:tcPr>
          <w:p w:rsidR="008449C0" w:rsidRDefault="008449C0" w:rsidP="008449C0">
            <w:pPr>
              <w:jc w:val="both"/>
            </w:pPr>
            <w:r>
              <w:rPr>
                <w:b/>
                <w:bCs/>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bCs/>
              </w:rPr>
              <w:t>Řízení konáno na VŠ</w:t>
            </w:r>
          </w:p>
        </w:tc>
        <w:tc>
          <w:tcPr>
            <w:tcW w:w="632" w:type="dxa"/>
            <w:vMerge w:val="restart"/>
            <w:tcBorders>
              <w:left w:val="single" w:sz="12" w:space="0" w:color="auto"/>
            </w:tcBorders>
          </w:tcPr>
          <w:p w:rsidR="008449C0" w:rsidRDefault="008449C0" w:rsidP="008449C0">
            <w:pPr>
              <w:jc w:val="center"/>
              <w:rPr>
                <w:b/>
                <w:bCs/>
              </w:rPr>
            </w:pPr>
            <w:r>
              <w:rPr>
                <w:b/>
                <w:bCs/>
              </w:rPr>
              <w:t>27</w:t>
            </w:r>
          </w:p>
        </w:tc>
        <w:tc>
          <w:tcPr>
            <w:tcW w:w="693" w:type="dxa"/>
            <w:vMerge w:val="restart"/>
          </w:tcPr>
          <w:p w:rsidR="008449C0" w:rsidRDefault="008449C0" w:rsidP="008449C0">
            <w:pPr>
              <w:jc w:val="center"/>
              <w:rPr>
                <w:b/>
                <w:bCs/>
              </w:rPr>
            </w:pPr>
            <w:r>
              <w:rPr>
                <w:b/>
                <w:bCs/>
              </w:rPr>
              <w:t>18</w:t>
            </w:r>
          </w:p>
        </w:tc>
        <w:tc>
          <w:tcPr>
            <w:tcW w:w="694" w:type="dxa"/>
            <w:vMerge w:val="restart"/>
          </w:tcPr>
          <w:p w:rsidR="008449C0" w:rsidRDefault="008449C0" w:rsidP="008449C0">
            <w:pPr>
              <w:jc w:val="center"/>
              <w:rPr>
                <w:b/>
                <w:bCs/>
              </w:rPr>
            </w:pPr>
            <w:r>
              <w:rPr>
                <w:b/>
                <w:bCs/>
              </w:rPr>
              <w:t>146</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bCs/>
              </w:rPr>
            </w:pPr>
          </w:p>
        </w:tc>
        <w:tc>
          <w:tcPr>
            <w:tcW w:w="693" w:type="dxa"/>
            <w:vMerge/>
            <w:vAlign w:val="center"/>
          </w:tcPr>
          <w:p w:rsidR="008449C0" w:rsidRDefault="008449C0" w:rsidP="008449C0">
            <w:pPr>
              <w:rPr>
                <w:b/>
                <w:bCs/>
              </w:rPr>
            </w:pPr>
          </w:p>
        </w:tc>
        <w:tc>
          <w:tcPr>
            <w:tcW w:w="694" w:type="dxa"/>
            <w:vMerge/>
            <w:vAlign w:val="center"/>
          </w:tcPr>
          <w:p w:rsidR="008449C0" w:rsidRDefault="008449C0" w:rsidP="008449C0">
            <w:pPr>
              <w:rPr>
                <w:b/>
                <w:bCs/>
              </w:rPr>
            </w:pPr>
          </w:p>
        </w:tc>
      </w:tr>
      <w:tr w:rsidR="008449C0" w:rsidTr="008449C0">
        <w:tc>
          <w:tcPr>
            <w:tcW w:w="9859" w:type="dxa"/>
            <w:gridSpan w:val="11"/>
            <w:shd w:val="clear" w:color="auto" w:fill="F7CAAC"/>
          </w:tcPr>
          <w:p w:rsidR="008449C0" w:rsidRDefault="008449C0" w:rsidP="008449C0">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8449C0" w:rsidRPr="001D6A3E" w:rsidTr="008449C0">
        <w:trPr>
          <w:trHeight w:val="283"/>
        </w:trPr>
        <w:tc>
          <w:tcPr>
            <w:tcW w:w="9859" w:type="dxa"/>
            <w:gridSpan w:val="11"/>
          </w:tcPr>
          <w:p w:rsidR="008449C0" w:rsidRDefault="008449C0" w:rsidP="008449C0">
            <w:pPr>
              <w:spacing w:after="60"/>
              <w:jc w:val="both"/>
            </w:pPr>
            <w:r w:rsidRPr="00415E25">
              <w:rPr>
                <w:rStyle w:val="Siln"/>
                <w:bCs w:val="0"/>
              </w:rPr>
              <w:t>TOMEK, Miroslav (34</w:t>
            </w:r>
            <w:r>
              <w:rPr>
                <w:rStyle w:val="Siln"/>
                <w:bCs w:val="0"/>
              </w:rPr>
              <w:t xml:space="preserve"> </w:t>
            </w:r>
            <w:r w:rsidRPr="00415E25">
              <w:rPr>
                <w:rStyle w:val="Siln"/>
                <w:bCs w:val="0"/>
              </w:rPr>
              <w:t>%),</w:t>
            </w:r>
            <w:r w:rsidRPr="00A60EB7">
              <w:rPr>
                <w:rStyle w:val="Siln"/>
                <w:b w:val="0"/>
                <w:bCs w:val="0"/>
              </w:rPr>
              <w:t xml:space="preserve"> STROHMANDL</w:t>
            </w:r>
            <w:r w:rsidRPr="00A60EB7">
              <w:rPr>
                <w:b/>
              </w:rPr>
              <w:t>,</w:t>
            </w:r>
            <w:r>
              <w:t xml:space="preserve"> Jan, MIHOKOVÁ JAKUBČEKOVÁ, Júlia</w:t>
            </w:r>
            <w:del w:id="4705" w:author="Eva Batůšková" w:date="2018-11-19T12:39:00Z">
              <w:r w:rsidDel="0019561C">
                <w:delText>.</w:delText>
              </w:r>
            </w:del>
            <w:r w:rsidRPr="00A60EB7">
              <w:rPr>
                <w:i/>
              </w:rPr>
              <w:t xml:space="preserve"> </w:t>
            </w:r>
            <w:ins w:id="4706" w:author="Eva Batůšková" w:date="2018-11-19T12:39:00Z">
              <w:r w:rsidR="0019561C" w:rsidRPr="0019561C">
                <w:rPr>
                  <w:rPrChange w:id="4707" w:author="Eva Batůšková" w:date="2018-11-19T12:39:00Z">
                    <w:rPr>
                      <w:i/>
                    </w:rPr>
                  </w:rPrChange>
                </w:rPr>
                <w:t>(</w:t>
              </w:r>
            </w:ins>
            <w:r w:rsidRPr="00415E25">
              <w:t>2017</w:t>
            </w:r>
            <w:ins w:id="4708" w:author="Eva Batůšková" w:date="2018-11-19T12:39:00Z">
              <w:r w:rsidR="0019561C">
                <w:t>)</w:t>
              </w:r>
            </w:ins>
            <w:r w:rsidRPr="00415E25">
              <w:t>.</w:t>
            </w:r>
            <w:r>
              <w:t xml:space="preserve"> </w:t>
            </w:r>
            <w:r w:rsidRPr="00A60EB7">
              <w:rPr>
                <w:i/>
              </w:rPr>
              <w:t>Ochrana obyvateľstva – plánovanie a zabezpečovanie evakuácie</w:t>
            </w:r>
            <w:r>
              <w:t xml:space="preserve">. </w:t>
            </w:r>
            <w:r w:rsidRPr="00A60EB7">
              <w:rPr>
                <w:i/>
              </w:rPr>
              <w:t>The Science for Population Protection</w:t>
            </w:r>
            <w:r>
              <w:rPr>
                <w:i/>
              </w:rPr>
              <w:t xml:space="preserve">. </w:t>
            </w:r>
            <w:r>
              <w:t>1/2017, roč. 9. Lázně Bohdaneč: IOO. ISSN 1803-635X.</w:t>
            </w:r>
          </w:p>
          <w:p w:rsidR="008449C0" w:rsidRPr="005B67EE" w:rsidRDefault="008449C0" w:rsidP="008449C0">
            <w:pPr>
              <w:spacing w:after="60"/>
              <w:jc w:val="both"/>
            </w:pPr>
            <w:r w:rsidRPr="00415E25">
              <w:rPr>
                <w:b/>
              </w:rPr>
              <w:t>TOMEK, Miroslav (</w:t>
            </w:r>
            <w:r>
              <w:rPr>
                <w:b/>
              </w:rPr>
              <w:t xml:space="preserve">40 </w:t>
            </w:r>
            <w:r w:rsidRPr="00415E25">
              <w:rPr>
                <w:b/>
              </w:rPr>
              <w:t>%),</w:t>
            </w:r>
            <w:r w:rsidRPr="005B67EE">
              <w:t xml:space="preserve"> STROHMANDL, Jan, RAK, Jakub</w:t>
            </w:r>
            <w:del w:id="4709" w:author="Eva Batůšková" w:date="2018-11-19T12:39:00Z">
              <w:r w:rsidRPr="005B67EE" w:rsidDel="0019561C">
                <w:delText>,</w:delText>
              </w:r>
            </w:del>
            <w:r w:rsidRPr="005B67EE">
              <w:t xml:space="preserve"> </w:t>
            </w:r>
            <w:ins w:id="4710" w:author="Eva Batůšková" w:date="2018-11-19T12:39:00Z">
              <w:r w:rsidR="0019561C">
                <w:t>(</w:t>
              </w:r>
            </w:ins>
            <w:r w:rsidRPr="005B67EE">
              <w:t>2014</w:t>
            </w:r>
            <w:ins w:id="4711" w:author="Eva Batůšková" w:date="2018-11-19T12:39:00Z">
              <w:r w:rsidR="0019561C">
                <w:t>)</w:t>
              </w:r>
            </w:ins>
            <w:r w:rsidRPr="005B67EE">
              <w:t xml:space="preserve">. </w:t>
            </w:r>
            <w:r w:rsidR="00F139B8" w:rsidRPr="00F139B8">
              <w:rPr>
                <w:i/>
                <w:rPrChange w:id="4712" w:author="Jan Strohmandl" w:date="2018-11-18T15:44:00Z">
                  <w:rPr>
                    <w:rFonts w:ascii="Arial" w:hAnsi="Arial" w:cs="Arial"/>
                    <w:color w:val="4B4B4B"/>
                    <w:sz w:val="22"/>
                    <w:szCs w:val="22"/>
                  </w:rPr>
                </w:rPrChange>
              </w:rPr>
              <w:t>Zásobování obyvatelstva pitnou vodou za mimořádných situací</w:t>
            </w:r>
            <w:r w:rsidRPr="00F71CA5">
              <w:rPr>
                <w:i/>
                <w:iCs/>
              </w:rPr>
              <w:t>.</w:t>
            </w:r>
            <w:r w:rsidRPr="005B67EE">
              <w:t xml:space="preserve"> Ostrava: Repronis, s.r.o. 110 s. ISBN 978-80-7454-462-0.</w:t>
            </w:r>
          </w:p>
          <w:p w:rsidR="008449C0" w:rsidRPr="005B67EE" w:rsidRDefault="008449C0" w:rsidP="008449C0">
            <w:pPr>
              <w:spacing w:after="60"/>
              <w:jc w:val="both"/>
            </w:pPr>
            <w:r w:rsidRPr="005B67EE">
              <w:t xml:space="preserve">SEIDL, Miloslav, </w:t>
            </w:r>
            <w:r w:rsidRPr="00415E25">
              <w:rPr>
                <w:b/>
              </w:rPr>
              <w:t>TOMEK, Miroslav (35</w:t>
            </w:r>
            <w:r>
              <w:rPr>
                <w:b/>
              </w:rPr>
              <w:t xml:space="preserve"> </w:t>
            </w:r>
            <w:r w:rsidRPr="00415E25">
              <w:rPr>
                <w:b/>
              </w:rPr>
              <w:t>%),</w:t>
            </w:r>
            <w:r w:rsidRPr="005B67EE">
              <w:t xml:space="preserve"> VIČAR, Dušan</w:t>
            </w:r>
            <w:del w:id="4713" w:author="Eva Batůšková" w:date="2018-11-19T12:39:00Z">
              <w:r w:rsidRPr="005B67EE" w:rsidDel="0019561C">
                <w:delText>,</w:delText>
              </w:r>
            </w:del>
            <w:r w:rsidRPr="005B67EE">
              <w:t xml:space="preserve"> </w:t>
            </w:r>
            <w:ins w:id="4714" w:author="Eva Batůšková" w:date="2018-11-19T12:39:00Z">
              <w:r w:rsidR="0019561C">
                <w:t>(</w:t>
              </w:r>
            </w:ins>
            <w:r w:rsidRPr="005B67EE">
              <w:t>2014</w:t>
            </w:r>
            <w:ins w:id="4715" w:author="Eva Batůšková" w:date="2018-11-19T12:39:00Z">
              <w:r w:rsidR="0019561C">
                <w:t>)</w:t>
              </w:r>
            </w:ins>
            <w:r w:rsidRPr="005B67EE">
              <w:t xml:space="preserve">. </w:t>
            </w:r>
            <w:r w:rsidR="00F139B8" w:rsidRPr="00F139B8">
              <w:rPr>
                <w:i/>
                <w:rPrChange w:id="4716" w:author="Jan Strohmandl" w:date="2018-11-18T15:44:00Z">
                  <w:rPr>
                    <w:rFonts w:ascii="Arial" w:hAnsi="Arial" w:cs="Arial"/>
                    <w:color w:val="4B4B4B"/>
                    <w:sz w:val="22"/>
                    <w:szCs w:val="22"/>
                  </w:rPr>
                </w:rPrChange>
              </w:rPr>
              <w:t>Evakuácia osôb, zvierat a vecí</w:t>
            </w:r>
            <w:r w:rsidRPr="00F71CA5">
              <w:rPr>
                <w:i/>
                <w:iCs/>
              </w:rPr>
              <w:t>.</w:t>
            </w:r>
            <w:r w:rsidR="00F139B8" w:rsidRPr="00F139B8">
              <w:rPr>
                <w:i/>
                <w:rPrChange w:id="4717" w:author="Jan Strohmandl" w:date="2018-11-18T15:44:00Z">
                  <w:rPr>
                    <w:rFonts w:ascii="Arial" w:hAnsi="Arial" w:cs="Arial"/>
                    <w:color w:val="4B4B4B"/>
                    <w:sz w:val="22"/>
                    <w:szCs w:val="22"/>
                  </w:rPr>
                </w:rPrChange>
              </w:rPr>
              <w:t xml:space="preserve"> </w:t>
            </w:r>
            <w:r w:rsidRPr="005B67EE">
              <w:t xml:space="preserve">1. vyd. Žilina: EDIS </w:t>
            </w:r>
            <w:r>
              <w:t>– vydavateľstvo ŽU v Žiline. 262</w:t>
            </w:r>
            <w:r w:rsidRPr="005B67EE">
              <w:t xml:space="preserve"> s. ISBN 978-80-554-0939-9</w:t>
            </w:r>
            <w:r>
              <w:t>.</w:t>
            </w:r>
          </w:p>
          <w:p w:rsidR="008449C0" w:rsidRPr="005B67EE" w:rsidRDefault="008449C0" w:rsidP="008449C0">
            <w:pPr>
              <w:spacing w:after="60"/>
              <w:jc w:val="both"/>
            </w:pPr>
            <w:r w:rsidRPr="00415E25">
              <w:rPr>
                <w:b/>
                <w:caps/>
              </w:rPr>
              <w:t xml:space="preserve">Tomek, </w:t>
            </w:r>
            <w:r w:rsidRPr="00415E25">
              <w:rPr>
                <w:b/>
              </w:rPr>
              <w:t xml:space="preserve">Miroslav </w:t>
            </w:r>
            <w:r w:rsidRPr="00415E25">
              <w:rPr>
                <w:b/>
                <w:caps/>
              </w:rPr>
              <w:t>(35</w:t>
            </w:r>
            <w:r>
              <w:rPr>
                <w:b/>
                <w:caps/>
              </w:rPr>
              <w:t xml:space="preserve"> </w:t>
            </w:r>
            <w:r w:rsidRPr="00415E25">
              <w:rPr>
                <w:b/>
                <w:caps/>
              </w:rPr>
              <w:t>%),</w:t>
            </w:r>
            <w:r w:rsidRPr="005B67EE">
              <w:rPr>
                <w:caps/>
              </w:rPr>
              <w:t xml:space="preserve"> Seidl, </w:t>
            </w:r>
            <w:r w:rsidRPr="005B67EE">
              <w:t xml:space="preserve">Miloslav, </w:t>
            </w:r>
            <w:r w:rsidRPr="005B67EE">
              <w:rPr>
                <w:caps/>
              </w:rPr>
              <w:t>BUCOVÁ, G</w:t>
            </w:r>
            <w:r w:rsidRPr="005B67EE">
              <w:t>abriela</w:t>
            </w:r>
            <w:del w:id="4718" w:author="Eva Batůšková" w:date="2018-11-19T12:39:00Z">
              <w:r w:rsidDel="0019561C">
                <w:delText>.</w:delText>
              </w:r>
            </w:del>
            <w:r w:rsidRPr="005B67EE">
              <w:t xml:space="preserve"> </w:t>
            </w:r>
            <w:ins w:id="4719" w:author="Eva Batůšková" w:date="2018-11-19T12:39:00Z">
              <w:r w:rsidR="0019561C">
                <w:t>(</w:t>
              </w:r>
            </w:ins>
            <w:r>
              <w:t>2014</w:t>
            </w:r>
            <w:ins w:id="4720" w:author="Eva Batůšková" w:date="2018-11-19T12:39:00Z">
              <w:r w:rsidR="0019561C">
                <w:t>)</w:t>
              </w:r>
            </w:ins>
            <w:r>
              <w:t xml:space="preserve">. </w:t>
            </w:r>
            <w:r w:rsidR="00F139B8" w:rsidRPr="00F139B8">
              <w:rPr>
                <w:i/>
                <w:rPrChange w:id="4721" w:author="Jan Strohmandl" w:date="2018-11-18T15:44:00Z">
                  <w:rPr>
                    <w:rFonts w:ascii="Arial" w:hAnsi="Arial" w:cs="Arial"/>
                    <w:color w:val="4B4B4B"/>
                    <w:sz w:val="22"/>
                    <w:szCs w:val="22"/>
                  </w:rPr>
                </w:rPrChange>
              </w:rPr>
              <w:t>Transport safety at evacuation for people with disabilities</w:t>
            </w:r>
            <w:r w:rsidRPr="005B67EE">
              <w:t xml:space="preserve">. </w:t>
            </w:r>
            <w:r w:rsidRPr="005B67EE">
              <w:rPr>
                <w:i/>
                <w:iCs/>
              </w:rPr>
              <w:t xml:space="preserve">Kontakt </w:t>
            </w:r>
            <w:r>
              <w:t>16 (3). 195-202.</w:t>
            </w:r>
            <w:r w:rsidRPr="005B67EE">
              <w:t xml:space="preserve"> ISSN 1804-</w:t>
            </w:r>
            <w:r>
              <w:t>7122.</w:t>
            </w:r>
          </w:p>
          <w:p w:rsidR="008449C0" w:rsidRPr="001D6A3E" w:rsidRDefault="008449C0" w:rsidP="008449C0">
            <w:pPr>
              <w:spacing w:after="60"/>
              <w:jc w:val="both"/>
            </w:pPr>
            <w:r w:rsidRPr="00415E25">
              <w:rPr>
                <w:b/>
                <w:caps/>
              </w:rPr>
              <w:t xml:space="preserve">Tomek, </w:t>
            </w:r>
            <w:r w:rsidRPr="00415E25">
              <w:rPr>
                <w:b/>
              </w:rPr>
              <w:t>Miroslav</w:t>
            </w:r>
            <w:r w:rsidRPr="00415E25">
              <w:rPr>
                <w:b/>
                <w:caps/>
              </w:rPr>
              <w:t xml:space="preserve"> (50</w:t>
            </w:r>
            <w:r>
              <w:rPr>
                <w:b/>
                <w:caps/>
              </w:rPr>
              <w:t xml:space="preserve"> </w:t>
            </w:r>
            <w:r w:rsidRPr="00415E25">
              <w:rPr>
                <w:b/>
                <w:caps/>
              </w:rPr>
              <w:t>%),</w:t>
            </w:r>
            <w:r w:rsidRPr="005B67EE">
              <w:rPr>
                <w:caps/>
              </w:rPr>
              <w:t xml:space="preserve"> LAŠOVÁ, Ľ</w:t>
            </w:r>
            <w:r w:rsidRPr="005B67EE">
              <w:t>uboslava</w:t>
            </w:r>
            <w:del w:id="4722" w:author="Eva Batůšková" w:date="2018-11-19T12:39:00Z">
              <w:r w:rsidDel="0019561C">
                <w:delText>,</w:delText>
              </w:r>
            </w:del>
            <w:r>
              <w:t xml:space="preserve"> </w:t>
            </w:r>
            <w:ins w:id="4723" w:author="Eva Batůšková" w:date="2018-11-19T12:39:00Z">
              <w:r w:rsidR="0019561C">
                <w:t>(</w:t>
              </w:r>
            </w:ins>
            <w:r>
              <w:t>2013</w:t>
            </w:r>
            <w:ins w:id="4724" w:author="Eva Batůšková" w:date="2018-11-19T12:39:00Z">
              <w:r w:rsidR="0019561C">
                <w:t>)</w:t>
              </w:r>
            </w:ins>
            <w:r w:rsidRPr="005B67EE">
              <w:rPr>
                <w:caps/>
              </w:rPr>
              <w:t xml:space="preserve">. </w:t>
            </w:r>
            <w:r w:rsidR="00F139B8" w:rsidRPr="00F139B8">
              <w:rPr>
                <w:i/>
                <w:rPrChange w:id="4725" w:author="Jan Strohmandl" w:date="2018-11-18T15:44:00Z">
                  <w:rPr>
                    <w:rFonts w:ascii="Arial" w:hAnsi="Arial" w:cs="Arial"/>
                    <w:color w:val="4B4B4B"/>
                    <w:sz w:val="22"/>
                    <w:szCs w:val="22"/>
                  </w:rPr>
                </w:rPrChange>
              </w:rPr>
              <w:t>Analysis of ground transport security of emergency medical services in deal with extra ordináty events</w:t>
            </w:r>
            <w:r w:rsidR="00F139B8" w:rsidRPr="00F139B8">
              <w:rPr>
                <w:rFonts w:ascii="Trebuchet MS" w:hAnsi="Trebuchet MS" w:cs="Trebuchet MS"/>
                <w:i/>
                <w:color w:val="474747"/>
                <w:sz w:val="18"/>
                <w:szCs w:val="18"/>
                <w:rPrChange w:id="4726" w:author="Jan Strohmandl" w:date="2018-11-18T15:44:00Z">
                  <w:rPr>
                    <w:rFonts w:ascii="Trebuchet MS" w:hAnsi="Trebuchet MS" w:cs="Trebuchet MS"/>
                    <w:color w:val="474747"/>
                    <w:sz w:val="18"/>
                    <w:szCs w:val="18"/>
                  </w:rPr>
                </w:rPrChange>
              </w:rPr>
              <w:t>.</w:t>
            </w:r>
            <w:r w:rsidRPr="005B67EE">
              <w:rPr>
                <w:rFonts w:ascii="Trebuchet MS" w:hAnsi="Trebuchet MS" w:cs="Trebuchet MS"/>
                <w:color w:val="474747"/>
                <w:sz w:val="18"/>
                <w:szCs w:val="18"/>
              </w:rPr>
              <w:t xml:space="preserve"> </w:t>
            </w:r>
            <w:r w:rsidRPr="005B67EE">
              <w:t xml:space="preserve">Transactions of the VŠB - Technical University of Ostrava: safety </w:t>
            </w:r>
            <w:r w:rsidRPr="005B67EE">
              <w:lastRenderedPageBreak/>
              <w:t>engineering series = Sborník vědeckých prací VŠB - TU</w:t>
            </w:r>
            <w:r>
              <w:t xml:space="preserve"> Ostrava</w:t>
            </w:r>
            <w:r w:rsidRPr="005B67EE">
              <w:t xml:space="preserve">: řada bezpečnostní </w:t>
            </w:r>
            <w:r>
              <w:t xml:space="preserve">inženýrství. Vol. 8, no. 1, </w:t>
            </w:r>
            <w:r w:rsidRPr="005B67EE">
              <w:t xml:space="preserve"> 42-47. ISSN 1801-1764</w:t>
            </w:r>
            <w:r>
              <w:t>.</w:t>
            </w:r>
          </w:p>
        </w:tc>
      </w:tr>
      <w:tr w:rsidR="008449C0" w:rsidTr="008449C0">
        <w:trPr>
          <w:trHeight w:val="218"/>
        </w:trPr>
        <w:tc>
          <w:tcPr>
            <w:tcW w:w="9859" w:type="dxa"/>
            <w:gridSpan w:val="11"/>
            <w:shd w:val="clear" w:color="auto" w:fill="F7CAAC"/>
          </w:tcPr>
          <w:p w:rsidR="008449C0" w:rsidRDefault="008449C0" w:rsidP="008449C0">
            <w:pPr>
              <w:rPr>
                <w:b/>
                <w:bCs/>
              </w:rPr>
            </w:pPr>
            <w:r>
              <w:rPr>
                <w:b/>
                <w:bCs/>
              </w:rPr>
              <w:lastRenderedPageBreak/>
              <w:t>Působení v zahraničí</w:t>
            </w:r>
          </w:p>
        </w:tc>
      </w:tr>
      <w:tr w:rsidR="008449C0" w:rsidTr="008449C0">
        <w:trPr>
          <w:trHeight w:val="328"/>
        </w:trPr>
        <w:tc>
          <w:tcPr>
            <w:tcW w:w="9859" w:type="dxa"/>
            <w:gridSpan w:val="11"/>
          </w:tcPr>
          <w:p w:rsidR="008449C0" w:rsidRPr="003C1ED3" w:rsidRDefault="008449C0" w:rsidP="008449C0">
            <w:pPr>
              <w:jc w:val="both"/>
            </w:pPr>
            <w:r>
              <w:t xml:space="preserve">1989 – 2017: </w:t>
            </w:r>
            <w:r w:rsidRPr="003C1ED3">
              <w:t xml:space="preserve">Žilinská univerzita v Žilině </w:t>
            </w:r>
          </w:p>
          <w:p w:rsidR="008449C0" w:rsidRDefault="008449C0" w:rsidP="008449C0">
            <w:pPr>
              <w:rPr>
                <w:b/>
                <w:bCs/>
              </w:rPr>
            </w:pPr>
            <w:r w:rsidRPr="003C1ED3">
              <w:t>2006</w:t>
            </w:r>
            <w:r>
              <w:t xml:space="preserve">: </w:t>
            </w:r>
            <w:r w:rsidRPr="003C1ED3">
              <w:t>S</w:t>
            </w:r>
            <w:r>
              <w:t>lovenská technická univerzita</w:t>
            </w:r>
            <w:r w:rsidRPr="003C1ED3">
              <w:t xml:space="preserve"> Nitra</w:t>
            </w:r>
          </w:p>
        </w:tc>
      </w:tr>
      <w:tr w:rsidR="008449C0" w:rsidTr="008449C0">
        <w:trPr>
          <w:cantSplit/>
          <w:trHeight w:val="470"/>
        </w:trPr>
        <w:tc>
          <w:tcPr>
            <w:tcW w:w="2518" w:type="dxa"/>
            <w:shd w:val="clear" w:color="auto" w:fill="F7CAAC"/>
          </w:tcPr>
          <w:p w:rsidR="008449C0" w:rsidRDefault="008449C0" w:rsidP="008449C0">
            <w:pPr>
              <w:jc w:val="both"/>
              <w:rPr>
                <w:b/>
                <w:bCs/>
              </w:rPr>
            </w:pPr>
            <w:r>
              <w:rPr>
                <w:b/>
                <w:bCs/>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bCs/>
              </w:rPr>
              <w:t>datum</w:t>
            </w:r>
          </w:p>
        </w:tc>
        <w:tc>
          <w:tcPr>
            <w:tcW w:w="2019" w:type="dxa"/>
            <w:gridSpan w:val="3"/>
          </w:tcPr>
          <w:p w:rsidR="008449C0" w:rsidRDefault="008449C0" w:rsidP="008449C0">
            <w:pPr>
              <w:jc w:val="both"/>
            </w:pPr>
          </w:p>
        </w:tc>
      </w:tr>
    </w:tbl>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Pr>
        <w:rPr>
          <w:sz w:val="2"/>
          <w:szCs w:val="2"/>
        </w:rPr>
      </w:pPr>
    </w:p>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Del="00F71CA5" w:rsidRDefault="008449C0" w:rsidP="008449C0">
      <w:pPr>
        <w:rPr>
          <w:del w:id="4727" w:author="Jan Strohmandl" w:date="2018-11-18T15:45:00Z"/>
        </w:rPr>
      </w:pPr>
    </w:p>
    <w:p w:rsidR="008449C0" w:rsidDel="00F71CA5" w:rsidRDefault="008449C0" w:rsidP="008449C0">
      <w:pPr>
        <w:rPr>
          <w:del w:id="4728" w:author="Jan Strohmandl" w:date="2018-11-18T15:45:00Z"/>
        </w:rPr>
      </w:pPr>
    </w:p>
    <w:p w:rsidR="008449C0" w:rsidDel="00F71CA5" w:rsidRDefault="008449C0" w:rsidP="008449C0">
      <w:pPr>
        <w:rPr>
          <w:del w:id="4729" w:author="Jan Strohmandl" w:date="2018-11-18T15:45:00Z"/>
        </w:rPr>
      </w:pPr>
    </w:p>
    <w:p w:rsidR="008449C0" w:rsidDel="00F71CA5" w:rsidRDefault="008449C0" w:rsidP="008449C0">
      <w:pPr>
        <w:rPr>
          <w:del w:id="4730" w:author="Jan Strohmandl" w:date="2018-11-18T15:45:00Z"/>
        </w:rPr>
      </w:pPr>
    </w:p>
    <w:p w:rsidR="008449C0" w:rsidRPr="004541D9" w:rsidRDefault="008449C0" w:rsidP="008449C0"/>
    <w:p w:rsidR="008449C0" w:rsidRDefault="008449C0" w:rsidP="008449C0">
      <w:pPr>
        <w:rPr>
          <w:sz w:val="2"/>
          <w:szCs w:val="2"/>
        </w:rPr>
      </w:pPr>
    </w:p>
    <w:p w:rsidR="008449C0" w:rsidRDefault="008449C0" w:rsidP="008449C0">
      <w:pPr>
        <w:rPr>
          <w:sz w:val="2"/>
          <w:szCs w:val="2"/>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B974B6" w:rsidRDefault="008449C0" w:rsidP="008449C0">
            <w:pPr>
              <w:jc w:val="both"/>
              <w:rPr>
                <w:b/>
              </w:rPr>
            </w:pPr>
            <w:r w:rsidRPr="00B974B6">
              <w:rPr>
                <w:b/>
              </w:rPr>
              <w:t>Jakub Trojan</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RNDr., MSc,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1984</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433BE5" w:rsidRDefault="008449C0" w:rsidP="008449C0">
            <w:pPr>
              <w:jc w:val="both"/>
              <w:rPr>
                <w:i/>
              </w:rPr>
            </w:pPr>
            <w:r w:rsidRPr="00433BE5">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0820</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433BE5" w:rsidRDefault="008449C0" w:rsidP="008449C0">
            <w:pPr>
              <w:jc w:val="both"/>
              <w:rPr>
                <w:i/>
              </w:rPr>
            </w:pPr>
            <w:r w:rsidRPr="00433BE5">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0820</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rsidRPr="009C08C2">
              <w:t>GIS v ochraně obyvatelstva</w:t>
            </w:r>
            <w:r>
              <w:t xml:space="preserve"> – garant, přednášející (100 %)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Default="008449C0" w:rsidP="008449C0">
            <w:pPr>
              <w:tabs>
                <w:tab w:val="left" w:pos="2127"/>
              </w:tabs>
              <w:autoSpaceDE w:val="0"/>
              <w:autoSpaceDN w:val="0"/>
              <w:adjustRightInd w:val="0"/>
              <w:rPr>
                <w:b/>
                <w:bCs/>
                <w:color w:val="000000"/>
                <w:szCs w:val="24"/>
              </w:rPr>
            </w:pPr>
            <w:r>
              <w:rPr>
                <w:b/>
                <w:bCs/>
                <w:color w:val="000000"/>
                <w:szCs w:val="24"/>
              </w:rPr>
              <w:t xml:space="preserve">2009 – 2016: </w:t>
            </w:r>
            <w:r>
              <w:rPr>
                <w:color w:val="000000"/>
                <w:szCs w:val="24"/>
              </w:rPr>
              <w:t xml:space="preserve">Masarykova </w:t>
            </w:r>
            <w:r w:rsidRPr="00E54513">
              <w:rPr>
                <w:bCs/>
                <w:color w:val="000000"/>
                <w:szCs w:val="24"/>
              </w:rPr>
              <w:t>univerzita</w:t>
            </w:r>
            <w:r w:rsidRPr="009A3584">
              <w:rPr>
                <w:color w:val="000000"/>
                <w:szCs w:val="24"/>
              </w:rPr>
              <w:t xml:space="preserve">, </w:t>
            </w:r>
            <w:r>
              <w:rPr>
                <w:color w:val="000000"/>
                <w:szCs w:val="24"/>
              </w:rPr>
              <w:t>Přírodovědecká fakulta</w:t>
            </w:r>
            <w:r w:rsidRPr="009A3584">
              <w:rPr>
                <w:color w:val="000000"/>
                <w:szCs w:val="24"/>
              </w:rPr>
              <w:t xml:space="preserve">, obor </w:t>
            </w:r>
            <w:r w:rsidRPr="002C522A">
              <w:rPr>
                <w:color w:val="000000"/>
                <w:szCs w:val="24"/>
              </w:rPr>
              <w:t xml:space="preserve">Regionální geografie a regionální rozvoj </w:t>
            </w:r>
            <w:r>
              <w:rPr>
                <w:color w:val="000000"/>
                <w:szCs w:val="24"/>
              </w:rPr>
              <w:t>(</w:t>
            </w:r>
            <w:r>
              <w:rPr>
                <w:b/>
                <w:color w:val="000000"/>
                <w:szCs w:val="24"/>
              </w:rPr>
              <w:t>Ph.D</w:t>
            </w:r>
            <w:r w:rsidRPr="002C522A">
              <w:rPr>
                <w:b/>
                <w:color w:val="000000"/>
                <w:szCs w:val="24"/>
              </w:rPr>
              <w:t>.</w:t>
            </w:r>
            <w:r w:rsidRPr="009A3584">
              <w:rPr>
                <w:color w:val="000000"/>
                <w:szCs w:val="24"/>
              </w:rPr>
              <w:t>)</w:t>
            </w:r>
          </w:p>
          <w:p w:rsidR="008449C0" w:rsidRDefault="008449C0" w:rsidP="008449C0">
            <w:pPr>
              <w:tabs>
                <w:tab w:val="left" w:pos="2127"/>
              </w:tabs>
              <w:autoSpaceDE w:val="0"/>
              <w:autoSpaceDN w:val="0"/>
              <w:adjustRightInd w:val="0"/>
              <w:rPr>
                <w:color w:val="000000"/>
                <w:szCs w:val="24"/>
              </w:rPr>
            </w:pPr>
            <w:r>
              <w:rPr>
                <w:b/>
                <w:bCs/>
                <w:color w:val="000000"/>
                <w:szCs w:val="24"/>
              </w:rPr>
              <w:t xml:space="preserve">2012 – 2014: </w:t>
            </w:r>
            <w:r>
              <w:rPr>
                <w:color w:val="000000"/>
                <w:szCs w:val="24"/>
              </w:rPr>
              <w:t>The Nottingham Trent University</w:t>
            </w:r>
            <w:r w:rsidRPr="009A3584">
              <w:rPr>
                <w:color w:val="000000"/>
                <w:szCs w:val="24"/>
              </w:rPr>
              <w:t xml:space="preserve">, obor </w:t>
            </w:r>
            <w:r w:rsidRPr="002C522A">
              <w:rPr>
                <w:color w:val="000000"/>
                <w:szCs w:val="24"/>
              </w:rPr>
              <w:t xml:space="preserve">Management Studies in Economy and Management </w:t>
            </w:r>
            <w:r>
              <w:rPr>
                <w:color w:val="000000"/>
                <w:szCs w:val="24"/>
              </w:rPr>
              <w:t>(</w:t>
            </w:r>
            <w:r w:rsidRPr="002C522A">
              <w:rPr>
                <w:b/>
                <w:color w:val="000000"/>
                <w:szCs w:val="24"/>
              </w:rPr>
              <w:t>M</w:t>
            </w:r>
            <w:r>
              <w:rPr>
                <w:b/>
                <w:color w:val="000000"/>
                <w:szCs w:val="24"/>
              </w:rPr>
              <w:t>Sc</w:t>
            </w:r>
            <w:r w:rsidRPr="009A3584">
              <w:rPr>
                <w:color w:val="000000"/>
                <w:szCs w:val="24"/>
              </w:rPr>
              <w:t>)</w:t>
            </w:r>
          </w:p>
          <w:p w:rsidR="008449C0" w:rsidRDefault="008449C0" w:rsidP="008449C0">
            <w:pPr>
              <w:tabs>
                <w:tab w:val="left" w:pos="2127"/>
              </w:tabs>
              <w:autoSpaceDE w:val="0"/>
              <w:autoSpaceDN w:val="0"/>
              <w:adjustRightInd w:val="0"/>
              <w:rPr>
                <w:b/>
                <w:bCs/>
                <w:color w:val="000000"/>
                <w:szCs w:val="24"/>
              </w:rPr>
            </w:pPr>
            <w:r>
              <w:rPr>
                <w:b/>
                <w:bCs/>
                <w:color w:val="000000"/>
                <w:szCs w:val="24"/>
              </w:rPr>
              <w:t xml:space="preserve">2011: </w:t>
            </w:r>
            <w:r>
              <w:rPr>
                <w:color w:val="000000"/>
                <w:szCs w:val="24"/>
              </w:rPr>
              <w:t>Masarykova univerzita</w:t>
            </w:r>
            <w:r w:rsidRPr="009A3584">
              <w:rPr>
                <w:color w:val="000000"/>
                <w:szCs w:val="24"/>
              </w:rPr>
              <w:t xml:space="preserve">, </w:t>
            </w:r>
            <w:r>
              <w:rPr>
                <w:color w:val="000000"/>
                <w:szCs w:val="24"/>
              </w:rPr>
              <w:t>Přírodovědecká fakulta</w:t>
            </w:r>
            <w:r w:rsidRPr="009A3584">
              <w:rPr>
                <w:color w:val="000000"/>
                <w:szCs w:val="24"/>
              </w:rPr>
              <w:t xml:space="preserve">, obor </w:t>
            </w:r>
            <w:r w:rsidRPr="002C522A">
              <w:rPr>
                <w:color w:val="000000"/>
                <w:szCs w:val="24"/>
              </w:rPr>
              <w:t xml:space="preserve">Regionální geografie a regionální rozvoj </w:t>
            </w:r>
            <w:r>
              <w:rPr>
                <w:color w:val="000000"/>
                <w:szCs w:val="24"/>
              </w:rPr>
              <w:t>(</w:t>
            </w:r>
            <w:r>
              <w:rPr>
                <w:b/>
                <w:color w:val="000000"/>
                <w:szCs w:val="24"/>
              </w:rPr>
              <w:t>RND</w:t>
            </w:r>
            <w:r w:rsidRPr="002C522A">
              <w:rPr>
                <w:b/>
                <w:color w:val="000000"/>
                <w:szCs w:val="24"/>
              </w:rPr>
              <w:t>r.</w:t>
            </w:r>
            <w:r w:rsidRPr="009A3584">
              <w:rPr>
                <w:color w:val="000000"/>
                <w:szCs w:val="24"/>
              </w:rPr>
              <w:t>)</w:t>
            </w:r>
          </w:p>
          <w:p w:rsidR="008449C0" w:rsidRDefault="008449C0" w:rsidP="008449C0">
            <w:pPr>
              <w:tabs>
                <w:tab w:val="left" w:pos="2127"/>
              </w:tabs>
              <w:autoSpaceDE w:val="0"/>
              <w:autoSpaceDN w:val="0"/>
              <w:adjustRightInd w:val="0"/>
              <w:rPr>
                <w:b/>
                <w:bCs/>
                <w:color w:val="000000"/>
                <w:szCs w:val="24"/>
              </w:rPr>
            </w:pPr>
            <w:r>
              <w:rPr>
                <w:b/>
                <w:bCs/>
                <w:color w:val="000000"/>
                <w:szCs w:val="24"/>
              </w:rPr>
              <w:t xml:space="preserve">2007 – 2009: </w:t>
            </w:r>
            <w:r>
              <w:rPr>
                <w:color w:val="000000"/>
                <w:szCs w:val="24"/>
              </w:rPr>
              <w:t>Masarykova univerzita</w:t>
            </w:r>
            <w:r w:rsidRPr="009A3584">
              <w:rPr>
                <w:color w:val="000000"/>
                <w:szCs w:val="24"/>
              </w:rPr>
              <w:t xml:space="preserve">, </w:t>
            </w:r>
            <w:r>
              <w:rPr>
                <w:color w:val="000000"/>
                <w:szCs w:val="24"/>
              </w:rPr>
              <w:t>Přírodovědecká fakulta</w:t>
            </w:r>
            <w:r w:rsidRPr="009A3584">
              <w:rPr>
                <w:color w:val="000000"/>
                <w:szCs w:val="24"/>
              </w:rPr>
              <w:t xml:space="preserve">, obor </w:t>
            </w:r>
            <w:r w:rsidRPr="002C522A">
              <w:rPr>
                <w:color w:val="000000"/>
                <w:szCs w:val="24"/>
              </w:rPr>
              <w:t xml:space="preserve">Regionální geografie a regionální rozvoj </w:t>
            </w:r>
            <w:r>
              <w:rPr>
                <w:color w:val="000000"/>
                <w:szCs w:val="24"/>
              </w:rPr>
              <w:t>(</w:t>
            </w:r>
            <w:r w:rsidRPr="002C522A">
              <w:rPr>
                <w:b/>
                <w:color w:val="000000"/>
                <w:szCs w:val="24"/>
              </w:rPr>
              <w:t>Mgr.</w:t>
            </w:r>
            <w:r w:rsidRPr="009A3584">
              <w:rPr>
                <w:color w:val="000000"/>
                <w:szCs w:val="24"/>
              </w:rPr>
              <w:t>)</w:t>
            </w:r>
          </w:p>
          <w:p w:rsidR="008449C0" w:rsidRDefault="008449C0" w:rsidP="008449C0">
            <w:pPr>
              <w:tabs>
                <w:tab w:val="left" w:pos="2127"/>
              </w:tabs>
              <w:autoSpaceDE w:val="0"/>
              <w:autoSpaceDN w:val="0"/>
              <w:adjustRightInd w:val="0"/>
              <w:rPr>
                <w:b/>
                <w:bCs/>
                <w:color w:val="000000"/>
                <w:szCs w:val="24"/>
              </w:rPr>
            </w:pPr>
            <w:r>
              <w:rPr>
                <w:b/>
                <w:bCs/>
                <w:color w:val="000000"/>
                <w:szCs w:val="24"/>
              </w:rPr>
              <w:t xml:space="preserve">2006 – 2009: </w:t>
            </w:r>
            <w:r>
              <w:rPr>
                <w:color w:val="000000"/>
                <w:szCs w:val="24"/>
              </w:rPr>
              <w:t>Masarykova univerzita</w:t>
            </w:r>
            <w:r w:rsidRPr="009A3584">
              <w:rPr>
                <w:color w:val="000000"/>
                <w:szCs w:val="24"/>
              </w:rPr>
              <w:t xml:space="preserve">, </w:t>
            </w:r>
            <w:r>
              <w:rPr>
                <w:color w:val="000000"/>
                <w:szCs w:val="24"/>
              </w:rPr>
              <w:t>Přírodovědecká fakulta</w:t>
            </w:r>
            <w:r w:rsidRPr="009A3584">
              <w:rPr>
                <w:color w:val="000000"/>
                <w:szCs w:val="24"/>
              </w:rPr>
              <w:t xml:space="preserve">, obor </w:t>
            </w:r>
            <w:r>
              <w:rPr>
                <w:color w:val="000000"/>
                <w:szCs w:val="24"/>
              </w:rPr>
              <w:t>Geoinformatika a regionální rozvoj</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p w:rsidR="008449C0" w:rsidRDefault="008449C0" w:rsidP="008449C0">
            <w:pPr>
              <w:jc w:val="both"/>
              <w:rPr>
                <w:b/>
              </w:rPr>
            </w:pPr>
            <w:r>
              <w:rPr>
                <w:b/>
                <w:bCs/>
                <w:color w:val="000000"/>
                <w:szCs w:val="24"/>
              </w:rPr>
              <w:t xml:space="preserve">2004 – 2007: </w:t>
            </w:r>
            <w:r>
              <w:rPr>
                <w:color w:val="000000"/>
                <w:szCs w:val="24"/>
              </w:rPr>
              <w:t>Masarykova univerzita</w:t>
            </w:r>
            <w:r w:rsidRPr="009A3584">
              <w:rPr>
                <w:color w:val="000000"/>
                <w:szCs w:val="24"/>
              </w:rPr>
              <w:t xml:space="preserve">, </w:t>
            </w:r>
            <w:r>
              <w:rPr>
                <w:color w:val="000000"/>
                <w:szCs w:val="24"/>
              </w:rPr>
              <w:t>Přírodovědecká fakulta</w:t>
            </w:r>
            <w:r w:rsidRPr="009A3584">
              <w:rPr>
                <w:color w:val="000000"/>
                <w:szCs w:val="24"/>
              </w:rPr>
              <w:t xml:space="preserve">, obor </w:t>
            </w:r>
            <w:r>
              <w:rPr>
                <w:color w:val="000000"/>
                <w:szCs w:val="24"/>
              </w:rPr>
              <w:t>Geografie</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tabs>
                <w:tab w:val="left" w:pos="2127"/>
              </w:tabs>
              <w:autoSpaceDE w:val="0"/>
              <w:autoSpaceDN w:val="0"/>
              <w:adjustRightInd w:val="0"/>
              <w:rPr>
                <w:b/>
                <w:color w:val="000000"/>
                <w:szCs w:val="24"/>
              </w:rPr>
            </w:pPr>
            <w:r>
              <w:rPr>
                <w:b/>
                <w:color w:val="000000"/>
                <w:szCs w:val="24"/>
              </w:rPr>
              <w:t xml:space="preserve">04/2015 – dosud: </w:t>
            </w:r>
            <w:r w:rsidRPr="00E10AD5">
              <w:rPr>
                <w:color w:val="000000"/>
                <w:szCs w:val="24"/>
              </w:rPr>
              <w:t>Akademie věd ČR, Ústav geoniky, výzkumný pracovník</w:t>
            </w:r>
          </w:p>
          <w:p w:rsidR="008449C0" w:rsidRDefault="008449C0" w:rsidP="008449C0">
            <w:pPr>
              <w:tabs>
                <w:tab w:val="left" w:pos="2127"/>
              </w:tabs>
              <w:autoSpaceDE w:val="0"/>
              <w:autoSpaceDN w:val="0"/>
              <w:adjustRightInd w:val="0"/>
              <w:rPr>
                <w:b/>
                <w:color w:val="000000"/>
                <w:szCs w:val="24"/>
              </w:rPr>
            </w:pPr>
            <w:r>
              <w:rPr>
                <w:b/>
                <w:color w:val="000000"/>
                <w:szCs w:val="24"/>
              </w:rPr>
              <w:t xml:space="preserve">09/2013 – dosud: </w:t>
            </w:r>
            <w:r>
              <w:t>Univerzita Tomáše Bati ve Zlíně, Fakulta logistiky a krizového řízení, akademický pracovník</w:t>
            </w:r>
          </w:p>
          <w:p w:rsidR="008449C0" w:rsidRPr="00E10AD5" w:rsidRDefault="008449C0" w:rsidP="008449C0">
            <w:pPr>
              <w:tabs>
                <w:tab w:val="left" w:pos="2127"/>
              </w:tabs>
              <w:autoSpaceDE w:val="0"/>
              <w:autoSpaceDN w:val="0"/>
              <w:adjustRightInd w:val="0"/>
              <w:rPr>
                <w:color w:val="000000"/>
                <w:szCs w:val="24"/>
              </w:rPr>
            </w:pPr>
            <w:r>
              <w:rPr>
                <w:b/>
                <w:color w:val="000000"/>
                <w:szCs w:val="24"/>
              </w:rPr>
              <w:t>09/2010 – 01/2016:</w:t>
            </w:r>
            <w:r>
              <w:rPr>
                <w:color w:val="000000"/>
                <w:szCs w:val="24"/>
              </w:rPr>
              <w:t xml:space="preserve"> Vysoká škola obchodní a hotelová v Brně, ředitel Centra transferu inovací a projektové podpory, vedoucí Laboratoře experimentální a aplikované geografie, akademický pracovník</w:t>
            </w:r>
          </w:p>
          <w:p w:rsidR="008449C0" w:rsidRPr="00E54513" w:rsidRDefault="008449C0" w:rsidP="008449C0">
            <w:pPr>
              <w:tabs>
                <w:tab w:val="left" w:pos="2127"/>
              </w:tabs>
              <w:autoSpaceDE w:val="0"/>
              <w:autoSpaceDN w:val="0"/>
              <w:adjustRightInd w:val="0"/>
              <w:rPr>
                <w:color w:val="000000"/>
                <w:szCs w:val="24"/>
              </w:rPr>
            </w:pPr>
            <w:r>
              <w:rPr>
                <w:b/>
                <w:color w:val="000000"/>
                <w:szCs w:val="24"/>
              </w:rPr>
              <w:t>04/2010 – 06/2012:</w:t>
            </w:r>
            <w:r>
              <w:rPr>
                <w:color w:val="000000"/>
                <w:szCs w:val="24"/>
              </w:rPr>
              <w:t xml:space="preserve"> Masarykova univerzita, Přírodovědecká fakulta, odborný pracovník GIS a EVVO</w:t>
            </w:r>
          </w:p>
          <w:p w:rsidR="008449C0" w:rsidRDefault="008449C0" w:rsidP="008449C0">
            <w:pPr>
              <w:tabs>
                <w:tab w:val="left" w:pos="2127"/>
              </w:tabs>
              <w:autoSpaceDE w:val="0"/>
              <w:autoSpaceDN w:val="0"/>
              <w:adjustRightInd w:val="0"/>
              <w:rPr>
                <w:color w:val="000000"/>
                <w:szCs w:val="24"/>
              </w:rPr>
            </w:pPr>
            <w:r w:rsidRPr="00E54513">
              <w:rPr>
                <w:b/>
                <w:color w:val="000000"/>
                <w:szCs w:val="24"/>
              </w:rPr>
              <w:t>04/2010 – 06/2012</w:t>
            </w:r>
            <w:r>
              <w:rPr>
                <w:color w:val="000000"/>
                <w:szCs w:val="24"/>
              </w:rPr>
              <w:t>: ZŠ a MŠ Deblín, finanční a projektový management</w:t>
            </w:r>
          </w:p>
          <w:p w:rsidR="008449C0" w:rsidRDefault="008449C0" w:rsidP="008449C0">
            <w:pPr>
              <w:jc w:val="both"/>
            </w:pPr>
            <w:r>
              <w:rPr>
                <w:b/>
                <w:bCs/>
                <w:color w:val="000000"/>
                <w:szCs w:val="24"/>
              </w:rPr>
              <w:t xml:space="preserve">06/2008 - 8/2010: </w:t>
            </w:r>
            <w:r>
              <w:rPr>
                <w:bCs/>
                <w:color w:val="000000"/>
                <w:szCs w:val="24"/>
              </w:rPr>
              <w:t>DRING Consulting,</w:t>
            </w:r>
            <w:r w:rsidRPr="008E460F">
              <w:rPr>
                <w:bCs/>
                <w:color w:val="000000"/>
                <w:szCs w:val="24"/>
              </w:rPr>
              <w:t xml:space="preserve"> spol. s r. o.</w:t>
            </w:r>
            <w:r>
              <w:rPr>
                <w:bCs/>
                <w:color w:val="000000"/>
                <w:szCs w:val="24"/>
              </w:rPr>
              <w:t>,</w:t>
            </w:r>
            <w:r w:rsidRPr="008E460F">
              <w:rPr>
                <w:bCs/>
                <w:color w:val="000000"/>
                <w:szCs w:val="24"/>
              </w:rPr>
              <w:t xml:space="preserve"> </w:t>
            </w:r>
            <w:r>
              <w:rPr>
                <w:bCs/>
                <w:color w:val="000000"/>
                <w:szCs w:val="24"/>
              </w:rPr>
              <w:t>p</w:t>
            </w:r>
            <w:r>
              <w:rPr>
                <w:color w:val="000000"/>
                <w:szCs w:val="24"/>
              </w:rPr>
              <w:t>rojektový management, IT management (specializace GIS)</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90 bakalářských prací, 10 diplomových prací</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4</w:t>
            </w:r>
          </w:p>
        </w:tc>
        <w:tc>
          <w:tcPr>
            <w:tcW w:w="693" w:type="dxa"/>
            <w:vMerge w:val="restart"/>
          </w:tcPr>
          <w:p w:rsidR="008449C0" w:rsidRDefault="008449C0" w:rsidP="008449C0">
            <w:pPr>
              <w:jc w:val="center"/>
              <w:rPr>
                <w:b/>
              </w:rPr>
            </w:pPr>
            <w:r>
              <w:rPr>
                <w:b/>
              </w:rPr>
              <w:t>10</w:t>
            </w:r>
          </w:p>
        </w:tc>
        <w:tc>
          <w:tcPr>
            <w:tcW w:w="694" w:type="dxa"/>
            <w:vMerge w:val="restart"/>
          </w:tcPr>
          <w:p w:rsidR="008449C0" w:rsidRDefault="008449C0" w:rsidP="008449C0">
            <w:pPr>
              <w:jc w:val="center"/>
              <w:rPr>
                <w:b/>
              </w:rPr>
            </w:pPr>
            <w:r>
              <w:rPr>
                <w:b/>
              </w:rPr>
              <w:t>69</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Default="008449C0" w:rsidP="008449C0">
            <w:pPr>
              <w:spacing w:after="60"/>
              <w:jc w:val="both"/>
            </w:pPr>
            <w:r>
              <w:lastRenderedPageBreak/>
              <w:t xml:space="preserve">MARTINÁT, Stanislav, Josef NAVRÁTIL, Justin B. HOLLANDER, </w:t>
            </w:r>
            <w:r w:rsidRPr="009C08C2">
              <w:rPr>
                <w:b/>
              </w:rPr>
              <w:t>Jakub TROJAN (10 %)</w:t>
            </w:r>
            <w:r>
              <w:t>, Pavel KLAPKA, Petr KLUSÁČEK, David KALOK</w:t>
            </w:r>
            <w:del w:id="4731" w:author="Eva Batůšková" w:date="2018-11-19T12:39:00Z">
              <w:r w:rsidDel="00B340A1">
                <w:delText>.</w:delText>
              </w:r>
            </w:del>
            <w:r>
              <w:t xml:space="preserve"> </w:t>
            </w:r>
            <w:ins w:id="4732" w:author="Eva Batůšková" w:date="2018-11-19T12:39:00Z">
              <w:r w:rsidR="00B340A1">
                <w:t>(</w:t>
              </w:r>
            </w:ins>
            <w:r>
              <w:t>2018</w:t>
            </w:r>
            <w:ins w:id="4733" w:author="Eva Batůšková" w:date="2018-11-19T12:39:00Z">
              <w:r w:rsidR="00B340A1">
                <w:t>)</w:t>
              </w:r>
            </w:ins>
            <w:r>
              <w:t xml:space="preserve">. Re-reuse of regenerated brownfields: Lessons from an Eastern European post-industrial city, </w:t>
            </w:r>
            <w:r w:rsidRPr="00E84DE4">
              <w:rPr>
                <w:i/>
              </w:rPr>
              <w:t>Journal of Cleaner Production</w:t>
            </w:r>
            <w:r>
              <w:t xml:space="preserve">, Vol. 188, p. 536-545, ISSN 0959-6526, </w:t>
            </w:r>
            <w:r w:rsidRPr="009C08C2">
              <w:t>doi.org/10.1016/j.jclepro.2018.03.313</w:t>
            </w:r>
            <w:r>
              <w:t>. IF 5.715.</w:t>
            </w:r>
          </w:p>
          <w:p w:rsidR="008449C0" w:rsidRDefault="008449C0" w:rsidP="008449C0">
            <w:pPr>
              <w:spacing w:after="60"/>
              <w:jc w:val="both"/>
            </w:pPr>
            <w:r w:rsidRPr="003719C4">
              <w:t>K</w:t>
            </w:r>
            <w:r>
              <w:t>LUSÁČEK</w:t>
            </w:r>
            <w:r w:rsidRPr="003719C4">
              <w:t>,</w:t>
            </w:r>
            <w:r>
              <w:t xml:space="preserve"> Petr,</w:t>
            </w:r>
            <w:r w:rsidRPr="003719C4">
              <w:t xml:space="preserve"> Filip A</w:t>
            </w:r>
            <w:r>
              <w:t>LEXANDRESCU</w:t>
            </w:r>
            <w:r w:rsidRPr="003719C4">
              <w:t>, Robert O</w:t>
            </w:r>
            <w:r>
              <w:t>SMAN</w:t>
            </w:r>
            <w:r w:rsidRPr="003719C4">
              <w:t>, Jiří M</w:t>
            </w:r>
            <w:r>
              <w:t>ALÝ</w:t>
            </w:r>
            <w:r w:rsidRPr="003719C4">
              <w:t>, Josef K</w:t>
            </w:r>
            <w:r>
              <w:t>UNC</w:t>
            </w:r>
            <w:r w:rsidRPr="003719C4">
              <w:t>, Petr D</w:t>
            </w:r>
            <w:r>
              <w:t>VOŘÁK</w:t>
            </w:r>
            <w:r w:rsidRPr="003719C4">
              <w:t>, Bohumil F</w:t>
            </w:r>
            <w:r>
              <w:t>RANTÁL</w:t>
            </w:r>
            <w:r w:rsidRPr="003719C4">
              <w:t>, Marek H</w:t>
            </w:r>
            <w:r>
              <w:t>AVLÍČEK</w:t>
            </w:r>
            <w:r w:rsidRPr="003719C4">
              <w:t>, Tomáš K</w:t>
            </w:r>
            <w:r>
              <w:t>REJČÍ</w:t>
            </w:r>
            <w:r w:rsidRPr="003719C4">
              <w:t>, Stanislav M</w:t>
            </w:r>
            <w:r>
              <w:t>ARTINÁT</w:t>
            </w:r>
            <w:r w:rsidRPr="003719C4">
              <w:t>, Hana S</w:t>
            </w:r>
            <w:r>
              <w:t>KOKANOVÁ</w:t>
            </w:r>
            <w:r w:rsidRPr="003719C4">
              <w:t xml:space="preserve">, </w:t>
            </w:r>
            <w:r w:rsidRPr="003719C4">
              <w:rPr>
                <w:b/>
              </w:rPr>
              <w:t>Jakub TROJAN (</w:t>
            </w:r>
            <w:r>
              <w:rPr>
                <w:b/>
              </w:rPr>
              <w:t>5 </w:t>
            </w:r>
            <w:r w:rsidRPr="003719C4">
              <w:rPr>
                <w:b/>
              </w:rPr>
              <w:t>%)</w:t>
            </w:r>
            <w:r w:rsidRPr="003719C4">
              <w:t xml:space="preserve"> </w:t>
            </w:r>
            <w:ins w:id="4734" w:author="Eva Batůšková" w:date="2018-11-19T12:40:00Z">
              <w:r w:rsidR="00B340A1">
                <w:t>(</w:t>
              </w:r>
            </w:ins>
            <w:r w:rsidRPr="003719C4">
              <w:t>2018</w:t>
            </w:r>
            <w:ins w:id="4735" w:author="Eva Batůšková" w:date="2018-11-19T12:40:00Z">
              <w:r w:rsidR="00B340A1">
                <w:t>)</w:t>
              </w:r>
            </w:ins>
            <w:r w:rsidRPr="003719C4">
              <w:t>.</w:t>
            </w:r>
            <w:r>
              <w:t xml:space="preserve"> </w:t>
            </w:r>
            <w:r w:rsidRPr="003719C4">
              <w:t xml:space="preserve">Good governance as a strategic choice in brownfield regeneration: Regional dynamics from the Czech Republic, </w:t>
            </w:r>
            <w:r w:rsidRPr="003719C4">
              <w:rPr>
                <w:i/>
              </w:rPr>
              <w:t>Land Use Policy</w:t>
            </w:r>
            <w:r w:rsidRPr="003719C4">
              <w:t>, Volume 73, April 2018, Pages 29-39, ISSN 0264-8377, doi.org/10.1016/j.landusepol.</w:t>
            </w:r>
            <w:r>
              <w:t xml:space="preserve"> </w:t>
            </w:r>
            <w:r w:rsidRPr="003719C4">
              <w:t>01.007.</w:t>
            </w:r>
            <w:r>
              <w:t xml:space="preserve"> IF </w:t>
            </w:r>
            <w:r w:rsidRPr="003719C4">
              <w:t>3.089</w:t>
            </w:r>
            <w:r>
              <w:t>.</w:t>
            </w:r>
          </w:p>
          <w:p w:rsidR="008449C0" w:rsidRDefault="008449C0" w:rsidP="008449C0">
            <w:pPr>
              <w:spacing w:after="60"/>
              <w:jc w:val="both"/>
            </w:pPr>
            <w:r w:rsidRPr="00E77DDE">
              <w:t xml:space="preserve">MARTINÁT, Stanislav, Josef NAVRÁTIL, </w:t>
            </w:r>
            <w:r w:rsidRPr="00CC4272">
              <w:rPr>
                <w:b/>
              </w:rPr>
              <w:t>Jakub TROJAN</w:t>
            </w:r>
            <w:r>
              <w:rPr>
                <w:b/>
              </w:rPr>
              <w:t xml:space="preserve"> (15 %)</w:t>
            </w:r>
            <w:r w:rsidRPr="00E77DDE">
              <w:t>, Bohumil FRANTÁL, Petr KLUSÁČEK a Martin, J. PASQUALETTI</w:t>
            </w:r>
            <w:del w:id="4736" w:author="Eva Batůšková" w:date="2018-11-19T12:40:00Z">
              <w:r w:rsidRPr="00E77DDE" w:rsidDel="00B340A1">
                <w:delText>.</w:delText>
              </w:r>
            </w:del>
            <w:r w:rsidRPr="00E77DDE">
              <w:t xml:space="preserve"> </w:t>
            </w:r>
            <w:ins w:id="4737" w:author="Eva Batůšková" w:date="2018-11-19T12:40:00Z">
              <w:r w:rsidR="00B340A1">
                <w:t>(</w:t>
              </w:r>
            </w:ins>
            <w:r w:rsidRPr="00E77DDE">
              <w:t>2017</w:t>
            </w:r>
            <w:ins w:id="4738" w:author="Eva Batůšková" w:date="2018-11-19T12:40:00Z">
              <w:r w:rsidR="00B340A1">
                <w:t>)</w:t>
              </w:r>
            </w:ins>
            <w:r>
              <w:t xml:space="preserve">. </w:t>
            </w:r>
            <w:r w:rsidRPr="00E77DDE">
              <w:t xml:space="preserve">Interpreting regional and local diversities of the social acceptance of agricultural AD plants in the rural space of the Moravian-Silesian Region (Czech Republic). </w:t>
            </w:r>
            <w:r w:rsidRPr="00D9338A">
              <w:rPr>
                <w:i/>
              </w:rPr>
              <w:t>Rendiconti Lincei - Scienze Fisiche e Naturali</w:t>
            </w:r>
            <w:r w:rsidRPr="00E77DDE">
              <w:t>, Milan (Italy): Springer, roč. 28, č. 3, s. 535-548. ISSN 2037-4631. doi:10.1007/s12210-017-0628-9.</w:t>
            </w:r>
            <w:r>
              <w:t xml:space="preserve"> IF </w:t>
            </w:r>
            <w:r w:rsidRPr="003719C4">
              <w:t>0.693</w:t>
            </w:r>
            <w:r>
              <w:t>.</w:t>
            </w:r>
          </w:p>
          <w:p w:rsidR="008449C0" w:rsidRDefault="008449C0" w:rsidP="008449C0">
            <w:pPr>
              <w:spacing w:after="60"/>
              <w:jc w:val="both"/>
            </w:pPr>
            <w:r w:rsidRPr="00CC4272">
              <w:rPr>
                <w:b/>
              </w:rPr>
              <w:t>TROJAN, Jakub</w:t>
            </w:r>
            <w:r>
              <w:rPr>
                <w:b/>
              </w:rPr>
              <w:t xml:space="preserve"> (100 %)</w:t>
            </w:r>
            <w:del w:id="4739" w:author="Eva Batůšková" w:date="2018-11-19T12:40:00Z">
              <w:r w:rsidRPr="00E77DDE" w:rsidDel="00B340A1">
                <w:delText>.</w:delText>
              </w:r>
            </w:del>
            <w:r w:rsidRPr="00E77DDE">
              <w:t xml:space="preserve"> </w:t>
            </w:r>
            <w:ins w:id="4740" w:author="Eva Batůšková" w:date="2018-11-19T12:40:00Z">
              <w:r w:rsidR="00B340A1">
                <w:t>(</w:t>
              </w:r>
            </w:ins>
            <w:r>
              <w:t>2016</w:t>
            </w:r>
            <w:ins w:id="4741" w:author="Eva Batůšková" w:date="2018-11-19T12:40:00Z">
              <w:r w:rsidR="00B340A1">
                <w:t>)</w:t>
              </w:r>
            </w:ins>
            <w:r>
              <w:t>.</w:t>
            </w:r>
            <w:r w:rsidRPr="00E77DDE">
              <w:t xml:space="preserve"> Integrating AR services for the masses: geotagged POI transformation platform</w:t>
            </w:r>
            <w:r w:rsidRPr="00D9338A">
              <w:rPr>
                <w:i/>
              </w:rPr>
              <w:t>. Journal of Hospitality and Tourism Technology</w:t>
            </w:r>
            <w:r w:rsidRPr="00E77DDE">
              <w:t>, Emerald Group Publishing, Vol. 7, Iss 3, s. 254-265. ISSN 1757-9880. doi:10.1108/JHTT-07-2015-0028.</w:t>
            </w:r>
            <w:r>
              <w:t xml:space="preserve"> SJR 0.879.</w:t>
            </w:r>
          </w:p>
          <w:p w:rsidR="008449C0" w:rsidRPr="00E77DDE" w:rsidRDefault="008449C0">
            <w:pPr>
              <w:spacing w:after="60"/>
              <w:jc w:val="both"/>
            </w:pPr>
            <w:r w:rsidRPr="00CC4272">
              <w:rPr>
                <w:b/>
              </w:rPr>
              <w:t>TROJAN, Jakub</w:t>
            </w:r>
            <w:r>
              <w:rPr>
                <w:b/>
              </w:rPr>
              <w:t xml:space="preserve"> (100 %)</w:t>
            </w:r>
            <w:del w:id="4742" w:author="Eva Batůšková" w:date="2018-11-19T12:40:00Z">
              <w:r w:rsidRPr="00E77DDE" w:rsidDel="00B340A1">
                <w:delText>.</w:delText>
              </w:r>
            </w:del>
            <w:r w:rsidRPr="00E77DDE">
              <w:t xml:space="preserve"> </w:t>
            </w:r>
            <w:ins w:id="4743" w:author="Eva Batůšková" w:date="2018-11-19T12:40:00Z">
              <w:r w:rsidR="00B340A1">
                <w:t>(</w:t>
              </w:r>
            </w:ins>
            <w:r w:rsidRPr="00E77DDE">
              <w:t>2014</w:t>
            </w:r>
            <w:ins w:id="4744" w:author="Eva Batůšková" w:date="2018-11-19T12:40:00Z">
              <w:r w:rsidR="00B340A1">
                <w:t>)</w:t>
              </w:r>
            </w:ins>
            <w:del w:id="4745" w:author="Eva Batůšková" w:date="2018-11-19T12:40:00Z">
              <w:r w:rsidRPr="00E77DDE" w:rsidDel="00B340A1">
                <w:delText>. s</w:delText>
              </w:r>
            </w:del>
            <w:r w:rsidRPr="00E77DDE">
              <w:t xml:space="preserve">. Virtuální prostor. In Roman Matoušek, Robert Osman. </w:t>
            </w:r>
            <w:r w:rsidRPr="00D9338A">
              <w:rPr>
                <w:i/>
              </w:rPr>
              <w:t>Prostor(y) geografie.</w:t>
            </w:r>
            <w:r w:rsidRPr="00E77DDE">
              <w:t xml:space="preserve"> 1. vyd. Praha: Karolinum, 19-31, 12 s. ISBN 978-80-246-2733-5.</w:t>
            </w: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F71CA5" w:rsidRDefault="00F71CA5" w:rsidP="008449C0">
      <w:pPr>
        <w:rPr>
          <w:ins w:id="4746" w:author="Jan Strohmandl" w:date="2018-11-18T15:46:00Z"/>
        </w:rPr>
      </w:pPr>
    </w:p>
    <w:p w:rsidR="00F71CA5" w:rsidRDefault="00F71CA5" w:rsidP="008449C0">
      <w:pPr>
        <w:rPr>
          <w:ins w:id="4747" w:author="Jan Strohmandl" w:date="2018-11-18T15:46:00Z"/>
        </w:rPr>
      </w:pPr>
    </w:p>
    <w:p w:rsidR="00F71CA5" w:rsidRDefault="00F71CA5" w:rsidP="008449C0">
      <w:pPr>
        <w:rPr>
          <w:ins w:id="4748" w:author="Jan Strohmandl" w:date="2018-11-18T15:46:00Z"/>
        </w:rPr>
      </w:pPr>
    </w:p>
    <w:p w:rsidR="00F71CA5" w:rsidRDefault="00F71CA5" w:rsidP="008449C0">
      <w:pPr>
        <w:rPr>
          <w:ins w:id="4749" w:author="Jan Strohmandl" w:date="2018-11-18T15:46:00Z"/>
        </w:rPr>
      </w:pPr>
    </w:p>
    <w:p w:rsidR="00F71CA5" w:rsidRDefault="00F71CA5" w:rsidP="008449C0">
      <w:pPr>
        <w:rPr>
          <w:ins w:id="4750" w:author="Jan Strohmandl" w:date="2018-11-18T15:46:00Z"/>
        </w:rPr>
      </w:pPr>
    </w:p>
    <w:p w:rsidR="00F71CA5" w:rsidRDefault="00F71CA5" w:rsidP="008449C0">
      <w:pPr>
        <w:rPr>
          <w:ins w:id="4751" w:author="Jan Strohmandl" w:date="2018-11-18T15:46:00Z"/>
        </w:rPr>
      </w:pPr>
    </w:p>
    <w:p w:rsidR="00F71CA5" w:rsidRDefault="00F71CA5" w:rsidP="008449C0">
      <w:pPr>
        <w:rPr>
          <w:ins w:id="4752" w:author="Jan Strohmandl" w:date="2018-11-18T15:46:00Z"/>
        </w:rPr>
      </w:pPr>
    </w:p>
    <w:p w:rsidR="00F71CA5" w:rsidRDefault="00F71CA5" w:rsidP="008449C0">
      <w:pPr>
        <w:rPr>
          <w:ins w:id="4753" w:author="Jan Strohmandl" w:date="2018-11-18T15:46:00Z"/>
        </w:rPr>
      </w:pPr>
    </w:p>
    <w:p w:rsidR="00F71CA5" w:rsidRDefault="00F71CA5" w:rsidP="008449C0">
      <w:pPr>
        <w:rPr>
          <w:ins w:id="4754" w:author="Jan Strohmandl" w:date="2018-11-18T15:46:00Z"/>
        </w:rPr>
      </w:pPr>
    </w:p>
    <w:p w:rsidR="00F71CA5" w:rsidRDefault="00F71CA5" w:rsidP="008449C0">
      <w:pPr>
        <w:rPr>
          <w:ins w:id="4755" w:author="Jan Strohmandl" w:date="2018-11-18T15:46:00Z"/>
        </w:rPr>
      </w:pPr>
    </w:p>
    <w:p w:rsidR="007579CD" w:rsidDel="00F71CA5" w:rsidRDefault="007579CD">
      <w:pPr>
        <w:rPr>
          <w:del w:id="4756" w:author="Jan Strohmandl" w:date="2018-11-18T15:46:00Z"/>
        </w:rPr>
      </w:pPr>
      <w:del w:id="4757" w:author="Jan Strohmandl" w:date="2018-11-18T15:46:00Z">
        <w:r w:rsidDel="00F71CA5">
          <w:br w:type="page"/>
        </w:r>
      </w:del>
    </w:p>
    <w:p w:rsidR="008449C0" w:rsidDel="00F71CA5" w:rsidRDefault="008449C0" w:rsidP="008449C0">
      <w:pPr>
        <w:rPr>
          <w:del w:id="4758" w:author="Jan Strohmandl" w:date="2018-11-18T15:46:00Z"/>
        </w:rPr>
      </w:pPr>
    </w:p>
    <w:p w:rsidR="008449C0" w:rsidRPr="00433BE5"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5455E3" w:rsidRDefault="008449C0" w:rsidP="008449C0">
            <w:pPr>
              <w:jc w:val="both"/>
              <w:rPr>
                <w:b/>
              </w:rPr>
            </w:pPr>
            <w:r w:rsidRPr="005455E3">
              <w:rPr>
                <w:b/>
              </w:rPr>
              <w:t>Zuzana Tučková</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doc. 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1977</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336BC4" w:rsidRDefault="008449C0" w:rsidP="008449C0">
            <w:pPr>
              <w:jc w:val="both"/>
              <w:rPr>
                <w:i/>
              </w:rPr>
            </w:pPr>
            <w:r w:rsidRPr="00336BC4">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336BC4" w:rsidRDefault="008449C0" w:rsidP="008449C0">
            <w:pPr>
              <w:jc w:val="both"/>
              <w:rPr>
                <w:i/>
              </w:rPr>
            </w:pPr>
            <w:r w:rsidRPr="00336BC4">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7579CD"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051"/>
        </w:trPr>
        <w:tc>
          <w:tcPr>
            <w:tcW w:w="9859" w:type="dxa"/>
            <w:gridSpan w:val="11"/>
            <w:tcBorders>
              <w:top w:val="nil"/>
            </w:tcBorders>
          </w:tcPr>
          <w:p w:rsidR="008449C0" w:rsidRPr="00A37E8B" w:rsidRDefault="008449C0" w:rsidP="008449C0">
            <w:pPr>
              <w:jc w:val="both"/>
            </w:pPr>
            <w:r>
              <w:t>Podnikání I – garant, přednášející (60 %)</w:t>
            </w:r>
          </w:p>
          <w:p w:rsidR="008449C0" w:rsidRPr="00A37E8B" w:rsidRDefault="008449C0" w:rsidP="008449C0">
            <w:pPr>
              <w:jc w:val="both"/>
            </w:pPr>
            <w:r>
              <w:t>Zásady psaní odborného textu – garant, přednášející (100 %)</w:t>
            </w:r>
            <w:r w:rsidRPr="00A37E8B">
              <w:t xml:space="preserve"> </w:t>
            </w:r>
          </w:p>
          <w:p w:rsidR="008449C0" w:rsidRDefault="008449C0" w:rsidP="008449C0">
            <w:pPr>
              <w:jc w:val="both"/>
            </w:pPr>
            <w:r>
              <w:t>Seminář k bakalářské práci</w:t>
            </w:r>
            <w:r w:rsidRPr="00A37E8B">
              <w:t xml:space="preserve"> </w:t>
            </w:r>
            <w:r>
              <w:t>– garant, přednášející (100 %)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168"/>
        </w:trPr>
        <w:tc>
          <w:tcPr>
            <w:tcW w:w="9859" w:type="dxa"/>
            <w:gridSpan w:val="11"/>
          </w:tcPr>
          <w:p w:rsidR="008449C0" w:rsidRPr="00336BC4" w:rsidRDefault="008449C0" w:rsidP="008449C0">
            <w:r w:rsidRPr="00336BC4">
              <w:t>Bc.:</w:t>
            </w:r>
            <w:r w:rsidRPr="00336BC4">
              <w:rPr>
                <w:lang w:val="fr-FR"/>
              </w:rPr>
              <w:t xml:space="preserve"> </w:t>
            </w:r>
            <w:r w:rsidRPr="00336BC4">
              <w:t xml:space="preserve">1998       Jihočeská univerzita v Českých Budějovicích, Fakulta zemědělská, obor: Ekonomika služeb a cestovního </w:t>
            </w:r>
            <w:r w:rsidRPr="00336BC4">
              <w:br/>
              <w:t xml:space="preserve">                       ruchu, </w:t>
            </w:r>
          </w:p>
          <w:p w:rsidR="008449C0" w:rsidRPr="00336BC4" w:rsidRDefault="008449C0" w:rsidP="008449C0">
            <w:r w:rsidRPr="00336BC4">
              <w:t xml:space="preserve">Ing.: 2000     </w:t>
            </w:r>
            <w:r>
              <w:t xml:space="preserve"> </w:t>
            </w:r>
            <w:r w:rsidRPr="00336BC4">
              <w:t xml:space="preserve">Vysoké učení technické Brno, Fakulta managementu a ekonomiky, obor: Podniková ekonomika </w:t>
            </w:r>
          </w:p>
          <w:p w:rsidR="008449C0" w:rsidRDefault="008449C0" w:rsidP="008449C0">
            <w:pPr>
              <w:rPr>
                <w:b/>
              </w:rPr>
            </w:pPr>
            <w:r w:rsidRPr="00336BC4">
              <w:t>Ph.D.: 2004</w:t>
            </w:r>
            <w:r>
              <w:t xml:space="preserve">  </w:t>
            </w:r>
            <w:r w:rsidRPr="00FD1AD6">
              <w:t xml:space="preserve"> Univerzita Tomáše Bati ve Zlíně,</w:t>
            </w:r>
            <w:r>
              <w:t xml:space="preserve"> Fakulta managementu a ekonomiky,</w:t>
            </w:r>
            <w:r w:rsidRPr="00FD1AD6">
              <w:t xml:space="preserve"> obor Management a ekonomika </w:t>
            </w:r>
            <w:r>
              <w:br/>
              <w:t xml:space="preserve">                       </w:t>
            </w:r>
            <w:r w:rsidRPr="00FD1AD6">
              <w:t xml:space="preserve">podniku </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Pr="00336BC4" w:rsidRDefault="008449C0" w:rsidP="008449C0">
            <w:r w:rsidRPr="00336BC4">
              <w:t xml:space="preserve">2016 – dosud   proděkan pro vědu a výzkum Fakulta logistiky a krizového řízení, UTB Zlín </w:t>
            </w:r>
          </w:p>
          <w:p w:rsidR="008449C0" w:rsidRPr="00336BC4" w:rsidRDefault="008449C0" w:rsidP="008449C0">
            <w:r w:rsidRPr="00336BC4">
              <w:t xml:space="preserve">2003 – dosud   Fakulta managementu a ekonomiky, UTB Zlín, Ústav podnikové ekonomiky – docent  </w:t>
            </w:r>
          </w:p>
          <w:p w:rsidR="008449C0" w:rsidRPr="00336BC4" w:rsidRDefault="008449C0" w:rsidP="008449C0">
            <w:pPr>
              <w:jc w:val="both"/>
              <w:rPr>
                <w:lang w:val="fr-FR"/>
              </w:rPr>
            </w:pPr>
            <w:r w:rsidRPr="00336BC4">
              <w:rPr>
                <w:lang w:val="fr-FR"/>
              </w:rPr>
              <w:t xml:space="preserve">2002 - 2007     Vedoucí v obchodu s potravinami  </w:t>
            </w:r>
          </w:p>
          <w:p w:rsidR="008449C0" w:rsidRPr="00336BC4" w:rsidRDefault="008449C0" w:rsidP="008449C0">
            <w:pPr>
              <w:jc w:val="both"/>
              <w:rPr>
                <w:lang w:val="fr-FR"/>
              </w:rPr>
            </w:pPr>
            <w:r w:rsidRPr="00336BC4">
              <w:rPr>
                <w:lang w:val="fr-FR"/>
              </w:rPr>
              <w:t>2001 - 2002    Cestovní agentura Jang (manager)</w:t>
            </w:r>
            <w:r w:rsidRPr="00336BC4">
              <w:rPr>
                <w:bCs/>
                <w:lang w:val="fr-FR"/>
              </w:rPr>
              <w:t xml:space="preserve">  </w:t>
            </w:r>
          </w:p>
          <w:p w:rsidR="008449C0" w:rsidRPr="00336BC4" w:rsidRDefault="008449C0" w:rsidP="008449C0">
            <w:pPr>
              <w:jc w:val="both"/>
              <w:rPr>
                <w:lang w:val="fr-FR"/>
              </w:rPr>
            </w:pPr>
            <w:r w:rsidRPr="00336BC4">
              <w:rPr>
                <w:lang w:val="fr-FR"/>
              </w:rPr>
              <w:t xml:space="preserve">1999                Čtyřměsíční pracovní stáž v USA </w:t>
            </w:r>
          </w:p>
          <w:p w:rsidR="008449C0" w:rsidRPr="00336BC4" w:rsidRDefault="008449C0" w:rsidP="008449C0">
            <w:pPr>
              <w:jc w:val="both"/>
              <w:rPr>
                <w:lang w:val="fr-FR"/>
              </w:rPr>
            </w:pPr>
            <w:r w:rsidRPr="00336BC4">
              <w:rPr>
                <w:lang w:val="fr-FR"/>
              </w:rPr>
              <w:t xml:space="preserve">1997 – 1998    Univerzitní Cestovní kancelář Cesta, (příprava zájezdů) </w:t>
            </w:r>
          </w:p>
          <w:p w:rsidR="008449C0" w:rsidRDefault="008449C0" w:rsidP="008449C0">
            <w:pPr>
              <w:jc w:val="both"/>
            </w:pPr>
            <w:r w:rsidRPr="00336BC4">
              <w:rPr>
                <w:lang w:val="fr-FR"/>
              </w:rPr>
              <w:t>1996 – 1998</w:t>
            </w:r>
            <w:r w:rsidRPr="00641CF5">
              <w:rPr>
                <w:b/>
                <w:lang w:val="fr-FR"/>
              </w:rPr>
              <w:t xml:space="preserve"> </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458"/>
        </w:trPr>
        <w:tc>
          <w:tcPr>
            <w:tcW w:w="9859" w:type="dxa"/>
            <w:gridSpan w:val="11"/>
          </w:tcPr>
          <w:p w:rsidR="008449C0" w:rsidRDefault="008449C0" w:rsidP="008449C0">
            <w:pPr>
              <w:jc w:val="both"/>
            </w:pPr>
            <w:r>
              <w:t>Vedení</w:t>
            </w:r>
            <w:r w:rsidRPr="00CA021A">
              <w:t xml:space="preserve"> minimálně 150 diplomových a bakalářských pracích a 1 disertační práce. Nyní je školitelem Ph.D. programu management a ekonomika u 6 studentů.</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r>
              <w:t>Management a ekonomika</w:t>
            </w:r>
          </w:p>
        </w:tc>
        <w:tc>
          <w:tcPr>
            <w:tcW w:w="2245" w:type="dxa"/>
            <w:gridSpan w:val="2"/>
          </w:tcPr>
          <w:p w:rsidR="008449C0" w:rsidRDefault="008449C0" w:rsidP="008449C0">
            <w:pPr>
              <w:jc w:val="both"/>
            </w:pPr>
            <w:r>
              <w:t>2013</w:t>
            </w:r>
          </w:p>
        </w:tc>
        <w:tc>
          <w:tcPr>
            <w:tcW w:w="2248" w:type="dxa"/>
            <w:gridSpan w:val="4"/>
            <w:tcBorders>
              <w:right w:val="single" w:sz="12" w:space="0" w:color="auto"/>
            </w:tcBorders>
          </w:tcPr>
          <w:p w:rsidR="008449C0" w:rsidRDefault="008449C0" w:rsidP="008449C0">
            <w:pPr>
              <w:jc w:val="both"/>
            </w:pPr>
            <w:r>
              <w:t>FaME, UTB ve Zlíně</w:t>
            </w: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28</w:t>
            </w:r>
          </w:p>
        </w:tc>
        <w:tc>
          <w:tcPr>
            <w:tcW w:w="693" w:type="dxa"/>
            <w:vMerge w:val="restart"/>
          </w:tcPr>
          <w:p w:rsidR="008449C0" w:rsidRDefault="008449C0" w:rsidP="008449C0">
            <w:pPr>
              <w:jc w:val="center"/>
              <w:rPr>
                <w:b/>
              </w:rPr>
            </w:pPr>
            <w:r>
              <w:rPr>
                <w:b/>
              </w:rPr>
              <w:t>63</w:t>
            </w:r>
          </w:p>
        </w:tc>
        <w:tc>
          <w:tcPr>
            <w:tcW w:w="694" w:type="dxa"/>
            <w:vMerge w:val="restart"/>
          </w:tcPr>
          <w:p w:rsidR="008449C0" w:rsidRDefault="008449C0" w:rsidP="008449C0">
            <w:pPr>
              <w:jc w:val="center"/>
              <w:rPr>
                <w:b/>
              </w:rPr>
            </w:pPr>
            <w:r>
              <w:rPr>
                <w:b/>
              </w:rPr>
              <w:t>88</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RPr="007F7989" w:rsidTr="008449C0">
        <w:trPr>
          <w:trHeight w:val="3939"/>
        </w:trPr>
        <w:tc>
          <w:tcPr>
            <w:tcW w:w="9859" w:type="dxa"/>
            <w:gridSpan w:val="11"/>
          </w:tcPr>
          <w:p w:rsidR="008449C0" w:rsidRPr="00A37E8B" w:rsidRDefault="008449C0" w:rsidP="008449C0">
            <w:pPr>
              <w:spacing w:after="60"/>
              <w:jc w:val="both"/>
            </w:pPr>
            <w:r w:rsidRPr="00A37E8B">
              <w:lastRenderedPageBreak/>
              <w:t xml:space="preserve">TUČEK D., </w:t>
            </w:r>
            <w:r w:rsidRPr="00C15E7F">
              <w:rPr>
                <w:b/>
              </w:rPr>
              <w:t>TUČKOVÁ, Z.</w:t>
            </w:r>
            <w:r w:rsidRPr="00A37E8B">
              <w:t xml:space="preserve"> </w:t>
            </w:r>
            <w:r w:rsidRPr="00C15E7F">
              <w:rPr>
                <w:b/>
              </w:rPr>
              <w:t>(45 %),</w:t>
            </w:r>
            <w:r>
              <w:t xml:space="preserve"> </w:t>
            </w:r>
            <w:r w:rsidRPr="00A37E8B">
              <w:t xml:space="preserve">JELÍNKOVÁ, D. </w:t>
            </w:r>
            <w:ins w:id="4759" w:author="Eva Batůšková" w:date="2018-11-19T12:40:00Z">
              <w:r w:rsidR="00B340A1">
                <w:t>(</w:t>
              </w:r>
            </w:ins>
            <w:r w:rsidRPr="00A37E8B">
              <w:t>2017</w:t>
            </w:r>
            <w:ins w:id="4760" w:author="Eva Batůšková" w:date="2018-11-19T12:41:00Z">
              <w:r w:rsidR="00B340A1">
                <w:t>)</w:t>
              </w:r>
            </w:ins>
            <w:r>
              <w:t xml:space="preserve">. </w:t>
            </w:r>
            <w:r w:rsidRPr="00C15E7F">
              <w:rPr>
                <w:iCs/>
              </w:rPr>
              <w:t>Performance Measurement of Energy Processes in Czech Production Plants</w:t>
            </w:r>
            <w:r>
              <w:rPr>
                <w:iCs/>
              </w:rPr>
              <w:t>.</w:t>
            </w:r>
            <w:r w:rsidRPr="00A37E8B">
              <w:t xml:space="preserve"> © Faculty of Mechanical Engineering, Belgrade. </w:t>
            </w:r>
            <w:r w:rsidRPr="00EC3939">
              <w:rPr>
                <w:i/>
              </w:rPr>
              <w:t>FME Transactions</w:t>
            </w:r>
            <w:r>
              <w:rPr>
                <w:i/>
              </w:rPr>
              <w:t xml:space="preserve">, </w:t>
            </w:r>
            <w:r w:rsidRPr="00A37E8B">
              <w:t>45, No. 4, pp. 67</w:t>
            </w:r>
            <w:r>
              <w:t>0-677, doi:10.5937/fmet1704670T.</w:t>
            </w:r>
          </w:p>
          <w:p w:rsidR="008449C0" w:rsidRDefault="008449C0" w:rsidP="008449C0">
            <w:pPr>
              <w:spacing w:after="60"/>
              <w:jc w:val="both"/>
              <w:rPr>
                <w:lang w:val="en-GB"/>
              </w:rPr>
            </w:pPr>
            <w:r>
              <w:t xml:space="preserve">STASIAK-BETLEJEWSKA, R., </w:t>
            </w:r>
            <w:r w:rsidRPr="00C15E7F">
              <w:rPr>
                <w:b/>
              </w:rPr>
              <w:t>TUČKOVÁ, Z. (45 %</w:t>
            </w:r>
            <w:r>
              <w:t xml:space="preserve">), JURIGOVÁ, Z., JELÍNKOVÁ, D. </w:t>
            </w:r>
            <w:ins w:id="4761" w:author="Eva Batůšková" w:date="2018-11-19T12:41:00Z">
              <w:r w:rsidR="00B340A1">
                <w:t>(</w:t>
              </w:r>
            </w:ins>
            <w:r>
              <w:t>2016</w:t>
            </w:r>
            <w:ins w:id="4762" w:author="Eva Batůšková" w:date="2018-11-19T12:41:00Z">
              <w:r w:rsidR="00B340A1">
                <w:t>)</w:t>
              </w:r>
            </w:ins>
            <w:r>
              <w:t>. Is transportation the most stable sector within the Czech tourism industry?.</w:t>
            </w:r>
            <w:r>
              <w:rPr>
                <w:i/>
                <w:iCs/>
              </w:rPr>
              <w:t>Periodica Polytechnica Transportation Engineering</w:t>
            </w:r>
            <w:r>
              <w:t>, roč. 44, č. 4, s. 228-234. ISSN 0303-7800.</w:t>
            </w:r>
          </w:p>
          <w:p w:rsidR="008449C0" w:rsidRDefault="008449C0" w:rsidP="008449C0">
            <w:pPr>
              <w:spacing w:after="60"/>
              <w:jc w:val="both"/>
            </w:pPr>
            <w:r>
              <w:t xml:space="preserve">TUČEK, D., HÁJKOVÁ, M., </w:t>
            </w:r>
            <w:r w:rsidRPr="00C15E7F">
              <w:rPr>
                <w:b/>
              </w:rPr>
              <w:t>TUČKOVÁ, Z (45 %)</w:t>
            </w:r>
            <w:del w:id="4763" w:author="Eva Batůšková" w:date="2018-11-19T12:41:00Z">
              <w:r w:rsidDel="00B340A1">
                <w:delText>.</w:delText>
              </w:r>
            </w:del>
            <w:r>
              <w:t xml:space="preserve"> </w:t>
            </w:r>
            <w:ins w:id="4764" w:author="Eva Batůšková" w:date="2018-11-19T12:41:00Z">
              <w:r w:rsidR="00B340A1">
                <w:t>(</w:t>
              </w:r>
            </w:ins>
            <w:r>
              <w:t>2013</w:t>
            </w:r>
            <w:ins w:id="4765" w:author="Eva Batůšková" w:date="2018-11-19T12:41:00Z">
              <w:r w:rsidR="00B340A1">
                <w:t>)</w:t>
              </w:r>
            </w:ins>
            <w:r>
              <w:t xml:space="preserve">. Utilization Level Of Business Process Management In Czech Enterprises - Objectives And Factors. </w:t>
            </w:r>
            <w:r>
              <w:rPr>
                <w:i/>
                <w:iCs/>
              </w:rPr>
              <w:t>E+M. Ekonomie a Management</w:t>
            </w:r>
            <w:r>
              <w:t>, roč. 16, č. 2, s. 81-98. ISSN 1212-3609</w:t>
            </w:r>
          </w:p>
          <w:p w:rsidR="008449C0" w:rsidRDefault="008449C0" w:rsidP="008449C0">
            <w:pPr>
              <w:spacing w:after="60"/>
              <w:jc w:val="both"/>
              <w:rPr>
                <w:lang w:val="en-GB"/>
              </w:rPr>
            </w:pPr>
            <w:r w:rsidRPr="00C15E7F">
              <w:rPr>
                <w:b/>
                <w:lang w:val="en-GB"/>
              </w:rPr>
              <w:t>TUČKOVÁ, Zuzana (20 %)</w:t>
            </w:r>
            <w:r w:rsidRPr="00BE4B2D">
              <w:rPr>
                <w:lang w:val="en-GB"/>
              </w:rPr>
              <w:t xml:space="preserve"> et al. </w:t>
            </w:r>
            <w:ins w:id="4766" w:author="Eva Batůšková" w:date="2018-11-19T12:41:00Z">
              <w:r w:rsidR="00B340A1">
                <w:rPr>
                  <w:lang w:val="en-GB"/>
                </w:rPr>
                <w:t>(</w:t>
              </w:r>
            </w:ins>
            <w:r>
              <w:rPr>
                <w:lang w:val="en-GB"/>
              </w:rPr>
              <w:t>2016</w:t>
            </w:r>
            <w:ins w:id="4767" w:author="Eva Batůšková" w:date="2018-11-19T12:41:00Z">
              <w:r w:rsidR="00B340A1">
                <w:rPr>
                  <w:lang w:val="en-GB"/>
                </w:rPr>
                <w:t>)</w:t>
              </w:r>
            </w:ins>
            <w:del w:id="4768" w:author="Eva Batůšková" w:date="2018-11-19T12:41:00Z">
              <w:r w:rsidDel="00B340A1">
                <w:rPr>
                  <w:lang w:val="en-GB"/>
                </w:rPr>
                <w:delText>. 2016</w:delText>
              </w:r>
            </w:del>
            <w:r>
              <w:rPr>
                <w:lang w:val="en-GB"/>
              </w:rPr>
              <w:t xml:space="preserve">. </w:t>
            </w:r>
            <w:r w:rsidRPr="00BE4B2D">
              <w:rPr>
                <w:i/>
                <w:iCs/>
                <w:lang w:val="en-GB"/>
              </w:rPr>
              <w:t>The Social Economy, Social Enterprises and Outline of Sustainability</w:t>
            </w:r>
            <w:r w:rsidRPr="00BE4B2D">
              <w:rPr>
                <w:lang w:val="en-GB"/>
              </w:rPr>
              <w:t>. Praha</w:t>
            </w:r>
            <w:r>
              <w:rPr>
                <w:lang w:val="en-GB"/>
              </w:rPr>
              <w:t>: Wolters Kluwer, s. 152. ISBN 978-80-7552-459-1.</w:t>
            </w:r>
          </w:p>
          <w:p w:rsidR="008449C0" w:rsidRPr="00870AF8" w:rsidRDefault="008449C0" w:rsidP="008449C0">
            <w:pPr>
              <w:spacing w:after="60"/>
              <w:jc w:val="both"/>
              <w:rPr>
                <w:bCs/>
              </w:rPr>
            </w:pPr>
            <w:r w:rsidRPr="00C15E7F">
              <w:rPr>
                <w:b/>
              </w:rPr>
              <w:t>TUČKOVÁ, Zuzana (100 %)</w:t>
            </w:r>
            <w:del w:id="4769" w:author="Eva Batůšková" w:date="2018-11-19T12:41:00Z">
              <w:r w:rsidRPr="00C15E7F" w:rsidDel="00B340A1">
                <w:rPr>
                  <w:b/>
                </w:rPr>
                <w:delText>.</w:delText>
              </w:r>
            </w:del>
            <w:r w:rsidRPr="00870AF8">
              <w:t xml:space="preserve"> </w:t>
            </w:r>
            <w:ins w:id="4770" w:author="Eva Batůšková" w:date="2018-11-19T12:41:00Z">
              <w:r w:rsidR="00B340A1">
                <w:t>(</w:t>
              </w:r>
            </w:ins>
            <w:r>
              <w:t>2013</w:t>
            </w:r>
            <w:ins w:id="4771" w:author="Eva Batůšková" w:date="2018-11-19T12:41:00Z">
              <w:r w:rsidR="00B340A1">
                <w:t>)</w:t>
              </w:r>
            </w:ins>
            <w:r>
              <w:t xml:space="preserve">. </w:t>
            </w:r>
            <w:r w:rsidRPr="00C15E7F">
              <w:rPr>
                <w:i/>
              </w:rPr>
              <w:t>Ekonomika služeb</w:t>
            </w:r>
            <w:r w:rsidRPr="00870AF8">
              <w:t>. Praha: Wolters Kluwer ČR, a.s.</w:t>
            </w:r>
            <w:r w:rsidRPr="00870AF8">
              <w:rPr>
                <w:bCs/>
              </w:rPr>
              <w:t xml:space="preserve"> ISBN: 978-80-7478-006-6</w:t>
            </w:r>
            <w:r>
              <w:rPr>
                <w:bCs/>
              </w:rPr>
              <w:t>.</w:t>
            </w:r>
          </w:p>
          <w:p w:rsidR="008449C0" w:rsidRPr="00043ED8" w:rsidRDefault="008449C0" w:rsidP="008449C0">
            <w:pPr>
              <w:spacing w:after="60"/>
              <w:jc w:val="both"/>
              <w:rPr>
                <w:b/>
              </w:rPr>
            </w:pPr>
            <w:r>
              <w:rPr>
                <w:b/>
              </w:rPr>
              <w:t>Tvůrčí</w:t>
            </w:r>
            <w:r w:rsidRPr="00043ED8">
              <w:rPr>
                <w:b/>
              </w:rPr>
              <w:t xml:space="preserve"> činnost</w:t>
            </w:r>
          </w:p>
          <w:p w:rsidR="008449C0" w:rsidRDefault="008449C0" w:rsidP="008449C0">
            <w:pPr>
              <w:jc w:val="both"/>
            </w:pPr>
            <w:r w:rsidRPr="002C3642">
              <w:t xml:space="preserve">Řešitelka grantu </w:t>
            </w:r>
            <w:r w:rsidRPr="002C3642">
              <w:rPr>
                <w:bCs/>
                <w:lang w:val="en-GB"/>
              </w:rPr>
              <w:t xml:space="preserve">Czech-Norwegian Research Programme (CZ09), 7F16040, </w:t>
            </w:r>
            <w:r w:rsidRPr="002C3642">
              <w:rPr>
                <w:bCs/>
              </w:rPr>
              <w:t xml:space="preserve">The </w:t>
            </w:r>
            <w:r>
              <w:rPr>
                <w:bCs/>
              </w:rPr>
              <w:t>C</w:t>
            </w:r>
            <w:r w:rsidRPr="002C3642">
              <w:rPr>
                <w:bCs/>
              </w:rPr>
              <w:t xml:space="preserve">reation and </w:t>
            </w:r>
            <w:r>
              <w:rPr>
                <w:bCs/>
              </w:rPr>
              <w:t>S</w:t>
            </w:r>
            <w:r w:rsidRPr="002C3642">
              <w:rPr>
                <w:bCs/>
              </w:rPr>
              <w:t xml:space="preserve">upport of the </w:t>
            </w:r>
            <w:r>
              <w:rPr>
                <w:bCs/>
              </w:rPr>
              <w:t>R</w:t>
            </w:r>
            <w:r w:rsidRPr="002C3642">
              <w:rPr>
                <w:bCs/>
              </w:rPr>
              <w:t>esearch</w:t>
            </w:r>
            <w:r>
              <w:rPr>
                <w:bCs/>
              </w:rPr>
              <w:t>.</w:t>
            </w:r>
            <w:r w:rsidRPr="002C3642">
              <w:rPr>
                <w:bCs/>
              </w:rPr>
              <w:t xml:space="preserve"> </w:t>
            </w:r>
            <w:r>
              <w:rPr>
                <w:bCs/>
              </w:rPr>
              <w:t>Team in the L</w:t>
            </w:r>
            <w:r w:rsidRPr="002C3642">
              <w:rPr>
                <w:bCs/>
              </w:rPr>
              <w:t xml:space="preserve">ogistics </w:t>
            </w:r>
            <w:r>
              <w:rPr>
                <w:bCs/>
              </w:rPr>
              <w:t>I</w:t>
            </w:r>
            <w:r w:rsidRPr="002C3642">
              <w:rPr>
                <w:bCs/>
              </w:rPr>
              <w:t xml:space="preserve">ndustry as the </w:t>
            </w:r>
            <w:r>
              <w:rPr>
                <w:bCs/>
              </w:rPr>
              <w:t>B</w:t>
            </w:r>
            <w:r w:rsidRPr="002C3642">
              <w:rPr>
                <w:bCs/>
              </w:rPr>
              <w:t xml:space="preserve">ase for </w:t>
            </w:r>
            <w:r>
              <w:rPr>
                <w:bCs/>
              </w:rPr>
              <w:t>B</w:t>
            </w:r>
            <w:r w:rsidRPr="002C3642">
              <w:rPr>
                <w:bCs/>
              </w:rPr>
              <w:t xml:space="preserve">ilateral </w:t>
            </w:r>
            <w:r>
              <w:rPr>
                <w:bCs/>
              </w:rPr>
              <w:t>C</w:t>
            </w:r>
            <w:r w:rsidRPr="002C3642">
              <w:rPr>
                <w:bCs/>
              </w:rPr>
              <w:t>ooperation</w:t>
            </w:r>
            <w:r>
              <w:rPr>
                <w:bCs/>
              </w:rPr>
              <w:t>, 2017.</w:t>
            </w:r>
          </w:p>
          <w:p w:rsidR="008449C0" w:rsidRPr="00EA6B4D" w:rsidRDefault="008449C0" w:rsidP="008449C0">
            <w:pPr>
              <w:jc w:val="both"/>
            </w:pPr>
            <w:r w:rsidRPr="00EA6B4D">
              <w:t>Řešitelka grantu GAČR: č. /09/P406, Znalostní služby - jejich význam a charakteristika</w:t>
            </w:r>
            <w:r>
              <w:t>.</w:t>
            </w:r>
          </w:p>
          <w:p w:rsidR="008449C0" w:rsidRPr="007F7989" w:rsidRDefault="008449C0" w:rsidP="008449C0">
            <w:pPr>
              <w:jc w:val="both"/>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RPr="00B3781F" w:rsidTr="008449C0">
        <w:trPr>
          <w:trHeight w:val="328"/>
        </w:trPr>
        <w:tc>
          <w:tcPr>
            <w:tcW w:w="9859" w:type="dxa"/>
            <w:gridSpan w:val="11"/>
          </w:tcPr>
          <w:p w:rsidR="008449C0" w:rsidRPr="00804E9A" w:rsidRDefault="008449C0" w:rsidP="008449C0">
            <w:pPr>
              <w:rPr>
                <w:bCs/>
              </w:rPr>
            </w:pPr>
            <w:r w:rsidRPr="00804E9A">
              <w:rPr>
                <w:bCs/>
              </w:rPr>
              <w:t>University of West Hungary, Sopron, červen</w:t>
            </w:r>
            <w:r>
              <w:rPr>
                <w:bCs/>
              </w:rPr>
              <w:t>ec 2014 (krátkodobá stáž ERASMUS +)</w:t>
            </w:r>
          </w:p>
          <w:p w:rsidR="008449C0" w:rsidRDefault="008449C0" w:rsidP="008449C0">
            <w:r w:rsidRPr="00804E9A">
              <w:t>University of Maribor, Faculty of Tourism, (výuka v rámci Freemover</w:t>
            </w:r>
            <w:r>
              <w:t>, krátkodobá stáž</w:t>
            </w:r>
            <w:r w:rsidRPr="00804E9A">
              <w:t>) listopad 2014</w:t>
            </w:r>
          </w:p>
          <w:p w:rsidR="008449C0" w:rsidRPr="00B3781F" w:rsidRDefault="008449C0" w:rsidP="008449C0">
            <w:r w:rsidRPr="00386E76">
              <w:rPr>
                <w:bCs/>
                <w:lang w:val="en-GB"/>
              </w:rPr>
              <w:t>Miami University- School of Business Administration, listopad 2017, přednášková činnost</w:t>
            </w:r>
          </w:p>
        </w:tc>
      </w:tr>
      <w:tr w:rsidR="008449C0" w:rsidTr="008449C0">
        <w:trPr>
          <w:cantSplit/>
          <w:trHeight w:val="29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Pr>
        <w:rPr>
          <w:ins w:id="4772" w:author="Jan Strohmandl" w:date="2018-11-18T15:46:00Z"/>
        </w:rPr>
      </w:pPr>
    </w:p>
    <w:p w:rsidR="00F71CA5" w:rsidRDefault="00F71CA5" w:rsidP="008449C0">
      <w:pPr>
        <w:rPr>
          <w:ins w:id="4773" w:author="Jan Strohmandl" w:date="2018-11-18T15:46:00Z"/>
        </w:rPr>
      </w:pPr>
    </w:p>
    <w:p w:rsidR="00F71CA5" w:rsidRDefault="00F71CA5" w:rsidP="008449C0">
      <w:pPr>
        <w:rPr>
          <w:ins w:id="4774" w:author="Jan Strohmandl" w:date="2018-11-18T15:46:00Z"/>
        </w:rPr>
      </w:pPr>
    </w:p>
    <w:p w:rsidR="00F71CA5" w:rsidRDefault="00F71CA5" w:rsidP="008449C0">
      <w:pPr>
        <w:rPr>
          <w:ins w:id="4775" w:author="Jan Strohmandl" w:date="2018-11-18T15:46:00Z"/>
        </w:rPr>
      </w:pPr>
    </w:p>
    <w:p w:rsidR="00F71CA5" w:rsidRDefault="00F71CA5" w:rsidP="008449C0">
      <w:pPr>
        <w:rPr>
          <w:ins w:id="4776" w:author="Jan Strohmandl" w:date="2018-11-18T15:46:00Z"/>
        </w:rPr>
      </w:pPr>
    </w:p>
    <w:p w:rsidR="00F71CA5" w:rsidRDefault="00F71CA5" w:rsidP="008449C0">
      <w:pPr>
        <w:rPr>
          <w:ins w:id="4777" w:author="Jan Strohmandl" w:date="2018-11-18T15:46:00Z"/>
        </w:rPr>
      </w:pPr>
    </w:p>
    <w:p w:rsidR="00F71CA5" w:rsidRDefault="00F71CA5" w:rsidP="008449C0">
      <w:pPr>
        <w:rPr>
          <w:ins w:id="4778" w:author="Jan Strohmandl" w:date="2018-11-18T15:46:00Z"/>
        </w:rPr>
      </w:pPr>
    </w:p>
    <w:p w:rsidR="00F71CA5" w:rsidRDefault="00F71CA5" w:rsidP="008449C0">
      <w:pPr>
        <w:rPr>
          <w:ins w:id="4779" w:author="Jan Strohmandl" w:date="2018-11-18T15:46:00Z"/>
        </w:rPr>
      </w:pPr>
    </w:p>
    <w:p w:rsidR="00F71CA5" w:rsidRDefault="00F71CA5" w:rsidP="008449C0">
      <w:pPr>
        <w:rPr>
          <w:ins w:id="4780" w:author="Jan Strohmandl" w:date="2018-11-18T15:46:00Z"/>
        </w:rPr>
      </w:pPr>
    </w:p>
    <w:p w:rsidR="00F71CA5" w:rsidRDefault="00F71CA5" w:rsidP="008449C0">
      <w:pPr>
        <w:rPr>
          <w:ins w:id="4781" w:author="Jan Strohmandl" w:date="2018-11-18T15:46:00Z"/>
        </w:rPr>
      </w:pPr>
    </w:p>
    <w:p w:rsidR="00F71CA5" w:rsidRDefault="00F71CA5" w:rsidP="008449C0">
      <w:pPr>
        <w:rPr>
          <w:ins w:id="4782" w:author="Jan Strohmandl" w:date="2018-11-18T15:46:00Z"/>
        </w:rPr>
      </w:pPr>
    </w:p>
    <w:p w:rsidR="00F71CA5" w:rsidRDefault="00F71CA5" w:rsidP="008449C0">
      <w:pPr>
        <w:rPr>
          <w:ins w:id="4783" w:author="Jan Strohmandl" w:date="2018-11-18T15:46:00Z"/>
        </w:rPr>
      </w:pPr>
    </w:p>
    <w:p w:rsidR="00F71CA5" w:rsidRDefault="00F71CA5" w:rsidP="008449C0">
      <w:pPr>
        <w:rPr>
          <w:ins w:id="4784" w:author="Jan Strohmandl" w:date="2018-11-18T15:46:00Z"/>
        </w:rPr>
      </w:pPr>
    </w:p>
    <w:p w:rsidR="00F71CA5" w:rsidRDefault="00F71CA5" w:rsidP="008449C0">
      <w:pPr>
        <w:rPr>
          <w:ins w:id="4785" w:author="Jan Strohmandl" w:date="2018-11-18T15:46:00Z"/>
        </w:rPr>
      </w:pPr>
    </w:p>
    <w:p w:rsidR="00F71CA5" w:rsidRDefault="00F71CA5" w:rsidP="008449C0">
      <w:pPr>
        <w:rPr>
          <w:ins w:id="4786" w:author="Jan Strohmandl" w:date="2018-11-18T15:46:00Z"/>
        </w:rPr>
      </w:pPr>
    </w:p>
    <w:p w:rsidR="00F71CA5" w:rsidRDefault="00F71CA5" w:rsidP="008449C0">
      <w:pPr>
        <w:rPr>
          <w:ins w:id="4787" w:author="Jan Strohmandl" w:date="2018-11-18T15:46:00Z"/>
        </w:rPr>
      </w:pPr>
    </w:p>
    <w:p w:rsidR="00F71CA5" w:rsidRDefault="00F71CA5"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rsidRPr="00290B96">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Default="00060721" w:rsidP="00060721">
            <w:pPr>
              <w:jc w:val="both"/>
            </w:pPr>
            <w:r w:rsidRPr="00932010">
              <w:rPr>
                <w:b/>
              </w:rPr>
              <w:t xml:space="preserve">Pavel </w:t>
            </w:r>
            <w:del w:id="4788" w:author="PS" w:date="2018-11-24T21:17:00Z">
              <w:r w:rsidR="008449C0" w:rsidRPr="00932010" w:rsidDel="00060721">
                <w:rPr>
                  <w:b/>
                  <w:caps/>
                </w:rPr>
                <w:delText>Valášek</w:delText>
              </w:r>
            </w:del>
            <w:ins w:id="4789" w:author="PS" w:date="2018-11-24T21:18:00Z">
              <w:r>
                <w:rPr>
                  <w:b/>
                  <w:caps/>
                </w:rPr>
                <w:t>v</w:t>
              </w:r>
              <w:r>
                <w:rPr>
                  <w:b/>
                </w:rPr>
                <w:t>alášek</w:t>
              </w:r>
            </w:ins>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rsidRPr="00290B96">
              <w:t>doc., Ing., CSc.</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1958</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314C3E" w:rsidRDefault="008449C0" w:rsidP="008449C0">
            <w:pPr>
              <w:jc w:val="both"/>
              <w:rPr>
                <w:i/>
              </w:rPr>
            </w:pPr>
            <w:r w:rsidRPr="00314C3E">
              <w:rPr>
                <w:i/>
              </w:rPr>
              <w:t xml:space="preserve">pp </w:t>
            </w:r>
          </w:p>
          <w:p w:rsidR="008449C0" w:rsidRPr="00314C3E" w:rsidRDefault="008449C0" w:rsidP="008449C0">
            <w:pPr>
              <w:jc w:val="both"/>
              <w:rPr>
                <w:i/>
              </w:rPr>
            </w:pP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314C3E" w:rsidRDefault="008449C0" w:rsidP="008449C0">
            <w:pPr>
              <w:jc w:val="both"/>
              <w:rPr>
                <w:i/>
              </w:rPr>
            </w:pPr>
            <w:r w:rsidRPr="00314C3E">
              <w:rPr>
                <w:i/>
              </w:rPr>
              <w:t>pp</w:t>
            </w:r>
          </w:p>
          <w:p w:rsidR="008449C0" w:rsidRDefault="008449C0" w:rsidP="008449C0">
            <w:pPr>
              <w:jc w:val="both"/>
            </w:pP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nejsou</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Technická chemie – garant, přednášející (</w:t>
            </w:r>
            <w:r w:rsidR="007579CD">
              <w:t>50</w:t>
            </w:r>
            <w:r>
              <w:t xml:space="preserve">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290B96" w:rsidRDefault="008449C0" w:rsidP="008449C0">
            <w:pPr>
              <w:jc w:val="both"/>
            </w:pPr>
            <w:r w:rsidRPr="00290B96">
              <w:t>1978 – 1982: SVŠT Bratislava, Chemickotechnologická fakulta, Konzervace potravin a technologie masa, prezenční studium, Ing.</w:t>
            </w:r>
          </w:p>
          <w:p w:rsidR="008449C0" w:rsidRPr="00DC3E96" w:rsidRDefault="008449C0" w:rsidP="008449C0">
            <w:pPr>
              <w:jc w:val="both"/>
            </w:pPr>
            <w:r w:rsidRPr="00290B96">
              <w:t>1986 – 1991: SVŠT (STU) Bratislava, Chemickotechnologická fakulta, Chemie a technologie poživatin, věd</w:t>
            </w:r>
            <w:r>
              <w:t>ecká aspirantura</w:t>
            </w:r>
            <w:r w:rsidRPr="00290B96">
              <w:t>, CSc.</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Pr="00290B96" w:rsidRDefault="008449C0" w:rsidP="008449C0">
            <w:pPr>
              <w:jc w:val="both"/>
            </w:pPr>
            <w:r w:rsidRPr="00290B96">
              <w:t>1983 – 1993: Slovácké konzervárny, k.</w:t>
            </w:r>
            <w:r>
              <w:t xml:space="preserve"> </w:t>
            </w:r>
            <w:r w:rsidRPr="00290B96">
              <w:t xml:space="preserve">p. Uherské Hradiště, technolog, vedoucí výroby, ředitel závodu </w:t>
            </w:r>
          </w:p>
          <w:p w:rsidR="008449C0" w:rsidRPr="00290B96" w:rsidRDefault="008449C0" w:rsidP="008449C0">
            <w:pPr>
              <w:jc w:val="both"/>
            </w:pPr>
            <w:r w:rsidRPr="00290B96">
              <w:t>1993 – 1994: Chladírny a mrazírny Rochus, s.r.o. Kunovice, výrobní náměstek</w:t>
            </w:r>
          </w:p>
          <w:p w:rsidR="008449C0" w:rsidRPr="00290B96" w:rsidRDefault="008449C0" w:rsidP="008449C0">
            <w:pPr>
              <w:jc w:val="both"/>
            </w:pPr>
            <w:r w:rsidRPr="00290B96">
              <w:t>1994 – 2004: Intercaps, spol. s r.o. Zlín, ředitel QA/QC, výrobní ředitel</w:t>
            </w:r>
          </w:p>
          <w:p w:rsidR="008449C0" w:rsidRDefault="008449C0" w:rsidP="008449C0">
            <w:pPr>
              <w:jc w:val="both"/>
            </w:pPr>
            <w:r w:rsidRPr="00290B96">
              <w:t>2004 – dosud: Univerzita Tomáše Bati ve Zlíně, odborný asistent, docent</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1105"/>
        </w:trPr>
        <w:tc>
          <w:tcPr>
            <w:tcW w:w="9859" w:type="dxa"/>
            <w:gridSpan w:val="11"/>
          </w:tcPr>
          <w:p w:rsidR="008449C0" w:rsidRDefault="008449C0" w:rsidP="008449C0">
            <w:pPr>
              <w:tabs>
                <w:tab w:val="left" w:pos="1620"/>
              </w:tabs>
            </w:pPr>
            <w:r>
              <w:t>23 bakalářských prací – vedoucí</w:t>
            </w:r>
          </w:p>
          <w:p w:rsidR="008449C0" w:rsidRDefault="008449C0" w:rsidP="008449C0">
            <w:pPr>
              <w:tabs>
                <w:tab w:val="left" w:pos="1620"/>
              </w:tabs>
            </w:pPr>
            <w:r>
              <w:t xml:space="preserve"> 25 diplomových prací – vedoucí</w:t>
            </w:r>
          </w:p>
          <w:p w:rsidR="008449C0" w:rsidRDefault="008449C0" w:rsidP="008449C0">
            <w:pPr>
              <w:tabs>
                <w:tab w:val="left" w:pos="1620"/>
              </w:tabs>
            </w:pPr>
            <w:r>
              <w:t xml:space="preserve">   5 doktorských disertačních prací – konzultant </w:t>
            </w:r>
          </w:p>
          <w:p w:rsidR="008449C0" w:rsidRDefault="008449C0" w:rsidP="00D81E97">
            <w:pPr>
              <w:numPr>
                <w:ilvl w:val="0"/>
                <w:numId w:val="30"/>
              </w:numPr>
              <w:tabs>
                <w:tab w:val="left" w:pos="322"/>
              </w:tabs>
            </w:pPr>
            <w:r>
              <w:t xml:space="preserve">doktorandi – studia v cizím jazyku (EN) – školitel specialista </w:t>
            </w:r>
          </w:p>
          <w:p w:rsidR="008449C0" w:rsidRDefault="008449C0" w:rsidP="008449C0">
            <w:pPr>
              <w:tabs>
                <w:tab w:val="left" w:pos="1620"/>
              </w:tabs>
            </w:pPr>
            <w:r>
              <w:t xml:space="preserve">   1 doktorand  - školitel</w:t>
            </w:r>
          </w:p>
          <w:p w:rsidR="008449C0" w:rsidRDefault="008449C0" w:rsidP="008449C0">
            <w:pPr>
              <w:tabs>
                <w:tab w:val="left" w:pos="1620"/>
              </w:tabs>
            </w:pPr>
            <w:r>
              <w:t xml:space="preserve">T. č. školitel v doktorském studijním programu Chemie a technologie potravin, FT UTB ve Zlíně </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r>
              <w:t>Zpracování zemědělských produktů</w:t>
            </w:r>
          </w:p>
        </w:tc>
        <w:tc>
          <w:tcPr>
            <w:tcW w:w="2245" w:type="dxa"/>
            <w:gridSpan w:val="2"/>
          </w:tcPr>
          <w:p w:rsidR="008449C0" w:rsidRDefault="008449C0" w:rsidP="008449C0">
            <w:pPr>
              <w:jc w:val="both"/>
            </w:pPr>
            <w:r>
              <w:t>2011</w:t>
            </w:r>
          </w:p>
        </w:tc>
        <w:tc>
          <w:tcPr>
            <w:tcW w:w="2248" w:type="dxa"/>
            <w:gridSpan w:val="4"/>
            <w:tcBorders>
              <w:right w:val="single" w:sz="12" w:space="0" w:color="auto"/>
            </w:tcBorders>
          </w:tcPr>
          <w:p w:rsidR="008449C0" w:rsidRDefault="008449C0" w:rsidP="008449C0">
            <w:pPr>
              <w:jc w:val="both"/>
            </w:pPr>
            <w:r>
              <w:t>SPU v Nitre</w:t>
            </w: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lastRenderedPageBreak/>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134</w:t>
            </w:r>
          </w:p>
        </w:tc>
        <w:tc>
          <w:tcPr>
            <w:tcW w:w="693" w:type="dxa"/>
            <w:vMerge w:val="restart"/>
          </w:tcPr>
          <w:p w:rsidR="008449C0" w:rsidRDefault="008449C0" w:rsidP="008449C0">
            <w:pPr>
              <w:jc w:val="center"/>
              <w:rPr>
                <w:b/>
              </w:rPr>
            </w:pPr>
            <w:r>
              <w:rPr>
                <w:b/>
              </w:rPr>
              <w:t>168</w:t>
            </w:r>
          </w:p>
        </w:tc>
        <w:tc>
          <w:tcPr>
            <w:tcW w:w="694" w:type="dxa"/>
            <w:vMerge w:val="restart"/>
          </w:tcPr>
          <w:p w:rsidR="008449C0" w:rsidRDefault="008449C0" w:rsidP="008449C0">
            <w:pPr>
              <w:jc w:val="center"/>
              <w:rPr>
                <w:b/>
              </w:rPr>
            </w:pPr>
            <w:r>
              <w:rPr>
                <w:b/>
              </w:rPr>
              <w:t>193</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Default="008449C0" w:rsidP="008449C0">
            <w:pPr>
              <w:pStyle w:val="Odstavecseseznamem"/>
              <w:spacing w:after="80"/>
              <w:ind w:left="0"/>
              <w:contextualSpacing w:val="0"/>
              <w:jc w:val="both"/>
            </w:pPr>
            <w:r w:rsidRPr="00290B96">
              <w:rPr>
                <w:rStyle w:val="hithilite"/>
              </w:rPr>
              <w:t>Počet publikací za období 201</w:t>
            </w:r>
            <w:r>
              <w:rPr>
                <w:rStyle w:val="hithilite"/>
              </w:rPr>
              <w:t>3</w:t>
            </w:r>
            <w:r w:rsidRPr="00290B96">
              <w:rPr>
                <w:rStyle w:val="hithilite"/>
              </w:rPr>
              <w:t xml:space="preserve"> – 201</w:t>
            </w:r>
            <w:r>
              <w:rPr>
                <w:rStyle w:val="hithilite"/>
              </w:rPr>
              <w:t>7</w:t>
            </w:r>
            <w:r w:rsidRPr="00290B96">
              <w:rPr>
                <w:rStyle w:val="hithilite"/>
              </w:rPr>
              <w:t xml:space="preserve"> </w:t>
            </w:r>
            <w:r>
              <w:rPr>
                <w:rStyle w:val="hithilite"/>
              </w:rPr>
              <w:t>na</w:t>
            </w:r>
            <w:r w:rsidRPr="00290B96">
              <w:rPr>
                <w:rStyle w:val="hithilite"/>
              </w:rPr>
              <w:t xml:space="preserve"> Web of Science: </w:t>
            </w:r>
            <w:r>
              <w:rPr>
                <w:rStyle w:val="hithilite"/>
              </w:rPr>
              <w:t>9</w:t>
            </w:r>
          </w:p>
          <w:p w:rsidR="008449C0" w:rsidRPr="00184738" w:rsidRDefault="008449C0" w:rsidP="008449C0">
            <w:pPr>
              <w:autoSpaceDE w:val="0"/>
              <w:autoSpaceDN w:val="0"/>
              <w:adjustRightInd w:val="0"/>
              <w:spacing w:after="60"/>
              <w:jc w:val="both"/>
            </w:pPr>
            <w:r>
              <w:t xml:space="preserve">SUMCZYNSKI, </w:t>
            </w:r>
            <w:r w:rsidRPr="00826E02">
              <w:t>D</w:t>
            </w:r>
            <w:r>
              <w:t>., KOTÁSKOVÁ, E.</w:t>
            </w:r>
            <w:r w:rsidRPr="003D2A50">
              <w:rPr>
                <w:color w:val="000000"/>
              </w:rPr>
              <w:t xml:space="preserve"> O</w:t>
            </w:r>
            <w:r>
              <w:rPr>
                <w:color w:val="000000"/>
              </w:rPr>
              <w:t>RSAVOVÁ,</w:t>
            </w:r>
            <w:r w:rsidRPr="003D2A50">
              <w:rPr>
                <w:color w:val="000000"/>
              </w:rPr>
              <w:t xml:space="preserve"> J</w:t>
            </w:r>
            <w:r>
              <w:rPr>
                <w:color w:val="000000"/>
              </w:rPr>
              <w:t xml:space="preserve">., </w:t>
            </w:r>
            <w:r w:rsidRPr="00376E52">
              <w:rPr>
                <w:b/>
              </w:rPr>
              <w:t>VALÁŠEK, P.</w:t>
            </w:r>
            <w:r w:rsidRPr="00CC6F10">
              <w:rPr>
                <w:b/>
              </w:rPr>
              <w:t xml:space="preserve"> (10 %)</w:t>
            </w:r>
            <w:r>
              <w:t xml:space="preserve"> </w:t>
            </w:r>
            <w:r w:rsidRPr="00E46ED0">
              <w:t>(2017)</w:t>
            </w:r>
            <w:r>
              <w:t>.</w:t>
            </w:r>
            <w:r w:rsidRPr="00184738">
              <w:t xml:space="preserve"> Contribution of individual phenolics to antioxidant activity and in vitro digestibility of wild rices (</w:t>
            </w:r>
            <w:r w:rsidRPr="00184738">
              <w:rPr>
                <w:i/>
              </w:rPr>
              <w:t>Zizania aquatica L</w:t>
            </w:r>
            <w:r w:rsidRPr="00184738">
              <w:t xml:space="preserve">.), </w:t>
            </w:r>
            <w:r w:rsidRPr="00184738">
              <w:rPr>
                <w:i/>
              </w:rPr>
              <w:t>Food Chemistry,</w:t>
            </w:r>
            <w:r w:rsidRPr="00184738">
              <w:t xml:space="preserve"> 218 pp. 107–115, ISSN: 0308-8146.</w:t>
            </w:r>
          </w:p>
          <w:p w:rsidR="008449C0" w:rsidRDefault="008449C0" w:rsidP="008449C0">
            <w:pPr>
              <w:autoSpaceDE w:val="0"/>
              <w:autoSpaceDN w:val="0"/>
              <w:adjustRightInd w:val="0"/>
              <w:spacing w:after="60"/>
              <w:jc w:val="both"/>
            </w:pPr>
            <w:r w:rsidRPr="00826E02">
              <w:t xml:space="preserve">KOTÁSKOVÁ, E., SUMCZYNSKI, D., MLČEK, J., </w:t>
            </w:r>
            <w:r w:rsidRPr="00376E52">
              <w:rPr>
                <w:b/>
              </w:rPr>
              <w:t>VALÁŠEK, P.</w:t>
            </w:r>
            <w:r w:rsidRPr="00CC6F10">
              <w:rPr>
                <w:b/>
              </w:rPr>
              <w:t xml:space="preserve"> (10 %)</w:t>
            </w:r>
            <w:r>
              <w:rPr>
                <w:b/>
              </w:rPr>
              <w:t xml:space="preserve"> </w:t>
            </w:r>
            <w:r w:rsidRPr="00B86A1E">
              <w:t>(2016)</w:t>
            </w:r>
            <w:r>
              <w:t>.</w:t>
            </w:r>
            <w:r w:rsidRPr="00826E02">
              <w:t xml:space="preserve"> Determination of free and bound phenolics using HPLC-DAD, antioxidant activity and in vitro digestibility of Eragrostis tef, </w:t>
            </w:r>
            <w:r w:rsidRPr="00826E02">
              <w:rPr>
                <w:i/>
              </w:rPr>
              <w:t xml:space="preserve">Journal of Food Composition and Analysis, </w:t>
            </w:r>
            <w:r w:rsidRPr="00826E02">
              <w:t>46 pp. 15–21, ISSN: 0889-1575.</w:t>
            </w:r>
          </w:p>
          <w:p w:rsidR="008449C0" w:rsidRPr="00226E21" w:rsidRDefault="008449C0" w:rsidP="008449C0">
            <w:pPr>
              <w:jc w:val="both"/>
            </w:pPr>
            <w:r w:rsidRPr="00226E21">
              <w:t xml:space="preserve">MLČEK, J., DRUŽBÍKOVÁ, H., </w:t>
            </w:r>
            <w:r w:rsidRPr="00376E52">
              <w:rPr>
                <w:rStyle w:val="hithilite"/>
                <w:b/>
              </w:rPr>
              <w:t>VALÁŠEK, P</w:t>
            </w:r>
            <w:r w:rsidRPr="00376E52">
              <w:rPr>
                <w:b/>
              </w:rPr>
              <w:t>.</w:t>
            </w:r>
            <w:r w:rsidRPr="00CC6F10">
              <w:rPr>
                <w:b/>
              </w:rPr>
              <w:t xml:space="preserve"> (</w:t>
            </w:r>
            <w:r>
              <w:rPr>
                <w:b/>
              </w:rPr>
              <w:t>25</w:t>
            </w:r>
            <w:r w:rsidRPr="00CC6F10">
              <w:rPr>
                <w:b/>
              </w:rPr>
              <w:t xml:space="preserve"> %)</w:t>
            </w:r>
            <w:r w:rsidRPr="00CC6F10">
              <w:t>,</w:t>
            </w:r>
            <w:r w:rsidRPr="00226E21">
              <w:t xml:space="preserve"> et al. </w:t>
            </w:r>
            <w:ins w:id="4790" w:author="Eva Batůšková" w:date="2018-11-19T12:41:00Z">
              <w:r w:rsidR="00B340A1">
                <w:t>(</w:t>
              </w:r>
            </w:ins>
            <w:r w:rsidRPr="00184738">
              <w:rPr>
                <w:rStyle w:val="databold"/>
              </w:rPr>
              <w:t>2015</w:t>
            </w:r>
            <w:ins w:id="4791" w:author="Eva Batůšková" w:date="2018-11-19T12:41:00Z">
              <w:r w:rsidR="00B340A1">
                <w:rPr>
                  <w:rStyle w:val="databold"/>
                </w:rPr>
                <w:t>)</w:t>
              </w:r>
            </w:ins>
            <w:r>
              <w:rPr>
                <w:rStyle w:val="databold"/>
              </w:rPr>
              <w:t>.</w:t>
            </w:r>
            <w:r w:rsidRPr="00226E21">
              <w:rPr>
                <w:rStyle w:val="databold"/>
              </w:rPr>
              <w:t xml:space="preserve"> </w:t>
            </w:r>
            <w:r w:rsidRPr="00226E21">
              <w:t xml:space="preserve">Assessment of total Polar Materials in Frying  Fats  from  Czech Restaurants, </w:t>
            </w:r>
            <w:r w:rsidRPr="00226E21">
              <w:rPr>
                <w:i/>
              </w:rPr>
              <w:t>Italian Journal of Food Science,</w:t>
            </w:r>
            <w:r w:rsidRPr="00226E21">
              <w:t> </w:t>
            </w:r>
            <w:r w:rsidRPr="00226E21">
              <w:rPr>
                <w:rStyle w:val="label"/>
              </w:rPr>
              <w:t xml:space="preserve">Volume: </w:t>
            </w:r>
            <w:r w:rsidRPr="00226E21">
              <w:rPr>
                <w:rStyle w:val="databold"/>
              </w:rPr>
              <w:t xml:space="preserve">27, </w:t>
            </w:r>
            <w:r w:rsidRPr="00226E21">
              <w:rPr>
                <w:rStyle w:val="label"/>
              </w:rPr>
              <w:t xml:space="preserve">Issue: </w:t>
            </w:r>
            <w:r w:rsidRPr="00226E21">
              <w:rPr>
                <w:rStyle w:val="databold"/>
              </w:rPr>
              <w:t xml:space="preserve">2, </w:t>
            </w:r>
            <w:r w:rsidRPr="00226E21">
              <w:rPr>
                <w:rStyle w:val="label"/>
              </w:rPr>
              <w:t xml:space="preserve">Pages: </w:t>
            </w:r>
            <w:r w:rsidRPr="00226E21">
              <w:rPr>
                <w:rStyle w:val="databold"/>
              </w:rPr>
              <w:t xml:space="preserve">160-165, </w:t>
            </w:r>
            <w:r w:rsidRPr="00226E21">
              <w:t>ISBN ISSN 1120-1770. FT UTB</w:t>
            </w:r>
            <w:r>
              <w:t>.</w:t>
            </w:r>
          </w:p>
          <w:p w:rsidR="008449C0" w:rsidRPr="00226E21" w:rsidRDefault="008449C0" w:rsidP="008449C0">
            <w:pPr>
              <w:autoSpaceDE w:val="0"/>
              <w:autoSpaceDN w:val="0"/>
              <w:adjustRightInd w:val="0"/>
              <w:spacing w:after="60"/>
              <w:jc w:val="both"/>
            </w:pPr>
            <w:r w:rsidRPr="00226E21">
              <w:t xml:space="preserve">HRABALÍKOVÁ M., MERCHAN, M., GANBOLD,S., </w:t>
            </w:r>
            <w:r w:rsidRPr="00376E52">
              <w:rPr>
                <w:b/>
              </w:rPr>
              <w:t>VALAŠEK, P.</w:t>
            </w:r>
            <w:r w:rsidRPr="00CC6F10">
              <w:rPr>
                <w:b/>
              </w:rPr>
              <w:t xml:space="preserve"> (10 %)</w:t>
            </w:r>
            <w:r w:rsidRPr="00226E21">
              <w:t>, SEDLAŘÍK, V. SÁHA, P.</w:t>
            </w:r>
            <w:r>
              <w:t xml:space="preserve"> </w:t>
            </w:r>
            <w:ins w:id="4792" w:author="Eva Batůšková" w:date="2018-11-19T12:41:00Z">
              <w:r w:rsidR="00B340A1">
                <w:t>(</w:t>
              </w:r>
            </w:ins>
            <w:r>
              <w:t>2015</w:t>
            </w:r>
            <w:ins w:id="4793" w:author="Eva Batůšková" w:date="2018-11-19T12:42:00Z">
              <w:r w:rsidR="00B340A1">
                <w:t>)</w:t>
              </w:r>
            </w:ins>
            <w:r>
              <w:t>.</w:t>
            </w:r>
            <w:r w:rsidRPr="00226E21">
              <w:t xml:space="preserve"> Flexible Polyvinyl alcohol/2-hydroxypropanoic Acid Films: Effect of Residual Acetyl Moieties on Mechanical, Thermal and Antibacterial Properties, </w:t>
            </w:r>
            <w:r w:rsidRPr="00226E21">
              <w:rPr>
                <w:i/>
              </w:rPr>
              <w:t>Journal of Polymer Engineering</w:t>
            </w:r>
            <w:r w:rsidRPr="00226E21">
              <w:t>,  </w:t>
            </w:r>
            <w:r w:rsidRPr="00226E21">
              <w:rPr>
                <w:rStyle w:val="label"/>
              </w:rPr>
              <w:t xml:space="preserve">Volume: </w:t>
            </w:r>
            <w:r w:rsidRPr="00226E21">
              <w:rPr>
                <w:rStyle w:val="databold"/>
              </w:rPr>
              <w:t xml:space="preserve">35, </w:t>
            </w:r>
            <w:r w:rsidRPr="00226E21">
              <w:rPr>
                <w:rStyle w:val="label"/>
              </w:rPr>
              <w:t xml:space="preserve">Issue: </w:t>
            </w:r>
            <w:r w:rsidRPr="00226E21">
              <w:rPr>
                <w:rStyle w:val="databold"/>
              </w:rPr>
              <w:t>4,</w:t>
            </w:r>
            <w:r w:rsidRPr="00226E21">
              <w:t> </w:t>
            </w:r>
            <w:r w:rsidRPr="00226E21">
              <w:rPr>
                <w:rStyle w:val="label"/>
              </w:rPr>
              <w:t xml:space="preserve">Pages: </w:t>
            </w:r>
            <w:r w:rsidRPr="00226E21">
              <w:rPr>
                <w:rStyle w:val="databold"/>
              </w:rPr>
              <w:t xml:space="preserve">319-327, </w:t>
            </w:r>
            <w:r w:rsidRPr="00226E21">
              <w:t>ISSN: 2191-340. CPS UTB</w:t>
            </w:r>
            <w:r>
              <w:t>.</w:t>
            </w:r>
          </w:p>
          <w:p w:rsidR="008449C0" w:rsidRDefault="008449C0" w:rsidP="008449C0">
            <w:pPr>
              <w:autoSpaceDE w:val="0"/>
              <w:autoSpaceDN w:val="0"/>
              <w:adjustRightInd w:val="0"/>
              <w:spacing w:after="60"/>
              <w:jc w:val="both"/>
            </w:pPr>
            <w:r w:rsidRPr="00376E52">
              <w:rPr>
                <w:b/>
              </w:rPr>
              <w:t>VALÁŠEK, P.</w:t>
            </w:r>
            <w:r w:rsidRPr="00CC6F10">
              <w:rPr>
                <w:b/>
              </w:rPr>
              <w:t xml:space="preserve"> (</w:t>
            </w:r>
            <w:r>
              <w:rPr>
                <w:b/>
              </w:rPr>
              <w:t>4</w:t>
            </w:r>
            <w:r w:rsidRPr="00CC6F10">
              <w:rPr>
                <w:b/>
              </w:rPr>
              <w:t>0 %)</w:t>
            </w:r>
            <w:r w:rsidRPr="00CC6F10">
              <w:t>,</w:t>
            </w:r>
            <w:r>
              <w:t xml:space="preserve"> </w:t>
            </w:r>
            <w:r w:rsidRPr="00226E21">
              <w:t>MLČEK, J., FIŠERA, M., FIŠEROVÁ, L., SOCHOR, J., BAROŇ, M., JURÍKOVÁ, T.</w:t>
            </w:r>
            <w:r w:rsidRPr="00B86A1E">
              <w:t xml:space="preserve"> </w:t>
            </w:r>
            <w:ins w:id="4794" w:author="Eva Batůšková" w:date="2018-11-19T12:42:00Z">
              <w:r w:rsidR="00B340A1">
                <w:t>(</w:t>
              </w:r>
            </w:ins>
            <w:r w:rsidRPr="00B86A1E">
              <w:t>2014</w:t>
            </w:r>
            <w:ins w:id="4795" w:author="Eva Batůšková" w:date="2018-11-19T12:42:00Z">
              <w:r w:rsidR="00B340A1">
                <w:t>)</w:t>
              </w:r>
            </w:ins>
            <w:r>
              <w:t>.</w:t>
            </w:r>
            <w:r w:rsidRPr="00226E21">
              <w:t xml:space="preserve"> </w:t>
            </w:r>
            <w:r w:rsidRPr="00226E21">
              <w:rPr>
                <w:lang w:val="en-GB"/>
              </w:rPr>
              <w:t xml:space="preserve">The effect of various sulphur dioxide additions on the amount of dissolved oxygen, total antioxidant capacity and sensory properties of white wines. </w:t>
            </w:r>
            <w:r w:rsidRPr="00226E21">
              <w:rPr>
                <w:i/>
              </w:rPr>
              <w:t>Mitteilungen Klosterneuburg</w:t>
            </w:r>
            <w:r w:rsidRPr="00226E21">
              <w:t>, 64 193-200. ISSN: 0007-5922. FT UTB</w:t>
            </w:r>
            <w:r>
              <w:t>.</w:t>
            </w:r>
          </w:p>
          <w:p w:rsidR="008449C0" w:rsidRPr="00BD66D7" w:rsidRDefault="008449C0" w:rsidP="008449C0">
            <w:pPr>
              <w:autoSpaceDE w:val="0"/>
              <w:autoSpaceDN w:val="0"/>
              <w:adjustRightInd w:val="0"/>
              <w:spacing w:after="60"/>
              <w:jc w:val="both"/>
            </w:pPr>
            <w:r w:rsidRPr="00C02E66">
              <w:t>FIŠERA, M., VALÁŠEK, P.</w:t>
            </w:r>
            <w:r w:rsidRPr="00CC6F10">
              <w:rPr>
                <w:b/>
              </w:rPr>
              <w:t xml:space="preserve"> (</w:t>
            </w:r>
            <w:r>
              <w:rPr>
                <w:b/>
              </w:rPr>
              <w:t>2</w:t>
            </w:r>
            <w:r w:rsidRPr="00CC6F10">
              <w:rPr>
                <w:b/>
              </w:rPr>
              <w:t>0 %)</w:t>
            </w:r>
            <w:r w:rsidRPr="00CC6F10">
              <w:t>,</w:t>
            </w:r>
            <w:r>
              <w:t xml:space="preserve"> </w:t>
            </w:r>
            <w:r w:rsidRPr="00C02E66">
              <w:t>MLČEK, L., FOJTÍKOVÁ, L., FIŠEROVÁ, L.</w:t>
            </w:r>
            <w:r>
              <w:rPr>
                <w:rStyle w:val="databold"/>
              </w:rPr>
              <w:t xml:space="preserve"> </w:t>
            </w:r>
            <w:ins w:id="4796" w:author="Eva Batůšková" w:date="2018-11-19T12:42:00Z">
              <w:r w:rsidR="00B340A1">
                <w:rPr>
                  <w:rStyle w:val="databold"/>
                </w:rPr>
                <w:t>(</w:t>
              </w:r>
            </w:ins>
            <w:r>
              <w:rPr>
                <w:rStyle w:val="databold"/>
              </w:rPr>
              <w:t>2015</w:t>
            </w:r>
            <w:ins w:id="4797" w:author="Eva Batůšková" w:date="2018-11-19T12:42:00Z">
              <w:r w:rsidR="00B340A1">
                <w:rPr>
                  <w:rStyle w:val="databold"/>
                </w:rPr>
                <w:t>)</w:t>
              </w:r>
            </w:ins>
            <w:r>
              <w:rPr>
                <w:rStyle w:val="databold"/>
              </w:rPr>
              <w:t>.</w:t>
            </w:r>
            <w:r w:rsidRPr="00C02E66">
              <w:t xml:space="preserve"> D</w:t>
            </w:r>
            <w:r w:rsidRPr="00712186">
              <w:rPr>
                <w:rStyle w:val="doctitle"/>
              </w:rPr>
              <w:t>etermination of Natamycin in Fermented Dry Salami Casings</w:t>
            </w:r>
            <w:r w:rsidRPr="00C02E66">
              <w:rPr>
                <w:bCs/>
              </w:rPr>
              <w:t xml:space="preserve">, </w:t>
            </w:r>
            <w:r w:rsidRPr="00C02E66">
              <w:rPr>
                <w:bCs/>
                <w:i/>
              </w:rPr>
              <w:t>Journal of Food Processing and Preservation</w:t>
            </w:r>
            <w:r w:rsidRPr="00C02E66">
              <w:rPr>
                <w:b/>
                <w:bCs/>
              </w:rPr>
              <w:t xml:space="preserve"> </w:t>
            </w:r>
            <w:r>
              <w:rPr>
                <w:rStyle w:val="label"/>
              </w:rPr>
              <w:t xml:space="preserve">Volume: </w:t>
            </w:r>
            <w:r>
              <w:rPr>
                <w:rStyle w:val="databold"/>
              </w:rPr>
              <w:t>39,</w:t>
            </w:r>
            <w:r>
              <w:t>  </w:t>
            </w:r>
            <w:r>
              <w:rPr>
                <w:rStyle w:val="label"/>
              </w:rPr>
              <w:t xml:space="preserve">Issue: </w:t>
            </w:r>
            <w:r>
              <w:rPr>
                <w:rStyle w:val="databold"/>
              </w:rPr>
              <w:t xml:space="preserve">6 </w:t>
            </w:r>
            <w:r>
              <w:t>  </w:t>
            </w:r>
            <w:r>
              <w:rPr>
                <w:rStyle w:val="label"/>
              </w:rPr>
              <w:t xml:space="preserve">Pages: </w:t>
            </w:r>
            <w:r>
              <w:rPr>
                <w:rStyle w:val="databold"/>
              </w:rPr>
              <w:t xml:space="preserve">3110-3116 </w:t>
            </w:r>
            <w:r w:rsidRPr="00C02E66">
              <w:rPr>
                <w:bCs/>
              </w:rPr>
              <w:t>ISSN 1745-4549.</w:t>
            </w:r>
          </w:p>
          <w:p w:rsidR="008449C0" w:rsidRPr="00087E8F" w:rsidRDefault="008449C0" w:rsidP="008449C0">
            <w:pPr>
              <w:jc w:val="both"/>
              <w:rPr>
                <w:b/>
              </w:rPr>
            </w:pPr>
            <w:r w:rsidRPr="00087E8F">
              <w:rPr>
                <w:b/>
              </w:rPr>
              <w:t xml:space="preserve">Kapitola v knize </w:t>
            </w:r>
          </w:p>
          <w:p w:rsidR="008449C0" w:rsidRDefault="008449C0" w:rsidP="008449C0">
            <w:pPr>
              <w:jc w:val="both"/>
            </w:pPr>
            <w:r>
              <w:t xml:space="preserve">FIC, V. et al. </w:t>
            </w:r>
            <w:ins w:id="4798" w:author="Eva Batůšková" w:date="2018-11-19T12:42:00Z">
              <w:r w:rsidR="00B340A1">
                <w:t>(</w:t>
              </w:r>
            </w:ins>
            <w:r>
              <w:t>2015</w:t>
            </w:r>
            <w:ins w:id="4799" w:author="Eva Batůšková" w:date="2018-11-19T12:42:00Z">
              <w:r w:rsidR="00B340A1">
                <w:t>)</w:t>
              </w:r>
            </w:ins>
            <w:r>
              <w:t xml:space="preserve">. </w:t>
            </w:r>
            <w:r w:rsidRPr="00087E8F">
              <w:rPr>
                <w:i/>
              </w:rPr>
              <w:t>Víno, analýza, technologie, gastronomie</w:t>
            </w:r>
            <w:r>
              <w:t>, Ing. Václav Helán – 2 THETA, Český Těšín 2015, 299 s, ISBN 978-80-86380-77-3.</w:t>
            </w:r>
          </w:p>
          <w:p w:rsidR="008449C0" w:rsidRDefault="008449C0" w:rsidP="008449C0">
            <w:pPr>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31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7579CD" w:rsidRDefault="007579CD"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579CD" w:rsidTr="00830AB0">
        <w:tc>
          <w:tcPr>
            <w:tcW w:w="9859" w:type="dxa"/>
            <w:gridSpan w:val="11"/>
            <w:tcBorders>
              <w:bottom w:val="double" w:sz="4" w:space="0" w:color="auto"/>
            </w:tcBorders>
            <w:shd w:val="clear" w:color="auto" w:fill="BDD6EE"/>
          </w:tcPr>
          <w:p w:rsidR="007579CD" w:rsidRDefault="007579CD" w:rsidP="00830AB0">
            <w:pPr>
              <w:jc w:val="both"/>
              <w:rPr>
                <w:b/>
                <w:sz w:val="28"/>
              </w:rPr>
            </w:pPr>
            <w:r>
              <w:rPr>
                <w:b/>
                <w:sz w:val="28"/>
              </w:rPr>
              <w:t>C-I – Personální zabezpečení</w:t>
            </w:r>
          </w:p>
        </w:tc>
      </w:tr>
      <w:tr w:rsidR="007579CD" w:rsidTr="00830AB0">
        <w:tc>
          <w:tcPr>
            <w:tcW w:w="2518" w:type="dxa"/>
            <w:tcBorders>
              <w:top w:val="double" w:sz="4" w:space="0" w:color="auto"/>
            </w:tcBorders>
            <w:shd w:val="clear" w:color="auto" w:fill="F7CAAC"/>
          </w:tcPr>
          <w:p w:rsidR="007579CD" w:rsidRDefault="007579CD" w:rsidP="00830AB0">
            <w:pPr>
              <w:jc w:val="both"/>
              <w:rPr>
                <w:b/>
              </w:rPr>
            </w:pPr>
            <w:r>
              <w:rPr>
                <w:b/>
              </w:rPr>
              <w:t>Vysoká škola</w:t>
            </w:r>
          </w:p>
        </w:tc>
        <w:tc>
          <w:tcPr>
            <w:tcW w:w="7341" w:type="dxa"/>
            <w:gridSpan w:val="10"/>
          </w:tcPr>
          <w:p w:rsidR="007579CD" w:rsidRDefault="007579CD" w:rsidP="00830AB0">
            <w:pPr>
              <w:jc w:val="both"/>
            </w:pPr>
            <w:r>
              <w:t xml:space="preserve">Univerzita Tomáše Bati ve Zlíně </w:t>
            </w:r>
          </w:p>
        </w:tc>
      </w:tr>
      <w:tr w:rsidR="007579CD" w:rsidTr="00830AB0">
        <w:tc>
          <w:tcPr>
            <w:tcW w:w="2518" w:type="dxa"/>
            <w:shd w:val="clear" w:color="auto" w:fill="F7CAAC"/>
          </w:tcPr>
          <w:p w:rsidR="007579CD" w:rsidRDefault="007579CD" w:rsidP="00830AB0">
            <w:pPr>
              <w:jc w:val="both"/>
              <w:rPr>
                <w:b/>
              </w:rPr>
            </w:pPr>
            <w:r>
              <w:rPr>
                <w:b/>
              </w:rPr>
              <w:t>Součást vysoké školy</w:t>
            </w:r>
          </w:p>
        </w:tc>
        <w:tc>
          <w:tcPr>
            <w:tcW w:w="7341" w:type="dxa"/>
            <w:gridSpan w:val="10"/>
          </w:tcPr>
          <w:p w:rsidR="007579CD" w:rsidRDefault="007579CD" w:rsidP="00830AB0">
            <w:pPr>
              <w:jc w:val="both"/>
            </w:pPr>
            <w:r>
              <w:t>Fakulta logistiky a krizového řízení</w:t>
            </w:r>
          </w:p>
        </w:tc>
      </w:tr>
      <w:tr w:rsidR="007579CD" w:rsidTr="00830AB0">
        <w:tc>
          <w:tcPr>
            <w:tcW w:w="2518" w:type="dxa"/>
            <w:shd w:val="clear" w:color="auto" w:fill="F7CAAC"/>
          </w:tcPr>
          <w:p w:rsidR="007579CD" w:rsidRDefault="007579CD" w:rsidP="00830AB0">
            <w:pPr>
              <w:jc w:val="both"/>
              <w:rPr>
                <w:b/>
              </w:rPr>
            </w:pPr>
            <w:r>
              <w:rPr>
                <w:b/>
              </w:rPr>
              <w:t>Název studijního programu</w:t>
            </w:r>
          </w:p>
        </w:tc>
        <w:tc>
          <w:tcPr>
            <w:tcW w:w="7341" w:type="dxa"/>
            <w:gridSpan w:val="10"/>
          </w:tcPr>
          <w:p w:rsidR="007579CD" w:rsidRPr="00D81E97" w:rsidRDefault="007579CD" w:rsidP="00830AB0">
            <w:r w:rsidRPr="00D81E97">
              <w:t>Ochrana obyvatelstva</w:t>
            </w:r>
          </w:p>
        </w:tc>
      </w:tr>
      <w:tr w:rsidR="007579CD" w:rsidTr="00830AB0">
        <w:tc>
          <w:tcPr>
            <w:tcW w:w="2518" w:type="dxa"/>
            <w:shd w:val="clear" w:color="auto" w:fill="F7CAAC"/>
          </w:tcPr>
          <w:p w:rsidR="007579CD" w:rsidRDefault="007579CD" w:rsidP="00830AB0">
            <w:pPr>
              <w:jc w:val="both"/>
              <w:rPr>
                <w:b/>
              </w:rPr>
            </w:pPr>
            <w:r>
              <w:rPr>
                <w:b/>
              </w:rPr>
              <w:t>Jméno a příjmení</w:t>
            </w:r>
          </w:p>
        </w:tc>
        <w:tc>
          <w:tcPr>
            <w:tcW w:w="4536" w:type="dxa"/>
            <w:gridSpan w:val="5"/>
          </w:tcPr>
          <w:p w:rsidR="007579CD" w:rsidRPr="00DD3ACB" w:rsidRDefault="007579CD" w:rsidP="00830AB0">
            <w:pPr>
              <w:jc w:val="both"/>
              <w:rPr>
                <w:b/>
              </w:rPr>
            </w:pPr>
            <w:r w:rsidRPr="00DD3ACB">
              <w:rPr>
                <w:b/>
              </w:rPr>
              <w:t>Pavel Valášek</w:t>
            </w:r>
          </w:p>
        </w:tc>
        <w:tc>
          <w:tcPr>
            <w:tcW w:w="709" w:type="dxa"/>
            <w:shd w:val="clear" w:color="auto" w:fill="F7CAAC"/>
          </w:tcPr>
          <w:p w:rsidR="007579CD" w:rsidRDefault="007579CD" w:rsidP="00830AB0">
            <w:pPr>
              <w:jc w:val="both"/>
              <w:rPr>
                <w:b/>
              </w:rPr>
            </w:pPr>
            <w:r>
              <w:rPr>
                <w:b/>
              </w:rPr>
              <w:t>Tituly</w:t>
            </w:r>
          </w:p>
        </w:tc>
        <w:tc>
          <w:tcPr>
            <w:tcW w:w="2096" w:type="dxa"/>
            <w:gridSpan w:val="4"/>
          </w:tcPr>
          <w:p w:rsidR="007579CD" w:rsidRPr="00D75F17" w:rsidRDefault="007579CD" w:rsidP="00830AB0">
            <w:pPr>
              <w:jc w:val="both"/>
            </w:pPr>
            <w:r>
              <w:t>Ing.</w:t>
            </w:r>
          </w:p>
        </w:tc>
      </w:tr>
      <w:tr w:rsidR="007579CD" w:rsidTr="00830AB0">
        <w:tc>
          <w:tcPr>
            <w:tcW w:w="2518" w:type="dxa"/>
            <w:shd w:val="clear" w:color="auto" w:fill="F7CAAC"/>
          </w:tcPr>
          <w:p w:rsidR="007579CD" w:rsidRDefault="007579CD" w:rsidP="00830AB0">
            <w:pPr>
              <w:jc w:val="both"/>
              <w:rPr>
                <w:b/>
              </w:rPr>
            </w:pPr>
            <w:r>
              <w:rPr>
                <w:b/>
              </w:rPr>
              <w:t>Rok narození</w:t>
            </w:r>
          </w:p>
        </w:tc>
        <w:tc>
          <w:tcPr>
            <w:tcW w:w="829" w:type="dxa"/>
          </w:tcPr>
          <w:p w:rsidR="007579CD" w:rsidRPr="004D3FA2" w:rsidRDefault="007579CD" w:rsidP="00830AB0">
            <w:pPr>
              <w:jc w:val="both"/>
            </w:pPr>
            <w:r>
              <w:t>1991</w:t>
            </w:r>
          </w:p>
        </w:tc>
        <w:tc>
          <w:tcPr>
            <w:tcW w:w="1721" w:type="dxa"/>
            <w:shd w:val="clear" w:color="auto" w:fill="F7CAAC"/>
          </w:tcPr>
          <w:p w:rsidR="007579CD" w:rsidRDefault="007579CD" w:rsidP="00830AB0">
            <w:pPr>
              <w:jc w:val="both"/>
              <w:rPr>
                <w:b/>
              </w:rPr>
            </w:pPr>
            <w:r>
              <w:rPr>
                <w:b/>
              </w:rPr>
              <w:t>typ vztahu k VŠ</w:t>
            </w:r>
          </w:p>
        </w:tc>
        <w:tc>
          <w:tcPr>
            <w:tcW w:w="992" w:type="dxa"/>
            <w:gridSpan w:val="2"/>
          </w:tcPr>
          <w:p w:rsidR="007579CD" w:rsidRDefault="007579CD" w:rsidP="00830AB0">
            <w:pPr>
              <w:jc w:val="both"/>
            </w:pPr>
            <w:r>
              <w:t>pp.</w:t>
            </w:r>
          </w:p>
        </w:tc>
        <w:tc>
          <w:tcPr>
            <w:tcW w:w="994" w:type="dxa"/>
            <w:shd w:val="clear" w:color="auto" w:fill="F7CAAC"/>
          </w:tcPr>
          <w:p w:rsidR="007579CD" w:rsidRDefault="007579CD" w:rsidP="00830AB0">
            <w:pPr>
              <w:jc w:val="both"/>
              <w:rPr>
                <w:b/>
              </w:rPr>
            </w:pPr>
            <w:r>
              <w:rPr>
                <w:b/>
              </w:rPr>
              <w:t>rozsah</w:t>
            </w:r>
          </w:p>
        </w:tc>
        <w:tc>
          <w:tcPr>
            <w:tcW w:w="709" w:type="dxa"/>
          </w:tcPr>
          <w:p w:rsidR="007579CD" w:rsidRDefault="007579CD" w:rsidP="00830AB0">
            <w:pPr>
              <w:jc w:val="both"/>
            </w:pPr>
            <w:r>
              <w:t>13</w:t>
            </w:r>
          </w:p>
        </w:tc>
        <w:tc>
          <w:tcPr>
            <w:tcW w:w="709" w:type="dxa"/>
            <w:gridSpan w:val="2"/>
            <w:shd w:val="clear" w:color="auto" w:fill="F7CAAC"/>
          </w:tcPr>
          <w:p w:rsidR="007579CD" w:rsidRDefault="007579CD" w:rsidP="00830AB0">
            <w:pPr>
              <w:jc w:val="both"/>
              <w:rPr>
                <w:b/>
              </w:rPr>
            </w:pPr>
            <w:r>
              <w:rPr>
                <w:b/>
              </w:rPr>
              <w:t>do kdy</w:t>
            </w:r>
          </w:p>
        </w:tc>
        <w:tc>
          <w:tcPr>
            <w:tcW w:w="1387" w:type="dxa"/>
            <w:gridSpan w:val="2"/>
          </w:tcPr>
          <w:p w:rsidR="007579CD" w:rsidRDefault="007579CD" w:rsidP="00830AB0">
            <w:pPr>
              <w:jc w:val="both"/>
            </w:pPr>
            <w:r>
              <w:t>12/2018</w:t>
            </w:r>
          </w:p>
        </w:tc>
      </w:tr>
      <w:tr w:rsidR="007579CD" w:rsidTr="00830AB0">
        <w:tc>
          <w:tcPr>
            <w:tcW w:w="5068" w:type="dxa"/>
            <w:gridSpan w:val="3"/>
            <w:shd w:val="clear" w:color="auto" w:fill="F7CAAC"/>
          </w:tcPr>
          <w:p w:rsidR="007579CD" w:rsidRDefault="007579CD" w:rsidP="00830AB0">
            <w:pPr>
              <w:jc w:val="both"/>
              <w:rPr>
                <w:b/>
              </w:rPr>
            </w:pPr>
            <w:r>
              <w:rPr>
                <w:b/>
              </w:rPr>
              <w:t>Typ vztahu na součásti VŠ, která uskutečňuje st. program</w:t>
            </w:r>
          </w:p>
        </w:tc>
        <w:tc>
          <w:tcPr>
            <w:tcW w:w="992" w:type="dxa"/>
            <w:gridSpan w:val="2"/>
          </w:tcPr>
          <w:p w:rsidR="007579CD" w:rsidRDefault="007579CD" w:rsidP="00830AB0">
            <w:pPr>
              <w:jc w:val="both"/>
            </w:pPr>
          </w:p>
        </w:tc>
        <w:tc>
          <w:tcPr>
            <w:tcW w:w="994" w:type="dxa"/>
            <w:shd w:val="clear" w:color="auto" w:fill="F7CAAC"/>
          </w:tcPr>
          <w:p w:rsidR="007579CD" w:rsidRDefault="007579CD" w:rsidP="00830AB0">
            <w:pPr>
              <w:jc w:val="both"/>
              <w:rPr>
                <w:b/>
              </w:rPr>
            </w:pPr>
            <w:r>
              <w:rPr>
                <w:b/>
              </w:rPr>
              <w:t>rozsah</w:t>
            </w:r>
          </w:p>
        </w:tc>
        <w:tc>
          <w:tcPr>
            <w:tcW w:w="709" w:type="dxa"/>
          </w:tcPr>
          <w:p w:rsidR="007579CD" w:rsidRDefault="007579CD" w:rsidP="00830AB0">
            <w:pPr>
              <w:jc w:val="both"/>
            </w:pPr>
          </w:p>
        </w:tc>
        <w:tc>
          <w:tcPr>
            <w:tcW w:w="709" w:type="dxa"/>
            <w:gridSpan w:val="2"/>
            <w:shd w:val="clear" w:color="auto" w:fill="F7CAAC"/>
          </w:tcPr>
          <w:p w:rsidR="007579CD" w:rsidRDefault="007579CD" w:rsidP="00830AB0">
            <w:pPr>
              <w:jc w:val="both"/>
              <w:rPr>
                <w:b/>
              </w:rPr>
            </w:pPr>
            <w:r>
              <w:rPr>
                <w:b/>
              </w:rPr>
              <w:t>do kdy</w:t>
            </w:r>
          </w:p>
        </w:tc>
        <w:tc>
          <w:tcPr>
            <w:tcW w:w="1387" w:type="dxa"/>
            <w:gridSpan w:val="2"/>
          </w:tcPr>
          <w:p w:rsidR="007579CD" w:rsidRDefault="007579CD" w:rsidP="00830AB0">
            <w:pPr>
              <w:jc w:val="both"/>
            </w:pPr>
          </w:p>
        </w:tc>
      </w:tr>
      <w:tr w:rsidR="007579CD" w:rsidTr="00830AB0">
        <w:tc>
          <w:tcPr>
            <w:tcW w:w="6060" w:type="dxa"/>
            <w:gridSpan w:val="5"/>
            <w:shd w:val="clear" w:color="auto" w:fill="F7CAAC"/>
          </w:tcPr>
          <w:p w:rsidR="007579CD" w:rsidRDefault="007579CD" w:rsidP="00830AB0">
            <w:pPr>
              <w:jc w:val="both"/>
            </w:pPr>
            <w:r>
              <w:rPr>
                <w:b/>
              </w:rPr>
              <w:t>Další současná působení jako akademický pracovník na jiných VŠ</w:t>
            </w:r>
          </w:p>
        </w:tc>
        <w:tc>
          <w:tcPr>
            <w:tcW w:w="1703" w:type="dxa"/>
            <w:gridSpan w:val="2"/>
            <w:shd w:val="clear" w:color="auto" w:fill="F7CAAC"/>
          </w:tcPr>
          <w:p w:rsidR="007579CD" w:rsidRDefault="007579CD" w:rsidP="00830AB0">
            <w:pPr>
              <w:jc w:val="both"/>
              <w:rPr>
                <w:b/>
              </w:rPr>
            </w:pPr>
            <w:r>
              <w:rPr>
                <w:b/>
              </w:rPr>
              <w:t>typ prac. vztahu</w:t>
            </w:r>
          </w:p>
        </w:tc>
        <w:tc>
          <w:tcPr>
            <w:tcW w:w="2096" w:type="dxa"/>
            <w:gridSpan w:val="4"/>
            <w:shd w:val="clear" w:color="auto" w:fill="F7CAAC"/>
          </w:tcPr>
          <w:p w:rsidR="007579CD" w:rsidRDefault="007579CD" w:rsidP="00830AB0">
            <w:pPr>
              <w:jc w:val="both"/>
              <w:rPr>
                <w:b/>
              </w:rPr>
            </w:pPr>
            <w:r>
              <w:rPr>
                <w:b/>
              </w:rPr>
              <w:t>Rozsah</w:t>
            </w:r>
          </w:p>
        </w:tc>
      </w:tr>
      <w:tr w:rsidR="007579CD" w:rsidTr="00830AB0">
        <w:tc>
          <w:tcPr>
            <w:tcW w:w="6060" w:type="dxa"/>
            <w:gridSpan w:val="5"/>
          </w:tcPr>
          <w:p w:rsidR="007579CD" w:rsidRDefault="007579CD" w:rsidP="00830AB0">
            <w:pPr>
              <w:jc w:val="both"/>
            </w:pPr>
            <w:r>
              <w:t>Nejsou</w:t>
            </w:r>
          </w:p>
        </w:tc>
        <w:tc>
          <w:tcPr>
            <w:tcW w:w="1703" w:type="dxa"/>
            <w:gridSpan w:val="2"/>
          </w:tcPr>
          <w:p w:rsidR="007579CD" w:rsidRDefault="007579CD" w:rsidP="00830AB0">
            <w:pPr>
              <w:jc w:val="both"/>
            </w:pPr>
          </w:p>
        </w:tc>
        <w:tc>
          <w:tcPr>
            <w:tcW w:w="2096" w:type="dxa"/>
            <w:gridSpan w:val="4"/>
          </w:tcPr>
          <w:p w:rsidR="007579CD" w:rsidRDefault="007579CD" w:rsidP="00830AB0">
            <w:pPr>
              <w:jc w:val="both"/>
            </w:pPr>
          </w:p>
        </w:tc>
      </w:tr>
      <w:tr w:rsidR="007579CD" w:rsidTr="00830AB0">
        <w:tc>
          <w:tcPr>
            <w:tcW w:w="6060" w:type="dxa"/>
            <w:gridSpan w:val="5"/>
          </w:tcPr>
          <w:p w:rsidR="007579CD" w:rsidRDefault="007579CD" w:rsidP="00830AB0">
            <w:pPr>
              <w:jc w:val="both"/>
            </w:pPr>
          </w:p>
        </w:tc>
        <w:tc>
          <w:tcPr>
            <w:tcW w:w="1703" w:type="dxa"/>
            <w:gridSpan w:val="2"/>
          </w:tcPr>
          <w:p w:rsidR="007579CD" w:rsidRDefault="007579CD" w:rsidP="00830AB0">
            <w:pPr>
              <w:jc w:val="both"/>
            </w:pPr>
          </w:p>
        </w:tc>
        <w:tc>
          <w:tcPr>
            <w:tcW w:w="2096" w:type="dxa"/>
            <w:gridSpan w:val="4"/>
          </w:tcPr>
          <w:p w:rsidR="007579CD" w:rsidRDefault="007579CD" w:rsidP="00830AB0">
            <w:pPr>
              <w:jc w:val="both"/>
            </w:pPr>
          </w:p>
        </w:tc>
      </w:tr>
      <w:tr w:rsidR="007579CD" w:rsidTr="00830AB0">
        <w:tc>
          <w:tcPr>
            <w:tcW w:w="6060" w:type="dxa"/>
            <w:gridSpan w:val="5"/>
          </w:tcPr>
          <w:p w:rsidR="007579CD" w:rsidRDefault="007579CD" w:rsidP="00830AB0">
            <w:pPr>
              <w:jc w:val="both"/>
            </w:pPr>
          </w:p>
        </w:tc>
        <w:tc>
          <w:tcPr>
            <w:tcW w:w="1703" w:type="dxa"/>
            <w:gridSpan w:val="2"/>
          </w:tcPr>
          <w:p w:rsidR="007579CD" w:rsidRDefault="007579CD" w:rsidP="00830AB0">
            <w:pPr>
              <w:jc w:val="both"/>
            </w:pPr>
          </w:p>
        </w:tc>
        <w:tc>
          <w:tcPr>
            <w:tcW w:w="2096" w:type="dxa"/>
            <w:gridSpan w:val="4"/>
          </w:tcPr>
          <w:p w:rsidR="007579CD" w:rsidRDefault="007579CD" w:rsidP="00830AB0">
            <w:pPr>
              <w:jc w:val="both"/>
            </w:pPr>
          </w:p>
        </w:tc>
      </w:tr>
      <w:tr w:rsidR="007579CD" w:rsidTr="00830AB0">
        <w:tc>
          <w:tcPr>
            <w:tcW w:w="6060" w:type="dxa"/>
            <w:gridSpan w:val="5"/>
          </w:tcPr>
          <w:p w:rsidR="007579CD" w:rsidRDefault="007579CD" w:rsidP="00830AB0">
            <w:pPr>
              <w:jc w:val="both"/>
            </w:pPr>
          </w:p>
        </w:tc>
        <w:tc>
          <w:tcPr>
            <w:tcW w:w="1703" w:type="dxa"/>
            <w:gridSpan w:val="2"/>
          </w:tcPr>
          <w:p w:rsidR="007579CD" w:rsidRDefault="007579CD" w:rsidP="00830AB0">
            <w:pPr>
              <w:jc w:val="both"/>
            </w:pPr>
          </w:p>
        </w:tc>
        <w:tc>
          <w:tcPr>
            <w:tcW w:w="2096" w:type="dxa"/>
            <w:gridSpan w:val="4"/>
          </w:tcPr>
          <w:p w:rsidR="007579CD" w:rsidRDefault="007579CD" w:rsidP="00830AB0">
            <w:pPr>
              <w:jc w:val="both"/>
            </w:pPr>
          </w:p>
        </w:tc>
      </w:tr>
      <w:tr w:rsidR="007579CD" w:rsidTr="00830AB0">
        <w:tc>
          <w:tcPr>
            <w:tcW w:w="9859" w:type="dxa"/>
            <w:gridSpan w:val="11"/>
            <w:shd w:val="clear" w:color="auto" w:fill="F7CAAC"/>
          </w:tcPr>
          <w:p w:rsidR="007579CD" w:rsidRDefault="007579CD" w:rsidP="00830AB0">
            <w:pPr>
              <w:jc w:val="both"/>
            </w:pPr>
            <w:r>
              <w:rPr>
                <w:b/>
              </w:rPr>
              <w:t>Předměty příslušného studijního programu a způsob zapojení do jejich výuky, příp. další zapojení do uskutečňování studijního programu</w:t>
            </w:r>
          </w:p>
        </w:tc>
      </w:tr>
      <w:tr w:rsidR="007579CD" w:rsidTr="00830AB0">
        <w:trPr>
          <w:trHeight w:val="1118"/>
        </w:trPr>
        <w:tc>
          <w:tcPr>
            <w:tcW w:w="9859" w:type="dxa"/>
            <w:gridSpan w:val="11"/>
            <w:tcBorders>
              <w:top w:val="nil"/>
            </w:tcBorders>
          </w:tcPr>
          <w:p w:rsidR="007579CD" w:rsidRDefault="007579CD" w:rsidP="00830AB0">
            <w:pPr>
              <w:jc w:val="both"/>
            </w:pPr>
            <w:r>
              <w:t>Kybernetická bezpečnost – přednášející (10 %)</w:t>
            </w:r>
          </w:p>
        </w:tc>
      </w:tr>
      <w:tr w:rsidR="007579CD" w:rsidTr="00830AB0">
        <w:tc>
          <w:tcPr>
            <w:tcW w:w="9859" w:type="dxa"/>
            <w:gridSpan w:val="11"/>
            <w:shd w:val="clear" w:color="auto" w:fill="F7CAAC"/>
          </w:tcPr>
          <w:p w:rsidR="007579CD" w:rsidRDefault="007579CD" w:rsidP="00830AB0">
            <w:pPr>
              <w:jc w:val="both"/>
            </w:pPr>
            <w:r>
              <w:rPr>
                <w:b/>
              </w:rPr>
              <w:t xml:space="preserve">Údaje o vzdělání na VŠ </w:t>
            </w:r>
          </w:p>
        </w:tc>
      </w:tr>
      <w:tr w:rsidR="007579CD" w:rsidTr="00830AB0">
        <w:trPr>
          <w:trHeight w:val="1055"/>
        </w:trPr>
        <w:tc>
          <w:tcPr>
            <w:tcW w:w="9859" w:type="dxa"/>
            <w:gridSpan w:val="11"/>
          </w:tcPr>
          <w:p w:rsidR="007579CD" w:rsidRDefault="007579CD" w:rsidP="00830AB0">
            <w:pPr>
              <w:jc w:val="both"/>
            </w:pPr>
            <w:r w:rsidRPr="00095333">
              <w:t>2011-2014</w:t>
            </w:r>
            <w:r>
              <w:t xml:space="preserve"> Univerzita Tomáše Bati ve Zlíně; Fakulta aplikované informatiky; Bezpečnostní systémy, technologie a management; prezenční studium; bc.</w:t>
            </w:r>
          </w:p>
          <w:p w:rsidR="007579CD" w:rsidRDefault="007579CD" w:rsidP="00830AB0">
            <w:pPr>
              <w:jc w:val="both"/>
            </w:pPr>
            <w:r>
              <w:t>2014-2016 Univerzita Tomáše Bati ve Zlíně; Fakulta aplikované informatiky; Bezpečnostní systémy, technologie a management – manažerské zaměření; prezenční studium; Ing.</w:t>
            </w:r>
          </w:p>
          <w:p w:rsidR="007579CD" w:rsidRPr="00095333" w:rsidRDefault="007579CD" w:rsidP="00830AB0">
            <w:pPr>
              <w:jc w:val="both"/>
            </w:pPr>
          </w:p>
        </w:tc>
      </w:tr>
      <w:tr w:rsidR="007579CD" w:rsidTr="00830AB0">
        <w:tc>
          <w:tcPr>
            <w:tcW w:w="9859" w:type="dxa"/>
            <w:gridSpan w:val="11"/>
            <w:shd w:val="clear" w:color="auto" w:fill="F7CAAC"/>
          </w:tcPr>
          <w:p w:rsidR="007579CD" w:rsidRDefault="007579CD" w:rsidP="00830AB0">
            <w:pPr>
              <w:jc w:val="both"/>
              <w:rPr>
                <w:b/>
              </w:rPr>
            </w:pPr>
            <w:r>
              <w:rPr>
                <w:b/>
              </w:rPr>
              <w:t>Údaje o odborném působení od absolvování VŠ</w:t>
            </w:r>
          </w:p>
        </w:tc>
      </w:tr>
      <w:tr w:rsidR="007579CD" w:rsidTr="00830AB0">
        <w:trPr>
          <w:trHeight w:val="1090"/>
        </w:trPr>
        <w:tc>
          <w:tcPr>
            <w:tcW w:w="9859" w:type="dxa"/>
            <w:gridSpan w:val="11"/>
          </w:tcPr>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7579CD" w:rsidRPr="00B16F9D" w:rsidTr="00830AB0">
              <w:tc>
                <w:tcPr>
                  <w:tcW w:w="10456" w:type="dxa"/>
                  <w:tcBorders>
                    <w:top w:val="nil"/>
                    <w:left w:val="nil"/>
                    <w:bottom w:val="nil"/>
                    <w:right w:val="nil"/>
                  </w:tcBorders>
                </w:tcPr>
                <w:p w:rsidR="007579CD" w:rsidRPr="004D3FA2" w:rsidRDefault="007579CD" w:rsidP="00830AB0">
                  <w:pPr>
                    <w:pStyle w:val="OiaeaeiYiio2"/>
                    <w:widowControl/>
                    <w:spacing w:before="20" w:after="20"/>
                    <w:jc w:val="left"/>
                    <w:rPr>
                      <w:b/>
                      <w:i w:val="0"/>
                      <w:sz w:val="20"/>
                      <w:lang w:val="cs-CZ"/>
                    </w:rPr>
                  </w:pPr>
                </w:p>
              </w:tc>
            </w:tr>
            <w:tr w:rsidR="007579CD" w:rsidTr="00830AB0">
              <w:tc>
                <w:tcPr>
                  <w:tcW w:w="10456" w:type="dxa"/>
                  <w:tcBorders>
                    <w:top w:val="nil"/>
                    <w:left w:val="nil"/>
                    <w:bottom w:val="nil"/>
                    <w:right w:val="nil"/>
                  </w:tcBorders>
                </w:tcPr>
                <w:p w:rsidR="007579CD" w:rsidRPr="004D3FA2" w:rsidRDefault="007579CD" w:rsidP="00830AB0">
                  <w:pPr>
                    <w:pStyle w:val="OiaeaeiYiio2"/>
                    <w:widowControl/>
                    <w:spacing w:before="20" w:after="20"/>
                    <w:jc w:val="left"/>
                    <w:rPr>
                      <w:i w:val="0"/>
                      <w:sz w:val="20"/>
                      <w:lang w:val="cs-CZ"/>
                    </w:rPr>
                  </w:pPr>
                </w:p>
              </w:tc>
            </w:tr>
            <w:tr w:rsidR="007579CD" w:rsidTr="00830AB0">
              <w:tc>
                <w:tcPr>
                  <w:tcW w:w="10456" w:type="dxa"/>
                  <w:tcBorders>
                    <w:top w:val="nil"/>
                    <w:left w:val="nil"/>
                    <w:bottom w:val="nil"/>
                    <w:right w:val="nil"/>
                  </w:tcBorders>
                </w:tcPr>
                <w:p w:rsidR="007579CD" w:rsidRPr="004D3FA2" w:rsidRDefault="007579CD" w:rsidP="00830AB0">
                  <w:pPr>
                    <w:pStyle w:val="OiaeaeiYiio2"/>
                    <w:widowControl/>
                    <w:spacing w:before="20" w:after="20"/>
                    <w:jc w:val="left"/>
                    <w:rPr>
                      <w:i w:val="0"/>
                      <w:sz w:val="20"/>
                      <w:lang w:val="cs-CZ"/>
                    </w:rPr>
                  </w:pPr>
                </w:p>
              </w:tc>
            </w:tr>
            <w:tr w:rsidR="007579CD" w:rsidTr="00830AB0">
              <w:tc>
                <w:tcPr>
                  <w:tcW w:w="10456" w:type="dxa"/>
                  <w:tcBorders>
                    <w:top w:val="nil"/>
                    <w:left w:val="nil"/>
                    <w:bottom w:val="nil"/>
                    <w:right w:val="nil"/>
                  </w:tcBorders>
                </w:tcPr>
                <w:p w:rsidR="007579CD" w:rsidRPr="004D3FA2" w:rsidRDefault="007579CD" w:rsidP="00830AB0">
                  <w:pPr>
                    <w:pStyle w:val="OiaeaeiYiio2"/>
                    <w:widowControl/>
                    <w:spacing w:before="20" w:after="20"/>
                    <w:jc w:val="left"/>
                    <w:rPr>
                      <w:i w:val="0"/>
                      <w:sz w:val="20"/>
                      <w:lang w:val="cs-CZ"/>
                    </w:rPr>
                  </w:pPr>
                </w:p>
              </w:tc>
            </w:tr>
          </w:tbl>
          <w:p w:rsidR="007579CD" w:rsidRDefault="007579CD" w:rsidP="00830AB0">
            <w:pPr>
              <w:jc w:val="both"/>
            </w:pPr>
          </w:p>
        </w:tc>
      </w:tr>
      <w:tr w:rsidR="007579CD" w:rsidTr="00830AB0">
        <w:trPr>
          <w:trHeight w:val="250"/>
        </w:trPr>
        <w:tc>
          <w:tcPr>
            <w:tcW w:w="9859" w:type="dxa"/>
            <w:gridSpan w:val="11"/>
            <w:shd w:val="clear" w:color="auto" w:fill="F7CAAC"/>
          </w:tcPr>
          <w:p w:rsidR="007579CD" w:rsidRDefault="007579CD" w:rsidP="00830AB0">
            <w:pPr>
              <w:jc w:val="both"/>
            </w:pPr>
            <w:r>
              <w:rPr>
                <w:b/>
              </w:rPr>
              <w:t>Zkušenosti s vedením kvalifikačních a rigorózních prací</w:t>
            </w:r>
          </w:p>
        </w:tc>
      </w:tr>
      <w:tr w:rsidR="007579CD" w:rsidTr="00830AB0">
        <w:trPr>
          <w:trHeight w:val="1105"/>
        </w:trPr>
        <w:tc>
          <w:tcPr>
            <w:tcW w:w="9859" w:type="dxa"/>
            <w:gridSpan w:val="11"/>
          </w:tcPr>
          <w:p w:rsidR="007579CD" w:rsidRDefault="007579CD" w:rsidP="00830AB0">
            <w:pPr>
              <w:jc w:val="both"/>
            </w:pPr>
          </w:p>
        </w:tc>
      </w:tr>
      <w:tr w:rsidR="007579CD" w:rsidTr="00830AB0">
        <w:trPr>
          <w:cantSplit/>
        </w:trPr>
        <w:tc>
          <w:tcPr>
            <w:tcW w:w="3347" w:type="dxa"/>
            <w:gridSpan w:val="2"/>
            <w:tcBorders>
              <w:top w:val="single" w:sz="12" w:space="0" w:color="auto"/>
            </w:tcBorders>
            <w:shd w:val="clear" w:color="auto" w:fill="F7CAAC"/>
          </w:tcPr>
          <w:p w:rsidR="007579CD" w:rsidRDefault="007579CD" w:rsidP="00830AB0">
            <w:pPr>
              <w:jc w:val="both"/>
            </w:pPr>
            <w:r>
              <w:rPr>
                <w:b/>
              </w:rPr>
              <w:t xml:space="preserve">Obor habilitačního řízení </w:t>
            </w:r>
          </w:p>
        </w:tc>
        <w:tc>
          <w:tcPr>
            <w:tcW w:w="2245" w:type="dxa"/>
            <w:gridSpan w:val="2"/>
            <w:tcBorders>
              <w:top w:val="single" w:sz="12" w:space="0" w:color="auto"/>
            </w:tcBorders>
            <w:shd w:val="clear" w:color="auto" w:fill="F7CAAC"/>
          </w:tcPr>
          <w:p w:rsidR="007579CD" w:rsidRDefault="007579CD" w:rsidP="00830AB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579CD" w:rsidRDefault="007579CD" w:rsidP="00830AB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579CD" w:rsidRDefault="007579CD" w:rsidP="00830AB0">
            <w:pPr>
              <w:jc w:val="both"/>
              <w:rPr>
                <w:b/>
              </w:rPr>
            </w:pPr>
            <w:r>
              <w:rPr>
                <w:b/>
              </w:rPr>
              <w:t>Ohlasy publikací</w:t>
            </w:r>
          </w:p>
        </w:tc>
      </w:tr>
      <w:tr w:rsidR="007579CD" w:rsidTr="00830AB0">
        <w:trPr>
          <w:cantSplit/>
        </w:trPr>
        <w:tc>
          <w:tcPr>
            <w:tcW w:w="3347" w:type="dxa"/>
            <w:gridSpan w:val="2"/>
          </w:tcPr>
          <w:p w:rsidR="007579CD" w:rsidRDefault="007579CD" w:rsidP="00830AB0">
            <w:pPr>
              <w:jc w:val="both"/>
            </w:pPr>
          </w:p>
        </w:tc>
        <w:tc>
          <w:tcPr>
            <w:tcW w:w="2245" w:type="dxa"/>
            <w:gridSpan w:val="2"/>
          </w:tcPr>
          <w:p w:rsidR="007579CD" w:rsidRDefault="007579CD" w:rsidP="00830AB0">
            <w:pPr>
              <w:jc w:val="both"/>
            </w:pPr>
          </w:p>
        </w:tc>
        <w:tc>
          <w:tcPr>
            <w:tcW w:w="2248" w:type="dxa"/>
            <w:gridSpan w:val="4"/>
            <w:tcBorders>
              <w:right w:val="single" w:sz="12" w:space="0" w:color="auto"/>
            </w:tcBorders>
          </w:tcPr>
          <w:p w:rsidR="007579CD" w:rsidRDefault="007579CD" w:rsidP="00830AB0">
            <w:pPr>
              <w:jc w:val="both"/>
            </w:pPr>
          </w:p>
        </w:tc>
        <w:tc>
          <w:tcPr>
            <w:tcW w:w="632" w:type="dxa"/>
            <w:tcBorders>
              <w:left w:val="single" w:sz="12" w:space="0" w:color="auto"/>
            </w:tcBorders>
            <w:shd w:val="clear" w:color="auto" w:fill="F7CAAC"/>
          </w:tcPr>
          <w:p w:rsidR="007579CD" w:rsidRDefault="007579CD" w:rsidP="00830AB0">
            <w:pPr>
              <w:jc w:val="both"/>
            </w:pPr>
            <w:r>
              <w:rPr>
                <w:b/>
              </w:rPr>
              <w:t>WOS</w:t>
            </w:r>
          </w:p>
        </w:tc>
        <w:tc>
          <w:tcPr>
            <w:tcW w:w="693" w:type="dxa"/>
            <w:shd w:val="clear" w:color="auto" w:fill="F7CAAC"/>
          </w:tcPr>
          <w:p w:rsidR="007579CD" w:rsidRDefault="007579CD" w:rsidP="00830AB0">
            <w:pPr>
              <w:jc w:val="both"/>
              <w:rPr>
                <w:sz w:val="18"/>
              </w:rPr>
            </w:pPr>
            <w:r>
              <w:rPr>
                <w:b/>
                <w:sz w:val="18"/>
              </w:rPr>
              <w:t>Scopus</w:t>
            </w:r>
          </w:p>
        </w:tc>
        <w:tc>
          <w:tcPr>
            <w:tcW w:w="694" w:type="dxa"/>
            <w:shd w:val="clear" w:color="auto" w:fill="F7CAAC"/>
          </w:tcPr>
          <w:p w:rsidR="007579CD" w:rsidRDefault="007579CD" w:rsidP="00830AB0">
            <w:pPr>
              <w:jc w:val="both"/>
            </w:pPr>
            <w:r>
              <w:rPr>
                <w:b/>
                <w:sz w:val="18"/>
              </w:rPr>
              <w:t>ostatní</w:t>
            </w:r>
          </w:p>
        </w:tc>
      </w:tr>
      <w:tr w:rsidR="007579CD" w:rsidTr="00830AB0">
        <w:trPr>
          <w:cantSplit/>
          <w:trHeight w:val="70"/>
        </w:trPr>
        <w:tc>
          <w:tcPr>
            <w:tcW w:w="3347" w:type="dxa"/>
            <w:gridSpan w:val="2"/>
            <w:shd w:val="clear" w:color="auto" w:fill="F7CAAC"/>
          </w:tcPr>
          <w:p w:rsidR="007579CD" w:rsidRDefault="007579CD" w:rsidP="00830AB0">
            <w:pPr>
              <w:jc w:val="both"/>
            </w:pPr>
            <w:r>
              <w:rPr>
                <w:b/>
              </w:rPr>
              <w:t>Obor jmenovacího řízení</w:t>
            </w:r>
          </w:p>
        </w:tc>
        <w:tc>
          <w:tcPr>
            <w:tcW w:w="2245" w:type="dxa"/>
            <w:gridSpan w:val="2"/>
            <w:shd w:val="clear" w:color="auto" w:fill="F7CAAC"/>
          </w:tcPr>
          <w:p w:rsidR="007579CD" w:rsidRDefault="007579CD" w:rsidP="00830AB0">
            <w:pPr>
              <w:jc w:val="both"/>
            </w:pPr>
            <w:r>
              <w:rPr>
                <w:b/>
              </w:rPr>
              <w:t>Rok udělení hodnosti</w:t>
            </w:r>
          </w:p>
        </w:tc>
        <w:tc>
          <w:tcPr>
            <w:tcW w:w="2248" w:type="dxa"/>
            <w:gridSpan w:val="4"/>
            <w:tcBorders>
              <w:right w:val="single" w:sz="12" w:space="0" w:color="auto"/>
            </w:tcBorders>
            <w:shd w:val="clear" w:color="auto" w:fill="F7CAAC"/>
          </w:tcPr>
          <w:p w:rsidR="007579CD" w:rsidRDefault="007579CD" w:rsidP="00830AB0">
            <w:pPr>
              <w:jc w:val="both"/>
            </w:pPr>
            <w:r>
              <w:rPr>
                <w:b/>
              </w:rPr>
              <w:t>Řízení konáno na VŠ</w:t>
            </w:r>
          </w:p>
        </w:tc>
        <w:tc>
          <w:tcPr>
            <w:tcW w:w="632" w:type="dxa"/>
            <w:vMerge w:val="restart"/>
            <w:tcBorders>
              <w:left w:val="single" w:sz="12" w:space="0" w:color="auto"/>
            </w:tcBorders>
          </w:tcPr>
          <w:p w:rsidR="007579CD" w:rsidRDefault="007579CD" w:rsidP="00830AB0">
            <w:pPr>
              <w:jc w:val="both"/>
              <w:rPr>
                <w:b/>
              </w:rPr>
            </w:pPr>
          </w:p>
        </w:tc>
        <w:tc>
          <w:tcPr>
            <w:tcW w:w="693" w:type="dxa"/>
            <w:vMerge w:val="restart"/>
          </w:tcPr>
          <w:p w:rsidR="007579CD" w:rsidRDefault="007579CD" w:rsidP="00830AB0">
            <w:pPr>
              <w:jc w:val="both"/>
              <w:rPr>
                <w:b/>
              </w:rPr>
            </w:pPr>
          </w:p>
        </w:tc>
        <w:tc>
          <w:tcPr>
            <w:tcW w:w="694" w:type="dxa"/>
            <w:vMerge w:val="restart"/>
          </w:tcPr>
          <w:p w:rsidR="007579CD" w:rsidRDefault="007579CD" w:rsidP="00830AB0">
            <w:pPr>
              <w:jc w:val="both"/>
              <w:rPr>
                <w:b/>
              </w:rPr>
            </w:pPr>
          </w:p>
        </w:tc>
      </w:tr>
      <w:tr w:rsidR="007579CD" w:rsidTr="00830AB0">
        <w:trPr>
          <w:trHeight w:val="205"/>
        </w:trPr>
        <w:tc>
          <w:tcPr>
            <w:tcW w:w="3347" w:type="dxa"/>
            <w:gridSpan w:val="2"/>
          </w:tcPr>
          <w:p w:rsidR="007579CD" w:rsidRDefault="007579CD" w:rsidP="00830AB0">
            <w:pPr>
              <w:jc w:val="both"/>
            </w:pPr>
          </w:p>
        </w:tc>
        <w:tc>
          <w:tcPr>
            <w:tcW w:w="2245" w:type="dxa"/>
            <w:gridSpan w:val="2"/>
          </w:tcPr>
          <w:p w:rsidR="007579CD" w:rsidRDefault="007579CD" w:rsidP="00830AB0">
            <w:pPr>
              <w:jc w:val="both"/>
            </w:pPr>
          </w:p>
        </w:tc>
        <w:tc>
          <w:tcPr>
            <w:tcW w:w="2248" w:type="dxa"/>
            <w:gridSpan w:val="4"/>
            <w:tcBorders>
              <w:right w:val="single" w:sz="12" w:space="0" w:color="auto"/>
            </w:tcBorders>
          </w:tcPr>
          <w:p w:rsidR="007579CD" w:rsidRDefault="007579CD" w:rsidP="00830AB0">
            <w:pPr>
              <w:jc w:val="both"/>
            </w:pPr>
          </w:p>
        </w:tc>
        <w:tc>
          <w:tcPr>
            <w:tcW w:w="632" w:type="dxa"/>
            <w:vMerge/>
            <w:tcBorders>
              <w:left w:val="single" w:sz="12" w:space="0" w:color="auto"/>
            </w:tcBorders>
            <w:vAlign w:val="center"/>
          </w:tcPr>
          <w:p w:rsidR="007579CD" w:rsidRDefault="007579CD" w:rsidP="00830AB0">
            <w:pPr>
              <w:rPr>
                <w:b/>
              </w:rPr>
            </w:pPr>
          </w:p>
        </w:tc>
        <w:tc>
          <w:tcPr>
            <w:tcW w:w="693" w:type="dxa"/>
            <w:vMerge/>
            <w:vAlign w:val="center"/>
          </w:tcPr>
          <w:p w:rsidR="007579CD" w:rsidRDefault="007579CD" w:rsidP="00830AB0">
            <w:pPr>
              <w:rPr>
                <w:b/>
              </w:rPr>
            </w:pPr>
          </w:p>
        </w:tc>
        <w:tc>
          <w:tcPr>
            <w:tcW w:w="694" w:type="dxa"/>
            <w:vMerge/>
            <w:vAlign w:val="center"/>
          </w:tcPr>
          <w:p w:rsidR="007579CD" w:rsidRDefault="007579CD" w:rsidP="00830AB0">
            <w:pPr>
              <w:rPr>
                <w:b/>
              </w:rPr>
            </w:pPr>
          </w:p>
        </w:tc>
      </w:tr>
      <w:tr w:rsidR="007579CD" w:rsidTr="00830AB0">
        <w:tc>
          <w:tcPr>
            <w:tcW w:w="9859" w:type="dxa"/>
            <w:gridSpan w:val="11"/>
            <w:shd w:val="clear" w:color="auto" w:fill="F7CAAC"/>
          </w:tcPr>
          <w:p w:rsidR="007579CD" w:rsidRDefault="007579CD" w:rsidP="00830AB0">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7579CD" w:rsidTr="00830AB0">
        <w:trPr>
          <w:trHeight w:val="2039"/>
        </w:trPr>
        <w:tc>
          <w:tcPr>
            <w:tcW w:w="9859" w:type="dxa"/>
            <w:gridSpan w:val="11"/>
          </w:tcPr>
          <w:p w:rsidR="00F139B8" w:rsidRDefault="008D31EE">
            <w:pPr>
              <w:spacing w:after="60"/>
              <w:jc w:val="both"/>
              <w:rPr>
                <w:del w:id="4800" w:author="Jan Strohmandl" w:date="2018-11-17T06:06:00Z"/>
              </w:rPr>
              <w:pPrChange w:id="4801" w:author="Jan Strohmandl" w:date="2018-11-17T06:06:00Z">
                <w:pPr>
                  <w:jc w:val="both"/>
                </w:pPr>
              </w:pPrChange>
            </w:pPr>
            <w:r w:rsidRPr="008D31EE">
              <w:rPr>
                <w:b/>
              </w:rPr>
              <w:t xml:space="preserve">VALÁŠEK, </w:t>
            </w:r>
            <w:r w:rsidR="007579CD" w:rsidRPr="00992363">
              <w:t>Pavel.</w:t>
            </w:r>
            <w:r w:rsidR="007579CD" w:rsidRPr="0024579E">
              <w:t xml:space="preserve"> </w:t>
            </w:r>
            <w:ins w:id="4802" w:author="Jan Strohmandl" w:date="2018-11-17T06:07:00Z">
              <w:r w:rsidR="00992363" w:rsidRPr="0024579E">
                <w:t>2017</w:t>
              </w:r>
            </w:ins>
            <w:ins w:id="4803" w:author="Jan Strohmandl" w:date="2018-11-17T06:08:00Z">
              <w:r w:rsidR="00992363">
                <w:t>.</w:t>
              </w:r>
            </w:ins>
            <w:ins w:id="4804" w:author="Jan Strohmandl" w:date="2018-11-17T06:07:00Z">
              <w:r w:rsidR="00992363">
                <w:t xml:space="preserve"> </w:t>
              </w:r>
            </w:ins>
            <w:r w:rsidR="007579CD" w:rsidRPr="0024579E">
              <w:t xml:space="preserve">Postavení psychologie v soukromých bezpečnostních službách [online]. Zlín, </w:t>
            </w:r>
            <w:del w:id="4805" w:author="Jan Strohmandl" w:date="2018-11-17T06:07:00Z">
              <w:r w:rsidR="007579CD" w:rsidRPr="0024579E" w:rsidDel="00992363">
                <w:delText xml:space="preserve">2017 </w:delText>
              </w:r>
            </w:del>
            <w:r w:rsidR="007579CD" w:rsidRPr="0024579E">
              <w:t>Vědecká stať. Univerzita Tomáše Bati ve Zlíně, Fakulta aplikované informatiky, Ústav bezpečnostního inženýrství.</w:t>
            </w:r>
          </w:p>
          <w:p w:rsidR="00F139B8" w:rsidRDefault="00F139B8">
            <w:pPr>
              <w:spacing w:after="60"/>
              <w:jc w:val="both"/>
              <w:pPrChange w:id="4806" w:author="Jan Strohmandl" w:date="2018-11-17T06:06:00Z">
                <w:pPr>
                  <w:jc w:val="both"/>
                </w:pPr>
              </w:pPrChange>
            </w:pPr>
          </w:p>
          <w:p w:rsidR="00F139B8" w:rsidRDefault="008D31EE">
            <w:pPr>
              <w:spacing w:after="60"/>
              <w:jc w:val="both"/>
              <w:rPr>
                <w:del w:id="4807" w:author="Jan Strohmandl" w:date="2018-11-17T06:07:00Z"/>
              </w:rPr>
              <w:pPrChange w:id="4808" w:author="Jan Strohmandl" w:date="2018-11-17T06:06:00Z">
                <w:pPr>
                  <w:jc w:val="both"/>
                </w:pPr>
              </w:pPrChange>
            </w:pPr>
            <w:r w:rsidRPr="008D31EE">
              <w:rPr>
                <w:b/>
              </w:rPr>
              <w:t xml:space="preserve">VALÁŠEK, </w:t>
            </w:r>
            <w:r w:rsidR="007579CD" w:rsidRPr="00992363">
              <w:t>Pavel</w:t>
            </w:r>
            <w:r w:rsidR="007579CD" w:rsidRPr="0024579E">
              <w:t xml:space="preserve"> a Luboš NEČESAL</w:t>
            </w:r>
            <w:del w:id="4809" w:author="Eva Batůšková" w:date="2018-11-19T12:42:00Z">
              <w:r w:rsidR="007579CD" w:rsidRPr="0024579E" w:rsidDel="00B340A1">
                <w:delText>.</w:delText>
              </w:r>
            </w:del>
            <w:r w:rsidR="007579CD" w:rsidRPr="0024579E">
              <w:t xml:space="preserve"> </w:t>
            </w:r>
            <w:ins w:id="4810" w:author="Eva Batůšková" w:date="2018-11-19T12:42:00Z">
              <w:r w:rsidR="00B340A1">
                <w:t>(</w:t>
              </w:r>
            </w:ins>
            <w:ins w:id="4811" w:author="Jan Strohmandl" w:date="2018-11-17T06:08:00Z">
              <w:r w:rsidR="00992363" w:rsidRPr="0024579E">
                <w:t>2017</w:t>
              </w:r>
            </w:ins>
            <w:ins w:id="4812" w:author="Eva Batůšková" w:date="2018-11-19T12:42:00Z">
              <w:r w:rsidR="00B340A1">
                <w:t>)</w:t>
              </w:r>
            </w:ins>
            <w:ins w:id="4813" w:author="Jan Strohmandl" w:date="2018-11-17T06:08:00Z">
              <w:r w:rsidR="00992363">
                <w:t xml:space="preserve">. </w:t>
              </w:r>
            </w:ins>
            <w:r w:rsidR="007579CD" w:rsidRPr="0024579E">
              <w:t>I</w:t>
            </w:r>
            <w:ins w:id="4814" w:author="Jan Strohmandl" w:date="2018-11-17T06:08:00Z">
              <w:r w:rsidR="00992363">
                <w:t xml:space="preserve"> </w:t>
              </w:r>
            </w:ins>
            <w:r w:rsidR="007579CD" w:rsidRPr="0024579E">
              <w:t xml:space="preserve">nfluence of Information and Communication Technology Development on Personal Information Environment. In: Cybernetics Approaches in Intelligent Systems. New York: NY: Springer Berlin Heidelberg, </w:t>
            </w:r>
            <w:del w:id="4815" w:author="Jan Strohmandl" w:date="2018-11-17T06:08:00Z">
              <w:r w:rsidR="007579CD" w:rsidRPr="0024579E" w:rsidDel="00992363">
                <w:delText>2017,</w:delText>
              </w:r>
            </w:del>
            <w:r w:rsidR="007579CD" w:rsidRPr="0024579E">
              <w:t xml:space="preserve"> s. 164-171. ISBN 978-3-319-67617-3.</w:t>
            </w:r>
          </w:p>
          <w:p w:rsidR="00F139B8" w:rsidRDefault="00F139B8">
            <w:pPr>
              <w:spacing w:after="60"/>
              <w:jc w:val="both"/>
              <w:pPrChange w:id="4816" w:author="Jan Strohmandl" w:date="2018-11-17T06:06:00Z">
                <w:pPr>
                  <w:jc w:val="both"/>
                </w:pPr>
              </w:pPrChange>
            </w:pPr>
          </w:p>
          <w:p w:rsidR="00F139B8" w:rsidRDefault="008D31EE">
            <w:pPr>
              <w:spacing w:after="60"/>
              <w:jc w:val="both"/>
              <w:rPr>
                <w:b/>
              </w:rPr>
              <w:pPrChange w:id="4817" w:author="Jan Strohmandl" w:date="2018-11-17T06:08:00Z">
                <w:pPr>
                  <w:jc w:val="both"/>
                </w:pPr>
              </w:pPrChange>
            </w:pPr>
            <w:r w:rsidRPr="008D31EE">
              <w:rPr>
                <w:b/>
              </w:rPr>
              <w:t>VALÁŠEK,</w:t>
            </w:r>
            <w:r w:rsidR="007579CD">
              <w:t xml:space="preserve"> Pavel</w:t>
            </w:r>
            <w:del w:id="4818" w:author="Eva Batůšková" w:date="2018-11-19T12:42:00Z">
              <w:r w:rsidR="007579CD" w:rsidDel="00B340A1">
                <w:delText>.</w:delText>
              </w:r>
            </w:del>
            <w:r w:rsidR="007579CD">
              <w:t xml:space="preserve"> </w:t>
            </w:r>
            <w:ins w:id="4819" w:author="Eva Batůšková" w:date="2018-11-19T12:42:00Z">
              <w:r w:rsidR="00B340A1">
                <w:t>(</w:t>
              </w:r>
            </w:ins>
            <w:ins w:id="4820" w:author="Jan Strohmandl" w:date="2018-11-17T06:08:00Z">
              <w:r w:rsidR="00992363">
                <w:t>2017</w:t>
              </w:r>
            </w:ins>
            <w:ins w:id="4821" w:author="Eva Batůšková" w:date="2018-11-19T12:42:00Z">
              <w:r w:rsidR="00B340A1">
                <w:t>)</w:t>
              </w:r>
            </w:ins>
            <w:ins w:id="4822" w:author="Jan Strohmandl" w:date="2018-11-17T06:08:00Z">
              <w:r w:rsidR="00992363">
                <w:t xml:space="preserve">. </w:t>
              </w:r>
            </w:ins>
            <w:r w:rsidR="007579CD">
              <w:t xml:space="preserve">Osobní informační prostředí a prvky jeho ochrany. Uherské Hradiště, 2017. Univerzita Tomáše Bati ve Zlíně, </w:t>
            </w:r>
            <w:del w:id="4823" w:author="Jan Strohmandl" w:date="2018-11-17T06:08:00Z">
              <w:r w:rsidR="007579CD" w:rsidDel="00992363">
                <w:delText>2017</w:delText>
              </w:r>
            </w:del>
            <w:r w:rsidR="007579CD">
              <w:t xml:space="preserve">, s. 285-292. ISBN </w:t>
            </w:r>
            <w:r w:rsidR="007579CD" w:rsidRPr="000E7489">
              <w:t>978-80-7454-717-1</w:t>
            </w:r>
          </w:p>
        </w:tc>
      </w:tr>
      <w:tr w:rsidR="007579CD" w:rsidTr="00830AB0">
        <w:trPr>
          <w:trHeight w:val="218"/>
        </w:trPr>
        <w:tc>
          <w:tcPr>
            <w:tcW w:w="9859" w:type="dxa"/>
            <w:gridSpan w:val="11"/>
            <w:shd w:val="clear" w:color="auto" w:fill="F7CAAC"/>
          </w:tcPr>
          <w:p w:rsidR="007579CD" w:rsidRDefault="007579CD" w:rsidP="00830AB0">
            <w:pPr>
              <w:rPr>
                <w:b/>
              </w:rPr>
            </w:pPr>
            <w:r>
              <w:rPr>
                <w:b/>
              </w:rPr>
              <w:t>Působení v zahraničí</w:t>
            </w:r>
          </w:p>
        </w:tc>
      </w:tr>
      <w:tr w:rsidR="007579CD" w:rsidTr="00830AB0">
        <w:trPr>
          <w:trHeight w:val="328"/>
        </w:trPr>
        <w:tc>
          <w:tcPr>
            <w:tcW w:w="9859" w:type="dxa"/>
            <w:gridSpan w:val="11"/>
          </w:tcPr>
          <w:p w:rsidR="007579CD" w:rsidRDefault="007579CD" w:rsidP="00830AB0">
            <w:pPr>
              <w:rPr>
                <w:b/>
              </w:rPr>
            </w:pPr>
          </w:p>
        </w:tc>
      </w:tr>
      <w:tr w:rsidR="007579CD" w:rsidTr="00830AB0">
        <w:trPr>
          <w:cantSplit/>
          <w:trHeight w:val="470"/>
        </w:trPr>
        <w:tc>
          <w:tcPr>
            <w:tcW w:w="2518" w:type="dxa"/>
            <w:shd w:val="clear" w:color="auto" w:fill="F7CAAC"/>
          </w:tcPr>
          <w:p w:rsidR="007579CD" w:rsidRDefault="007579CD" w:rsidP="00830AB0">
            <w:pPr>
              <w:jc w:val="both"/>
              <w:rPr>
                <w:b/>
              </w:rPr>
            </w:pPr>
            <w:r>
              <w:rPr>
                <w:b/>
              </w:rPr>
              <w:t xml:space="preserve">Podpis </w:t>
            </w:r>
          </w:p>
        </w:tc>
        <w:tc>
          <w:tcPr>
            <w:tcW w:w="4536" w:type="dxa"/>
            <w:gridSpan w:val="5"/>
          </w:tcPr>
          <w:p w:rsidR="007579CD" w:rsidRDefault="007579CD" w:rsidP="00830AB0">
            <w:pPr>
              <w:jc w:val="both"/>
            </w:pPr>
          </w:p>
        </w:tc>
        <w:tc>
          <w:tcPr>
            <w:tcW w:w="786" w:type="dxa"/>
            <w:gridSpan w:val="2"/>
            <w:shd w:val="clear" w:color="auto" w:fill="F7CAAC"/>
          </w:tcPr>
          <w:p w:rsidR="007579CD" w:rsidRDefault="007579CD" w:rsidP="00830AB0">
            <w:pPr>
              <w:jc w:val="both"/>
            </w:pPr>
            <w:r>
              <w:rPr>
                <w:b/>
              </w:rPr>
              <w:t>datum</w:t>
            </w:r>
          </w:p>
        </w:tc>
        <w:tc>
          <w:tcPr>
            <w:tcW w:w="2019" w:type="dxa"/>
            <w:gridSpan w:val="3"/>
          </w:tcPr>
          <w:p w:rsidR="007579CD" w:rsidRDefault="007579CD" w:rsidP="00830AB0">
            <w:pPr>
              <w:jc w:val="both"/>
            </w:pPr>
          </w:p>
        </w:tc>
      </w:tr>
    </w:tbl>
    <w:p w:rsidR="007579CD" w:rsidRDefault="007579CD"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RPr="004325A8" w:rsidTr="008449C0">
        <w:tc>
          <w:tcPr>
            <w:tcW w:w="2518" w:type="dxa"/>
            <w:shd w:val="clear" w:color="auto" w:fill="F7CAAC"/>
          </w:tcPr>
          <w:p w:rsidR="008449C0" w:rsidRPr="004325A8" w:rsidRDefault="008449C0" w:rsidP="008449C0">
            <w:pPr>
              <w:jc w:val="both"/>
              <w:rPr>
                <w:b/>
              </w:rPr>
            </w:pPr>
            <w:r w:rsidRPr="004325A8">
              <w:rPr>
                <w:b/>
              </w:rPr>
              <w:t>Název studijního programu</w:t>
            </w:r>
          </w:p>
        </w:tc>
        <w:tc>
          <w:tcPr>
            <w:tcW w:w="7341" w:type="dxa"/>
            <w:gridSpan w:val="10"/>
          </w:tcPr>
          <w:p w:rsidR="008449C0" w:rsidRPr="004325A8"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5455E3" w:rsidRDefault="008449C0" w:rsidP="008449C0">
            <w:pPr>
              <w:jc w:val="both"/>
              <w:rPr>
                <w:b/>
              </w:rPr>
            </w:pPr>
            <w:smartTag w:uri="urn:schemas-microsoft-com:office:smarttags" w:element="PersonName">
              <w:r w:rsidRPr="005455E3">
                <w:rPr>
                  <w:b/>
                </w:rPr>
                <w:t>Slavomíra Vargová</w:t>
              </w:r>
            </w:smartTag>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 PhD.</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1986</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Default="008449C0" w:rsidP="008449C0">
            <w:pPr>
              <w:jc w:val="both"/>
            </w:pPr>
            <w: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0819</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Default="008449C0" w:rsidP="008449C0">
            <w:pPr>
              <w:jc w:val="both"/>
            </w:pPr>
            <w: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0819</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749"/>
        </w:trPr>
        <w:tc>
          <w:tcPr>
            <w:tcW w:w="9859" w:type="dxa"/>
            <w:gridSpan w:val="11"/>
            <w:tcBorders>
              <w:top w:val="nil"/>
            </w:tcBorders>
          </w:tcPr>
          <w:p w:rsidR="008449C0" w:rsidRPr="000D2374" w:rsidRDefault="008449C0" w:rsidP="008449C0">
            <w:pPr>
              <w:jc w:val="both"/>
            </w:pPr>
            <w:r w:rsidRPr="000D2374">
              <w:t xml:space="preserve">Procesy hodnocení a ovládání rizik – </w:t>
            </w:r>
            <w:r>
              <w:t>přednášející (</w:t>
            </w:r>
            <w:r w:rsidR="007579CD">
              <w:t>30</w:t>
            </w:r>
            <w:r>
              <w:t xml:space="preserve"> %)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815"/>
        </w:trPr>
        <w:tc>
          <w:tcPr>
            <w:tcW w:w="9859" w:type="dxa"/>
            <w:gridSpan w:val="11"/>
          </w:tcPr>
          <w:p w:rsidR="008449C0" w:rsidRPr="00285267" w:rsidRDefault="008449C0" w:rsidP="008449C0">
            <w:pPr>
              <w:ind w:left="1172" w:hanging="1172"/>
              <w:rPr>
                <w:b/>
              </w:rPr>
            </w:pPr>
            <w:r>
              <w:rPr>
                <w:b/>
              </w:rPr>
              <w:t xml:space="preserve">Bc.: 2008  </w:t>
            </w:r>
            <w:r w:rsidRPr="001E4510">
              <w:t>Strojnícka fakulta Technická Univerzita v Košiciach, obor</w:t>
            </w:r>
            <w:r>
              <w:t xml:space="preserve"> Bezpečnosť a ochrana </w:t>
            </w:r>
            <w:r w:rsidRPr="001E4510">
              <w:t>zdravia pri práci</w:t>
            </w:r>
            <w:r w:rsidRPr="00285267">
              <w:rPr>
                <w:b/>
              </w:rPr>
              <w:t xml:space="preserve"> </w:t>
            </w:r>
          </w:p>
          <w:p w:rsidR="008449C0" w:rsidRPr="00285267" w:rsidRDefault="008449C0" w:rsidP="008449C0">
            <w:pPr>
              <w:ind w:left="1172" w:hanging="1172"/>
              <w:rPr>
                <w:b/>
              </w:rPr>
            </w:pPr>
            <w:r>
              <w:rPr>
                <w:b/>
              </w:rPr>
              <w:t xml:space="preserve">Ing.: </w:t>
            </w:r>
            <w:r w:rsidRPr="00285267">
              <w:rPr>
                <w:b/>
              </w:rPr>
              <w:t xml:space="preserve">2010  </w:t>
            </w:r>
            <w:r w:rsidRPr="001E4510">
              <w:t>Strojnícka fakulta Technická Univerzita v Košiciach, obor Bezpečnosť technických systémov</w:t>
            </w:r>
            <w:r w:rsidRPr="00285267">
              <w:rPr>
                <w:b/>
              </w:rPr>
              <w:t xml:space="preserve"> </w:t>
            </w:r>
          </w:p>
          <w:p w:rsidR="008449C0" w:rsidRDefault="008449C0" w:rsidP="008449C0">
            <w:pPr>
              <w:ind w:left="1172" w:hanging="1172"/>
              <w:rPr>
                <w:b/>
              </w:rPr>
            </w:pPr>
            <w:r>
              <w:rPr>
                <w:b/>
              </w:rPr>
              <w:t>Ph.D.:</w:t>
            </w:r>
            <w:r w:rsidRPr="00285267">
              <w:rPr>
                <w:b/>
              </w:rPr>
              <w:t xml:space="preserve">2013  </w:t>
            </w:r>
            <w:r w:rsidRPr="001E4510">
              <w:t>Strojnícka fakulta Technic</w:t>
            </w:r>
            <w:r>
              <w:t>ká Univerzita v Košiciach, obor</w:t>
            </w:r>
            <w:r w:rsidRPr="001E4510">
              <w:t xml:space="preserve"> Bezpečnosť technických systémov</w:t>
            </w:r>
            <w:r>
              <w:rPr>
                <w:b/>
              </w:rPr>
              <w:t xml:space="preserve"> </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640"/>
        </w:trPr>
        <w:tc>
          <w:tcPr>
            <w:tcW w:w="9859" w:type="dxa"/>
            <w:gridSpan w:val="11"/>
          </w:tcPr>
          <w:p w:rsidR="008449C0" w:rsidRDefault="008449C0" w:rsidP="008449C0">
            <w:pPr>
              <w:jc w:val="both"/>
            </w:pPr>
            <w:r w:rsidRPr="001E4510">
              <w:rPr>
                <w:b/>
              </w:rPr>
              <w:t>9</w:t>
            </w:r>
            <w:r>
              <w:rPr>
                <w:b/>
              </w:rPr>
              <w:t>/</w:t>
            </w:r>
            <w:r w:rsidRPr="001E4510">
              <w:rPr>
                <w:b/>
              </w:rPr>
              <w:t>2013 -  1</w:t>
            </w:r>
            <w:r>
              <w:rPr>
                <w:b/>
              </w:rPr>
              <w:t>1</w:t>
            </w:r>
            <w:r w:rsidRPr="001E4510">
              <w:rPr>
                <w:b/>
              </w:rPr>
              <w:t>/2015:</w:t>
            </w:r>
            <w:r>
              <w:t xml:space="preserve"> Vědeckovýzkumný pracovník, Strojnícka fakulta Technická Univerzita v Košiciach</w:t>
            </w:r>
          </w:p>
          <w:p w:rsidR="008449C0" w:rsidRDefault="008449C0" w:rsidP="008449C0">
            <w:pPr>
              <w:jc w:val="both"/>
            </w:pPr>
            <w:r w:rsidRPr="001E4510">
              <w:rPr>
                <w:b/>
              </w:rPr>
              <w:t>9/2015 – dosud:</w:t>
            </w:r>
            <w:r>
              <w:t xml:space="preserve">   Univerzita Tomáše Bati ve Zlíně, odborný asistent</w:t>
            </w: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425"/>
        </w:trPr>
        <w:tc>
          <w:tcPr>
            <w:tcW w:w="9859" w:type="dxa"/>
            <w:gridSpan w:val="11"/>
          </w:tcPr>
          <w:p w:rsidR="008449C0" w:rsidRDefault="008449C0" w:rsidP="008449C0">
            <w:pPr>
              <w:jc w:val="both"/>
            </w:pPr>
            <w:r>
              <w:t>39 bakalářských prací (UTB)</w:t>
            </w:r>
          </w:p>
          <w:p w:rsidR="008449C0" w:rsidRDefault="008449C0" w:rsidP="008449C0">
            <w:pPr>
              <w:jc w:val="both"/>
            </w:pPr>
            <w:r>
              <w:t>24 bakalářských prací (TUKE)</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0</w:t>
            </w:r>
          </w:p>
        </w:tc>
        <w:tc>
          <w:tcPr>
            <w:tcW w:w="693" w:type="dxa"/>
            <w:vMerge w:val="restart"/>
          </w:tcPr>
          <w:p w:rsidR="008449C0" w:rsidRDefault="008449C0" w:rsidP="008449C0">
            <w:pPr>
              <w:jc w:val="center"/>
              <w:rPr>
                <w:b/>
              </w:rPr>
            </w:pPr>
            <w:r>
              <w:rPr>
                <w:b/>
              </w:rPr>
              <w:t>0</w:t>
            </w:r>
          </w:p>
        </w:tc>
        <w:tc>
          <w:tcPr>
            <w:tcW w:w="694" w:type="dxa"/>
            <w:vMerge w:val="restart"/>
          </w:tcPr>
          <w:p w:rsidR="008449C0" w:rsidRDefault="008449C0" w:rsidP="008449C0">
            <w:pPr>
              <w:jc w:val="center"/>
              <w:rPr>
                <w:b/>
              </w:rPr>
            </w:pPr>
            <w:r>
              <w:rPr>
                <w:b/>
              </w:rPr>
              <w:t>6</w:t>
            </w: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RPr="00E77DDE" w:rsidTr="008449C0">
        <w:trPr>
          <w:trHeight w:val="2347"/>
        </w:trPr>
        <w:tc>
          <w:tcPr>
            <w:tcW w:w="9859" w:type="dxa"/>
            <w:gridSpan w:val="11"/>
          </w:tcPr>
          <w:p w:rsidR="008449C0" w:rsidRDefault="008449C0" w:rsidP="008449C0">
            <w:pPr>
              <w:spacing w:after="60"/>
              <w:jc w:val="both"/>
            </w:pPr>
            <w:r w:rsidRPr="00ED1401">
              <w:rPr>
                <w:b/>
              </w:rPr>
              <w:lastRenderedPageBreak/>
              <w:t>VARGOVA, S</w:t>
            </w:r>
            <w:r>
              <w:rPr>
                <w:b/>
              </w:rPr>
              <w:t>lavomira,</w:t>
            </w:r>
            <w:r w:rsidRPr="00ED1401">
              <w:rPr>
                <w:b/>
              </w:rPr>
              <w:t xml:space="preserve"> (45%)</w:t>
            </w:r>
            <w:r>
              <w:t xml:space="preserve"> NAMESANSKA, J., SINAY, J. </w:t>
            </w:r>
            <w:ins w:id="4824" w:author="Eva Batůšková" w:date="2018-11-19T12:43:00Z">
              <w:r w:rsidR="00B340A1">
                <w:t>(</w:t>
              </w:r>
            </w:ins>
            <w:r>
              <w:t>2017</w:t>
            </w:r>
            <w:ins w:id="4825" w:author="Eva Batůšková" w:date="2018-11-19T12:43:00Z">
              <w:r w:rsidR="00B340A1">
                <w:t>)</w:t>
              </w:r>
            </w:ins>
            <w:r>
              <w:t xml:space="preserve">. Integrated work safety of public transport drivers. </w:t>
            </w:r>
            <w:r>
              <w:rPr>
                <w:i/>
                <w:iCs/>
              </w:rPr>
              <w:t>Theoretical Issues in Ergonomics Science</w:t>
            </w:r>
            <w:r>
              <w:t xml:space="preserve">. 18.1: 24-34. </w:t>
            </w:r>
            <w:r w:rsidRPr="00705450">
              <w:t>ISSN: 1463-922X</w:t>
            </w:r>
            <w:r>
              <w:t>.</w:t>
            </w:r>
          </w:p>
          <w:p w:rsidR="008449C0" w:rsidRDefault="008449C0" w:rsidP="008449C0">
            <w:pPr>
              <w:spacing w:after="60"/>
              <w:jc w:val="both"/>
              <w:rPr>
                <w:rStyle w:val="databold"/>
              </w:rPr>
            </w:pPr>
            <w:r>
              <w:t xml:space="preserve">ORAVEC, M., </w:t>
            </w:r>
            <w:r w:rsidRPr="00ED1401">
              <w:rPr>
                <w:b/>
              </w:rPr>
              <w:t>VARGOVÁ, S. (15</w:t>
            </w:r>
            <w:r>
              <w:rPr>
                <w:b/>
              </w:rPr>
              <w:t xml:space="preserve"> </w:t>
            </w:r>
            <w:r w:rsidRPr="00ED1401">
              <w:rPr>
                <w:b/>
              </w:rPr>
              <w:t>%)</w:t>
            </w:r>
            <w:r>
              <w:rPr>
                <w:b/>
              </w:rPr>
              <w:t>,</w:t>
            </w:r>
            <w:r>
              <w:t xml:space="preserve"> RUSNÁK, O., KOTIANOVÁ, Z. </w:t>
            </w:r>
            <w:ins w:id="4826" w:author="Eva Batůšková" w:date="2018-11-19T12:43:00Z">
              <w:r w:rsidR="00B340A1">
                <w:t>(</w:t>
              </w:r>
            </w:ins>
            <w:r>
              <w:t>2017</w:t>
            </w:r>
            <w:ins w:id="4827" w:author="Eva Batůšková" w:date="2018-11-19T12:43:00Z">
              <w:r w:rsidR="00B340A1">
                <w:t>)</w:t>
              </w:r>
            </w:ins>
            <w:r>
              <w:t>.   </w:t>
            </w:r>
            <w:r w:rsidRPr="006C1CBA">
              <w:t>Intermediate ceiling board - risk element of road tunnels</w:t>
            </w:r>
            <w:r>
              <w:t xml:space="preserve">. In: </w:t>
            </w:r>
            <w:r>
              <w:rPr>
                <w:rStyle w:val="databold"/>
              </w:rPr>
              <w:t xml:space="preserve">International </w:t>
            </w:r>
            <w:r w:rsidRPr="00734563">
              <w:rPr>
                <w:rStyle w:val="databold"/>
                <w:i/>
              </w:rPr>
              <w:t xml:space="preserve">Scientific Conference on Fire Protection, Safety and Security </w:t>
            </w:r>
            <w:r w:rsidRPr="00734563">
              <w:rPr>
                <w:rStyle w:val="label"/>
                <w:i/>
              </w:rPr>
              <w:t>Location:</w:t>
            </w:r>
            <w:r>
              <w:rPr>
                <w:rStyle w:val="label"/>
              </w:rPr>
              <w:t xml:space="preserve"> </w:t>
            </w:r>
            <w:r>
              <w:rPr>
                <w:rStyle w:val="databold"/>
              </w:rPr>
              <w:t xml:space="preserve">Zvolen, SLOVAKIA: 3. - 5. May 2017. </w:t>
            </w:r>
            <w:r>
              <w:t xml:space="preserve">FIRE PROTECTION, SAFETY AND SECURITY, </w:t>
            </w:r>
            <w:r>
              <w:rPr>
                <w:rStyle w:val="label"/>
              </w:rPr>
              <w:t xml:space="preserve">p. </w:t>
            </w:r>
            <w:r>
              <w:rPr>
                <w:rStyle w:val="databold"/>
              </w:rPr>
              <w:t>177-188.</w:t>
            </w:r>
          </w:p>
          <w:p w:rsidR="008449C0" w:rsidRDefault="008449C0" w:rsidP="008449C0">
            <w:pPr>
              <w:spacing w:after="60"/>
              <w:jc w:val="both"/>
            </w:pPr>
            <w:r>
              <w:t xml:space="preserve">SINAY, J., </w:t>
            </w:r>
            <w:r w:rsidRPr="00ED1401">
              <w:rPr>
                <w:b/>
              </w:rPr>
              <w:t>VARGOVÁ, S</w:t>
            </w:r>
            <w:r>
              <w:rPr>
                <w:b/>
              </w:rPr>
              <w:t>.</w:t>
            </w:r>
            <w:r w:rsidRPr="00ED1401">
              <w:rPr>
                <w:b/>
              </w:rPr>
              <w:t xml:space="preserve"> (50</w:t>
            </w:r>
            <w:r>
              <w:rPr>
                <w:b/>
              </w:rPr>
              <w:t xml:space="preserve"> </w:t>
            </w:r>
            <w:r w:rsidRPr="00ED1401">
              <w:rPr>
                <w:b/>
              </w:rPr>
              <w:t>%)</w:t>
            </w:r>
            <w:del w:id="4828" w:author="Eva Batůšková" w:date="2018-11-19T12:43:00Z">
              <w:r w:rsidDel="00B340A1">
                <w:rPr>
                  <w:b/>
                </w:rPr>
                <w:delText>.</w:delText>
              </w:r>
            </w:del>
            <w:r>
              <w:t xml:space="preserve"> </w:t>
            </w:r>
            <w:ins w:id="4829" w:author="Eva Batůšková" w:date="2018-11-19T12:43:00Z">
              <w:r w:rsidR="00B340A1">
                <w:t>(</w:t>
              </w:r>
            </w:ins>
            <w:r>
              <w:t>2014</w:t>
            </w:r>
            <w:ins w:id="4830" w:author="Eva Batůšková" w:date="2018-11-19T12:43:00Z">
              <w:r w:rsidR="00B340A1">
                <w:t>)</w:t>
              </w:r>
            </w:ins>
            <w:r>
              <w:t xml:space="preserve">. </w:t>
            </w:r>
            <w:r w:rsidRPr="001133CA">
              <w:rPr>
                <w:bCs/>
              </w:rPr>
              <w:t>Manažment integrovanej bezpečnosti - súčasť stratégie trvalo u</w:t>
            </w:r>
            <w:r>
              <w:rPr>
                <w:bCs/>
              </w:rPr>
              <w:t xml:space="preserve">držateľného rozvoja spoločnosti. </w:t>
            </w:r>
            <w:r w:rsidRPr="00734563">
              <w:rPr>
                <w:i/>
              </w:rPr>
              <w:t>Kvalita 2014: 23. ročník konference s mezinárodní účastí: sborník přednášek</w:t>
            </w:r>
            <w:r>
              <w:t>. 13. - 14. května 2014, Ostrava, Česká Republika. - Ostrava : DTO CZ,  p. F1-F4. ISBN 978-80-02-02532-0.</w:t>
            </w:r>
          </w:p>
          <w:p w:rsidR="008449C0" w:rsidRDefault="008449C0" w:rsidP="008449C0">
            <w:pPr>
              <w:spacing w:after="60"/>
              <w:jc w:val="both"/>
            </w:pPr>
            <w:r>
              <w:t xml:space="preserve">SINAY, J.,TOMPOŠ, A., </w:t>
            </w:r>
            <w:r w:rsidRPr="00ED1401">
              <w:rPr>
                <w:b/>
              </w:rPr>
              <w:t>VARGOVÁ, S</w:t>
            </w:r>
            <w:r>
              <w:rPr>
                <w:b/>
              </w:rPr>
              <w:t>.</w:t>
            </w:r>
            <w:r w:rsidRPr="00ED1401">
              <w:rPr>
                <w:b/>
              </w:rPr>
              <w:t xml:space="preserve"> (50</w:t>
            </w:r>
            <w:r>
              <w:rPr>
                <w:b/>
              </w:rPr>
              <w:t xml:space="preserve"> </w:t>
            </w:r>
            <w:r w:rsidRPr="00ED1401">
              <w:rPr>
                <w:b/>
              </w:rPr>
              <w:t>%)</w:t>
            </w:r>
            <w:r>
              <w:rPr>
                <w:b/>
              </w:rPr>
              <w:t>,</w:t>
            </w:r>
            <w:r>
              <w:t xml:space="preserve"> KALAFÚT, F. </w:t>
            </w:r>
            <w:ins w:id="4831" w:author="Eva Batůšková" w:date="2018-11-19T12:43:00Z">
              <w:r w:rsidR="00B340A1">
                <w:t>(</w:t>
              </w:r>
            </w:ins>
            <w:r>
              <w:t>2014</w:t>
            </w:r>
            <w:ins w:id="4832" w:author="Eva Batůšková" w:date="2018-11-19T12:43:00Z">
              <w:r w:rsidR="00B340A1">
                <w:t>)</w:t>
              </w:r>
            </w:ins>
            <w:r>
              <w:t xml:space="preserve">. </w:t>
            </w:r>
            <w:r w:rsidRPr="001E4510">
              <w:rPr>
                <w:bCs/>
              </w:rPr>
              <w:t>Integrated security or selective risk assessment?</w:t>
            </w:r>
            <w:r w:rsidRPr="001E4510">
              <w:rPr>
                <w:b/>
                <w:bCs/>
              </w:rPr>
              <w:t xml:space="preserve"> </w:t>
            </w:r>
            <w:r w:rsidRPr="00734563">
              <w:rPr>
                <w:i/>
              </w:rPr>
              <w:t>In: AHFE 2014: Advances in Human Factors and Ergonomics: proceedings of t</w:t>
            </w:r>
            <w:r>
              <w:rPr>
                <w:i/>
              </w:rPr>
              <w:t>he 5th international konference.</w:t>
            </w:r>
            <w:r w:rsidRPr="00734563">
              <w:rPr>
                <w:i/>
              </w:rPr>
              <w:t>:</w:t>
            </w:r>
            <w:r>
              <w:t xml:space="preserve"> 19-23 July 2014, Kraków, Poland. - [Louisville] : AHFE Conference, p. 669-675. ISBN 978-1-4951-1572-1.</w:t>
            </w:r>
          </w:p>
          <w:p w:rsidR="008449C0" w:rsidRDefault="008449C0" w:rsidP="008449C0">
            <w:pPr>
              <w:spacing w:after="60"/>
              <w:jc w:val="both"/>
            </w:pPr>
            <w:r>
              <w:t xml:space="preserve">SINAY, J, </w:t>
            </w:r>
            <w:r w:rsidRPr="00ED1401">
              <w:rPr>
                <w:b/>
              </w:rPr>
              <w:t>VARGOVÁ, S</w:t>
            </w:r>
            <w:r>
              <w:rPr>
                <w:b/>
                <w:bCs/>
              </w:rPr>
              <w:t>.</w:t>
            </w:r>
            <w:r w:rsidRPr="00ED1401">
              <w:rPr>
                <w:b/>
                <w:bCs/>
              </w:rPr>
              <w:t xml:space="preserve"> (</w:t>
            </w:r>
            <w:r>
              <w:rPr>
                <w:b/>
                <w:bCs/>
              </w:rPr>
              <w:t xml:space="preserve">20 </w:t>
            </w:r>
            <w:r w:rsidRPr="00ED1401">
              <w:rPr>
                <w:b/>
                <w:bCs/>
              </w:rPr>
              <w:t>%)</w:t>
            </w:r>
            <w:r>
              <w:rPr>
                <w:b/>
                <w:bCs/>
              </w:rPr>
              <w:t xml:space="preserve"> </w:t>
            </w:r>
            <w:r>
              <w:rPr>
                <w:bCs/>
              </w:rPr>
              <w:t>TOMPOŠ, A.</w:t>
            </w:r>
            <w:r w:rsidRPr="001E4510">
              <w:rPr>
                <w:bCs/>
              </w:rPr>
              <w:t xml:space="preserve"> </w:t>
            </w:r>
            <w:ins w:id="4833" w:author="Eva Batůšková" w:date="2018-11-19T12:43:00Z">
              <w:r w:rsidR="00B340A1">
                <w:rPr>
                  <w:bCs/>
                </w:rPr>
                <w:t>(</w:t>
              </w:r>
            </w:ins>
            <w:r>
              <w:t>2014</w:t>
            </w:r>
            <w:ins w:id="4834" w:author="Eva Batůšková" w:date="2018-11-19T12:43:00Z">
              <w:r w:rsidR="00B340A1">
                <w:t>)</w:t>
              </w:r>
            </w:ins>
            <w:r>
              <w:t xml:space="preserve">. </w:t>
            </w:r>
            <w:r w:rsidRPr="001E4510">
              <w:rPr>
                <w:bCs/>
              </w:rPr>
              <w:t>Risk Analysis and Reliability Assessment of Energy Facilities</w:t>
            </w:r>
            <w:r>
              <w:rPr>
                <w:bCs/>
              </w:rPr>
              <w:t>. In:</w:t>
            </w:r>
            <w:r>
              <w:t xml:space="preserve"> </w:t>
            </w:r>
            <w:r w:rsidRPr="00734563">
              <w:rPr>
                <w:i/>
              </w:rPr>
              <w:t>Occupational Safety and Hygiene 2. -</w:t>
            </w:r>
            <w:r>
              <w:t xml:space="preserve"> Leiden : CRC Press/Balkema,  p. 351-154. - ISBN 978-1-138-00144-2.</w:t>
            </w:r>
          </w:p>
          <w:p w:rsidR="008449C0" w:rsidRPr="00E77DDE" w:rsidRDefault="008449C0" w:rsidP="008449C0">
            <w:pPr>
              <w:spacing w:after="60"/>
              <w:jc w:val="both"/>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RPr="005B1582" w:rsidTr="008449C0">
        <w:trPr>
          <w:trHeight w:val="328"/>
        </w:trPr>
        <w:tc>
          <w:tcPr>
            <w:tcW w:w="9859" w:type="dxa"/>
            <w:gridSpan w:val="11"/>
          </w:tcPr>
          <w:p w:rsidR="008449C0" w:rsidRDefault="008449C0" w:rsidP="008449C0">
            <w:r>
              <w:rPr>
                <w:b/>
              </w:rPr>
              <w:t xml:space="preserve">10/2011-8/2012 </w:t>
            </w:r>
            <w:r w:rsidRPr="005B1582">
              <w:t>studijní pobyt (PhD. Studium) na Bergische Universit</w:t>
            </w:r>
            <w:r w:rsidRPr="005B1582">
              <w:rPr>
                <w:lang w:val="sk-SK"/>
              </w:rPr>
              <w:t xml:space="preserve">ät </w:t>
            </w:r>
            <w:r w:rsidRPr="005B1582">
              <w:t>in Wuppertal, SRN</w:t>
            </w:r>
          </w:p>
          <w:p w:rsidR="008449C0" w:rsidRPr="005B1582" w:rsidRDefault="008449C0" w:rsidP="008449C0">
            <w:pPr>
              <w:rPr>
                <w:b/>
              </w:rPr>
            </w:pPr>
          </w:p>
        </w:tc>
      </w:tr>
      <w:tr w:rsidR="008449C0" w:rsidTr="008449C0">
        <w:trPr>
          <w:cantSplit/>
          <w:trHeight w:val="31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8"/>
        <w:gridCol w:w="526"/>
        <w:gridCol w:w="470"/>
        <w:gridCol w:w="999"/>
        <w:gridCol w:w="712"/>
        <w:gridCol w:w="77"/>
        <w:gridCol w:w="635"/>
        <w:gridCol w:w="696"/>
        <w:gridCol w:w="697"/>
      </w:tblGrid>
      <w:tr w:rsidR="008449C0" w:rsidTr="008449C0">
        <w:tc>
          <w:tcPr>
            <w:tcW w:w="9855"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6" w:type="dxa"/>
            <w:tcBorders>
              <w:top w:val="double" w:sz="4" w:space="0" w:color="auto"/>
            </w:tcBorders>
            <w:shd w:val="clear" w:color="auto" w:fill="F7CAAC"/>
          </w:tcPr>
          <w:p w:rsidR="008449C0" w:rsidRDefault="008449C0" w:rsidP="008449C0">
            <w:pPr>
              <w:jc w:val="both"/>
              <w:rPr>
                <w:b/>
              </w:rPr>
            </w:pPr>
            <w:r>
              <w:rPr>
                <w:b/>
              </w:rPr>
              <w:t>Vysoká škola</w:t>
            </w:r>
          </w:p>
        </w:tc>
        <w:tc>
          <w:tcPr>
            <w:tcW w:w="7339" w:type="dxa"/>
            <w:gridSpan w:val="10"/>
          </w:tcPr>
          <w:p w:rsidR="008449C0" w:rsidRDefault="008449C0" w:rsidP="008449C0">
            <w:pPr>
              <w:jc w:val="both"/>
            </w:pPr>
            <w:r>
              <w:t>Univerzita Tomáše Bati ve Zlíně</w:t>
            </w:r>
          </w:p>
        </w:tc>
      </w:tr>
      <w:tr w:rsidR="008449C0" w:rsidTr="008449C0">
        <w:tc>
          <w:tcPr>
            <w:tcW w:w="2516" w:type="dxa"/>
            <w:shd w:val="clear" w:color="auto" w:fill="F7CAAC"/>
          </w:tcPr>
          <w:p w:rsidR="008449C0" w:rsidRDefault="008449C0" w:rsidP="008449C0">
            <w:pPr>
              <w:jc w:val="both"/>
              <w:rPr>
                <w:b/>
              </w:rPr>
            </w:pPr>
            <w:r>
              <w:rPr>
                <w:b/>
              </w:rPr>
              <w:t>Součást vysoké školy</w:t>
            </w:r>
          </w:p>
        </w:tc>
        <w:tc>
          <w:tcPr>
            <w:tcW w:w="7339" w:type="dxa"/>
            <w:gridSpan w:val="10"/>
          </w:tcPr>
          <w:p w:rsidR="008449C0" w:rsidRDefault="008449C0" w:rsidP="008449C0">
            <w:pPr>
              <w:jc w:val="both"/>
            </w:pPr>
            <w:r>
              <w:t>Fakulta logistiky a krizového řízení</w:t>
            </w:r>
          </w:p>
        </w:tc>
      </w:tr>
      <w:tr w:rsidR="008449C0" w:rsidTr="008449C0">
        <w:tc>
          <w:tcPr>
            <w:tcW w:w="2516" w:type="dxa"/>
            <w:shd w:val="clear" w:color="auto" w:fill="F7CAAC"/>
          </w:tcPr>
          <w:p w:rsidR="008449C0" w:rsidRDefault="008449C0" w:rsidP="008449C0">
            <w:pPr>
              <w:jc w:val="both"/>
              <w:rPr>
                <w:b/>
              </w:rPr>
            </w:pPr>
            <w:r>
              <w:rPr>
                <w:b/>
              </w:rPr>
              <w:t>Název studijního programu</w:t>
            </w:r>
          </w:p>
        </w:tc>
        <w:tc>
          <w:tcPr>
            <w:tcW w:w="7339" w:type="dxa"/>
            <w:gridSpan w:val="10"/>
          </w:tcPr>
          <w:p w:rsidR="008449C0" w:rsidRDefault="008449C0" w:rsidP="008449C0">
            <w:pPr>
              <w:jc w:val="both"/>
            </w:pPr>
            <w:r w:rsidRPr="00FB349A">
              <w:t>Ochrana obyvatelstva</w:t>
            </w:r>
          </w:p>
        </w:tc>
      </w:tr>
      <w:tr w:rsidR="008449C0" w:rsidTr="008449C0">
        <w:tc>
          <w:tcPr>
            <w:tcW w:w="2516" w:type="dxa"/>
            <w:shd w:val="clear" w:color="auto" w:fill="F7CAAC"/>
          </w:tcPr>
          <w:p w:rsidR="008449C0" w:rsidRPr="00612877" w:rsidRDefault="008449C0" w:rsidP="008449C0">
            <w:pPr>
              <w:jc w:val="both"/>
              <w:rPr>
                <w:b/>
              </w:rPr>
            </w:pPr>
            <w:r w:rsidRPr="00612877">
              <w:rPr>
                <w:b/>
              </w:rPr>
              <w:t>Jméno a příjmení</w:t>
            </w:r>
          </w:p>
        </w:tc>
        <w:tc>
          <w:tcPr>
            <w:tcW w:w="4534" w:type="dxa"/>
            <w:gridSpan w:val="5"/>
          </w:tcPr>
          <w:p w:rsidR="008449C0" w:rsidRPr="00612877" w:rsidRDefault="008449C0" w:rsidP="008449C0">
            <w:pPr>
              <w:jc w:val="both"/>
              <w:rPr>
                <w:b/>
              </w:rPr>
            </w:pPr>
            <w:r w:rsidRPr="00612877">
              <w:rPr>
                <w:b/>
              </w:rPr>
              <w:t>Radomíra Veselá</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JUDr, Ph.D.</w:t>
            </w:r>
          </w:p>
        </w:tc>
      </w:tr>
      <w:tr w:rsidR="008449C0" w:rsidTr="008449C0">
        <w:tc>
          <w:tcPr>
            <w:tcW w:w="2516" w:type="dxa"/>
            <w:shd w:val="clear" w:color="auto" w:fill="F7CAAC"/>
          </w:tcPr>
          <w:p w:rsidR="008449C0" w:rsidRDefault="008449C0" w:rsidP="008449C0">
            <w:pPr>
              <w:jc w:val="both"/>
              <w:rPr>
                <w:b/>
              </w:rPr>
            </w:pPr>
            <w:r>
              <w:rPr>
                <w:b/>
              </w:rPr>
              <w:t>Rok narození</w:t>
            </w:r>
          </w:p>
        </w:tc>
        <w:tc>
          <w:tcPr>
            <w:tcW w:w="828" w:type="dxa"/>
          </w:tcPr>
          <w:p w:rsidR="008449C0" w:rsidRDefault="008449C0" w:rsidP="008449C0">
            <w:pPr>
              <w:jc w:val="both"/>
            </w:pPr>
            <w:r>
              <w:t>1961</w:t>
            </w:r>
          </w:p>
        </w:tc>
        <w:tc>
          <w:tcPr>
            <w:tcW w:w="1720" w:type="dxa"/>
            <w:shd w:val="clear" w:color="auto" w:fill="F7CAAC"/>
          </w:tcPr>
          <w:p w:rsidR="008449C0" w:rsidRDefault="008449C0" w:rsidP="008449C0">
            <w:pPr>
              <w:jc w:val="both"/>
              <w:rPr>
                <w:b/>
              </w:rPr>
            </w:pPr>
            <w:r>
              <w:rPr>
                <w:b/>
              </w:rPr>
              <w:t>typ vztahu k VŠ</w:t>
            </w:r>
          </w:p>
        </w:tc>
        <w:tc>
          <w:tcPr>
            <w:tcW w:w="992" w:type="dxa"/>
            <w:gridSpan w:val="2"/>
          </w:tcPr>
          <w:p w:rsidR="008449C0" w:rsidRPr="00BA5FB7" w:rsidRDefault="008449C0" w:rsidP="008449C0">
            <w:pPr>
              <w:jc w:val="both"/>
              <w:rPr>
                <w:i/>
              </w:rPr>
            </w:pPr>
            <w:r w:rsidRPr="00BA5FB7">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7579CD" w:rsidP="008449C0">
            <w:pPr>
              <w:jc w:val="both"/>
            </w:pPr>
            <w:r>
              <w:t>36</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8/2019</w:t>
            </w:r>
          </w:p>
        </w:tc>
      </w:tr>
      <w:tr w:rsidR="008449C0" w:rsidTr="008449C0">
        <w:tc>
          <w:tcPr>
            <w:tcW w:w="5064"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BA5FB7" w:rsidRDefault="008449C0" w:rsidP="008449C0">
            <w:pPr>
              <w:jc w:val="both"/>
              <w:rPr>
                <w:i/>
              </w:rPr>
            </w:pPr>
            <w:r w:rsidRPr="00BA5FB7">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7579CD" w:rsidP="008449C0">
            <w:pPr>
              <w:jc w:val="both"/>
            </w:pPr>
            <w:r>
              <w:t>36</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8/2019</w:t>
            </w:r>
          </w:p>
        </w:tc>
      </w:tr>
      <w:tr w:rsidR="008449C0" w:rsidTr="008449C0">
        <w:tc>
          <w:tcPr>
            <w:tcW w:w="6056"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56"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56"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56"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56" w:type="dxa"/>
            <w:gridSpan w:val="5"/>
          </w:tcPr>
          <w:p w:rsidR="008449C0" w:rsidRDefault="008449C0" w:rsidP="008449C0">
            <w:pPr>
              <w:jc w:val="both"/>
            </w:pPr>
            <w:r>
              <w:t>-</w:t>
            </w: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5"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5" w:type="dxa"/>
            <w:gridSpan w:val="11"/>
            <w:tcBorders>
              <w:top w:val="nil"/>
            </w:tcBorders>
          </w:tcPr>
          <w:p w:rsidR="008449C0" w:rsidRDefault="008449C0" w:rsidP="008449C0">
            <w:pPr>
              <w:jc w:val="both"/>
            </w:pPr>
            <w:r>
              <w:t>Veřejné právo a základní související předpisy – garant, přednášející (100 %)</w:t>
            </w:r>
          </w:p>
        </w:tc>
      </w:tr>
      <w:tr w:rsidR="008449C0" w:rsidTr="008449C0">
        <w:tc>
          <w:tcPr>
            <w:tcW w:w="9855"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655"/>
        </w:trPr>
        <w:tc>
          <w:tcPr>
            <w:tcW w:w="9855" w:type="dxa"/>
            <w:gridSpan w:val="11"/>
          </w:tcPr>
          <w:p w:rsidR="008449C0" w:rsidRPr="00F71CA5" w:rsidRDefault="00F139B8" w:rsidP="008449C0">
            <w:pPr>
              <w:jc w:val="both"/>
            </w:pPr>
            <w:r w:rsidRPr="00F139B8">
              <w:rPr>
                <w:rPrChange w:id="4835" w:author="Jan Strohmandl" w:date="2018-11-18T15:47:00Z">
                  <w:rPr>
                    <w:rFonts w:ascii="Arial" w:hAnsi="Arial" w:cs="Arial"/>
                    <w:b/>
                    <w:color w:val="4B4B4B"/>
                    <w:sz w:val="22"/>
                    <w:szCs w:val="22"/>
                  </w:rPr>
                </w:rPrChange>
              </w:rPr>
              <w:t>2009 - 2014</w:t>
            </w:r>
            <w:r w:rsidR="008449C0" w:rsidRPr="00F71CA5">
              <w:t xml:space="preserve"> - Akademie policejního sboru v Bratislavě, obor Ochrana bezpečnosti osob a majetku - dizertační práce na téma Ochrana ekonomiky prostředky trestního práva</w:t>
            </w:r>
            <w:r w:rsidRPr="00F139B8">
              <w:rPr>
                <w:rPrChange w:id="4836" w:author="Jan Strohmandl" w:date="2018-11-18T15:47:00Z">
                  <w:rPr>
                    <w:rFonts w:ascii="Arial" w:hAnsi="Arial" w:cs="Arial"/>
                    <w:color w:val="4B4B4B"/>
                    <w:sz w:val="22"/>
                    <w:szCs w:val="22"/>
                  </w:rPr>
                </w:rPrChange>
              </w:rPr>
              <w:t xml:space="preserve"> (24. 6. 2014 ukončená titulem PhD.)</w:t>
            </w:r>
          </w:p>
          <w:p w:rsidR="008449C0" w:rsidRPr="00F71CA5" w:rsidRDefault="00F139B8" w:rsidP="008449C0">
            <w:pPr>
              <w:jc w:val="both"/>
            </w:pPr>
            <w:r w:rsidRPr="00F139B8">
              <w:rPr>
                <w:rPrChange w:id="4837" w:author="Jan Strohmandl" w:date="2018-11-18T15:47:00Z">
                  <w:rPr>
                    <w:rFonts w:ascii="Arial" w:hAnsi="Arial" w:cs="Arial"/>
                    <w:b/>
                    <w:color w:val="4B4B4B"/>
                    <w:sz w:val="22"/>
                    <w:szCs w:val="22"/>
                  </w:rPr>
                </w:rPrChange>
              </w:rPr>
              <w:t xml:space="preserve">2008 - </w:t>
            </w:r>
            <w:r w:rsidR="008449C0" w:rsidRPr="00F71CA5">
              <w:t>CZV - Doplňkové pedagogické vzdělání EPI s.r.o. Kunovice</w:t>
            </w:r>
          </w:p>
          <w:p w:rsidR="008449C0" w:rsidRPr="00F71CA5" w:rsidRDefault="00F139B8" w:rsidP="008449C0">
            <w:pPr>
              <w:jc w:val="both"/>
            </w:pPr>
            <w:r w:rsidRPr="00F139B8">
              <w:rPr>
                <w:rPrChange w:id="4838" w:author="Jan Strohmandl" w:date="2018-11-18T15:47:00Z">
                  <w:rPr>
                    <w:rFonts w:ascii="Arial" w:hAnsi="Arial" w:cs="Arial"/>
                    <w:b/>
                    <w:color w:val="4B4B4B"/>
                    <w:sz w:val="22"/>
                    <w:szCs w:val="22"/>
                  </w:rPr>
                </w:rPrChange>
              </w:rPr>
              <w:t xml:space="preserve">1985 </w:t>
            </w:r>
            <w:r w:rsidR="008449C0" w:rsidRPr="00F71CA5">
              <w:t>- Osvědčení o závěrečné zkoušce k výkonu funkce prokurátora nebo vyšetřovatele prokuratury</w:t>
            </w:r>
          </w:p>
          <w:p w:rsidR="008449C0" w:rsidRPr="00F71CA5" w:rsidRDefault="00F139B8" w:rsidP="008449C0">
            <w:pPr>
              <w:jc w:val="both"/>
            </w:pPr>
            <w:r w:rsidRPr="00F139B8">
              <w:rPr>
                <w:rPrChange w:id="4839" w:author="Jan Strohmandl" w:date="2018-11-18T15:47:00Z">
                  <w:rPr>
                    <w:rFonts w:ascii="Arial" w:hAnsi="Arial" w:cs="Arial"/>
                    <w:b/>
                    <w:color w:val="4B4B4B"/>
                    <w:sz w:val="22"/>
                    <w:szCs w:val="22"/>
                  </w:rPr>
                </w:rPrChange>
              </w:rPr>
              <w:t xml:space="preserve">1979 - 1983 - </w:t>
            </w:r>
            <w:r w:rsidR="008449C0" w:rsidRPr="00F71CA5">
              <w:t>Právnická fakulta UJEP Brno, studijní obor Právo</w:t>
            </w:r>
          </w:p>
          <w:p w:rsidR="008449C0" w:rsidRPr="00F71CA5" w:rsidRDefault="00F139B8" w:rsidP="008449C0">
            <w:pPr>
              <w:jc w:val="both"/>
            </w:pPr>
            <w:r w:rsidRPr="00F139B8">
              <w:rPr>
                <w:rPrChange w:id="4840" w:author="Jan Strohmandl" w:date="2018-11-18T15:47:00Z">
                  <w:rPr>
                    <w:rFonts w:ascii="Arial" w:hAnsi="Arial" w:cs="Arial"/>
                    <w:color w:val="4B4B4B"/>
                    <w:sz w:val="22"/>
                    <w:szCs w:val="22"/>
                  </w:rPr>
                </w:rPrChange>
              </w:rPr>
              <w:t xml:space="preserve"> (ukončená titulem JUDr., Cena děkana za vynikající prospěch)</w:t>
            </w:r>
          </w:p>
          <w:p w:rsidR="008449C0" w:rsidRPr="00F71CA5" w:rsidRDefault="00F139B8" w:rsidP="008449C0">
            <w:pPr>
              <w:jc w:val="both"/>
            </w:pPr>
            <w:r w:rsidRPr="00F139B8">
              <w:rPr>
                <w:rPrChange w:id="4841" w:author="Jan Strohmandl" w:date="2018-11-18T15:47:00Z">
                  <w:rPr>
                    <w:rFonts w:ascii="Arial" w:hAnsi="Arial" w:cs="Arial"/>
                    <w:b/>
                    <w:color w:val="4B4B4B"/>
                    <w:sz w:val="22"/>
                    <w:szCs w:val="22"/>
                  </w:rPr>
                </w:rPrChange>
              </w:rPr>
              <w:t xml:space="preserve">1975 - 1979 - </w:t>
            </w:r>
            <w:r w:rsidR="008449C0" w:rsidRPr="00F71CA5">
              <w:t>Gymnázium Třebíč</w:t>
            </w:r>
          </w:p>
          <w:p w:rsidR="008449C0" w:rsidRDefault="008449C0" w:rsidP="008449C0">
            <w:pPr>
              <w:jc w:val="both"/>
              <w:rPr>
                <w:b/>
              </w:rPr>
            </w:pPr>
          </w:p>
        </w:tc>
      </w:tr>
      <w:tr w:rsidR="008449C0" w:rsidTr="008449C0">
        <w:tc>
          <w:tcPr>
            <w:tcW w:w="9855"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5" w:type="dxa"/>
            <w:gridSpan w:val="11"/>
          </w:tcPr>
          <w:p w:rsidR="008449C0" w:rsidRPr="00F71CA5" w:rsidRDefault="00F139B8" w:rsidP="008449C0">
            <w:pPr>
              <w:jc w:val="both"/>
            </w:pPr>
            <w:r w:rsidRPr="00F139B8">
              <w:rPr>
                <w:rPrChange w:id="4842" w:author="Jan Strohmandl" w:date="2018-11-18T15:47:00Z">
                  <w:rPr>
                    <w:rFonts w:ascii="Arial" w:hAnsi="Arial" w:cs="Arial"/>
                    <w:b/>
                    <w:color w:val="4B4B4B"/>
                    <w:sz w:val="22"/>
                    <w:szCs w:val="22"/>
                  </w:rPr>
                </w:rPrChange>
              </w:rPr>
              <w:lastRenderedPageBreak/>
              <w:t>1983 - 1985</w:t>
            </w:r>
            <w:r w:rsidR="008449C0" w:rsidRPr="00F71CA5">
              <w:t xml:space="preserve"> - právní čekatelka Okresní prokuratury v Uherském Hradišti</w:t>
            </w:r>
          </w:p>
          <w:p w:rsidR="008449C0" w:rsidRPr="00F71CA5" w:rsidRDefault="00F139B8" w:rsidP="008449C0">
            <w:pPr>
              <w:jc w:val="both"/>
            </w:pPr>
            <w:r w:rsidRPr="00F139B8">
              <w:rPr>
                <w:rPrChange w:id="4843" w:author="Jan Strohmandl" w:date="2018-11-18T15:47:00Z">
                  <w:rPr>
                    <w:rFonts w:ascii="Arial" w:hAnsi="Arial" w:cs="Arial"/>
                    <w:b/>
                    <w:color w:val="4B4B4B"/>
                    <w:sz w:val="22"/>
                    <w:szCs w:val="22"/>
                  </w:rPr>
                </w:rPrChange>
              </w:rPr>
              <w:t>1985 - 1993</w:t>
            </w:r>
            <w:r w:rsidR="008449C0" w:rsidRPr="00F71CA5">
              <w:t xml:space="preserve"> - prokurátorka Okresní prokuratury v Uherském Hradišti</w:t>
            </w:r>
          </w:p>
          <w:p w:rsidR="008449C0" w:rsidRPr="00F71CA5" w:rsidRDefault="00F139B8" w:rsidP="008449C0">
            <w:pPr>
              <w:jc w:val="both"/>
            </w:pPr>
            <w:r w:rsidRPr="00F139B8">
              <w:rPr>
                <w:rPrChange w:id="4844" w:author="Jan Strohmandl" w:date="2018-11-18T15:47:00Z">
                  <w:rPr>
                    <w:rFonts w:ascii="Arial" w:hAnsi="Arial" w:cs="Arial"/>
                    <w:b/>
                    <w:color w:val="4B4B4B"/>
                    <w:sz w:val="22"/>
                    <w:szCs w:val="22"/>
                  </w:rPr>
                </w:rPrChange>
              </w:rPr>
              <w:t>1993 - 2006</w:t>
            </w:r>
            <w:r w:rsidR="008449C0" w:rsidRPr="00F71CA5">
              <w:t xml:space="preserve"> - soudkyně Okresního soudu v Uherském Hradišti</w:t>
            </w:r>
          </w:p>
          <w:p w:rsidR="008449C0" w:rsidRPr="00F71CA5" w:rsidRDefault="00F139B8" w:rsidP="008449C0">
            <w:pPr>
              <w:jc w:val="both"/>
            </w:pPr>
            <w:r w:rsidRPr="00F139B8">
              <w:rPr>
                <w:rPrChange w:id="4845" w:author="Jan Strohmandl" w:date="2018-11-18T15:47:00Z">
                  <w:rPr>
                    <w:rFonts w:ascii="Arial" w:hAnsi="Arial" w:cs="Arial"/>
                    <w:b/>
                    <w:color w:val="4B4B4B"/>
                    <w:sz w:val="22"/>
                    <w:szCs w:val="22"/>
                  </w:rPr>
                </w:rPrChange>
              </w:rPr>
              <w:t>1985 - 2006</w:t>
            </w:r>
            <w:r w:rsidR="008449C0" w:rsidRPr="00F71CA5">
              <w:t xml:space="preserve"> - externí výuka práva na Justiční akademii ČR v Kroměříži a na VOŠ při Obchodní akademii v Uherském Hradišti</w:t>
            </w:r>
          </w:p>
          <w:p w:rsidR="008449C0" w:rsidRPr="00F71CA5" w:rsidRDefault="00F139B8" w:rsidP="008449C0">
            <w:pPr>
              <w:pStyle w:val="FormtovanvHTML"/>
              <w:jc w:val="both"/>
              <w:rPr>
                <w:rFonts w:ascii="Times New Roman" w:hAnsi="Times New Roman"/>
              </w:rPr>
            </w:pPr>
            <w:r w:rsidRPr="00F139B8">
              <w:rPr>
                <w:rFonts w:ascii="Times New Roman" w:hAnsi="Times New Roman"/>
                <w:rPrChange w:id="4846" w:author="Jan Strohmandl" w:date="2018-11-18T15:47:00Z">
                  <w:rPr>
                    <w:rFonts w:ascii="Times New Roman" w:hAnsi="Times New Roman" w:cs="Arial"/>
                    <w:b/>
                    <w:color w:val="4B4B4B"/>
                    <w:sz w:val="22"/>
                    <w:szCs w:val="22"/>
                  </w:rPr>
                </w:rPrChange>
              </w:rPr>
              <w:t>2006 - 2016</w:t>
            </w:r>
            <w:r w:rsidR="008449C0" w:rsidRPr="00F71CA5">
              <w:rPr>
                <w:rFonts w:ascii="Times New Roman" w:hAnsi="Times New Roman"/>
              </w:rPr>
              <w:t xml:space="preserve"> - </w:t>
            </w:r>
            <w:r w:rsidR="008449C0" w:rsidRPr="00F71CA5">
              <w:rPr>
                <w:rFonts w:ascii="Times New Roman" w:hAnsi="Times New Roman"/>
                <w:color w:val="000000"/>
              </w:rPr>
              <w:t xml:space="preserve">Soukromé gymnázium, střední odborná škola a jazyková škola s právem státní jazykové zkoušky, s.r.o. Kunovice, </w:t>
            </w:r>
            <w:r w:rsidRPr="00F139B8">
              <w:rPr>
                <w:rFonts w:ascii="Times New Roman" w:hAnsi="Times New Roman"/>
                <w:rPrChange w:id="4847" w:author="Jan Strohmandl" w:date="2018-11-18T15:47:00Z">
                  <w:rPr>
                    <w:rFonts w:ascii="Times New Roman" w:hAnsi="Times New Roman" w:cs="Arial"/>
                    <w:color w:val="4B4B4B"/>
                    <w:sz w:val="22"/>
                    <w:szCs w:val="22"/>
                  </w:rPr>
                </w:rPrChange>
              </w:rPr>
              <w:t>VOŠP Kunovice - učitel odborných předmětů</w:t>
            </w:r>
          </w:p>
          <w:p w:rsidR="008449C0" w:rsidRPr="00F71CA5" w:rsidRDefault="00F139B8" w:rsidP="008449C0">
            <w:pPr>
              <w:jc w:val="both"/>
            </w:pPr>
            <w:r w:rsidRPr="00F139B8">
              <w:rPr>
                <w:rPrChange w:id="4848" w:author="Jan Strohmandl" w:date="2018-11-18T15:47:00Z">
                  <w:rPr>
                    <w:rFonts w:ascii="Arial" w:hAnsi="Arial" w:cs="Arial"/>
                    <w:b/>
                    <w:color w:val="4B4B4B"/>
                    <w:sz w:val="22"/>
                    <w:szCs w:val="22"/>
                  </w:rPr>
                </w:rPrChange>
              </w:rPr>
              <w:t>od 10. 10. 2011</w:t>
            </w:r>
            <w:r w:rsidR="008449C0" w:rsidRPr="00F71CA5">
              <w:t xml:space="preserve"> - </w:t>
            </w:r>
            <w:r w:rsidR="008449C0" w:rsidRPr="00F71CA5">
              <w:rPr>
                <w:color w:val="000000"/>
              </w:rPr>
              <w:t xml:space="preserve">Soukromé gymnázium, střední odborná škola a jazyková škola s právem státní jazykové zkoušky, s.r.o. Kunovice - </w:t>
            </w:r>
            <w:r w:rsidRPr="00F139B8">
              <w:rPr>
                <w:rPrChange w:id="4849" w:author="Jan Strohmandl" w:date="2018-11-18T15:47:00Z">
                  <w:rPr>
                    <w:rFonts w:ascii="Arial" w:hAnsi="Arial" w:cs="Arial"/>
                    <w:color w:val="4B4B4B"/>
                    <w:sz w:val="22"/>
                    <w:szCs w:val="22"/>
                  </w:rPr>
                </w:rPrChange>
              </w:rPr>
              <w:t>zástupce ředitele</w:t>
            </w:r>
          </w:p>
          <w:p w:rsidR="008449C0" w:rsidRPr="00F71CA5" w:rsidRDefault="00F139B8" w:rsidP="008449C0">
            <w:pPr>
              <w:jc w:val="both"/>
            </w:pPr>
            <w:r w:rsidRPr="00F139B8">
              <w:rPr>
                <w:rPrChange w:id="4850" w:author="Jan Strohmandl" w:date="2018-11-18T15:47:00Z">
                  <w:rPr>
                    <w:rFonts w:ascii="Arial" w:hAnsi="Arial" w:cs="Arial"/>
                    <w:b/>
                    <w:color w:val="4B4B4B"/>
                    <w:sz w:val="22"/>
                    <w:szCs w:val="22"/>
                  </w:rPr>
                </w:rPrChange>
              </w:rPr>
              <w:t>od 1. 7. 2013</w:t>
            </w:r>
            <w:r w:rsidR="008449C0" w:rsidRPr="00F71CA5">
              <w:t xml:space="preserve"> - </w:t>
            </w:r>
            <w:r w:rsidR="008449C0" w:rsidRPr="00F71CA5">
              <w:rPr>
                <w:color w:val="000000"/>
              </w:rPr>
              <w:t>Soukromé gymnázium, střední odborná škola a jazyková škola s právem státní</w:t>
            </w:r>
            <w:r w:rsidRPr="00F139B8">
              <w:rPr>
                <w:color w:val="000000"/>
                <w:rPrChange w:id="4851" w:author="Jan Strohmandl" w:date="2018-11-18T15:47:00Z">
                  <w:rPr>
                    <w:rFonts w:ascii="Arial" w:hAnsi="Arial" w:cs="Arial"/>
                    <w:color w:val="000000"/>
                    <w:sz w:val="22"/>
                    <w:szCs w:val="22"/>
                  </w:rPr>
                </w:rPrChange>
              </w:rPr>
              <w:t xml:space="preserve"> jazykové zkoušky, s.r.o. Kunovice</w:t>
            </w:r>
            <w:r w:rsidRPr="00F139B8">
              <w:rPr>
                <w:rPrChange w:id="4852" w:author="Jan Strohmandl" w:date="2018-11-18T15:47:00Z">
                  <w:rPr>
                    <w:rFonts w:ascii="Arial" w:hAnsi="Arial" w:cs="Arial"/>
                    <w:color w:val="4B4B4B"/>
                    <w:sz w:val="22"/>
                    <w:szCs w:val="22"/>
                  </w:rPr>
                </w:rPrChange>
              </w:rPr>
              <w:t xml:space="preserve"> – ředitelka, výchovná poradkyně</w:t>
            </w:r>
          </w:p>
          <w:p w:rsidR="008449C0" w:rsidRPr="00F71CA5" w:rsidRDefault="00F139B8" w:rsidP="008449C0">
            <w:pPr>
              <w:jc w:val="both"/>
            </w:pPr>
            <w:r w:rsidRPr="00F139B8">
              <w:rPr>
                <w:rPrChange w:id="4853" w:author="Jan Strohmandl" w:date="2018-11-18T15:47:00Z">
                  <w:rPr>
                    <w:rFonts w:ascii="Arial" w:hAnsi="Arial" w:cs="Arial"/>
                    <w:b/>
                    <w:color w:val="4B4B4B"/>
                    <w:sz w:val="22"/>
                    <w:szCs w:val="22"/>
                  </w:rPr>
                </w:rPrChange>
              </w:rPr>
              <w:t>2006 - 2016</w:t>
            </w:r>
            <w:r w:rsidR="008449C0" w:rsidRPr="00F71CA5">
              <w:t xml:space="preserve"> - EPI s.r.o. Kunovice - odborný asistent (přednášející občanské, obchodní, pracovní a trestní právo)</w:t>
            </w:r>
          </w:p>
          <w:p w:rsidR="008449C0" w:rsidRPr="00F71CA5" w:rsidRDefault="00F139B8" w:rsidP="008449C0">
            <w:pPr>
              <w:jc w:val="both"/>
            </w:pPr>
            <w:r w:rsidRPr="00F139B8">
              <w:rPr>
                <w:rPrChange w:id="4854" w:author="Jan Strohmandl" w:date="2018-11-18T15:47:00Z">
                  <w:rPr>
                    <w:rFonts w:ascii="Arial" w:hAnsi="Arial" w:cs="Arial"/>
                    <w:b/>
                    <w:color w:val="4B4B4B"/>
                    <w:sz w:val="22"/>
                    <w:szCs w:val="22"/>
                  </w:rPr>
                </w:rPrChange>
              </w:rPr>
              <w:t>2015 – 30. 8. 2017 (externí spolupráce)</w:t>
            </w:r>
            <w:r w:rsidR="008449C0" w:rsidRPr="00F71CA5">
              <w:t xml:space="preserve"> - EPI, s.r.o. Kunovice - lektor studia LL.M. - moduly Obchodní korporace, Pracovní právo a Hospodářské trestné činy dle vlastních studijních materiálů, studium MBA – tvorba modulů – Pracovní právo, Exekuční a insolvenční právo, Právo pro pedagogické pracovníky, Správní právo a Obchodní korpo</w:t>
            </w:r>
            <w:r w:rsidRPr="00F139B8">
              <w:rPr>
                <w:rPrChange w:id="4855" w:author="Jan Strohmandl" w:date="2018-11-18T15:47:00Z">
                  <w:rPr>
                    <w:rFonts w:ascii="Arial" w:hAnsi="Arial" w:cs="Arial"/>
                    <w:color w:val="4B4B4B"/>
                    <w:sz w:val="22"/>
                    <w:szCs w:val="22"/>
                  </w:rPr>
                </w:rPrChange>
              </w:rPr>
              <w:t>race</w:t>
            </w:r>
          </w:p>
          <w:p w:rsidR="008449C0" w:rsidRPr="00F71CA5" w:rsidRDefault="00F139B8" w:rsidP="008449C0">
            <w:pPr>
              <w:jc w:val="both"/>
            </w:pPr>
            <w:r w:rsidRPr="00F139B8">
              <w:rPr>
                <w:rPrChange w:id="4856" w:author="Jan Strohmandl" w:date="2018-11-18T15:47:00Z">
                  <w:rPr>
                    <w:rFonts w:ascii="Arial" w:hAnsi="Arial" w:cs="Arial"/>
                    <w:b/>
                    <w:color w:val="4B4B4B"/>
                    <w:sz w:val="22"/>
                    <w:szCs w:val="22"/>
                  </w:rPr>
                </w:rPrChange>
              </w:rPr>
              <w:t>2017 – do 31. 12. 2017</w:t>
            </w:r>
            <w:r w:rsidR="008449C0" w:rsidRPr="00F71CA5">
              <w:t xml:space="preserve"> - AVEC trade CZ, s.r.o. Kunovice – personalistka</w:t>
            </w:r>
          </w:p>
          <w:p w:rsidR="008449C0" w:rsidRPr="00F71CA5" w:rsidRDefault="00F139B8" w:rsidP="008449C0">
            <w:pPr>
              <w:jc w:val="both"/>
            </w:pPr>
            <w:r w:rsidRPr="00F139B8">
              <w:rPr>
                <w:rPrChange w:id="4857" w:author="Jan Strohmandl" w:date="2018-11-18T15:47:00Z">
                  <w:rPr>
                    <w:rFonts w:ascii="Arial" w:hAnsi="Arial" w:cs="Arial"/>
                    <w:b/>
                    <w:color w:val="4B4B4B"/>
                    <w:sz w:val="22"/>
                    <w:szCs w:val="22"/>
                  </w:rPr>
                </w:rPrChange>
              </w:rPr>
              <w:t>1. 9. 2017</w:t>
            </w:r>
            <w:r w:rsidR="008449C0" w:rsidRPr="00F71CA5">
              <w:t xml:space="preserve"> – FLKŘ UTB Uherské Hradiště (DPP) – odborná asistentka – výuka Bezpečnostní politika a prevence kriminality</w:t>
            </w:r>
          </w:p>
          <w:p w:rsidR="008449C0" w:rsidRPr="00F71CA5" w:rsidRDefault="00F139B8" w:rsidP="008449C0">
            <w:pPr>
              <w:jc w:val="both"/>
            </w:pPr>
            <w:r w:rsidRPr="00F139B8">
              <w:rPr>
                <w:rPrChange w:id="4858" w:author="Jan Strohmandl" w:date="2018-11-18T15:47:00Z">
                  <w:rPr>
                    <w:rFonts w:ascii="Arial" w:hAnsi="Arial" w:cs="Arial"/>
                    <w:b/>
                    <w:color w:val="4B4B4B"/>
                    <w:sz w:val="22"/>
                    <w:szCs w:val="22"/>
                  </w:rPr>
                </w:rPrChange>
              </w:rPr>
              <w:t>1. 9. 2018</w:t>
            </w:r>
            <w:r w:rsidR="008449C0" w:rsidRPr="00F71CA5">
              <w:t xml:space="preserve"> – odborná asistentka – UTB, FLKŘ</w:t>
            </w:r>
          </w:p>
          <w:p w:rsidR="008449C0" w:rsidRDefault="008449C0" w:rsidP="008449C0">
            <w:pPr>
              <w:jc w:val="both"/>
            </w:pPr>
          </w:p>
          <w:p w:rsidR="008449C0" w:rsidRDefault="008449C0" w:rsidP="008449C0">
            <w:pPr>
              <w:jc w:val="both"/>
            </w:pPr>
          </w:p>
        </w:tc>
      </w:tr>
      <w:tr w:rsidR="008449C0" w:rsidTr="008449C0">
        <w:trPr>
          <w:trHeight w:val="250"/>
        </w:trPr>
        <w:tc>
          <w:tcPr>
            <w:tcW w:w="9855"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425"/>
        </w:trPr>
        <w:tc>
          <w:tcPr>
            <w:tcW w:w="9855" w:type="dxa"/>
            <w:gridSpan w:val="11"/>
          </w:tcPr>
          <w:p w:rsidR="008449C0" w:rsidRDefault="008449C0" w:rsidP="008449C0">
            <w:pPr>
              <w:jc w:val="both"/>
            </w:pPr>
            <w:r>
              <w:t xml:space="preserve">Vedení a oponentura bakalářských prací a závěrečných prací studia </w:t>
            </w:r>
            <w:r w:rsidRPr="000E30B3">
              <w:t>LL.M</w:t>
            </w:r>
            <w:r>
              <w:t>, MBA</w:t>
            </w:r>
          </w:p>
        </w:tc>
      </w:tr>
      <w:tr w:rsidR="008449C0" w:rsidTr="008449C0">
        <w:trPr>
          <w:cantSplit/>
        </w:trPr>
        <w:tc>
          <w:tcPr>
            <w:tcW w:w="3344"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4"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4" w:type="dxa"/>
            <w:gridSpan w:val="2"/>
          </w:tcPr>
          <w:p w:rsidR="008449C0" w:rsidRDefault="008449C0" w:rsidP="008449C0">
            <w:pPr>
              <w:jc w:val="both"/>
            </w:pPr>
          </w:p>
        </w:tc>
        <w:tc>
          <w:tcPr>
            <w:tcW w:w="2244"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4" w:type="dxa"/>
            <w:gridSpan w:val="2"/>
            <w:shd w:val="clear" w:color="auto" w:fill="F7CAAC"/>
          </w:tcPr>
          <w:p w:rsidR="008449C0" w:rsidRDefault="008449C0" w:rsidP="008449C0">
            <w:pPr>
              <w:jc w:val="both"/>
            </w:pPr>
            <w:r>
              <w:rPr>
                <w:b/>
              </w:rPr>
              <w:t>Obor jmenovacího řízení</w:t>
            </w:r>
          </w:p>
        </w:tc>
        <w:tc>
          <w:tcPr>
            <w:tcW w:w="2244"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1</w:t>
            </w: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4" w:type="dxa"/>
            <w:gridSpan w:val="2"/>
          </w:tcPr>
          <w:p w:rsidR="008449C0" w:rsidRDefault="008449C0" w:rsidP="008449C0">
            <w:pPr>
              <w:jc w:val="both"/>
            </w:pPr>
          </w:p>
        </w:tc>
        <w:tc>
          <w:tcPr>
            <w:tcW w:w="2244"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5"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5" w:type="dxa"/>
            <w:gridSpan w:val="11"/>
          </w:tcPr>
          <w:p w:rsidR="008449C0" w:rsidRPr="0029075A" w:rsidRDefault="008449C0" w:rsidP="008449C0">
            <w:pPr>
              <w:jc w:val="both"/>
            </w:pPr>
            <w:r w:rsidRPr="0029075A">
              <w:t xml:space="preserve">ŠABATA, K., </w:t>
            </w:r>
            <w:r w:rsidRPr="0029075A">
              <w:rPr>
                <w:b/>
              </w:rPr>
              <w:t>VESELÁ</w:t>
            </w:r>
            <w:r w:rsidRPr="0029075A">
              <w:rPr>
                <w:b/>
                <w:i/>
              </w:rPr>
              <w:t xml:space="preserve">, </w:t>
            </w:r>
            <w:r w:rsidRPr="0029075A">
              <w:rPr>
                <w:b/>
              </w:rPr>
              <w:t>R.</w:t>
            </w:r>
            <w:r>
              <w:rPr>
                <w:b/>
              </w:rPr>
              <w:t xml:space="preserve"> (50 %)</w:t>
            </w:r>
            <w:r w:rsidRPr="0029075A">
              <w:t xml:space="preserve"> </w:t>
            </w:r>
            <w:ins w:id="4859" w:author="Eva Batůšková" w:date="2018-11-19T12:44:00Z">
              <w:r w:rsidR="00B340A1">
                <w:t>(</w:t>
              </w:r>
            </w:ins>
            <w:r w:rsidRPr="0029075A">
              <w:t>2014</w:t>
            </w:r>
            <w:ins w:id="4860" w:author="Eva Batůšková" w:date="2018-11-19T12:44:00Z">
              <w:r w:rsidR="00B340A1">
                <w:t>)</w:t>
              </w:r>
            </w:ins>
            <w:r w:rsidRPr="0029075A">
              <w:t xml:space="preserve">. </w:t>
            </w:r>
            <w:r w:rsidRPr="0029075A">
              <w:rPr>
                <w:i/>
              </w:rPr>
              <w:t xml:space="preserve">Trestní právo hmotné. </w:t>
            </w:r>
            <w:r w:rsidRPr="0029075A">
              <w:t>Kunovice: EPI, s.r.o. ISBN 978–80-7314-318-3. (učební text)</w:t>
            </w:r>
          </w:p>
          <w:p w:rsidR="008449C0" w:rsidRPr="0029075A" w:rsidRDefault="008449C0" w:rsidP="008449C0">
            <w:pPr>
              <w:jc w:val="both"/>
              <w:rPr>
                <w:rStyle w:val="apple-converted-space"/>
              </w:rPr>
            </w:pPr>
            <w:r w:rsidRPr="0029075A">
              <w:t xml:space="preserve">DOPITA, P., </w:t>
            </w:r>
            <w:r w:rsidRPr="0029075A">
              <w:rPr>
                <w:b/>
              </w:rPr>
              <w:t>VESELÁ, R</w:t>
            </w:r>
            <w:r w:rsidRPr="0029075A">
              <w:rPr>
                <w:rStyle w:val="apple-style-span"/>
                <w:b/>
              </w:rPr>
              <w:t>. (50 %)</w:t>
            </w:r>
            <w:r>
              <w:rPr>
                <w:rStyle w:val="apple-style-span"/>
              </w:rPr>
              <w:t xml:space="preserve"> </w:t>
            </w:r>
            <w:ins w:id="4861" w:author="Eva Batůšková" w:date="2018-11-19T12:44:00Z">
              <w:r w:rsidR="00B340A1">
                <w:rPr>
                  <w:rStyle w:val="apple-style-span"/>
                </w:rPr>
                <w:t>(</w:t>
              </w:r>
            </w:ins>
            <w:r w:rsidRPr="0029075A">
              <w:t>2015</w:t>
            </w:r>
            <w:ins w:id="4862" w:author="Eva Batůšková" w:date="2018-11-19T12:44:00Z">
              <w:r w:rsidR="00B340A1">
                <w:t>)</w:t>
              </w:r>
            </w:ins>
            <w:r w:rsidRPr="0029075A">
              <w:t xml:space="preserve">. </w:t>
            </w:r>
            <w:r w:rsidRPr="0029075A">
              <w:rPr>
                <w:rStyle w:val="apple-style-span"/>
              </w:rPr>
              <w:t>Právní aspekty provozu kamerových systémů v praxi.</w:t>
            </w:r>
            <w:r w:rsidRPr="0029075A">
              <w:rPr>
                <w:rStyle w:val="apple-converted-space"/>
              </w:rPr>
              <w:t xml:space="preserve"> In: </w:t>
            </w:r>
            <w:r w:rsidRPr="0029075A">
              <w:rPr>
                <w:rStyle w:val="apple-style-span"/>
                <w:i/>
                <w:iCs/>
              </w:rPr>
              <w:t>ICSC.</w:t>
            </w:r>
            <w:r w:rsidRPr="0029075A">
              <w:rPr>
                <w:rStyle w:val="apple-converted-space"/>
              </w:rPr>
              <w:t> </w:t>
            </w:r>
            <w:r w:rsidRPr="0029075A">
              <w:rPr>
                <w:rStyle w:val="apple-style-span"/>
                <w:i/>
              </w:rPr>
              <w:t>2015. č. 2. roč. 1.</w:t>
            </w:r>
            <w:r w:rsidRPr="0029075A">
              <w:rPr>
                <w:rStyle w:val="apple-style-span"/>
              </w:rPr>
              <w:t xml:space="preserve"> </w:t>
            </w:r>
            <w:r w:rsidRPr="0029075A">
              <w:t xml:space="preserve">Kunovice: EPI, s.r.o., </w:t>
            </w:r>
            <w:r w:rsidRPr="0029075A">
              <w:rPr>
                <w:rStyle w:val="apple-style-span"/>
              </w:rPr>
              <w:t>ISSN 2336-6141.</w:t>
            </w:r>
            <w:r w:rsidRPr="0029075A">
              <w:rPr>
                <w:rStyle w:val="apple-converted-space"/>
              </w:rPr>
              <w:t> </w:t>
            </w:r>
          </w:p>
          <w:p w:rsidR="008449C0" w:rsidRPr="0029075A" w:rsidRDefault="008449C0" w:rsidP="008449C0">
            <w:pPr>
              <w:jc w:val="both"/>
            </w:pPr>
            <w:r w:rsidRPr="0029075A">
              <w:rPr>
                <w:b/>
              </w:rPr>
              <w:t>VESELÁ, R</w:t>
            </w:r>
            <w:r w:rsidRPr="0029075A">
              <w:t>.</w:t>
            </w:r>
            <w:r w:rsidRPr="0029075A">
              <w:rPr>
                <w:bCs/>
                <w:iCs/>
              </w:rPr>
              <w:t xml:space="preserve"> </w:t>
            </w:r>
            <w:r w:rsidRPr="0029075A">
              <w:rPr>
                <w:b/>
                <w:bCs/>
                <w:iCs/>
              </w:rPr>
              <w:t>(100 %)</w:t>
            </w:r>
            <w:r>
              <w:rPr>
                <w:bCs/>
                <w:iCs/>
              </w:rPr>
              <w:t xml:space="preserve"> </w:t>
            </w:r>
            <w:ins w:id="4863" w:author="Eva Batůšková" w:date="2018-11-19T12:44:00Z">
              <w:r w:rsidR="00B340A1">
                <w:rPr>
                  <w:bCs/>
                  <w:iCs/>
                </w:rPr>
                <w:t>(</w:t>
              </w:r>
            </w:ins>
            <w:r w:rsidRPr="0029075A">
              <w:t>2016</w:t>
            </w:r>
            <w:ins w:id="4864" w:author="Eva Batůšková" w:date="2018-11-19T12:44:00Z">
              <w:r w:rsidR="00B340A1">
                <w:t>)</w:t>
              </w:r>
            </w:ins>
            <w:r w:rsidRPr="0029075A">
              <w:t xml:space="preserve">. </w:t>
            </w:r>
            <w:r w:rsidRPr="0029075A">
              <w:rPr>
                <w:bCs/>
                <w:i/>
                <w:iCs/>
              </w:rPr>
              <w:t>Základy práva</w:t>
            </w:r>
            <w:r w:rsidRPr="0029075A">
              <w:rPr>
                <w:bCs/>
                <w:iCs/>
              </w:rPr>
              <w:t>.</w:t>
            </w:r>
            <w:r w:rsidRPr="0029075A">
              <w:t xml:space="preserve"> Kunovice: EPI, s.r.o., ISBN 978-80-7314-341-1. (učební text)</w:t>
            </w:r>
          </w:p>
          <w:p w:rsidR="008449C0" w:rsidRPr="0029075A" w:rsidRDefault="008449C0" w:rsidP="008449C0">
            <w:pPr>
              <w:jc w:val="both"/>
            </w:pPr>
            <w:r w:rsidRPr="0029075A">
              <w:rPr>
                <w:b/>
              </w:rPr>
              <w:t>VESELÁ, R.</w:t>
            </w:r>
            <w:r w:rsidRPr="0029075A">
              <w:rPr>
                <w:bCs/>
                <w:iCs/>
              </w:rPr>
              <w:t xml:space="preserve"> </w:t>
            </w:r>
            <w:r w:rsidRPr="0029075A">
              <w:rPr>
                <w:b/>
                <w:bCs/>
                <w:iCs/>
              </w:rPr>
              <w:t>(100 %)</w:t>
            </w:r>
            <w:r>
              <w:rPr>
                <w:bCs/>
                <w:iCs/>
              </w:rPr>
              <w:t xml:space="preserve"> </w:t>
            </w:r>
            <w:ins w:id="4865" w:author="Eva Batůšková" w:date="2018-11-19T12:44:00Z">
              <w:r w:rsidR="00B340A1">
                <w:rPr>
                  <w:bCs/>
                  <w:iCs/>
                </w:rPr>
                <w:t>(</w:t>
              </w:r>
            </w:ins>
            <w:r w:rsidRPr="0029075A">
              <w:t>2016</w:t>
            </w:r>
            <w:ins w:id="4866" w:author="Eva Batůšková" w:date="2018-11-19T12:44:00Z">
              <w:r w:rsidR="00B340A1">
                <w:t>)</w:t>
              </w:r>
            </w:ins>
            <w:r w:rsidRPr="0029075A">
              <w:t xml:space="preserve">. </w:t>
            </w:r>
            <w:r w:rsidRPr="0029075A">
              <w:rPr>
                <w:bCs/>
                <w:i/>
                <w:iCs/>
              </w:rPr>
              <w:t>Základy občanského práva procesního I</w:t>
            </w:r>
            <w:r w:rsidRPr="0029075A">
              <w:rPr>
                <w:bCs/>
                <w:iCs/>
              </w:rPr>
              <w:t>.</w:t>
            </w:r>
            <w:r w:rsidRPr="0029075A">
              <w:t xml:space="preserve"> Kunovice: EPI, s.r.o., ISBN 978-80-7314-351-0. (učební text)</w:t>
            </w:r>
          </w:p>
          <w:p w:rsidR="008449C0" w:rsidRPr="0029075A" w:rsidRDefault="008449C0" w:rsidP="00844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9075A">
              <w:t xml:space="preserve">KORGO, D., </w:t>
            </w:r>
            <w:r w:rsidRPr="0029075A">
              <w:rPr>
                <w:b/>
              </w:rPr>
              <w:t>VESELÁ, R.</w:t>
            </w:r>
            <w:r w:rsidRPr="0029075A">
              <w:t xml:space="preserve"> </w:t>
            </w:r>
            <w:r w:rsidRPr="0029075A">
              <w:rPr>
                <w:b/>
              </w:rPr>
              <w:t>(50 %)</w:t>
            </w:r>
            <w:r>
              <w:t xml:space="preserve"> </w:t>
            </w:r>
            <w:r w:rsidRPr="0029075A">
              <w:t>Účinná lítost jako trestněprávní nástroj v boji proti korupci</w:t>
            </w:r>
            <w:r w:rsidRPr="0029075A">
              <w:rPr>
                <w:i/>
              </w:rPr>
              <w:t xml:space="preserve">. </w:t>
            </w:r>
            <w:r w:rsidRPr="0029075A">
              <w:t>In: MARKOVÁ, V. ed. </w:t>
            </w:r>
            <w:r w:rsidRPr="0029075A">
              <w:rPr>
                <w:i/>
                <w:iCs/>
              </w:rPr>
              <w:t>Aktuálne otázky trestného práva v teórii a praxi: Zborník príspevkov z 4. roč. interdisciplinárnej celoštátnej vedeckej konferencie s medzinárodnou účasťou</w:t>
            </w:r>
            <w:r w:rsidRPr="0029075A">
              <w:t xml:space="preserve">. [online]. Bratislava: Akadémia Policajného zboru v Bratislave. ISBN 978-80-8054-683-0. Dostupné </w:t>
            </w:r>
            <w:r>
              <w:t>z:</w:t>
            </w:r>
          </w:p>
          <w:p w:rsidR="008449C0" w:rsidRPr="0029075A" w:rsidRDefault="008449C0" w:rsidP="008449C0">
            <w:pPr>
              <w:jc w:val="both"/>
            </w:pPr>
            <w:r w:rsidRPr="0029075A">
              <w:t>http://akademiapz.sk/sites/default/files/KVPV/KTP/AOTPvTaP/Aktu%C3%A1lne%20ot%C3%A1zky%20TP%20v%20T%20a%20P%20-%204.ro%C4%8D.%20e-verzia.pdf</w:t>
            </w:r>
          </w:p>
          <w:p w:rsidR="008449C0" w:rsidRPr="0029075A" w:rsidRDefault="008449C0" w:rsidP="008449C0">
            <w:pPr>
              <w:jc w:val="both"/>
              <w:rPr>
                <w:bCs/>
                <w:iCs/>
              </w:rPr>
            </w:pPr>
            <w:r w:rsidRPr="0029075A">
              <w:rPr>
                <w:b/>
              </w:rPr>
              <w:t>VESELÁ, R.</w:t>
            </w:r>
            <w:r w:rsidRPr="0029075A">
              <w:rPr>
                <w:i/>
              </w:rPr>
              <w:t xml:space="preserve"> </w:t>
            </w:r>
            <w:r w:rsidRPr="0029075A">
              <w:rPr>
                <w:b/>
              </w:rPr>
              <w:t>(100 %)</w:t>
            </w:r>
            <w:r>
              <w:rPr>
                <w:i/>
              </w:rPr>
              <w:t xml:space="preserve"> </w:t>
            </w:r>
            <w:ins w:id="4867" w:author="Eva Batůšková" w:date="2018-11-19T12:44:00Z">
              <w:r w:rsidR="00B340A1" w:rsidRPr="00B340A1">
                <w:rPr>
                  <w:rPrChange w:id="4868" w:author="Eva Batůšková" w:date="2018-11-19T12:44:00Z">
                    <w:rPr>
                      <w:i/>
                    </w:rPr>
                  </w:rPrChange>
                </w:rPr>
                <w:t>(</w:t>
              </w:r>
            </w:ins>
            <w:r>
              <w:t>2016</w:t>
            </w:r>
            <w:ins w:id="4869" w:author="Eva Batůšková" w:date="2018-11-19T12:44:00Z">
              <w:r w:rsidR="00B340A1">
                <w:t>)</w:t>
              </w:r>
            </w:ins>
            <w:r>
              <w:t xml:space="preserve">. </w:t>
            </w:r>
            <w:r w:rsidRPr="0029075A">
              <w:rPr>
                <w:i/>
              </w:rPr>
              <w:t xml:space="preserve">Criminal Law Tools of the Protection of Economy in the Czech Republic. </w:t>
            </w:r>
            <w:r w:rsidRPr="0029075A">
              <w:t>In</w:t>
            </w:r>
            <w:r w:rsidRPr="0029075A">
              <w:rPr>
                <w:i/>
              </w:rPr>
              <w:t xml:space="preserve">: </w:t>
            </w:r>
            <w:r w:rsidRPr="0029075A">
              <w:t xml:space="preserve">Information Technologies, Economics and Law: state and development perspectives» (ITEL-2016). </w:t>
            </w:r>
            <w:r w:rsidRPr="0029075A">
              <w:rPr>
                <w:bCs/>
                <w:iCs/>
              </w:rPr>
              <w:t>Ukrajina: Univerzita Bukovina, 2016.</w:t>
            </w:r>
          </w:p>
          <w:p w:rsidR="008449C0" w:rsidRPr="0029075A" w:rsidRDefault="008449C0" w:rsidP="008449C0">
            <w:pPr>
              <w:jc w:val="both"/>
            </w:pPr>
            <w:r w:rsidRPr="0029075A">
              <w:rPr>
                <w:b/>
              </w:rPr>
              <w:t>VESELÁ, R. (100 %)</w:t>
            </w:r>
            <w:r>
              <w:t xml:space="preserve"> </w:t>
            </w:r>
            <w:ins w:id="4870" w:author="Eva Batůšková" w:date="2018-11-19T12:44:00Z">
              <w:r w:rsidR="00B340A1">
                <w:t>(</w:t>
              </w:r>
            </w:ins>
            <w:r w:rsidRPr="0029075A">
              <w:t>2016</w:t>
            </w:r>
            <w:ins w:id="4871" w:author="Eva Batůšková" w:date="2018-11-19T12:44:00Z">
              <w:r w:rsidR="00B340A1">
                <w:t>)</w:t>
              </w:r>
            </w:ins>
            <w:r w:rsidRPr="0029075A">
              <w:t xml:space="preserve">. Ústavní limity trestněprávní regulace extremismu. In: </w:t>
            </w:r>
            <w:r w:rsidRPr="0029075A">
              <w:rPr>
                <w:i/>
              </w:rPr>
              <w:t>Nové trendy v práve 1.</w:t>
            </w:r>
            <w:r w:rsidRPr="0029075A">
              <w:t xml:space="preserve"> [elektronický zdroj]. Banská Bystrica: Belianum, ISBN 978-80-557-1103-4.</w:t>
            </w:r>
          </w:p>
          <w:p w:rsidR="008449C0" w:rsidRPr="0029075A" w:rsidRDefault="008449C0" w:rsidP="008449C0">
            <w:pPr>
              <w:jc w:val="both"/>
            </w:pPr>
            <w:r w:rsidRPr="0029075A">
              <w:rPr>
                <w:b/>
              </w:rPr>
              <w:t>VESELÁ, R.</w:t>
            </w:r>
            <w:r w:rsidRPr="0029075A">
              <w:t xml:space="preserve"> </w:t>
            </w:r>
            <w:r w:rsidRPr="0029075A">
              <w:rPr>
                <w:b/>
              </w:rPr>
              <w:t>(100 %)</w:t>
            </w:r>
            <w:r>
              <w:t xml:space="preserve"> </w:t>
            </w:r>
            <w:ins w:id="4872" w:author="Eva Batůšková" w:date="2018-11-19T12:44:00Z">
              <w:r w:rsidR="00B340A1">
                <w:t>(</w:t>
              </w:r>
            </w:ins>
            <w:r w:rsidRPr="0029075A">
              <w:t>2016</w:t>
            </w:r>
            <w:ins w:id="4873" w:author="Eva Batůšková" w:date="2018-11-19T12:44:00Z">
              <w:r w:rsidR="00B340A1">
                <w:t>)</w:t>
              </w:r>
            </w:ins>
            <w:r w:rsidRPr="0029075A">
              <w:t xml:space="preserve">. Výkon a kontrola trestu domácího vězení v ČR. In: </w:t>
            </w:r>
            <w:r w:rsidRPr="0029075A">
              <w:rPr>
                <w:i/>
              </w:rPr>
              <w:t>Acta Facultatic Iuridicae Universitatis Comenianae, mimořádné číslo/2016</w:t>
            </w:r>
            <w:r w:rsidRPr="0029075A">
              <w:t>. Bratislava: Univerzita Komenského v Bratislavě, Právnická fakulta, ISSN 1336-6912. s. 142.</w:t>
            </w:r>
          </w:p>
          <w:p w:rsidR="008449C0" w:rsidRPr="0029075A" w:rsidRDefault="008449C0" w:rsidP="008449C0">
            <w:pPr>
              <w:jc w:val="both"/>
              <w:rPr>
                <w:b/>
              </w:rPr>
            </w:pPr>
            <w:r w:rsidRPr="0029075A">
              <w:t xml:space="preserve">PETRUCHA, J., KOVAŘÍK, P., </w:t>
            </w:r>
            <w:r w:rsidRPr="0029075A">
              <w:rPr>
                <w:b/>
              </w:rPr>
              <w:t>VESELÁ, R. (33 %)</w:t>
            </w:r>
            <w:r>
              <w:t xml:space="preserve"> </w:t>
            </w:r>
            <w:ins w:id="4874" w:author="Eva Batůšková" w:date="2018-11-19T12:44:00Z">
              <w:r w:rsidR="00B340A1">
                <w:t>(</w:t>
              </w:r>
            </w:ins>
            <w:r>
              <w:t>2016</w:t>
            </w:r>
            <w:ins w:id="4875" w:author="Eva Batůšková" w:date="2018-11-19T12:44:00Z">
              <w:r w:rsidR="00B340A1">
                <w:t>)</w:t>
              </w:r>
            </w:ins>
            <w:r>
              <w:t xml:space="preserve">. </w:t>
            </w:r>
            <w:r w:rsidRPr="0029075A">
              <w:rPr>
                <w:i/>
              </w:rPr>
              <w:t>The Prediction of Criminal Phenomena by Using Neural Network..</w:t>
            </w:r>
            <w:r w:rsidRPr="0029075A">
              <w:t xml:space="preserve"> In: XXIX. DIDMATTECH  Eötvös loránd university, Faculty of Informatics, Budapest.</w:t>
            </w:r>
          </w:p>
          <w:p w:rsidR="008449C0" w:rsidRDefault="008449C0" w:rsidP="008449C0">
            <w:pPr>
              <w:jc w:val="both"/>
              <w:rPr>
                <w:b/>
              </w:rPr>
            </w:pPr>
          </w:p>
          <w:p w:rsidR="008449C0" w:rsidRDefault="008449C0" w:rsidP="008449C0">
            <w:pPr>
              <w:jc w:val="both"/>
              <w:rPr>
                <w:b/>
              </w:rPr>
            </w:pPr>
          </w:p>
        </w:tc>
      </w:tr>
      <w:tr w:rsidR="008449C0" w:rsidTr="008449C0">
        <w:trPr>
          <w:trHeight w:val="218"/>
        </w:trPr>
        <w:tc>
          <w:tcPr>
            <w:tcW w:w="9855"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5" w:type="dxa"/>
            <w:gridSpan w:val="11"/>
          </w:tcPr>
          <w:p w:rsidR="008449C0" w:rsidRDefault="008449C0" w:rsidP="008449C0">
            <w:pPr>
              <w:rPr>
                <w:b/>
              </w:rPr>
            </w:pPr>
          </w:p>
        </w:tc>
      </w:tr>
      <w:tr w:rsidR="008449C0" w:rsidTr="008449C0">
        <w:trPr>
          <w:cantSplit/>
          <w:trHeight w:val="470"/>
        </w:trPr>
        <w:tc>
          <w:tcPr>
            <w:tcW w:w="2516" w:type="dxa"/>
            <w:shd w:val="clear" w:color="auto" w:fill="F7CAAC"/>
          </w:tcPr>
          <w:p w:rsidR="008449C0" w:rsidRDefault="008449C0" w:rsidP="008449C0">
            <w:pPr>
              <w:jc w:val="both"/>
              <w:rPr>
                <w:b/>
              </w:rPr>
            </w:pPr>
            <w:r>
              <w:rPr>
                <w:b/>
              </w:rPr>
              <w:t xml:space="preserve">Podpis </w:t>
            </w:r>
          </w:p>
        </w:tc>
        <w:tc>
          <w:tcPr>
            <w:tcW w:w="4534"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lastRenderedPageBreak/>
              <w:t>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rsidP="008449C0">
            <w:pPr>
              <w:jc w:val="both"/>
            </w:pPr>
            <w:r w:rsidRPr="00FB349A">
              <w:t>Ochrana 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A31BAB" w:rsidRDefault="008449C0" w:rsidP="008449C0">
            <w:pPr>
              <w:jc w:val="both"/>
              <w:rPr>
                <w:b/>
              </w:rPr>
            </w:pPr>
            <w:smartTag w:uri="urn:schemas-microsoft-com:office:smarttags" w:element="PersonName">
              <w:r w:rsidRPr="00A31BAB">
                <w:rPr>
                  <w:b/>
                </w:rPr>
                <w:t>Dušan Vičar</w:t>
              </w:r>
            </w:smartTag>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prof., Ing., CSc.</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1953</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Pr="00354CAC" w:rsidRDefault="008449C0" w:rsidP="008449C0">
            <w:pPr>
              <w:jc w:val="both"/>
              <w:rPr>
                <w:i/>
              </w:rPr>
            </w:pPr>
            <w:r w:rsidRPr="00354CAC">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Pr="00354CAC" w:rsidRDefault="008449C0" w:rsidP="008449C0">
            <w:pPr>
              <w:jc w:val="both"/>
              <w:rPr>
                <w:i/>
              </w:rPr>
            </w:pPr>
            <w:r w:rsidRPr="00354CAC">
              <w:rPr>
                <w:i/>
              </w:rPr>
              <w:t>pp.</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40</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r>
              <w:t>Masarykova univerzita Brno</w:t>
            </w:r>
          </w:p>
        </w:tc>
        <w:tc>
          <w:tcPr>
            <w:tcW w:w="1703" w:type="dxa"/>
            <w:gridSpan w:val="2"/>
          </w:tcPr>
          <w:p w:rsidR="008449C0" w:rsidRPr="00354CAC" w:rsidRDefault="008449C0" w:rsidP="008449C0">
            <w:pPr>
              <w:jc w:val="both"/>
              <w:rPr>
                <w:i/>
              </w:rPr>
            </w:pPr>
            <w:r w:rsidRPr="00354CAC">
              <w:rPr>
                <w:i/>
              </w:rPr>
              <w:t>pp.</w:t>
            </w:r>
          </w:p>
        </w:tc>
        <w:tc>
          <w:tcPr>
            <w:tcW w:w="2096" w:type="dxa"/>
            <w:gridSpan w:val="4"/>
          </w:tcPr>
          <w:p w:rsidR="008449C0" w:rsidRDefault="008449C0" w:rsidP="008449C0">
            <w:pPr>
              <w:jc w:val="both"/>
            </w:pPr>
            <w:r>
              <w:t xml:space="preserve">8 </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RPr="00467F3C" w:rsidTr="008449C0">
        <w:trPr>
          <w:trHeight w:val="1118"/>
        </w:trPr>
        <w:tc>
          <w:tcPr>
            <w:tcW w:w="9859" w:type="dxa"/>
            <w:gridSpan w:val="11"/>
            <w:tcBorders>
              <w:top w:val="nil"/>
            </w:tcBorders>
          </w:tcPr>
          <w:p w:rsidR="008449C0" w:rsidRDefault="008449C0" w:rsidP="008449C0">
            <w:pPr>
              <w:jc w:val="both"/>
            </w:pPr>
            <w:r>
              <w:t>Detekce a dekontaminace – garant, přednášející (100 %)</w:t>
            </w:r>
          </w:p>
          <w:p w:rsidR="008449C0" w:rsidRDefault="008449C0" w:rsidP="008449C0">
            <w:pPr>
              <w:jc w:val="both"/>
            </w:pPr>
            <w:r>
              <w:t>Ochrana obyvatelstva I, II – garant, přednášející (50 %)</w:t>
            </w:r>
          </w:p>
          <w:p w:rsidR="008449C0" w:rsidRDefault="008449C0" w:rsidP="008449C0">
            <w:pPr>
              <w:jc w:val="both"/>
              <w:rPr>
                <w:ins w:id="4876" w:author="Strohmandl Jan" w:date="2018-11-13T12:22:00Z"/>
              </w:rPr>
            </w:pPr>
            <w:r>
              <w:t>Ochrana proti ZHN – garant, přednášející (100 %)</w:t>
            </w:r>
          </w:p>
          <w:p w:rsidR="00AC412F" w:rsidRDefault="00AC412F" w:rsidP="008449C0">
            <w:pPr>
              <w:jc w:val="both"/>
            </w:pPr>
            <w:ins w:id="4877" w:author="Strohmandl Jan" w:date="2018-11-13T12:22:00Z">
              <w:r w:rsidRPr="00BC6D3E">
                <w:t>Mimořádné události a krizové situace</w:t>
              </w:r>
              <w:r>
                <w:t xml:space="preserve"> - garant, přednášející (100 %)</w:t>
              </w:r>
            </w:ins>
            <w:ins w:id="4878" w:author="Jan Strohmandl" w:date="2018-11-18T15:48:00Z">
              <w:r w:rsidR="00F71CA5">
                <w:t xml:space="preserve"> </w:t>
              </w:r>
            </w:ins>
          </w:p>
          <w:p w:rsidR="008449C0" w:rsidRDefault="008449C0" w:rsidP="008449C0">
            <w:pPr>
              <w:jc w:val="both"/>
            </w:pPr>
            <w:r>
              <w:t>Exkurze – garant</w:t>
            </w:r>
          </w:p>
          <w:p w:rsidR="008449C0" w:rsidRPr="00467F3C" w:rsidRDefault="008449C0" w:rsidP="008449C0">
            <w:pPr>
              <w:jc w:val="both"/>
            </w:pPr>
            <w:r w:rsidRPr="00CF6716">
              <w:t>Studentská odborná aktivita</w:t>
            </w:r>
            <w:r>
              <w:t xml:space="preserve"> – garant</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811"/>
        </w:trPr>
        <w:tc>
          <w:tcPr>
            <w:tcW w:w="9859" w:type="dxa"/>
            <w:gridSpan w:val="11"/>
          </w:tcPr>
          <w:p w:rsidR="008449C0" w:rsidRDefault="008449C0" w:rsidP="008449C0">
            <w:pPr>
              <w:jc w:val="both"/>
            </w:pPr>
            <w:r>
              <w:t>1972 – 1977: VAAZ v Brně, Chemické inženýrství, Ing. (1977)</w:t>
            </w:r>
          </w:p>
          <w:p w:rsidR="008449C0" w:rsidRDefault="008449C0" w:rsidP="008449C0">
            <w:pPr>
              <w:jc w:val="both"/>
            </w:pPr>
            <w:r>
              <w:t>1983 – 1988: VAAZ v Brně, Operační a bojové použití druhů vojsk, speciální technické a týlové zabezpečení, CSc. (1988)</w:t>
            </w:r>
          </w:p>
          <w:p w:rsidR="008449C0" w:rsidRDefault="008449C0" w:rsidP="008449C0">
            <w:pPr>
              <w:jc w:val="both"/>
              <w:rPr>
                <w:b/>
              </w:rPr>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rPr>
                <w:rFonts w:eastAsia="Arial Unicode MS"/>
              </w:rPr>
            </w:pPr>
            <w:r>
              <w:rPr>
                <w:rFonts w:eastAsia="Arial Unicode MS"/>
              </w:rPr>
              <w:t xml:space="preserve">1977 - 1981 - MO ČR náčelník chemické služby, </w:t>
            </w:r>
          </w:p>
          <w:p w:rsidR="008449C0" w:rsidRDefault="008449C0" w:rsidP="008449C0">
            <w:pPr>
              <w:jc w:val="both"/>
              <w:rPr>
                <w:rFonts w:eastAsia="Arial Unicode MS"/>
              </w:rPr>
            </w:pPr>
            <w:r>
              <w:rPr>
                <w:rFonts w:eastAsia="Arial Unicode MS"/>
              </w:rPr>
              <w:t xml:space="preserve">1981 - 1983 - VVŠ PV asistent, </w:t>
            </w:r>
          </w:p>
          <w:p w:rsidR="008449C0" w:rsidRDefault="008449C0" w:rsidP="008449C0">
            <w:pPr>
              <w:jc w:val="both"/>
              <w:rPr>
                <w:rFonts w:eastAsia="Arial Unicode MS"/>
              </w:rPr>
            </w:pPr>
            <w:r>
              <w:rPr>
                <w:rFonts w:eastAsia="Arial Unicode MS"/>
              </w:rPr>
              <w:t xml:space="preserve">1983 - 1989 - VVŠ PV ve Vyškově starší učitel, </w:t>
            </w:r>
          </w:p>
          <w:p w:rsidR="008449C0" w:rsidRDefault="008449C0" w:rsidP="008449C0">
            <w:pPr>
              <w:jc w:val="both"/>
              <w:rPr>
                <w:rFonts w:eastAsia="Arial Unicode MS"/>
              </w:rPr>
            </w:pPr>
            <w:r>
              <w:rPr>
                <w:rFonts w:eastAsia="Arial Unicode MS"/>
              </w:rPr>
              <w:t xml:space="preserve">1989 - 1993 - VVŠ PV ve Vyškově náčelník předmětové skupiny, </w:t>
            </w:r>
          </w:p>
          <w:p w:rsidR="008449C0" w:rsidRDefault="008449C0" w:rsidP="008449C0">
            <w:pPr>
              <w:jc w:val="both"/>
              <w:rPr>
                <w:rFonts w:eastAsia="Arial Unicode MS"/>
              </w:rPr>
            </w:pPr>
            <w:r>
              <w:rPr>
                <w:rFonts w:eastAsia="Arial Unicode MS"/>
              </w:rPr>
              <w:t xml:space="preserve">1983 - 2001 - VVŠ PV ve Vyškově zástupce vedoucího katedry, </w:t>
            </w:r>
          </w:p>
          <w:p w:rsidR="008449C0" w:rsidRDefault="008449C0" w:rsidP="008449C0">
            <w:pPr>
              <w:jc w:val="both"/>
              <w:rPr>
                <w:rFonts w:eastAsia="Arial Unicode MS"/>
              </w:rPr>
            </w:pPr>
            <w:r>
              <w:rPr>
                <w:rFonts w:eastAsia="Arial Unicode MS"/>
              </w:rPr>
              <w:t xml:space="preserve">2001 - 2003 - VVŠ PV ve Vyškově vedoucí katedry, </w:t>
            </w:r>
          </w:p>
          <w:p w:rsidR="008449C0" w:rsidRDefault="008449C0" w:rsidP="008449C0">
            <w:pPr>
              <w:jc w:val="both"/>
              <w:rPr>
                <w:rFonts w:eastAsia="Arial Unicode MS"/>
              </w:rPr>
            </w:pPr>
            <w:r>
              <w:rPr>
                <w:rFonts w:eastAsia="Arial Unicode MS"/>
              </w:rPr>
              <w:t xml:space="preserve">1994 - 1997 - VVŠ PV  ve Vyškově proděkan, </w:t>
            </w:r>
          </w:p>
          <w:p w:rsidR="008449C0" w:rsidRDefault="008449C0" w:rsidP="008449C0">
            <w:pPr>
              <w:jc w:val="both"/>
              <w:rPr>
                <w:rFonts w:eastAsia="Arial Unicode MS"/>
              </w:rPr>
            </w:pPr>
            <w:r>
              <w:rPr>
                <w:rFonts w:eastAsia="Arial Unicode MS"/>
              </w:rPr>
              <w:t xml:space="preserve">1997 - 2003 - VVŠ PV ve Vyškově prorektor pro vědeckou činnost, </w:t>
            </w:r>
          </w:p>
          <w:p w:rsidR="008449C0" w:rsidRDefault="008449C0" w:rsidP="008449C0">
            <w:pPr>
              <w:jc w:val="both"/>
              <w:rPr>
                <w:rFonts w:eastAsia="Arial Unicode MS"/>
              </w:rPr>
            </w:pPr>
            <w:r>
              <w:rPr>
                <w:rFonts w:eastAsia="Arial Unicode MS"/>
              </w:rPr>
              <w:t xml:space="preserve">2003 - 2004 VVŠ PV ve Vyškově ředitel OJ ÚNBC, </w:t>
            </w:r>
          </w:p>
          <w:p w:rsidR="008449C0" w:rsidRDefault="008449C0" w:rsidP="008449C0">
            <w:pPr>
              <w:jc w:val="both"/>
              <w:rPr>
                <w:rFonts w:eastAsia="Arial Unicode MS"/>
              </w:rPr>
            </w:pPr>
            <w:r>
              <w:rPr>
                <w:rFonts w:eastAsia="Arial Unicode MS"/>
              </w:rPr>
              <w:t>2004 - 2011 - UO v Brně ředitel Ústavu OPZHN.</w:t>
            </w:r>
          </w:p>
          <w:p w:rsidR="008449C0" w:rsidRDefault="008449C0" w:rsidP="008449C0">
            <w:r>
              <w:t>01/2011 – 02/2011: Akademický pracovník Ústavu OPZHN Univerzity obrany Brno</w:t>
            </w:r>
          </w:p>
          <w:p w:rsidR="008449C0" w:rsidRDefault="008449C0" w:rsidP="008449C0">
            <w:r>
              <w:t>03/2011 – 06/2013: Ředitel Ústavu krizového řízení Fakulty logistiky a krizového řízení UTB ve Zlíně</w:t>
            </w:r>
          </w:p>
          <w:p w:rsidR="008449C0" w:rsidRDefault="008449C0" w:rsidP="008449C0">
            <w:r>
              <w:t>09/2012 – 12/2014: Proděkan pro vědu a výzkum Fakulty logistiky a krizového řízení UTB ve Zlíně</w:t>
            </w:r>
          </w:p>
          <w:p w:rsidR="008449C0" w:rsidRDefault="008449C0" w:rsidP="008449C0">
            <w:r>
              <w:t>07/2013 – dosud: Ředitel Ústavu ochrany obyvatelstva Fakulty logistiky a krizového řízení UTB ve Zlíně</w:t>
            </w:r>
          </w:p>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743"/>
        </w:trPr>
        <w:tc>
          <w:tcPr>
            <w:tcW w:w="9859" w:type="dxa"/>
            <w:gridSpan w:val="11"/>
          </w:tcPr>
          <w:p w:rsidR="008449C0" w:rsidRDefault="008449C0" w:rsidP="008449C0">
            <w:pPr>
              <w:jc w:val="both"/>
            </w:pPr>
            <w:r>
              <w:t>Na VVŠ PV ve Vyškově a následně UO v Brně řádově 200 bakalářských prací, 100 diplomových prací a 2 obhájené disertační práce.</w:t>
            </w:r>
          </w:p>
          <w:p w:rsidR="008449C0" w:rsidRDefault="008449C0" w:rsidP="008449C0">
            <w:pPr>
              <w:jc w:val="both"/>
            </w:pPr>
            <w:r>
              <w:t>Na UTB ve Zlíně – 35 bakalářských prací, 1 diplomová práce, 1 dokončená disertační práce.</w:t>
            </w:r>
          </w:p>
          <w:p w:rsidR="008449C0" w:rsidRDefault="008449C0" w:rsidP="008449C0">
            <w:pPr>
              <w:jc w:val="both"/>
            </w:pPr>
          </w:p>
          <w:p w:rsidR="008449C0" w:rsidRDefault="008449C0" w:rsidP="008449C0">
            <w:pPr>
              <w:jc w:val="both"/>
            </w:pPr>
          </w:p>
          <w:p w:rsidR="008449C0" w:rsidRDefault="008449C0" w:rsidP="008449C0">
            <w:pPr>
              <w:jc w:val="both"/>
            </w:pPr>
          </w:p>
          <w:p w:rsidR="008449C0" w:rsidRDefault="008449C0" w:rsidP="008449C0">
            <w:pPr>
              <w:jc w:val="both"/>
            </w:pPr>
          </w:p>
          <w:p w:rsidR="008449C0" w:rsidRDefault="008449C0" w:rsidP="008449C0">
            <w:pPr>
              <w:jc w:val="both"/>
            </w:pPr>
          </w:p>
          <w:p w:rsidR="008449C0" w:rsidRDefault="008449C0" w:rsidP="008449C0">
            <w:pPr>
              <w:jc w:val="both"/>
            </w:pPr>
          </w:p>
          <w:p w:rsidR="008449C0" w:rsidRDefault="008449C0" w:rsidP="008449C0">
            <w:pPr>
              <w:jc w:val="both"/>
            </w:pP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r>
              <w:t>Zbraně hromadného ničení a ochrana proti nim</w:t>
            </w:r>
          </w:p>
        </w:tc>
        <w:tc>
          <w:tcPr>
            <w:tcW w:w="2245" w:type="dxa"/>
            <w:gridSpan w:val="2"/>
          </w:tcPr>
          <w:p w:rsidR="008449C0" w:rsidRDefault="008449C0" w:rsidP="008449C0">
            <w:pPr>
              <w:jc w:val="both"/>
            </w:pPr>
            <w:r>
              <w:t>1992</w:t>
            </w:r>
          </w:p>
        </w:tc>
        <w:tc>
          <w:tcPr>
            <w:tcW w:w="2248" w:type="dxa"/>
            <w:gridSpan w:val="4"/>
            <w:tcBorders>
              <w:right w:val="single" w:sz="12" w:space="0" w:color="auto"/>
            </w:tcBorders>
          </w:tcPr>
          <w:p w:rsidR="008449C0" w:rsidRDefault="008449C0" w:rsidP="008449C0">
            <w:pPr>
              <w:jc w:val="both"/>
            </w:pPr>
            <w:r>
              <w:t>VVŠ PV ve Vyškově</w:t>
            </w: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center"/>
              <w:rPr>
                <w:b/>
              </w:rPr>
            </w:pPr>
            <w:r>
              <w:rPr>
                <w:b/>
              </w:rPr>
              <w:t>11</w:t>
            </w:r>
          </w:p>
        </w:tc>
        <w:tc>
          <w:tcPr>
            <w:tcW w:w="693" w:type="dxa"/>
            <w:vMerge w:val="restart"/>
          </w:tcPr>
          <w:p w:rsidR="008449C0" w:rsidRDefault="008449C0" w:rsidP="008449C0">
            <w:pPr>
              <w:jc w:val="center"/>
              <w:rPr>
                <w:b/>
              </w:rPr>
            </w:pPr>
            <w:r>
              <w:rPr>
                <w:b/>
              </w:rPr>
              <w:t>6</w:t>
            </w:r>
          </w:p>
        </w:tc>
        <w:tc>
          <w:tcPr>
            <w:tcW w:w="694" w:type="dxa"/>
            <w:vMerge w:val="restart"/>
          </w:tcPr>
          <w:p w:rsidR="008449C0" w:rsidRDefault="008449C0" w:rsidP="008449C0">
            <w:pPr>
              <w:jc w:val="center"/>
              <w:rPr>
                <w:b/>
              </w:rPr>
            </w:pPr>
            <w:r>
              <w:rPr>
                <w:b/>
              </w:rPr>
              <w:t>46</w:t>
            </w:r>
          </w:p>
        </w:tc>
      </w:tr>
      <w:tr w:rsidR="008449C0" w:rsidTr="008449C0">
        <w:trPr>
          <w:trHeight w:val="205"/>
        </w:trPr>
        <w:tc>
          <w:tcPr>
            <w:tcW w:w="3347" w:type="dxa"/>
            <w:gridSpan w:val="2"/>
          </w:tcPr>
          <w:p w:rsidR="008449C0" w:rsidRDefault="008449C0" w:rsidP="008449C0">
            <w:pPr>
              <w:jc w:val="both"/>
            </w:pPr>
            <w:r>
              <w:t>Ochrana vojsk a obyvatelstva</w:t>
            </w:r>
          </w:p>
        </w:tc>
        <w:tc>
          <w:tcPr>
            <w:tcW w:w="2245" w:type="dxa"/>
            <w:gridSpan w:val="2"/>
          </w:tcPr>
          <w:p w:rsidR="008449C0" w:rsidRDefault="008449C0" w:rsidP="008449C0">
            <w:pPr>
              <w:jc w:val="both"/>
            </w:pPr>
            <w:r>
              <w:t>2004</w:t>
            </w:r>
          </w:p>
        </w:tc>
        <w:tc>
          <w:tcPr>
            <w:tcW w:w="2248" w:type="dxa"/>
            <w:gridSpan w:val="4"/>
            <w:tcBorders>
              <w:right w:val="single" w:sz="12" w:space="0" w:color="auto"/>
            </w:tcBorders>
          </w:tcPr>
          <w:p w:rsidR="008449C0" w:rsidRDefault="008449C0" w:rsidP="008449C0">
            <w:pPr>
              <w:jc w:val="both"/>
            </w:pPr>
            <w:r>
              <w:t>VVŠ PV ve Vyškově</w:t>
            </w: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8449C0" w:rsidTr="008449C0">
        <w:trPr>
          <w:trHeight w:val="2347"/>
        </w:trPr>
        <w:tc>
          <w:tcPr>
            <w:tcW w:w="9859" w:type="dxa"/>
            <w:gridSpan w:val="11"/>
          </w:tcPr>
          <w:p w:rsidR="008449C0" w:rsidRPr="004C3AF7" w:rsidRDefault="008449C0" w:rsidP="008449C0">
            <w:pPr>
              <w:spacing w:after="60"/>
              <w:jc w:val="both"/>
            </w:pPr>
            <w:r w:rsidRPr="004C3AF7">
              <w:rPr>
                <w:b/>
              </w:rPr>
              <w:t>Dušan VIČAR (25 %</w:t>
            </w:r>
            <w:r w:rsidRPr="004C3AF7">
              <w:t>), Miroslav TOMEK, ŠAFAŘÍK Zdeněk a Jan STROHMANDL</w:t>
            </w:r>
            <w:del w:id="4879" w:author="Eva Batůšková" w:date="2018-11-19T12:45:00Z">
              <w:r w:rsidRPr="004C3AF7" w:rsidDel="00B340A1">
                <w:delText>.</w:delText>
              </w:r>
            </w:del>
            <w:r w:rsidRPr="004C3AF7">
              <w:t xml:space="preserve"> </w:t>
            </w:r>
            <w:ins w:id="4880" w:author="Eva Batůšková" w:date="2018-11-19T12:45:00Z">
              <w:r w:rsidR="00B340A1">
                <w:t>(</w:t>
              </w:r>
            </w:ins>
            <w:r>
              <w:t>2016</w:t>
            </w:r>
            <w:ins w:id="4881" w:author="Eva Batůšková" w:date="2018-11-19T12:45:00Z">
              <w:r w:rsidR="00B340A1">
                <w:t>)</w:t>
              </w:r>
            </w:ins>
            <w:r>
              <w:t xml:space="preserve">. </w:t>
            </w:r>
            <w:r w:rsidRPr="004C3AF7">
              <w:rPr>
                <w:i/>
                <w:iCs/>
              </w:rPr>
              <w:t>Vybrané aspekty poskytování humanitární pomoci Českou republikou</w:t>
            </w:r>
            <w:r w:rsidRPr="004C3AF7">
              <w:rPr>
                <w:i/>
              </w:rPr>
              <w:t>.</w:t>
            </w:r>
            <w:r w:rsidRPr="004C3AF7">
              <w:t xml:space="preserve"> </w:t>
            </w:r>
            <w:r w:rsidRPr="004C3AF7">
              <w:rPr>
                <w:i/>
              </w:rPr>
              <w:t>Krízový manažment (Crisis management).</w:t>
            </w:r>
            <w:r w:rsidRPr="004C3AF7">
              <w:t xml:space="preserve"> Scientific-technical magazine of Faculty of security engineering at university of Žilina in Žilina.  Číslo 2/2016, ročník 15, P. 57 – 63. ISSN 1336-0019. </w:t>
            </w:r>
          </w:p>
          <w:p w:rsidR="008449C0" w:rsidRPr="004C3AF7" w:rsidRDefault="008449C0" w:rsidP="008449C0">
            <w:pPr>
              <w:spacing w:after="60"/>
              <w:jc w:val="both"/>
            </w:pPr>
            <w:r w:rsidRPr="004C3AF7">
              <w:rPr>
                <w:b/>
              </w:rPr>
              <w:t xml:space="preserve">Dušan </w:t>
            </w:r>
            <w:r w:rsidRPr="004C3AF7">
              <w:rPr>
                <w:b/>
                <w:bCs/>
              </w:rPr>
              <w:t>VIČAR (50 %)</w:t>
            </w:r>
            <w:r w:rsidRPr="004C3AF7">
              <w:rPr>
                <w:b/>
              </w:rPr>
              <w:t>,</w:t>
            </w:r>
            <w:r w:rsidRPr="004C3AF7">
              <w:t xml:space="preserve"> Jan STROHMANDL, Ivan PRINC, Jakub RAK, Ivan MAŠEK, Danuše ULČÍKOVÁ</w:t>
            </w:r>
            <w:del w:id="4882" w:author="Eva Batůšková" w:date="2018-11-19T12:45:00Z">
              <w:r w:rsidRPr="004C3AF7" w:rsidDel="00B340A1">
                <w:delText>.</w:delText>
              </w:r>
            </w:del>
            <w:r>
              <w:t xml:space="preserve"> </w:t>
            </w:r>
            <w:ins w:id="4883" w:author="Eva Batůšková" w:date="2018-11-19T12:45:00Z">
              <w:r w:rsidR="00B340A1">
                <w:t>(</w:t>
              </w:r>
            </w:ins>
            <w:r>
              <w:t>2016</w:t>
            </w:r>
            <w:ins w:id="4884" w:author="Eva Batůšková" w:date="2018-11-19T12:45:00Z">
              <w:r w:rsidR="00B340A1">
                <w:t>)</w:t>
              </w:r>
            </w:ins>
            <w:r>
              <w:t xml:space="preserve">. </w:t>
            </w:r>
            <w:r w:rsidRPr="004C3AF7">
              <w:t xml:space="preserve"> </w:t>
            </w:r>
            <w:r w:rsidRPr="004C3AF7">
              <w:rPr>
                <w:iCs/>
              </w:rPr>
              <w:t>Vzdělávání v oblasti bezpečnosti a ochrany obyvatelstva.</w:t>
            </w:r>
            <w:r w:rsidRPr="004C3AF7">
              <w:t xml:space="preserve"> IOO Lázně Bohdaneč. </w:t>
            </w:r>
            <w:r w:rsidRPr="004C3AF7">
              <w:rPr>
                <w:i/>
              </w:rPr>
              <w:t>The Science for Population Protection</w:t>
            </w:r>
            <w:r w:rsidRPr="004C3AF7">
              <w:t xml:space="preserve"> 1/2016. Volume 8. ISSN 1803-568X. p. 77 – 88.</w:t>
            </w:r>
          </w:p>
          <w:p w:rsidR="008449C0" w:rsidRPr="004C3AF7" w:rsidRDefault="008449C0" w:rsidP="008449C0">
            <w:pPr>
              <w:spacing w:after="60"/>
              <w:jc w:val="both"/>
            </w:pPr>
            <w:r w:rsidRPr="004C3AF7">
              <w:t xml:space="preserve">PLUCKOVÁ Irena, </w:t>
            </w:r>
            <w:r w:rsidRPr="004C3AF7">
              <w:rPr>
                <w:b/>
              </w:rPr>
              <w:t xml:space="preserve">VIČAR Dušan (25 %), </w:t>
            </w:r>
            <w:r w:rsidRPr="004C3AF7">
              <w:t>MILÉŘ Tomáš, SLÁDEK, Petr, SVOBODA Ivo, ŠMEJKALOVÁ Kateřina a ŠIBOR Jiří</w:t>
            </w:r>
            <w:del w:id="4885" w:author="Eva Batůšková" w:date="2018-11-19T12:45:00Z">
              <w:r w:rsidRPr="004C3AF7" w:rsidDel="00B340A1">
                <w:delText>.</w:delText>
              </w:r>
            </w:del>
            <w:r w:rsidRPr="004C3AF7">
              <w:t xml:space="preserve"> </w:t>
            </w:r>
            <w:ins w:id="4886" w:author="Eva Batůšková" w:date="2018-11-19T12:45:00Z">
              <w:r w:rsidR="00B340A1">
                <w:t>(</w:t>
              </w:r>
            </w:ins>
            <w:r w:rsidRPr="004C3AF7">
              <w:t>2015</w:t>
            </w:r>
            <w:ins w:id="4887" w:author="Eva Batůšková" w:date="2018-11-19T12:45:00Z">
              <w:r w:rsidR="00B340A1">
                <w:t>)</w:t>
              </w:r>
            </w:ins>
            <w:r w:rsidRPr="004C3AF7">
              <w:t xml:space="preserve">. </w:t>
            </w:r>
            <w:r w:rsidRPr="004C3AF7">
              <w:rPr>
                <w:i/>
              </w:rPr>
              <w:t>Jak se zachovat, když …</w:t>
            </w:r>
            <w:r w:rsidRPr="004C3AF7">
              <w:t>Učebnice pro 2. Stupeň ZŠ</w:t>
            </w:r>
            <w:r w:rsidRPr="004C3AF7">
              <w:rPr>
                <w:i/>
                <w:iCs/>
              </w:rPr>
              <w:t>.</w:t>
            </w:r>
            <w:r w:rsidRPr="004C3AF7">
              <w:t xml:space="preserve"> 1. vyd. NOVÁ ŠKOLA, s.r.o, Brno, 96 s. ISBN 978-80-7289-746-9.</w:t>
            </w:r>
          </w:p>
          <w:p w:rsidR="008449C0" w:rsidRPr="004C3AF7" w:rsidRDefault="008449C0" w:rsidP="008449C0">
            <w:pPr>
              <w:spacing w:after="60"/>
              <w:jc w:val="both"/>
            </w:pPr>
            <w:r w:rsidRPr="004C3AF7">
              <w:t xml:space="preserve">SEIDL Miloslav, TOMEK Miroslav a </w:t>
            </w:r>
            <w:r w:rsidRPr="004C3AF7">
              <w:rPr>
                <w:b/>
              </w:rPr>
              <w:t>Dušan VIČAR (30 %)</w:t>
            </w:r>
            <w:del w:id="4888" w:author="Eva Batůšková" w:date="2018-11-19T12:45:00Z">
              <w:r w:rsidRPr="004C3AF7" w:rsidDel="00B340A1">
                <w:delText>.</w:delText>
              </w:r>
            </w:del>
            <w:r w:rsidRPr="004C3AF7">
              <w:t xml:space="preserve"> </w:t>
            </w:r>
            <w:ins w:id="4889" w:author="Eva Batůšková" w:date="2018-11-19T12:45:00Z">
              <w:r w:rsidR="00B340A1">
                <w:t>(</w:t>
              </w:r>
            </w:ins>
            <w:r w:rsidRPr="004C3AF7">
              <w:t>2014</w:t>
            </w:r>
            <w:ins w:id="4890" w:author="Eva Batůšková" w:date="2018-11-19T12:45:00Z">
              <w:r w:rsidR="00B340A1">
                <w:t>)</w:t>
              </w:r>
            </w:ins>
            <w:r w:rsidRPr="004C3AF7">
              <w:t xml:space="preserve">. </w:t>
            </w:r>
            <w:r w:rsidRPr="004C3AF7">
              <w:rPr>
                <w:iCs/>
              </w:rPr>
              <w:t>Evakuácia osôb, zvierat a vecí</w:t>
            </w:r>
            <w:r w:rsidRPr="004C3AF7">
              <w:t xml:space="preserve">. (monografie) </w:t>
            </w:r>
            <w:r>
              <w:br/>
            </w:r>
            <w:r w:rsidRPr="004C3AF7">
              <w:t>1. vyd. EDIS – vydavateľstvo ŽU v Žiline. 262 s. ISBN 978-80-554-0939-9.</w:t>
            </w:r>
          </w:p>
          <w:p w:rsidR="008449C0" w:rsidRPr="004C3AF7" w:rsidRDefault="008449C0" w:rsidP="008449C0">
            <w:pPr>
              <w:spacing w:after="60"/>
              <w:jc w:val="both"/>
            </w:pPr>
            <w:r w:rsidRPr="004C3AF7">
              <w:t xml:space="preserve">Ivan MAŠEK, ŠAFAŘÍK Zdeněk a </w:t>
            </w:r>
            <w:r w:rsidRPr="004C3AF7">
              <w:rPr>
                <w:b/>
              </w:rPr>
              <w:t>Dušan VIČAR (25 %)</w:t>
            </w:r>
            <w:del w:id="4891" w:author="Eva Batůšková" w:date="2018-11-19T12:45:00Z">
              <w:r w:rsidRPr="004C3AF7" w:rsidDel="00B340A1">
                <w:rPr>
                  <w:b/>
                </w:rPr>
                <w:delText>.</w:delText>
              </w:r>
            </w:del>
            <w:r w:rsidRPr="004C3AF7">
              <w:t xml:space="preserve"> </w:t>
            </w:r>
            <w:ins w:id="4892" w:author="Eva Batůšková" w:date="2018-11-19T12:45:00Z">
              <w:r w:rsidR="00B340A1">
                <w:t>(</w:t>
              </w:r>
            </w:ins>
            <w:r>
              <w:t>2014</w:t>
            </w:r>
            <w:ins w:id="4893" w:author="Eva Batůšková" w:date="2018-11-19T12:45:00Z">
              <w:r w:rsidR="00B340A1">
                <w:t>)</w:t>
              </w:r>
            </w:ins>
            <w:r>
              <w:t xml:space="preserve">. </w:t>
            </w:r>
            <w:r w:rsidRPr="004C3AF7">
              <w:rPr>
                <w:i/>
                <w:iCs/>
              </w:rPr>
              <w:t>Bezpečnost a ochrana společnosti</w:t>
            </w:r>
            <w:r w:rsidRPr="004C3AF7">
              <w:t xml:space="preserve">. </w:t>
            </w:r>
            <w:r w:rsidRPr="004C3AF7">
              <w:rPr>
                <w:i/>
              </w:rPr>
              <w:t>66. sjezd chemických společností.</w:t>
            </w:r>
            <w:r w:rsidRPr="004C3AF7">
              <w:t xml:space="preserve"> 7. - 10. září 2014. Ostrava. Sborník. Chemické listy: CHLSAC 108 (8) 729 – 828. 2014, s. 799. ISSN 0009-2770</w:t>
            </w:r>
            <w:r>
              <w:t>.</w:t>
            </w:r>
          </w:p>
          <w:p w:rsidR="008449C0" w:rsidRPr="004C3AF7" w:rsidRDefault="008449C0" w:rsidP="008449C0">
            <w:pPr>
              <w:spacing w:after="60"/>
              <w:jc w:val="both"/>
            </w:pPr>
            <w:r w:rsidRPr="004C3AF7">
              <w:t xml:space="preserve">Zdeněk ŠAFAŘÍK, MAŠEK Ivan a </w:t>
            </w:r>
            <w:r w:rsidRPr="004C3AF7">
              <w:rPr>
                <w:b/>
              </w:rPr>
              <w:t>Dušan VIČAR (25 %</w:t>
            </w:r>
            <w:r w:rsidRPr="004C3AF7">
              <w:t>)</w:t>
            </w:r>
            <w:del w:id="4894" w:author="Eva Batůšková" w:date="2018-11-19T12:46:00Z">
              <w:r w:rsidRPr="004C3AF7" w:rsidDel="00B340A1">
                <w:delText>.</w:delText>
              </w:r>
            </w:del>
            <w:r w:rsidRPr="004C3AF7">
              <w:t xml:space="preserve"> </w:t>
            </w:r>
            <w:ins w:id="4895" w:author="Eva Batůšková" w:date="2018-11-19T12:46:00Z">
              <w:r w:rsidR="00B340A1">
                <w:t>(</w:t>
              </w:r>
            </w:ins>
            <w:r>
              <w:t>2014</w:t>
            </w:r>
            <w:ins w:id="4896" w:author="Eva Batůšková" w:date="2018-11-19T12:46:00Z">
              <w:r w:rsidR="00B340A1">
                <w:t>)</w:t>
              </w:r>
            </w:ins>
            <w:r>
              <w:t xml:space="preserve">. </w:t>
            </w:r>
            <w:r w:rsidRPr="004C3AF7">
              <w:rPr>
                <w:i/>
                <w:iCs/>
              </w:rPr>
              <w:t>Využití zkušeností ze závažných havárií ke vzdělávání obyvatelstva a výuce studentů v oblasti chemie</w:t>
            </w:r>
            <w:r w:rsidRPr="004C3AF7">
              <w:rPr>
                <w:iCs/>
              </w:rPr>
              <w:t>.</w:t>
            </w:r>
            <w:r w:rsidRPr="004C3AF7">
              <w:t xml:space="preserve">  </w:t>
            </w:r>
            <w:r w:rsidRPr="004C3AF7">
              <w:rPr>
                <w:i/>
              </w:rPr>
              <w:t>66. sjezd chemických společností. 7. - 10. září  2014</w:t>
            </w:r>
            <w:r w:rsidRPr="004C3AF7">
              <w:t>. Ostrava. Sborník. Chemické listy: CHLSAC 108 (8) 729 – 828. 2014, s. 799 - 800. ISSN 0009-2770.</w:t>
            </w:r>
          </w:p>
          <w:p w:rsidR="008449C0" w:rsidRPr="004C3AF7" w:rsidRDefault="008449C0" w:rsidP="008449C0">
            <w:pPr>
              <w:spacing w:after="40"/>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r>
              <w:t>2002 - 2008: Zástupce ČR v panelu SAS RTO NATO</w:t>
            </w: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Pr="00C078B4" w:rsidRDefault="008449C0" w:rsidP="008449C0">
      <w:pPr>
        <w:jc w:val="center"/>
        <w:rPr>
          <w:b/>
          <w:sz w:val="56"/>
          <w:szCs w:val="56"/>
        </w:rPr>
      </w:pPr>
      <w:r w:rsidRPr="00C078B4">
        <w:rPr>
          <w:b/>
          <w:sz w:val="56"/>
          <w:szCs w:val="56"/>
        </w:rPr>
        <w:t>EXTERNISTÉ</w:t>
      </w:r>
    </w:p>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pPr>
              <w:jc w:val="both"/>
            </w:pPr>
            <w:r>
              <w:t xml:space="preserve">Ochrana </w:t>
            </w:r>
            <w:r w:rsidR="00A7714B">
              <w:t>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442835" w:rsidRDefault="008449C0" w:rsidP="008449C0">
            <w:pPr>
              <w:jc w:val="both"/>
              <w:rPr>
                <w:b/>
              </w:rPr>
            </w:pPr>
            <w:r w:rsidRPr="00442835">
              <w:rPr>
                <w:b/>
              </w:rPr>
              <w:t>Aleš Papadakis</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1985</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Default="008449C0" w:rsidP="008449C0">
            <w:pPr>
              <w:jc w:val="both"/>
            </w:pPr>
            <w:r>
              <w:t>DPP</w:t>
            </w:r>
          </w:p>
          <w:p w:rsidR="008449C0" w:rsidRDefault="008449C0" w:rsidP="008449C0">
            <w:pPr>
              <w:jc w:val="both"/>
            </w:pPr>
            <w:r>
              <w:t>(BUD)</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r>
              <w:t>6h./</w:t>
            </w:r>
          </w:p>
          <w:p w:rsidR="008449C0" w:rsidRDefault="008449C0" w:rsidP="008449C0">
            <w:pPr>
              <w:jc w:val="both"/>
            </w:pPr>
            <w:r>
              <w:t>týden</w:t>
            </w: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N</w:t>
            </w: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Default="008449C0" w:rsidP="008449C0">
            <w:pPr>
              <w:jc w:val="both"/>
            </w:pP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r>
              <w:t>--</w:t>
            </w: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Procesy hodnocení a ovládaní rizik – přednášky (</w:t>
            </w:r>
            <w:r w:rsidR="007579CD">
              <w:t>20</w:t>
            </w:r>
            <w:r>
              <w:t xml:space="preserve"> %)</w:t>
            </w:r>
          </w:p>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3F12D9" w:rsidRDefault="008449C0" w:rsidP="008449C0">
            <w:r w:rsidRPr="003F12D9">
              <w:t>Fakulta aplikované informatiky, UTB, Inženýrská informatika, Bezpečnostní technologie, systémy a management</w:t>
            </w:r>
          </w:p>
          <w:p w:rsidR="008449C0" w:rsidRPr="003F12D9" w:rsidRDefault="008449C0" w:rsidP="008449C0">
            <w:r w:rsidRPr="003F12D9">
              <w:t xml:space="preserve">2010-2013 titul Bc. </w:t>
            </w:r>
          </w:p>
          <w:p w:rsidR="008449C0" w:rsidRDefault="008449C0" w:rsidP="008449C0">
            <w:pPr>
              <w:rPr>
                <w:b/>
              </w:rPr>
            </w:pPr>
            <w:r w:rsidRPr="003F12D9">
              <w:t>2013-2015 titul Ing.</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pPr>
              <w:jc w:val="both"/>
            </w:pPr>
            <w:r>
              <w:t>1. 6. 2008 – 28. 2. 2013 TEKNIA Uherský Brod a.s., na pozici Technik kvality ve výrobním závodě.</w:t>
            </w:r>
          </w:p>
          <w:p w:rsidR="00992363" w:rsidRDefault="008449C0" w:rsidP="00992363">
            <w:pPr>
              <w:jc w:val="both"/>
              <w:rPr>
                <w:ins w:id="4897" w:author="Jan Strohmandl" w:date="2018-11-17T06:11:00Z"/>
              </w:rPr>
            </w:pPr>
            <w:r>
              <w:t>1. 3. 2013 – současnost LAPP KABEL s.r.o., na pozici Manažer kvality a IT (člen vedení společnosti) ve výrobním a obchodně logistickém závodě.</w:t>
            </w:r>
            <w:ins w:id="4898" w:author="Jan Strohmandl" w:date="2018-11-17T06:11:00Z">
              <w:r w:rsidR="00992363" w:rsidRPr="00C078B4">
                <w:t xml:space="preserve"> </w:t>
              </w:r>
            </w:ins>
          </w:p>
          <w:p w:rsidR="00992363" w:rsidRPr="00C078B4" w:rsidRDefault="00992363" w:rsidP="00992363">
            <w:pPr>
              <w:jc w:val="both"/>
            </w:pPr>
            <w:moveToRangeStart w:id="4899" w:author="Jan Strohmandl" w:date="2018-11-17T06:11:00Z" w:name="move530198390"/>
            <w:moveTo w:id="4900" w:author="Jan Strohmandl" w:date="2018-11-17T06:11:00Z">
              <w:r w:rsidRPr="00C078B4">
                <w:t xml:space="preserve">2008 - Absolvování odborného 14denního intenzivního kurzu Technik Jakosti u ČESKÉ SPOLEČNOSTI PRO JAKOST  </w:t>
              </w:r>
            </w:moveTo>
          </w:p>
          <w:p w:rsidR="00992363" w:rsidRPr="00C078B4" w:rsidRDefault="00992363" w:rsidP="00992363">
            <w:pPr>
              <w:jc w:val="both"/>
            </w:pPr>
            <w:moveTo w:id="4901" w:author="Jan Strohmandl" w:date="2018-11-17T06:11:00Z">
              <w:r w:rsidRPr="00C078B4">
                <w:t>2009 - Absolvování kurzu Autoliv Supplier Development, Certificate</w:t>
              </w:r>
            </w:moveTo>
          </w:p>
          <w:p w:rsidR="00992363" w:rsidRPr="00C078B4" w:rsidRDefault="00992363" w:rsidP="00992363">
            <w:pPr>
              <w:pStyle w:val="Odstavecseseznamem"/>
              <w:numPr>
                <w:ilvl w:val="0"/>
                <w:numId w:val="31"/>
              </w:numPr>
              <w:jc w:val="both"/>
            </w:pPr>
            <w:moveTo w:id="4902" w:author="Jan Strohmandl" w:date="2018-11-17T06:11:00Z">
              <w:r w:rsidRPr="00C078B4">
                <w:t>Project Planning /plan</w:t>
              </w:r>
            </w:moveTo>
          </w:p>
          <w:p w:rsidR="00992363" w:rsidRPr="00C078B4" w:rsidRDefault="00992363" w:rsidP="00992363">
            <w:pPr>
              <w:pStyle w:val="Odstavecseseznamem"/>
              <w:numPr>
                <w:ilvl w:val="0"/>
                <w:numId w:val="31"/>
              </w:numPr>
              <w:jc w:val="both"/>
            </w:pPr>
            <w:moveTo w:id="4903" w:author="Jan Strohmandl" w:date="2018-11-17T06:11:00Z">
              <w:r w:rsidRPr="00C078B4">
                <w:t>8 D reports / AS 63</w:t>
              </w:r>
            </w:moveTo>
          </w:p>
          <w:p w:rsidR="00992363" w:rsidRPr="00C078B4" w:rsidRDefault="00992363" w:rsidP="00992363">
            <w:pPr>
              <w:pStyle w:val="Odstavecseseznamem"/>
              <w:numPr>
                <w:ilvl w:val="0"/>
                <w:numId w:val="31"/>
              </w:numPr>
              <w:jc w:val="both"/>
            </w:pPr>
            <w:moveTo w:id="4904" w:author="Jan Strohmandl" w:date="2018-11-17T06:11:00Z">
              <w:r w:rsidRPr="00C078B4">
                <w:t>Special Characteristcs [SC/CC] / AS 52</w:t>
              </w:r>
            </w:moveTo>
          </w:p>
          <w:p w:rsidR="00992363" w:rsidRPr="00C078B4" w:rsidRDefault="00992363" w:rsidP="00992363">
            <w:pPr>
              <w:jc w:val="both"/>
            </w:pPr>
            <w:moveTo w:id="4905" w:author="Jan Strohmandl" w:date="2018-11-17T06:11:00Z">
              <w:r w:rsidRPr="00C078B4">
                <w:t>2010 - Absolvování kurzu Základy statistiky, SPC u společnosti Ámos</w:t>
              </w:r>
            </w:moveTo>
          </w:p>
          <w:p w:rsidR="00992363" w:rsidRPr="00C078B4" w:rsidRDefault="00992363" w:rsidP="00992363">
            <w:pPr>
              <w:pStyle w:val="Odstavecseseznamem"/>
              <w:numPr>
                <w:ilvl w:val="0"/>
                <w:numId w:val="31"/>
              </w:numPr>
              <w:jc w:val="both"/>
            </w:pPr>
            <w:moveTo w:id="4906" w:author="Jan Strohmandl" w:date="2018-11-17T06:11:00Z">
              <w:r w:rsidRPr="00C078B4">
                <w:t>Regulační diagramy</w:t>
              </w:r>
            </w:moveTo>
          </w:p>
          <w:p w:rsidR="00992363" w:rsidRPr="00C078B4" w:rsidRDefault="00992363" w:rsidP="00992363">
            <w:pPr>
              <w:pStyle w:val="Odstavecseseznamem"/>
              <w:numPr>
                <w:ilvl w:val="0"/>
                <w:numId w:val="31"/>
              </w:numPr>
              <w:jc w:val="both"/>
            </w:pPr>
            <w:moveTo w:id="4907" w:author="Jan Strohmandl" w:date="2018-11-17T06:11:00Z">
              <w:r w:rsidRPr="00C078B4">
                <w:t>Způsobilost procesu</w:t>
              </w:r>
            </w:moveTo>
          </w:p>
          <w:p w:rsidR="00992363" w:rsidRPr="00C078B4" w:rsidRDefault="00992363" w:rsidP="00992363">
            <w:pPr>
              <w:pStyle w:val="Odstavecseseznamem"/>
              <w:numPr>
                <w:ilvl w:val="0"/>
                <w:numId w:val="31"/>
              </w:numPr>
              <w:jc w:val="both"/>
            </w:pPr>
            <w:moveTo w:id="4908" w:author="Jan Strohmandl" w:date="2018-11-17T06:11:00Z">
              <w:r w:rsidRPr="00C078B4">
                <w:t>Indexy způsobilosti Pp, Ppk, Cp, Cpk a použití vpraxi</w:t>
              </w:r>
            </w:moveTo>
          </w:p>
          <w:p w:rsidR="00992363" w:rsidRPr="00C078B4" w:rsidRDefault="00992363" w:rsidP="00992363">
            <w:pPr>
              <w:pStyle w:val="Odstavecseseznamem"/>
              <w:numPr>
                <w:ilvl w:val="0"/>
                <w:numId w:val="31"/>
              </w:numPr>
              <w:jc w:val="both"/>
            </w:pPr>
            <w:moveTo w:id="4909" w:author="Jan Strohmandl" w:date="2018-11-17T06:11:00Z">
              <w:r w:rsidRPr="00C078B4">
                <w:t>Six Sigma</w:t>
              </w:r>
            </w:moveTo>
          </w:p>
          <w:p w:rsidR="00992363" w:rsidRPr="00C078B4" w:rsidRDefault="00992363" w:rsidP="00992363">
            <w:pPr>
              <w:jc w:val="both"/>
            </w:pPr>
            <w:moveTo w:id="4910" w:author="Jan Strohmandl" w:date="2018-11-17T06:11:00Z">
              <w:r w:rsidRPr="00C078B4">
                <w:t>2013 - Absolvování ročního odborného školení, Lean Green Belt u Německé společnosti LEAN INSTITUTE</w:t>
              </w:r>
            </w:moveTo>
          </w:p>
          <w:p w:rsidR="00992363" w:rsidRPr="00C078B4" w:rsidRDefault="00992363" w:rsidP="00992363">
            <w:pPr>
              <w:pStyle w:val="Odstavecseseznamem"/>
              <w:numPr>
                <w:ilvl w:val="0"/>
                <w:numId w:val="32"/>
              </w:numPr>
              <w:jc w:val="both"/>
            </w:pPr>
            <w:moveTo w:id="4911" w:author="Jan Strohmandl" w:date="2018-11-17T06:11:00Z">
              <w:r w:rsidRPr="00C078B4">
                <w:t>Lean Tools and Lean Methods</w:t>
              </w:r>
            </w:moveTo>
          </w:p>
          <w:p w:rsidR="00992363" w:rsidRPr="00C078B4" w:rsidRDefault="00992363" w:rsidP="00992363">
            <w:pPr>
              <w:jc w:val="both"/>
            </w:pPr>
            <w:moveTo w:id="4912" w:author="Jan Strohmandl" w:date="2018-11-17T06:11:00Z">
              <w:r w:rsidRPr="00C078B4">
                <w:t>2015 - Absolvování odborného kurzu PROJEKTOVÝ MANAGEMENT u společnosti Altego s.r.o.</w:t>
              </w:r>
            </w:moveTo>
          </w:p>
          <w:moveToRangeEnd w:id="4899"/>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272"/>
        </w:trPr>
        <w:tc>
          <w:tcPr>
            <w:tcW w:w="9859" w:type="dxa"/>
            <w:gridSpan w:val="11"/>
          </w:tcPr>
          <w:p w:rsidR="008449C0" w:rsidRDefault="008449C0" w:rsidP="008449C0">
            <w:pPr>
              <w:jc w:val="both"/>
            </w:pPr>
            <w:r>
              <w:t>Konzultace při tvorbě BP pro studenty vytvářející BP v naší společnosti</w:t>
            </w: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69"/>
        </w:trPr>
        <w:tc>
          <w:tcPr>
            <w:tcW w:w="9859" w:type="dxa"/>
            <w:gridSpan w:val="11"/>
          </w:tcPr>
          <w:p w:rsidR="008449C0" w:rsidRPr="00C078B4" w:rsidDel="00992363" w:rsidRDefault="008449C0" w:rsidP="008449C0">
            <w:pPr>
              <w:jc w:val="both"/>
            </w:pPr>
            <w:moveFromRangeStart w:id="4913" w:author="Jan Strohmandl" w:date="2018-11-17T06:11:00Z" w:name="move530198390"/>
            <w:moveFrom w:id="4914" w:author="Jan Strohmandl" w:date="2018-11-17T06:11:00Z">
              <w:r w:rsidRPr="00C078B4" w:rsidDel="00992363">
                <w:t xml:space="preserve">2008 - Absolvování odborného 14denního intenzivního kurzu Technik Jakosti u ČESKÉ SPOLEČNOSTI PRO JAKOST  </w:t>
              </w:r>
            </w:moveFrom>
          </w:p>
          <w:p w:rsidR="008449C0" w:rsidRPr="00C078B4" w:rsidDel="00F71CA5" w:rsidRDefault="008449C0" w:rsidP="008449C0">
            <w:pPr>
              <w:jc w:val="both"/>
              <w:rPr>
                <w:del w:id="4915" w:author="Jan Strohmandl" w:date="2018-11-18T15:52:00Z"/>
              </w:rPr>
            </w:pPr>
            <w:moveFrom w:id="4916" w:author="Jan Strohmandl" w:date="2018-11-17T06:11:00Z">
              <w:r w:rsidRPr="00C078B4" w:rsidDel="00992363">
                <w:t>2009 - Absolvování kurzu Autoliv Supplier Development, Certificate</w:t>
              </w:r>
            </w:moveFrom>
          </w:p>
          <w:p w:rsidR="00F139B8" w:rsidRDefault="008449C0">
            <w:pPr>
              <w:jc w:val="both"/>
              <w:rPr>
                <w:del w:id="4917" w:author="Jan Strohmandl" w:date="2018-11-18T15:51:00Z"/>
              </w:rPr>
              <w:pPrChange w:id="4918" w:author="Jan Strohmandl" w:date="2018-11-18T15:52:00Z">
                <w:pPr>
                  <w:pStyle w:val="Odstavecseseznamem"/>
                  <w:numPr>
                    <w:numId w:val="31"/>
                  </w:numPr>
                  <w:ind w:hanging="360"/>
                  <w:jc w:val="both"/>
                </w:pPr>
              </w:pPrChange>
            </w:pPr>
            <w:moveFrom w:id="4919" w:author="Jan Strohmandl" w:date="2018-11-17T06:11:00Z">
              <w:r w:rsidRPr="00C078B4" w:rsidDel="00992363">
                <w:t>Project Planning /pla</w:t>
              </w:r>
              <w:del w:id="4920" w:author="Jan Strohmandl" w:date="2018-11-18T15:51:00Z">
                <w:r w:rsidRPr="00C078B4" w:rsidDel="00F71CA5">
                  <w:delText>n</w:delText>
                </w:r>
              </w:del>
            </w:moveFrom>
          </w:p>
          <w:p w:rsidR="00F139B8" w:rsidRDefault="008449C0">
            <w:pPr>
              <w:rPr>
                <w:del w:id="4921" w:author="Jan Strohmandl" w:date="2018-11-18T15:51:00Z"/>
              </w:rPr>
              <w:pPrChange w:id="4922" w:author="Jan Strohmandl" w:date="2018-11-18T15:52:00Z">
                <w:pPr>
                  <w:pStyle w:val="Odstavecseseznamem"/>
                  <w:numPr>
                    <w:numId w:val="31"/>
                  </w:numPr>
                  <w:ind w:hanging="360"/>
                  <w:jc w:val="both"/>
                </w:pPr>
              </w:pPrChange>
            </w:pPr>
            <w:moveFrom w:id="4923" w:author="Jan Strohmandl" w:date="2018-11-17T06:11:00Z">
              <w:r w:rsidRPr="00C078B4" w:rsidDel="00992363">
                <w:t>8 D reports / AS 6</w:t>
              </w:r>
              <w:del w:id="4924" w:author="Jan Strohmandl" w:date="2018-11-18T15:51:00Z">
                <w:r w:rsidRPr="00C078B4" w:rsidDel="00F71CA5">
                  <w:delText>3</w:delText>
                </w:r>
              </w:del>
            </w:moveFrom>
          </w:p>
          <w:p w:rsidR="00F139B8" w:rsidRDefault="008449C0">
            <w:pPr>
              <w:jc w:val="both"/>
              <w:rPr>
                <w:del w:id="4925" w:author="Jan Strohmandl" w:date="2018-11-18T15:53:00Z"/>
              </w:rPr>
              <w:pPrChange w:id="4926" w:author="Jan Strohmandl" w:date="2018-11-18T15:52:00Z">
                <w:pPr>
                  <w:pStyle w:val="Odstavecseseznamem"/>
                  <w:numPr>
                    <w:numId w:val="31"/>
                  </w:numPr>
                  <w:ind w:hanging="360"/>
                  <w:jc w:val="both"/>
                </w:pPr>
              </w:pPrChange>
            </w:pPr>
            <w:moveFrom w:id="4927" w:author="Jan Strohmandl" w:date="2018-11-17T06:11:00Z">
              <w:del w:id="4928" w:author="Jan Strohmandl" w:date="2018-11-18T15:53:00Z">
                <w:r w:rsidRPr="00C078B4" w:rsidDel="00F71CA5">
                  <w:delText>Special Characteristcs [SC/CC] / AS 52</w:delText>
                </w:r>
              </w:del>
            </w:moveFrom>
          </w:p>
          <w:p w:rsidR="008449C0" w:rsidRPr="00C078B4" w:rsidDel="00F71CA5" w:rsidRDefault="008449C0" w:rsidP="008449C0">
            <w:pPr>
              <w:jc w:val="both"/>
              <w:rPr>
                <w:del w:id="4929" w:author="Jan Strohmandl" w:date="2018-11-18T15:51:00Z"/>
              </w:rPr>
            </w:pPr>
            <w:moveFrom w:id="4930" w:author="Jan Strohmandl" w:date="2018-11-17T06:11:00Z">
              <w:r w:rsidRPr="00C078B4" w:rsidDel="00992363">
                <w:t>2010 - Absolvování kurzu Základy statistiky, SPC u společnosti</w:t>
              </w:r>
              <w:del w:id="4931" w:author="Jan Strohmandl" w:date="2018-11-18T15:51:00Z">
                <w:r w:rsidRPr="00C078B4" w:rsidDel="00F71CA5">
                  <w:delText xml:space="preserve"> Ámos</w:delText>
                </w:r>
              </w:del>
            </w:moveFrom>
          </w:p>
          <w:p w:rsidR="00F139B8" w:rsidRDefault="008449C0">
            <w:pPr>
              <w:jc w:val="both"/>
              <w:rPr>
                <w:del w:id="4932" w:author="Jan Strohmandl" w:date="2018-11-18T15:52:00Z"/>
              </w:rPr>
              <w:pPrChange w:id="4933" w:author="Jan Strohmandl" w:date="2018-11-18T15:51:00Z">
                <w:pPr>
                  <w:pStyle w:val="Odstavecseseznamem"/>
                  <w:numPr>
                    <w:numId w:val="31"/>
                  </w:numPr>
                  <w:ind w:hanging="360"/>
                  <w:jc w:val="both"/>
                </w:pPr>
              </w:pPrChange>
            </w:pPr>
            <w:moveFrom w:id="4934" w:author="Jan Strohmandl" w:date="2018-11-17T06:11:00Z">
              <w:del w:id="4935" w:author="Jan Strohmandl" w:date="2018-11-18T15:52:00Z">
                <w:r w:rsidRPr="00C078B4" w:rsidDel="00F71CA5">
                  <w:delText>Regulační diagramy</w:delText>
                </w:r>
              </w:del>
            </w:moveFrom>
          </w:p>
          <w:p w:rsidR="00F139B8" w:rsidRDefault="008449C0">
            <w:pPr>
              <w:pStyle w:val="Odstavecseseznamem"/>
              <w:jc w:val="both"/>
              <w:rPr>
                <w:del w:id="4936" w:author="Jan Strohmandl" w:date="2018-11-18T15:52:00Z"/>
              </w:rPr>
              <w:pPrChange w:id="4937" w:author="Jan Strohmandl" w:date="2018-11-18T15:51:00Z">
                <w:pPr>
                  <w:pStyle w:val="Odstavecseseznamem"/>
                  <w:numPr>
                    <w:numId w:val="31"/>
                  </w:numPr>
                  <w:ind w:hanging="360"/>
                  <w:jc w:val="both"/>
                </w:pPr>
              </w:pPrChange>
            </w:pPr>
            <w:moveFrom w:id="4938" w:author="Jan Strohmandl" w:date="2018-11-17T06:11:00Z">
              <w:del w:id="4939" w:author="Jan Strohmandl" w:date="2018-11-18T15:52:00Z">
                <w:r w:rsidRPr="00C078B4" w:rsidDel="00F71CA5">
                  <w:lastRenderedPageBreak/>
                  <w:delText>Způsobilost procesu</w:delText>
                </w:r>
              </w:del>
            </w:moveFrom>
          </w:p>
          <w:p w:rsidR="00F139B8" w:rsidRDefault="008449C0">
            <w:pPr>
              <w:numPr>
                <w:ilvl w:val="0"/>
                <w:numId w:val="31"/>
              </w:numPr>
              <w:ind w:left="0"/>
              <w:jc w:val="both"/>
              <w:rPr>
                <w:del w:id="4940" w:author="Jan Strohmandl" w:date="2018-11-18T15:52:00Z"/>
              </w:rPr>
              <w:pPrChange w:id="4941" w:author="Jan Strohmandl" w:date="2018-11-18T15:52:00Z">
                <w:pPr>
                  <w:pStyle w:val="Odstavecseseznamem"/>
                  <w:numPr>
                    <w:numId w:val="31"/>
                  </w:numPr>
                  <w:ind w:hanging="360"/>
                  <w:jc w:val="both"/>
                </w:pPr>
              </w:pPrChange>
            </w:pPr>
            <w:moveFrom w:id="4942" w:author="Jan Strohmandl" w:date="2018-11-17T06:11:00Z">
              <w:del w:id="4943" w:author="Jan Strohmandl" w:date="2018-11-18T15:52:00Z">
                <w:r w:rsidRPr="00C078B4" w:rsidDel="00F71CA5">
                  <w:delText>Indexy způsobilosti Pp, Ppk, Cp, Cpk a použití vpraxi</w:delText>
                </w:r>
              </w:del>
            </w:moveFrom>
          </w:p>
          <w:p w:rsidR="00F139B8" w:rsidRDefault="008449C0">
            <w:pPr>
              <w:pStyle w:val="Odstavecseseznamem"/>
              <w:jc w:val="both"/>
              <w:rPr>
                <w:del w:id="4944" w:author="Jan Strohmandl" w:date="2018-11-18T15:52:00Z"/>
              </w:rPr>
              <w:pPrChange w:id="4945" w:author="Jan Strohmandl" w:date="2018-11-18T15:52:00Z">
                <w:pPr>
                  <w:pStyle w:val="Odstavecseseznamem"/>
                  <w:numPr>
                    <w:numId w:val="31"/>
                  </w:numPr>
                  <w:ind w:hanging="360"/>
                  <w:jc w:val="both"/>
                </w:pPr>
              </w:pPrChange>
            </w:pPr>
            <w:moveFrom w:id="4946" w:author="Jan Strohmandl" w:date="2018-11-17T06:11:00Z">
              <w:del w:id="4947" w:author="Jan Strohmandl" w:date="2018-11-18T15:52:00Z">
                <w:r w:rsidRPr="00C078B4" w:rsidDel="00F71CA5">
                  <w:delText>Six Sigma</w:delText>
                </w:r>
              </w:del>
            </w:moveFrom>
          </w:p>
          <w:p w:rsidR="008449C0" w:rsidRPr="00C078B4" w:rsidDel="00F71CA5" w:rsidRDefault="008449C0" w:rsidP="008449C0">
            <w:pPr>
              <w:jc w:val="both"/>
              <w:rPr>
                <w:del w:id="4948" w:author="Jan Strohmandl" w:date="2018-11-18T15:52:00Z"/>
              </w:rPr>
            </w:pPr>
            <w:moveFrom w:id="4949" w:author="Jan Strohmandl" w:date="2018-11-17T06:11:00Z">
              <w:del w:id="4950" w:author="Jan Strohmandl" w:date="2018-11-18T15:52:00Z">
                <w:r w:rsidRPr="00C078B4" w:rsidDel="00F71CA5">
                  <w:delText>2013 - Absolvování ročního odborného školení, Lean Green Belt u Německé společnosti LEAN INSTITUTE</w:delText>
                </w:r>
              </w:del>
            </w:moveFrom>
          </w:p>
          <w:p w:rsidR="00F139B8" w:rsidRDefault="008449C0">
            <w:pPr>
              <w:jc w:val="both"/>
              <w:rPr>
                <w:del w:id="4951" w:author="Jan Strohmandl" w:date="2018-11-18T15:52:00Z"/>
              </w:rPr>
              <w:pPrChange w:id="4952" w:author="Jan Strohmandl" w:date="2018-11-18T15:52:00Z">
                <w:pPr>
                  <w:pStyle w:val="Odstavecseseznamem"/>
                  <w:numPr>
                    <w:numId w:val="32"/>
                  </w:numPr>
                  <w:ind w:hanging="360"/>
                  <w:jc w:val="both"/>
                </w:pPr>
              </w:pPrChange>
            </w:pPr>
            <w:moveFrom w:id="4953" w:author="Jan Strohmandl" w:date="2018-11-17T06:11:00Z">
              <w:del w:id="4954" w:author="Jan Strohmandl" w:date="2018-11-18T15:52:00Z">
                <w:r w:rsidRPr="00C078B4" w:rsidDel="00F71CA5">
                  <w:delText>Lean Tools and Lean Methods</w:delText>
                </w:r>
              </w:del>
            </w:moveFrom>
          </w:p>
          <w:p w:rsidR="008449C0" w:rsidRPr="00C078B4" w:rsidDel="00F71CA5" w:rsidRDefault="008449C0" w:rsidP="008449C0">
            <w:pPr>
              <w:jc w:val="both"/>
              <w:rPr>
                <w:del w:id="4955" w:author="Jan Strohmandl" w:date="2018-11-18T15:52:00Z"/>
              </w:rPr>
            </w:pPr>
            <w:moveFrom w:id="4956" w:author="Jan Strohmandl" w:date="2018-11-17T06:11:00Z">
              <w:del w:id="4957" w:author="Jan Strohmandl" w:date="2018-11-18T15:52:00Z">
                <w:r w:rsidRPr="00C078B4" w:rsidDel="00F71CA5">
                  <w:delText>2015 - Absolvování odborného kurzu PROJEKTOVÝ MANAGEMENT u společnosti Altego s.r.o.</w:delText>
                </w:r>
              </w:del>
            </w:moveFrom>
          </w:p>
          <w:moveFromRangeEnd w:id="4913"/>
          <w:p w:rsidR="008449C0" w:rsidRPr="007F7989" w:rsidRDefault="008449C0" w:rsidP="00992363">
            <w:pPr>
              <w:jc w:val="both"/>
            </w:pPr>
          </w:p>
        </w:tc>
      </w:tr>
      <w:tr w:rsidR="008449C0" w:rsidTr="008449C0">
        <w:trPr>
          <w:trHeight w:val="218"/>
        </w:trPr>
        <w:tc>
          <w:tcPr>
            <w:tcW w:w="9859" w:type="dxa"/>
            <w:gridSpan w:val="11"/>
            <w:shd w:val="clear" w:color="auto" w:fill="F7CAAC"/>
          </w:tcPr>
          <w:p w:rsidR="008449C0" w:rsidRDefault="008449C0" w:rsidP="008449C0">
            <w:pPr>
              <w:rPr>
                <w:b/>
              </w:rPr>
            </w:pPr>
            <w:r>
              <w:rPr>
                <w:b/>
              </w:rPr>
              <w:lastRenderedPageBreak/>
              <w:t>Působení v zahraničí</w:t>
            </w:r>
          </w:p>
        </w:tc>
      </w:tr>
      <w:tr w:rsidR="008449C0" w:rsidTr="008449C0">
        <w:trPr>
          <w:trHeight w:val="328"/>
        </w:trPr>
        <w:tc>
          <w:tcPr>
            <w:tcW w:w="9859" w:type="dxa"/>
            <w:gridSpan w:val="11"/>
          </w:tcPr>
          <w:p w:rsidR="008449C0" w:rsidRPr="00B3781F" w:rsidRDefault="008449C0" w:rsidP="008449C0"/>
        </w:tc>
      </w:tr>
      <w:tr w:rsidR="008449C0" w:rsidTr="008449C0">
        <w:trPr>
          <w:cantSplit/>
          <w:trHeight w:val="29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r>
              <w:rPr>
                <w:noProof/>
              </w:rPr>
              <w:drawing>
                <wp:inline distT="0" distB="0" distL="0" distR="0">
                  <wp:extent cx="769620" cy="2286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769620" cy="228600"/>
                          </a:xfrm>
                          <a:prstGeom prst="rect">
                            <a:avLst/>
                          </a:prstGeom>
                          <a:noFill/>
                          <a:ln>
                            <a:noFill/>
                          </a:ln>
                        </pic:spPr>
                      </pic:pic>
                    </a:graphicData>
                  </a:graphic>
                </wp:inline>
              </w:drawing>
            </w: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r>
              <w:t>12. 2. 2018</w:t>
            </w:r>
          </w:p>
        </w:tc>
      </w:tr>
    </w:tbl>
    <w:p w:rsidR="008449C0" w:rsidDel="00F71CA5" w:rsidRDefault="008449C0" w:rsidP="008449C0">
      <w:pPr>
        <w:rPr>
          <w:del w:id="4958" w:author="Jan Strohmandl" w:date="2018-11-18T15:52:00Z"/>
        </w:rPr>
      </w:pPr>
    </w:p>
    <w:p w:rsidR="008449C0" w:rsidDel="00F71CA5" w:rsidRDefault="008449C0" w:rsidP="008449C0">
      <w:pPr>
        <w:rPr>
          <w:del w:id="4959" w:author="Jan Strohmandl" w:date="2018-11-18T15:52:00Z"/>
        </w:rPr>
      </w:pPr>
    </w:p>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 xml:space="preserve">Univerzita Tomáše Bati ve Zlíně </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Pr="00D81E97" w:rsidRDefault="008449C0">
            <w:r w:rsidRPr="00D81E97">
              <w:t xml:space="preserve">Ochrana </w:t>
            </w:r>
            <w:r w:rsidR="00A7714B">
              <w:t>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DE522C" w:rsidRDefault="008449C0" w:rsidP="008449C0">
            <w:pPr>
              <w:jc w:val="both"/>
              <w:rPr>
                <w:b/>
              </w:rPr>
            </w:pPr>
            <w:r w:rsidRPr="00DE522C">
              <w:rPr>
                <w:b/>
              </w:rPr>
              <w:t>Robert Pekaj</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Pr="00D75F17" w:rsidRDefault="008449C0" w:rsidP="008449C0">
            <w:pPr>
              <w:jc w:val="both"/>
            </w:pPr>
            <w:r w:rsidRPr="00D75F17">
              <w:t>Ing.</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Pr="004D3FA2" w:rsidRDefault="008449C0" w:rsidP="008449C0">
            <w:pPr>
              <w:jc w:val="both"/>
            </w:pPr>
            <w:r w:rsidRPr="004D3FA2">
              <w:t>1959</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Default="008449C0" w:rsidP="008449C0">
            <w:pPr>
              <w:jc w:val="both"/>
            </w:pP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Default="008449C0" w:rsidP="008449C0">
            <w:pPr>
              <w:jc w:val="both"/>
            </w:pP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Krizový management a bezpečnostní systém ČR – přednášející (10 %)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C078B4" w:rsidRDefault="008449C0" w:rsidP="008449C0">
            <w:pPr>
              <w:jc w:val="both"/>
            </w:pPr>
            <w:r w:rsidRPr="00C078B4">
              <w:t>Vysoká vojenská škola, vojenská chemie; 1982; Ing.</w:t>
            </w:r>
          </w:p>
          <w:p w:rsidR="008449C0" w:rsidRPr="00C078B4" w:rsidRDefault="008449C0" w:rsidP="008449C0">
            <w:pPr>
              <w:jc w:val="both"/>
            </w:pPr>
            <w:r w:rsidRPr="00C078B4">
              <w:t>Ekonomika a management zvládání krizových jevů –„ Nové jevy a fenomény ekonomiky a krizového managementu na počátku 21. století“- dvou semestrový, nejvyšší kurz manažéra krizového řízení – Vysoká škola ekonomická Praha, ev.č.:13/A4/IKM/2008</w:t>
            </w:r>
          </w:p>
          <w:p w:rsidR="008449C0" w:rsidRPr="00C078B4" w:rsidRDefault="008449C0" w:rsidP="008449C0">
            <w:pPr>
              <w:jc w:val="both"/>
            </w:pPr>
            <w:r w:rsidRPr="00C078B4">
              <w:t>Ekonomika a management zvládání krizových jevů – tří semestrový specializační kurz manažéra krizového řízení, zkouška před komisí, obhajoba práce – Vysoká škola ekonomická Praha, ev.č.:11/A3/IKM/2005</w:t>
            </w:r>
            <w:bookmarkStart w:id="4960" w:name="OLE_LINK1"/>
          </w:p>
          <w:p w:rsidR="008449C0" w:rsidRPr="00C078B4" w:rsidRDefault="008449C0" w:rsidP="008449C0">
            <w:pPr>
              <w:jc w:val="both"/>
            </w:pPr>
            <w:r w:rsidRPr="00C078B4">
              <w:t>Distančního nadstavbového studia „ Systém řízení bezpečnosti a havarijní plánování, specialista havarijního plánování – VUBP ve spolupráci s Edith Cowan University – ev. č.: 8/2003/DNS</w:t>
            </w:r>
          </w:p>
          <w:p w:rsidR="008449C0" w:rsidRPr="00C078B4" w:rsidRDefault="008449C0" w:rsidP="008449C0">
            <w:pPr>
              <w:jc w:val="both"/>
            </w:pPr>
            <w:r w:rsidRPr="00C078B4">
              <w:t xml:space="preserve">Zvláštní odborná způsobilost na úseku civilní ochrany a obrany - Institut pro místní správu Praha, číslo osvědčení: </w:t>
            </w:r>
            <w:bookmarkEnd w:id="4960"/>
            <w:r w:rsidRPr="00C078B4">
              <w:t>2001/00301</w:t>
            </w:r>
          </w:p>
          <w:p w:rsidR="008449C0" w:rsidRPr="00C078B4" w:rsidRDefault="008449C0" w:rsidP="008449C0">
            <w:pPr>
              <w:jc w:val="both"/>
            </w:pPr>
            <w:r w:rsidRPr="00C078B4">
              <w:t>Zvláštní odborná způsobilost na úseku prevence závažných havárií způsobených vybranými chemickými látkami nebo chemickými přípravky  - Institut pro místní správu Praha, číslo osvědčení: 118001721</w:t>
            </w:r>
          </w:p>
          <w:p w:rsidR="008449C0" w:rsidRPr="00C078B4" w:rsidRDefault="008449C0" w:rsidP="008449C0">
            <w:pPr>
              <w:jc w:val="both"/>
            </w:pPr>
            <w:r w:rsidRPr="00C078B4">
              <w:t>Zvláštní odborná způsobilost na úseku nakládání s nebezpečnými látkami a přípravky – Institut pro místní správu Praha, číslo osvědčení: 2000/00679</w:t>
            </w:r>
          </w:p>
          <w:p w:rsidR="008449C0" w:rsidRPr="00C078B4" w:rsidRDefault="008449C0" w:rsidP="008449C0">
            <w:pPr>
              <w:jc w:val="both"/>
            </w:pPr>
            <w:r w:rsidRPr="00C078B4">
              <w:t>Správní řád - 500/2004Sb. – Institut pro místní správu Praha, ev. č.: Z_30000-125/5</w:t>
            </w:r>
          </w:p>
          <w:p w:rsidR="008449C0" w:rsidRDefault="008449C0" w:rsidP="008449C0">
            <w:pPr>
              <w:jc w:val="both"/>
              <w:rPr>
                <w:b/>
              </w:rPr>
            </w:pP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8449C0" w:rsidRPr="00B16F9D" w:rsidTr="008449C0">
              <w:tc>
                <w:tcPr>
                  <w:tcW w:w="10456" w:type="dxa"/>
                  <w:tcBorders>
                    <w:top w:val="nil"/>
                    <w:left w:val="nil"/>
                    <w:bottom w:val="nil"/>
                    <w:right w:val="nil"/>
                  </w:tcBorders>
                </w:tcPr>
                <w:p w:rsidR="00F139B8" w:rsidRDefault="008449C0">
                  <w:pPr>
                    <w:pStyle w:val="OiaeaeiYiio2"/>
                    <w:widowControl/>
                    <w:jc w:val="left"/>
                    <w:rPr>
                      <w:b/>
                      <w:i w:val="0"/>
                      <w:sz w:val="20"/>
                      <w:lang w:val="cs-CZ"/>
                    </w:rPr>
                    <w:pPrChange w:id="4961" w:author="Jan Strohmandl" w:date="2018-11-17T06:12:00Z">
                      <w:pPr>
                        <w:pStyle w:val="OiaeaeiYiio2"/>
                        <w:widowControl/>
                        <w:spacing w:before="20" w:after="20"/>
                        <w:jc w:val="left"/>
                      </w:pPr>
                    </w:pPrChange>
                  </w:pPr>
                  <w:r w:rsidRPr="004D3FA2">
                    <w:rPr>
                      <w:b/>
                      <w:i w:val="0"/>
                      <w:sz w:val="20"/>
                      <w:lang w:val="cs-CZ"/>
                    </w:rPr>
                    <w:t>1. 1. 2002 - dosud</w:t>
                  </w:r>
                </w:p>
              </w:tc>
            </w:tr>
            <w:tr w:rsidR="008449C0" w:rsidTr="008449C0">
              <w:tc>
                <w:tcPr>
                  <w:tcW w:w="10456" w:type="dxa"/>
                  <w:tcBorders>
                    <w:top w:val="nil"/>
                    <w:left w:val="nil"/>
                    <w:bottom w:val="nil"/>
                    <w:right w:val="nil"/>
                  </w:tcBorders>
                </w:tcPr>
                <w:p w:rsidR="00F139B8" w:rsidRDefault="008449C0">
                  <w:pPr>
                    <w:pStyle w:val="OiaeaeiYiio2"/>
                    <w:widowControl/>
                    <w:jc w:val="left"/>
                    <w:rPr>
                      <w:i w:val="0"/>
                      <w:sz w:val="20"/>
                      <w:lang w:val="cs-CZ"/>
                    </w:rPr>
                    <w:pPrChange w:id="4962" w:author="Jan Strohmandl" w:date="2018-11-17T06:12:00Z">
                      <w:pPr>
                        <w:pStyle w:val="OiaeaeiYiio2"/>
                        <w:widowControl/>
                        <w:spacing w:before="20" w:after="20"/>
                        <w:jc w:val="left"/>
                      </w:pPr>
                    </w:pPrChange>
                  </w:pPr>
                  <w:r w:rsidRPr="004D3FA2">
                    <w:rPr>
                      <w:b/>
                      <w:i w:val="0"/>
                      <w:sz w:val="20"/>
                      <w:lang w:val="cs-CZ"/>
                    </w:rPr>
                    <w:t>Zlínský kraj</w:t>
                  </w:r>
                  <w:r w:rsidRPr="004D3FA2">
                    <w:rPr>
                      <w:i w:val="0"/>
                      <w:sz w:val="20"/>
                      <w:lang w:val="cs-CZ"/>
                    </w:rPr>
                    <w:t>, Krajský úřad, tř. Tomáše Bati 21, Zlín, 761 90</w:t>
                  </w:r>
                </w:p>
              </w:tc>
            </w:tr>
            <w:tr w:rsidR="008449C0" w:rsidTr="008449C0">
              <w:tc>
                <w:tcPr>
                  <w:tcW w:w="10456" w:type="dxa"/>
                  <w:tcBorders>
                    <w:top w:val="nil"/>
                    <w:left w:val="nil"/>
                    <w:bottom w:val="nil"/>
                    <w:right w:val="nil"/>
                  </w:tcBorders>
                </w:tcPr>
                <w:p w:rsidR="00F139B8" w:rsidRDefault="008449C0">
                  <w:pPr>
                    <w:pStyle w:val="OiaeaeiYiio2"/>
                    <w:widowControl/>
                    <w:jc w:val="left"/>
                    <w:rPr>
                      <w:i w:val="0"/>
                      <w:sz w:val="20"/>
                      <w:lang w:val="cs-CZ"/>
                    </w:rPr>
                    <w:pPrChange w:id="4963" w:author="Jan Strohmandl" w:date="2018-11-17T06:12:00Z">
                      <w:pPr>
                        <w:pStyle w:val="OiaeaeiYiio2"/>
                        <w:widowControl/>
                        <w:spacing w:before="20" w:after="20"/>
                        <w:jc w:val="left"/>
                      </w:pPr>
                    </w:pPrChange>
                  </w:pPr>
                  <w:r w:rsidRPr="004D3FA2">
                    <w:rPr>
                      <w:i w:val="0"/>
                      <w:sz w:val="20"/>
                      <w:lang w:val="cs-CZ"/>
                    </w:rPr>
                    <w:t>Krizové a havarijní plánování, prevence závažných havárií</w:t>
                  </w:r>
                </w:p>
              </w:tc>
            </w:tr>
            <w:tr w:rsidR="008449C0" w:rsidTr="008449C0">
              <w:tc>
                <w:tcPr>
                  <w:tcW w:w="10456" w:type="dxa"/>
                  <w:tcBorders>
                    <w:top w:val="nil"/>
                    <w:left w:val="nil"/>
                    <w:bottom w:val="nil"/>
                    <w:right w:val="nil"/>
                  </w:tcBorders>
                </w:tcPr>
                <w:p w:rsidR="00F139B8" w:rsidRDefault="008449C0">
                  <w:pPr>
                    <w:pStyle w:val="OiaeaeiYiio2"/>
                    <w:widowControl/>
                    <w:jc w:val="left"/>
                    <w:rPr>
                      <w:i w:val="0"/>
                      <w:sz w:val="20"/>
                      <w:lang w:val="cs-CZ"/>
                    </w:rPr>
                    <w:pPrChange w:id="4964" w:author="Jan Strohmandl" w:date="2018-11-17T06:12:00Z">
                      <w:pPr>
                        <w:pStyle w:val="OiaeaeiYiio2"/>
                        <w:widowControl/>
                        <w:spacing w:before="20" w:after="20"/>
                        <w:jc w:val="left"/>
                      </w:pPr>
                    </w:pPrChange>
                  </w:pPr>
                  <w:r>
                    <w:rPr>
                      <w:i w:val="0"/>
                      <w:sz w:val="20"/>
                      <w:lang w:val="cs-CZ"/>
                    </w:rPr>
                    <w:t xml:space="preserve">Oprávněná úřední osoba, </w:t>
                  </w:r>
                  <w:r w:rsidRPr="004D3FA2">
                    <w:rPr>
                      <w:i w:val="0"/>
                      <w:sz w:val="20"/>
                      <w:lang w:val="cs-CZ"/>
                    </w:rPr>
                    <w:t>zástupce vedoucího</w:t>
                  </w:r>
                  <w:r>
                    <w:rPr>
                      <w:i w:val="0"/>
                      <w:sz w:val="20"/>
                      <w:lang w:val="cs-CZ"/>
                    </w:rPr>
                    <w:t xml:space="preserve"> na úseku p</w:t>
                  </w:r>
                  <w:r w:rsidRPr="004D3FA2">
                    <w:rPr>
                      <w:i w:val="0"/>
                      <w:sz w:val="20"/>
                      <w:lang w:val="cs-CZ"/>
                    </w:rPr>
                    <w:t xml:space="preserve">lnění úkolů krajského úřadu podle zákona č. 240/2000 Sb., č.239/2000 Sb., </w:t>
                  </w:r>
                  <w:r>
                    <w:rPr>
                      <w:i w:val="0"/>
                      <w:sz w:val="20"/>
                      <w:lang w:val="cs-CZ"/>
                    </w:rPr>
                    <w:t>koordinace Integrovaného záchranného systému, p</w:t>
                  </w:r>
                  <w:r w:rsidRPr="004D3FA2">
                    <w:rPr>
                      <w:i w:val="0"/>
                      <w:sz w:val="20"/>
                      <w:lang w:val="cs-CZ"/>
                    </w:rPr>
                    <w:t>lnění úkolů kraje podle zákona č.</w:t>
                  </w:r>
                  <w:r>
                    <w:rPr>
                      <w:i w:val="0"/>
                      <w:sz w:val="20"/>
                      <w:lang w:val="cs-CZ"/>
                    </w:rPr>
                    <w:t>224</w:t>
                  </w:r>
                  <w:r w:rsidRPr="004D3FA2">
                    <w:rPr>
                      <w:i w:val="0"/>
                      <w:sz w:val="20"/>
                      <w:lang w:val="cs-CZ"/>
                    </w:rPr>
                    <w:t>/20</w:t>
                  </w:r>
                  <w:r>
                    <w:rPr>
                      <w:i w:val="0"/>
                      <w:sz w:val="20"/>
                      <w:lang w:val="cs-CZ"/>
                    </w:rPr>
                    <w:t>15</w:t>
                  </w:r>
                  <w:r w:rsidRPr="004D3FA2">
                    <w:rPr>
                      <w:i w:val="0"/>
                      <w:sz w:val="20"/>
                      <w:lang w:val="cs-CZ"/>
                    </w:rPr>
                    <w:t xml:space="preserve"> Sb., o prevenci závažných havárií</w:t>
                  </w:r>
                </w:p>
              </w:tc>
            </w:tr>
            <w:tr w:rsidR="008449C0" w:rsidRPr="00B16F9D" w:rsidTr="008449C0">
              <w:tc>
                <w:tcPr>
                  <w:tcW w:w="10456" w:type="dxa"/>
                  <w:tcBorders>
                    <w:top w:val="nil"/>
                    <w:left w:val="nil"/>
                    <w:bottom w:val="nil"/>
                    <w:right w:val="nil"/>
                  </w:tcBorders>
                </w:tcPr>
                <w:p w:rsidR="00F139B8" w:rsidRDefault="008449C0">
                  <w:pPr>
                    <w:pStyle w:val="OiaeaeiYiio2"/>
                    <w:widowControl/>
                    <w:jc w:val="left"/>
                    <w:rPr>
                      <w:b/>
                      <w:i w:val="0"/>
                      <w:sz w:val="20"/>
                      <w:lang w:val="cs-CZ"/>
                    </w:rPr>
                    <w:pPrChange w:id="4965" w:author="Jan Strohmandl" w:date="2018-11-17T06:12:00Z">
                      <w:pPr>
                        <w:pStyle w:val="OiaeaeiYiio2"/>
                        <w:widowControl/>
                        <w:spacing w:before="20" w:after="20"/>
                        <w:jc w:val="left"/>
                      </w:pPr>
                    </w:pPrChange>
                  </w:pPr>
                  <w:r w:rsidRPr="004D3FA2">
                    <w:rPr>
                      <w:b/>
                      <w:i w:val="0"/>
                      <w:sz w:val="20"/>
                      <w:lang w:val="cs-CZ"/>
                    </w:rPr>
                    <w:lastRenderedPageBreak/>
                    <w:t>1.</w:t>
                  </w:r>
                  <w:r>
                    <w:rPr>
                      <w:b/>
                      <w:i w:val="0"/>
                      <w:sz w:val="20"/>
                      <w:lang w:val="cs-CZ"/>
                    </w:rPr>
                    <w:t xml:space="preserve"> </w:t>
                  </w:r>
                  <w:r w:rsidRPr="004D3FA2">
                    <w:rPr>
                      <w:b/>
                      <w:i w:val="0"/>
                      <w:sz w:val="20"/>
                      <w:lang w:val="cs-CZ"/>
                    </w:rPr>
                    <w:t>10.1998 – 31.</w:t>
                  </w:r>
                  <w:r>
                    <w:rPr>
                      <w:b/>
                      <w:i w:val="0"/>
                      <w:sz w:val="20"/>
                      <w:lang w:val="cs-CZ"/>
                    </w:rPr>
                    <w:t xml:space="preserve"> </w:t>
                  </w:r>
                  <w:r w:rsidRPr="004D3FA2">
                    <w:rPr>
                      <w:b/>
                      <w:i w:val="0"/>
                      <w:sz w:val="20"/>
                      <w:lang w:val="cs-CZ"/>
                    </w:rPr>
                    <w:t>12. 2001</w:t>
                  </w:r>
                </w:p>
              </w:tc>
            </w:tr>
            <w:tr w:rsidR="008449C0" w:rsidRPr="00B16F9D" w:rsidTr="008449C0">
              <w:tc>
                <w:tcPr>
                  <w:tcW w:w="10456" w:type="dxa"/>
                  <w:tcBorders>
                    <w:top w:val="nil"/>
                    <w:left w:val="nil"/>
                    <w:bottom w:val="nil"/>
                    <w:right w:val="nil"/>
                  </w:tcBorders>
                </w:tcPr>
                <w:p w:rsidR="00F139B8" w:rsidRDefault="008449C0">
                  <w:pPr>
                    <w:pStyle w:val="OiaeaeiYiio2"/>
                    <w:widowControl/>
                    <w:jc w:val="left"/>
                    <w:rPr>
                      <w:b/>
                      <w:i w:val="0"/>
                      <w:sz w:val="20"/>
                      <w:lang w:val="cs-CZ"/>
                    </w:rPr>
                    <w:pPrChange w:id="4966" w:author="Jan Strohmandl" w:date="2018-11-17T06:12:00Z">
                      <w:pPr>
                        <w:pStyle w:val="OiaeaeiYiio2"/>
                        <w:widowControl/>
                        <w:spacing w:before="20" w:after="20"/>
                        <w:jc w:val="left"/>
                      </w:pPr>
                    </w:pPrChange>
                  </w:pPr>
                  <w:r w:rsidRPr="004D3FA2">
                    <w:rPr>
                      <w:b/>
                      <w:i w:val="0"/>
                      <w:sz w:val="20"/>
                      <w:lang w:val="cs-CZ"/>
                    </w:rPr>
                    <w:t>Okresní úřad Uherské Hradiště</w:t>
                  </w:r>
                </w:p>
              </w:tc>
            </w:tr>
            <w:tr w:rsidR="008449C0" w:rsidTr="008449C0">
              <w:tc>
                <w:tcPr>
                  <w:tcW w:w="10456" w:type="dxa"/>
                  <w:tcBorders>
                    <w:top w:val="nil"/>
                    <w:left w:val="nil"/>
                    <w:bottom w:val="nil"/>
                    <w:right w:val="nil"/>
                  </w:tcBorders>
                </w:tcPr>
                <w:p w:rsidR="00F139B8" w:rsidRDefault="008449C0">
                  <w:pPr>
                    <w:pStyle w:val="OiaeaeiYiio2"/>
                    <w:widowControl/>
                    <w:jc w:val="left"/>
                    <w:rPr>
                      <w:i w:val="0"/>
                      <w:sz w:val="20"/>
                      <w:lang w:val="cs-CZ"/>
                    </w:rPr>
                    <w:pPrChange w:id="4967" w:author="Jan Strohmandl" w:date="2018-11-17T06:12:00Z">
                      <w:pPr>
                        <w:pStyle w:val="OiaeaeiYiio2"/>
                        <w:widowControl/>
                        <w:spacing w:before="20" w:after="20"/>
                        <w:jc w:val="left"/>
                      </w:pPr>
                    </w:pPrChange>
                  </w:pPr>
                  <w:r w:rsidRPr="004D3FA2">
                    <w:rPr>
                      <w:i w:val="0"/>
                      <w:sz w:val="20"/>
                      <w:lang w:val="cs-CZ"/>
                    </w:rPr>
                    <w:t>Referát obrany a ochrany obyvatel, referát životního prostředí</w:t>
                  </w:r>
                </w:p>
              </w:tc>
            </w:tr>
            <w:tr w:rsidR="008449C0" w:rsidTr="008449C0">
              <w:tc>
                <w:tcPr>
                  <w:tcW w:w="10456" w:type="dxa"/>
                  <w:tcBorders>
                    <w:top w:val="nil"/>
                    <w:left w:val="nil"/>
                    <w:bottom w:val="nil"/>
                    <w:right w:val="nil"/>
                  </w:tcBorders>
                </w:tcPr>
                <w:p w:rsidR="00F139B8" w:rsidRDefault="008449C0">
                  <w:pPr>
                    <w:pStyle w:val="OiaeaeiYiio2"/>
                    <w:widowControl/>
                    <w:jc w:val="left"/>
                    <w:rPr>
                      <w:i w:val="0"/>
                      <w:sz w:val="20"/>
                      <w:lang w:val="cs-CZ"/>
                    </w:rPr>
                    <w:pPrChange w:id="4968" w:author="Jan Strohmandl" w:date="2018-11-17T06:12:00Z">
                      <w:pPr>
                        <w:pStyle w:val="OiaeaeiYiio2"/>
                        <w:widowControl/>
                        <w:spacing w:before="20" w:after="20"/>
                        <w:jc w:val="left"/>
                      </w:pPr>
                    </w:pPrChange>
                  </w:pPr>
                  <w:r w:rsidRPr="004D3FA2">
                    <w:rPr>
                      <w:i w:val="0"/>
                      <w:sz w:val="20"/>
                      <w:lang w:val="cs-CZ"/>
                    </w:rPr>
                    <w:t xml:space="preserve">Samostatný odborný referent </w:t>
                  </w:r>
                </w:p>
                <w:p w:rsidR="00F139B8" w:rsidRDefault="008449C0">
                  <w:pPr>
                    <w:pStyle w:val="OiaeaeiYiio2"/>
                    <w:widowControl/>
                    <w:jc w:val="left"/>
                    <w:rPr>
                      <w:i w:val="0"/>
                      <w:sz w:val="20"/>
                      <w:lang w:val="cs-CZ"/>
                    </w:rPr>
                    <w:pPrChange w:id="4969" w:author="Jan Strohmandl" w:date="2018-11-17T06:12:00Z">
                      <w:pPr>
                        <w:pStyle w:val="OiaeaeiYiio2"/>
                        <w:widowControl/>
                        <w:spacing w:before="20" w:after="20"/>
                        <w:jc w:val="left"/>
                      </w:pPr>
                    </w:pPrChange>
                  </w:pPr>
                  <w:r w:rsidRPr="004D3FA2">
                    <w:rPr>
                      <w:i w:val="0"/>
                      <w:sz w:val="20"/>
                      <w:lang w:val="cs-CZ"/>
                    </w:rPr>
                    <w:t>Krizové a havarijní plánování, ochrana obyvatelstva, analytik  - správního území okresu Uherské Hradiště, specialista na nebezpečné chemické látky</w:t>
                  </w:r>
                </w:p>
              </w:tc>
            </w:tr>
            <w:tr w:rsidR="008449C0" w:rsidRPr="00B16F9D" w:rsidTr="008449C0">
              <w:tc>
                <w:tcPr>
                  <w:tcW w:w="10456" w:type="dxa"/>
                  <w:tcBorders>
                    <w:top w:val="nil"/>
                    <w:left w:val="nil"/>
                    <w:bottom w:val="nil"/>
                    <w:right w:val="nil"/>
                  </w:tcBorders>
                </w:tcPr>
                <w:p w:rsidR="00F139B8" w:rsidRDefault="008449C0">
                  <w:pPr>
                    <w:pStyle w:val="OiaeaeiYiio2"/>
                    <w:widowControl/>
                    <w:jc w:val="left"/>
                    <w:rPr>
                      <w:b/>
                      <w:i w:val="0"/>
                      <w:sz w:val="20"/>
                      <w:lang w:val="cs-CZ"/>
                    </w:rPr>
                    <w:pPrChange w:id="4970" w:author="Jan Strohmandl" w:date="2018-11-17T06:12:00Z">
                      <w:pPr>
                        <w:pStyle w:val="OiaeaeiYiio2"/>
                        <w:widowControl/>
                        <w:spacing w:before="20" w:after="20"/>
                        <w:jc w:val="left"/>
                      </w:pPr>
                    </w:pPrChange>
                  </w:pPr>
                  <w:r w:rsidRPr="004D3FA2">
                    <w:rPr>
                      <w:b/>
                      <w:i w:val="0"/>
                      <w:sz w:val="20"/>
                      <w:lang w:val="cs-CZ"/>
                    </w:rPr>
                    <w:t>11. 7. 1982 – 30. 9. 1998</w:t>
                  </w:r>
                </w:p>
              </w:tc>
            </w:tr>
            <w:tr w:rsidR="008449C0" w:rsidRPr="00B16F9D" w:rsidTr="008449C0">
              <w:tc>
                <w:tcPr>
                  <w:tcW w:w="10456" w:type="dxa"/>
                  <w:tcBorders>
                    <w:top w:val="nil"/>
                    <w:left w:val="nil"/>
                    <w:bottom w:val="nil"/>
                    <w:right w:val="nil"/>
                  </w:tcBorders>
                </w:tcPr>
                <w:p w:rsidR="00F139B8" w:rsidRDefault="008449C0">
                  <w:pPr>
                    <w:pStyle w:val="OiaeaeiYiio2"/>
                    <w:widowControl/>
                    <w:jc w:val="left"/>
                    <w:rPr>
                      <w:b/>
                      <w:i w:val="0"/>
                      <w:sz w:val="20"/>
                      <w:lang w:val="cs-CZ"/>
                    </w:rPr>
                    <w:pPrChange w:id="4971" w:author="Jan Strohmandl" w:date="2018-11-17T06:12:00Z">
                      <w:pPr>
                        <w:pStyle w:val="OiaeaeiYiio2"/>
                        <w:widowControl/>
                        <w:spacing w:before="20" w:after="20"/>
                        <w:jc w:val="left"/>
                      </w:pPr>
                    </w:pPrChange>
                  </w:pPr>
                  <w:r w:rsidRPr="004D3FA2">
                    <w:rPr>
                      <w:b/>
                      <w:i w:val="0"/>
                      <w:sz w:val="20"/>
                      <w:lang w:val="cs-CZ"/>
                    </w:rPr>
                    <w:t>Ministerstvo obrany</w:t>
                  </w:r>
                </w:p>
              </w:tc>
            </w:tr>
            <w:tr w:rsidR="008449C0" w:rsidTr="008449C0">
              <w:tc>
                <w:tcPr>
                  <w:tcW w:w="10456" w:type="dxa"/>
                  <w:tcBorders>
                    <w:top w:val="nil"/>
                    <w:left w:val="nil"/>
                    <w:bottom w:val="nil"/>
                    <w:right w:val="nil"/>
                  </w:tcBorders>
                </w:tcPr>
                <w:p w:rsidR="00F139B8" w:rsidRDefault="008449C0">
                  <w:pPr>
                    <w:pStyle w:val="OiaeaeiYiio2"/>
                    <w:widowControl/>
                    <w:jc w:val="left"/>
                    <w:rPr>
                      <w:i w:val="0"/>
                      <w:sz w:val="20"/>
                      <w:lang w:val="cs-CZ"/>
                    </w:rPr>
                    <w:pPrChange w:id="4972" w:author="Jan Strohmandl" w:date="2018-11-17T06:12:00Z">
                      <w:pPr>
                        <w:pStyle w:val="OiaeaeiYiio2"/>
                        <w:widowControl/>
                        <w:spacing w:before="20" w:after="20"/>
                        <w:jc w:val="left"/>
                      </w:pPr>
                    </w:pPrChange>
                  </w:pPr>
                  <w:r w:rsidRPr="004D3FA2">
                    <w:rPr>
                      <w:i w:val="0"/>
                      <w:sz w:val="20"/>
                      <w:lang w:val="cs-CZ"/>
                    </w:rPr>
                    <w:t>Chemické vojsko</w:t>
                  </w:r>
                </w:p>
              </w:tc>
            </w:tr>
            <w:tr w:rsidR="008449C0" w:rsidTr="008449C0">
              <w:tc>
                <w:tcPr>
                  <w:tcW w:w="10456" w:type="dxa"/>
                  <w:tcBorders>
                    <w:top w:val="nil"/>
                    <w:left w:val="nil"/>
                    <w:bottom w:val="nil"/>
                    <w:right w:val="nil"/>
                  </w:tcBorders>
                </w:tcPr>
                <w:p w:rsidR="008449C0" w:rsidRPr="008044B2" w:rsidRDefault="008449C0" w:rsidP="00F5494E">
                  <w:pPr>
                    <w:jc w:val="both"/>
                  </w:pPr>
                  <w:r w:rsidRPr="004D3FA2">
                    <w:t>Náčelník chemické služby Vojenské zdravotnické školy</w:t>
                  </w:r>
                </w:p>
              </w:tc>
            </w:tr>
            <w:tr w:rsidR="008449C0" w:rsidTr="008449C0">
              <w:tc>
                <w:tcPr>
                  <w:tcW w:w="10456" w:type="dxa"/>
                  <w:tcBorders>
                    <w:top w:val="nil"/>
                    <w:left w:val="nil"/>
                    <w:bottom w:val="nil"/>
                    <w:right w:val="nil"/>
                  </w:tcBorders>
                </w:tcPr>
                <w:p w:rsidR="008449C0" w:rsidRPr="008044B2" w:rsidRDefault="008449C0" w:rsidP="00F5494E">
                  <w:pPr>
                    <w:jc w:val="both"/>
                  </w:pPr>
                  <w:r w:rsidRPr="004D3FA2">
                    <w:t>Odpovědnost za přípravu jednotek a důstojnického sboru ve své odbornosti, řízení výuky a výcviku podřízeného útvaru, logistické zabezpečení školy chemickým materiálem a prostředků protichemické ochrany.</w:t>
                  </w:r>
                </w:p>
                <w:p w:rsidR="005615B5" w:rsidRDefault="008449C0">
                  <w:pPr>
                    <w:jc w:val="both"/>
                  </w:pPr>
                  <w:r>
                    <w:t>Spolupráce s VLA Hradec Králové na vojskových zkouškách: gama neutronového osobního dozimetru DD-80, VDD-80,</w:t>
                  </w:r>
                </w:p>
                <w:p w:rsidR="005615B5" w:rsidRDefault="008449C0">
                  <w:pPr>
                    <w:jc w:val="both"/>
                  </w:pPr>
                  <w:r>
                    <w:t>Individuálního chemického balíčku IPB-80, Vakuové matrace – MAVA; destilačního přístroje MADES, atd.</w:t>
                  </w:r>
                </w:p>
              </w:tc>
            </w:tr>
          </w:tbl>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rPr>
              <w:lastRenderedPageBreak/>
              <w:t>Zkušenosti s vedením kvalifikačních a rigorózních prací</w:t>
            </w:r>
          </w:p>
        </w:tc>
      </w:tr>
      <w:tr w:rsidR="008449C0" w:rsidTr="008449C0">
        <w:trPr>
          <w:trHeight w:val="1105"/>
        </w:trPr>
        <w:tc>
          <w:tcPr>
            <w:tcW w:w="9859" w:type="dxa"/>
            <w:gridSpan w:val="11"/>
          </w:tcPr>
          <w:p w:rsidR="008449C0" w:rsidRDefault="008449C0" w:rsidP="008449C0">
            <w:pPr>
              <w:jc w:val="both"/>
            </w:pPr>
            <w:r>
              <w:t>Vedoucí a oponent bakalářských a diplomových prací.</w:t>
            </w:r>
          </w:p>
          <w:p w:rsidR="008449C0" w:rsidRPr="00B05D11" w:rsidRDefault="008449C0" w:rsidP="008449C0">
            <w:pPr>
              <w:jc w:val="both"/>
              <w:rPr>
                <w:lang w:val="sq-AL"/>
              </w:rPr>
            </w:pPr>
            <w:r w:rsidRPr="00B05D11">
              <w:rPr>
                <w:lang w:val="sq-AL"/>
              </w:rPr>
              <w:t>Oponent a konzultant bakalářských a magisterských prací u</w:t>
            </w:r>
            <w:r w:rsidRPr="00B05D11">
              <w:rPr>
                <w:b/>
                <w:lang w:val="sq-AL"/>
              </w:rPr>
              <w:t xml:space="preserve"> </w:t>
            </w:r>
            <w:r w:rsidRPr="00B05D11">
              <w:rPr>
                <w:lang w:val="sq-AL"/>
              </w:rPr>
              <w:t xml:space="preserve">studentů </w:t>
            </w:r>
            <w:r w:rsidRPr="00B05D11">
              <w:rPr>
                <w:b/>
                <w:lang w:val="sq-AL"/>
              </w:rPr>
              <w:t>VŠB Ostrava, FBI,</w:t>
            </w:r>
            <w:r>
              <w:rPr>
                <w:b/>
                <w:lang w:val="sq-AL"/>
              </w:rPr>
              <w:t xml:space="preserve"> Policejní akademie, Univerzita obrany,</w:t>
            </w:r>
            <w:r w:rsidRPr="00B05D11">
              <w:rPr>
                <w:b/>
                <w:lang w:val="sq-AL"/>
              </w:rPr>
              <w:t xml:space="preserve"> </w:t>
            </w:r>
            <w:r w:rsidRPr="00B05D11">
              <w:rPr>
                <w:lang w:val="sq-AL"/>
              </w:rPr>
              <w:t>zaměřených  na prevenci závažných havárií  a ochrany obyvatelstva</w:t>
            </w:r>
            <w:r>
              <w:rPr>
                <w:lang w:val="sq-AL"/>
              </w:rPr>
              <w:t>.</w:t>
            </w:r>
          </w:p>
          <w:p w:rsidR="008449C0" w:rsidRPr="00B05D11" w:rsidRDefault="008449C0" w:rsidP="008449C0">
            <w:pPr>
              <w:jc w:val="both"/>
            </w:pPr>
            <w:r w:rsidRPr="00B05D11">
              <w:rPr>
                <w:lang w:val="sq-AL"/>
              </w:rPr>
              <w:t>Konzultant, oponent bakalářských a magisterských prací u</w:t>
            </w:r>
            <w:r w:rsidRPr="00B05D11">
              <w:rPr>
                <w:b/>
                <w:lang w:val="sq-AL"/>
              </w:rPr>
              <w:t xml:space="preserve"> </w:t>
            </w:r>
            <w:r w:rsidRPr="00B05D11">
              <w:rPr>
                <w:lang w:val="sq-AL"/>
              </w:rPr>
              <w:t xml:space="preserve">studentů </w:t>
            </w:r>
            <w:r w:rsidRPr="00B05D11">
              <w:rPr>
                <w:b/>
                <w:lang w:val="sq-AL"/>
              </w:rPr>
              <w:t>UTB Zlín</w:t>
            </w:r>
            <w:r w:rsidRPr="00B05D11">
              <w:rPr>
                <w:lang w:val="sq-AL"/>
              </w:rPr>
              <w:t xml:space="preserve">, </w:t>
            </w:r>
            <w:r w:rsidRPr="00B05D11">
              <w:rPr>
                <w:b/>
                <w:lang w:val="sq-AL"/>
              </w:rPr>
              <w:t>FAI,</w:t>
            </w:r>
            <w:r w:rsidRPr="00B05D11">
              <w:rPr>
                <w:lang w:val="sq-AL"/>
              </w:rPr>
              <w:t xml:space="preserve"> Bezpečnostní technologie, s tematikou krizového řízení a ochrany obyvatelstva, člen komise pro státní závěrečné zkoušky Fakulty logistiky a krizového řízení</w:t>
            </w:r>
            <w:r>
              <w:t>, recenzent odborných článků ze Sborníků konferencí UTB.</w:t>
            </w:r>
          </w:p>
          <w:p w:rsidR="008449C0" w:rsidRPr="00AF0A69" w:rsidRDefault="008449C0" w:rsidP="008449C0">
            <w:pPr>
              <w:jc w:val="both"/>
              <w:rPr>
                <w:lang w:val="sq-AL"/>
              </w:rPr>
            </w:pPr>
            <w:r w:rsidRPr="00AF0A69">
              <w:rPr>
                <w:lang w:val="sq-AL"/>
              </w:rPr>
              <w:t>Odborné příspěvky na konferencích a časopisu 112.</w:t>
            </w:r>
          </w:p>
          <w:p w:rsidR="008449C0" w:rsidRDefault="008449C0" w:rsidP="008449C0">
            <w:pPr>
              <w:jc w:val="both"/>
            </w:pP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t xml:space="preserve">Přehled o nejvýznamnější publikační a další tvůrčí činnosti nebo další profesní činnosti u odborníků z praxe vztahující se k zabezpečovaným předmětům </w:t>
            </w:r>
          </w:p>
        </w:tc>
      </w:tr>
      <w:tr w:rsidR="008449C0" w:rsidTr="008449C0">
        <w:trPr>
          <w:trHeight w:val="2039"/>
        </w:trPr>
        <w:tc>
          <w:tcPr>
            <w:tcW w:w="9859" w:type="dxa"/>
            <w:gridSpan w:val="11"/>
          </w:tcPr>
          <w:p w:rsidR="008449C0" w:rsidRPr="00B05D11" w:rsidRDefault="008449C0" w:rsidP="008449C0">
            <w:pPr>
              <w:pStyle w:val="Aaoeeu"/>
              <w:jc w:val="both"/>
              <w:rPr>
                <w:lang w:val="cs-CZ"/>
              </w:rPr>
            </w:pPr>
            <w:r w:rsidRPr="00B05D11">
              <w:rPr>
                <w:lang w:val="cs-CZ"/>
              </w:rPr>
              <w:t xml:space="preserve">Lektorská činnost ve vzdělávacím středisku </w:t>
            </w:r>
            <w:r w:rsidRPr="00B05D11">
              <w:rPr>
                <w:b/>
                <w:lang w:val="cs-CZ"/>
              </w:rPr>
              <w:t xml:space="preserve">Institutu pro místní správu Praha, </w:t>
            </w:r>
            <w:r w:rsidRPr="00B05D11">
              <w:rPr>
                <w:lang w:val="cs-CZ"/>
              </w:rPr>
              <w:t>při vzdělávání vedoucích úředníků vyšších samosprávných celků v oblasti prevence závažných havárií</w:t>
            </w:r>
          </w:p>
          <w:p w:rsidR="008449C0" w:rsidRPr="00B05D11" w:rsidRDefault="008449C0" w:rsidP="008449C0">
            <w:pPr>
              <w:pStyle w:val="Aaoeeu"/>
              <w:jc w:val="both"/>
              <w:rPr>
                <w:lang w:val="cs-CZ"/>
              </w:rPr>
            </w:pPr>
            <w:r w:rsidRPr="00B05D11">
              <w:rPr>
                <w:lang w:val="cs-CZ"/>
              </w:rPr>
              <w:t>Lektorská činnost u Krajského úřadu Zlínského kraje v oblasti vstupního vzdělávání úředníků</w:t>
            </w:r>
          </w:p>
          <w:p w:rsidR="008449C0" w:rsidRPr="00B05D11" w:rsidRDefault="008449C0" w:rsidP="008449C0">
            <w:pPr>
              <w:pStyle w:val="Aaoeeu"/>
              <w:jc w:val="both"/>
              <w:rPr>
                <w:lang w:val="cs-CZ"/>
              </w:rPr>
            </w:pPr>
            <w:r w:rsidRPr="00B05D11">
              <w:rPr>
                <w:lang w:val="cs-CZ"/>
              </w:rPr>
              <w:t xml:space="preserve">Lektorská činnost – UTB Zlín, Fakulta </w:t>
            </w:r>
            <w:r>
              <w:rPr>
                <w:lang w:val="cs-CZ"/>
              </w:rPr>
              <w:t>logistiky a krizového řízení</w:t>
            </w:r>
          </w:p>
          <w:p w:rsidR="008449C0" w:rsidRPr="00B05D11" w:rsidRDefault="008449C0" w:rsidP="008449C0">
            <w:pPr>
              <w:jc w:val="both"/>
              <w:rPr>
                <w:bCs/>
              </w:rPr>
            </w:pPr>
            <w:r w:rsidRPr="00B05D11">
              <w:rPr>
                <w:b/>
                <w:lang w:val="sq-AL"/>
              </w:rPr>
              <w:t>PEKAJ R</w:t>
            </w:r>
            <w:r w:rsidRPr="00B05D11">
              <w:rPr>
                <w:lang w:val="sq-AL"/>
              </w:rPr>
              <w:t>.</w:t>
            </w:r>
            <w:r>
              <w:rPr>
                <w:lang w:val="sq-AL"/>
              </w:rPr>
              <w:t xml:space="preserve"> (2005)</w:t>
            </w:r>
            <w:r w:rsidRPr="00B05D11">
              <w:rPr>
                <w:lang w:val="sq-AL"/>
              </w:rPr>
              <w:t xml:space="preserve"> </w:t>
            </w:r>
            <w:r w:rsidRPr="00DB3216">
              <w:rPr>
                <w:bCs/>
                <w:i/>
              </w:rPr>
              <w:t>Krizová komunikace – zásady, způsoby a možnosti poskytování informací určené veřejnosti v zóně havarijního plánování u závažných chemických havárií</w:t>
            </w:r>
            <w:r>
              <w:rPr>
                <w:bCs/>
              </w:rPr>
              <w:t>.</w:t>
            </w:r>
            <w:r w:rsidRPr="00B05D11">
              <w:rPr>
                <w:bCs/>
              </w:rPr>
              <w:t xml:space="preserve"> IKM, VŠE Praha</w:t>
            </w:r>
            <w:r>
              <w:rPr>
                <w:bCs/>
              </w:rPr>
              <w:t>.</w:t>
            </w:r>
          </w:p>
          <w:p w:rsidR="008449C0" w:rsidRPr="00B05D11" w:rsidRDefault="008449C0" w:rsidP="008449C0">
            <w:pPr>
              <w:jc w:val="both"/>
              <w:rPr>
                <w:lang w:val="sq-AL"/>
              </w:rPr>
            </w:pPr>
            <w:r w:rsidRPr="00B05D11">
              <w:rPr>
                <w:b/>
                <w:lang w:val="sq-AL"/>
              </w:rPr>
              <w:t>PEKAJ R</w:t>
            </w:r>
            <w:r w:rsidRPr="00B05D11">
              <w:rPr>
                <w:lang w:val="sq-AL"/>
              </w:rPr>
              <w:t>.</w:t>
            </w:r>
            <w:r>
              <w:rPr>
                <w:lang w:val="sq-AL"/>
              </w:rPr>
              <w:t xml:space="preserve"> (2015)</w:t>
            </w:r>
            <w:r w:rsidRPr="00B05D11">
              <w:rPr>
                <w:lang w:val="sq-AL"/>
              </w:rPr>
              <w:t xml:space="preserve"> </w:t>
            </w:r>
            <w:r w:rsidRPr="00DB3216">
              <w:rPr>
                <w:i/>
                <w:lang w:val="sq-AL"/>
              </w:rPr>
              <w:t>Informace určené veřejnosti v zóně havarijního plánování Statestrong, s.r.o. Bojkovice</w:t>
            </w:r>
            <w:r>
              <w:rPr>
                <w:lang w:val="sq-AL"/>
              </w:rPr>
              <w:t>.</w:t>
            </w:r>
            <w:r w:rsidRPr="00B05D11">
              <w:rPr>
                <w:lang w:val="sq-AL"/>
              </w:rPr>
              <w:t xml:space="preserve"> </w:t>
            </w:r>
            <w:r>
              <w:rPr>
                <w:lang w:val="sq-AL"/>
              </w:rPr>
              <w:t xml:space="preserve">Zlín. </w:t>
            </w:r>
          </w:p>
          <w:p w:rsidR="008449C0" w:rsidRPr="00B05D11" w:rsidRDefault="008449C0" w:rsidP="008449C0">
            <w:pPr>
              <w:jc w:val="both"/>
              <w:rPr>
                <w:lang w:val="sq-AL"/>
              </w:rPr>
            </w:pPr>
            <w:r w:rsidRPr="00B05D11">
              <w:rPr>
                <w:b/>
                <w:lang w:val="sq-AL"/>
              </w:rPr>
              <w:t>PEKAJ R</w:t>
            </w:r>
            <w:r>
              <w:rPr>
                <w:b/>
                <w:lang w:val="sq-AL"/>
              </w:rPr>
              <w:t xml:space="preserve">. </w:t>
            </w:r>
            <w:r w:rsidRPr="00DB3216">
              <w:rPr>
                <w:lang w:val="sq-AL"/>
              </w:rPr>
              <w:t>(2015)</w:t>
            </w:r>
            <w:r w:rsidRPr="00B05D11">
              <w:rPr>
                <w:b/>
                <w:lang w:val="sq-AL"/>
              </w:rPr>
              <w:t xml:space="preserve"> </w:t>
            </w:r>
            <w:r w:rsidRPr="00DB3216">
              <w:rPr>
                <w:i/>
                <w:lang w:val="sq-AL"/>
              </w:rPr>
              <w:t>Informace určené veřejnosti v zóně havarijního plánování DEZA,a.s. Valašské Meziříčí</w:t>
            </w:r>
            <w:r>
              <w:rPr>
                <w:lang w:val="sq-AL"/>
              </w:rPr>
              <w:t>. Zlín.</w:t>
            </w:r>
          </w:p>
          <w:p w:rsidR="008449C0" w:rsidRPr="00B05D11" w:rsidRDefault="008449C0" w:rsidP="008449C0">
            <w:pPr>
              <w:jc w:val="both"/>
              <w:rPr>
                <w:bCs/>
              </w:rPr>
            </w:pPr>
            <w:r w:rsidRPr="00B05D11">
              <w:rPr>
                <w:b/>
                <w:lang w:val="sq-AL"/>
              </w:rPr>
              <w:t>PEKAJ R</w:t>
            </w:r>
            <w:r>
              <w:rPr>
                <w:b/>
                <w:lang w:val="sq-AL"/>
              </w:rPr>
              <w:t xml:space="preserve">. </w:t>
            </w:r>
            <w:r w:rsidRPr="008044B2">
              <w:rPr>
                <w:lang w:val="sq-AL"/>
              </w:rPr>
              <w:t>(2017)</w:t>
            </w:r>
            <w:r w:rsidRPr="00B05D11">
              <w:rPr>
                <w:b/>
                <w:lang w:val="sq-AL"/>
              </w:rPr>
              <w:t xml:space="preserve"> </w:t>
            </w:r>
            <w:r w:rsidRPr="00B05D11">
              <w:rPr>
                <w:lang w:val="sq-AL"/>
              </w:rPr>
              <w:t xml:space="preserve">Informace určené veřejnosti v zóně havarijního plánování </w:t>
            </w:r>
            <w:r w:rsidRPr="00B05D11">
              <w:rPr>
                <w:bCs/>
              </w:rPr>
              <w:t>ČEPRO, a.s. ,Loukov, Zlín 20</w:t>
            </w:r>
            <w:r>
              <w:rPr>
                <w:bCs/>
              </w:rPr>
              <w:t>1</w:t>
            </w:r>
            <w:r w:rsidRPr="00B05D11">
              <w:rPr>
                <w:bCs/>
              </w:rPr>
              <w:t>7</w:t>
            </w:r>
          </w:p>
          <w:p w:rsidR="008449C0" w:rsidRPr="00B05D11" w:rsidRDefault="008449C0" w:rsidP="008449C0">
            <w:pPr>
              <w:jc w:val="both"/>
              <w:rPr>
                <w:b/>
                <w:lang w:val="sq-AL"/>
              </w:rPr>
            </w:pPr>
            <w:r w:rsidRPr="00B05D11">
              <w:rPr>
                <w:b/>
                <w:lang w:val="sq-AL"/>
              </w:rPr>
              <w:t>PEKAJ R. a kol.</w:t>
            </w:r>
            <w:r>
              <w:rPr>
                <w:b/>
                <w:lang w:val="sq-AL"/>
              </w:rPr>
              <w:t xml:space="preserve"> </w:t>
            </w:r>
            <w:r w:rsidRPr="008044B2">
              <w:rPr>
                <w:lang w:val="sq-AL"/>
              </w:rPr>
              <w:t>(2008)</w:t>
            </w:r>
            <w:r w:rsidRPr="00B05D11">
              <w:rPr>
                <w:b/>
                <w:lang w:val="sq-AL"/>
              </w:rPr>
              <w:t xml:space="preserve"> </w:t>
            </w:r>
            <w:r w:rsidRPr="00B05D11">
              <w:rPr>
                <w:lang w:val="sq-AL"/>
              </w:rPr>
              <w:t>Hejtmanství pro bezpečí občanů Zlínského kraje, Zlín</w:t>
            </w:r>
            <w:r>
              <w:rPr>
                <w:lang w:val="sq-AL"/>
              </w:rPr>
              <w:t>.</w:t>
            </w:r>
          </w:p>
          <w:p w:rsidR="008449C0" w:rsidRDefault="008449C0" w:rsidP="008449C0">
            <w:pPr>
              <w:jc w:val="both"/>
              <w:rPr>
                <w:lang w:val="sq-AL"/>
              </w:rPr>
            </w:pPr>
            <w:r w:rsidRPr="00B05D11">
              <w:rPr>
                <w:b/>
                <w:lang w:val="sq-AL"/>
              </w:rPr>
              <w:t>PEKAJ R</w:t>
            </w:r>
            <w:r>
              <w:rPr>
                <w:b/>
                <w:lang w:val="sq-AL"/>
              </w:rPr>
              <w:t>.</w:t>
            </w:r>
            <w:r w:rsidRPr="00B05D11">
              <w:rPr>
                <w:b/>
                <w:lang w:val="sq-AL"/>
              </w:rPr>
              <w:t xml:space="preserve"> </w:t>
            </w:r>
            <w:r w:rsidRPr="008044B2">
              <w:rPr>
                <w:lang w:val="sq-AL"/>
              </w:rPr>
              <w:t>(2009)</w:t>
            </w:r>
            <w:r>
              <w:rPr>
                <w:b/>
                <w:lang w:val="sq-AL"/>
              </w:rPr>
              <w:t xml:space="preserve"> </w:t>
            </w:r>
            <w:r w:rsidRPr="00B05D11">
              <w:rPr>
                <w:lang w:val="sq-AL"/>
              </w:rPr>
              <w:t>Informace určené veřejnosti v zóně havarijního plánování STV Group a.s.</w:t>
            </w:r>
            <w:r>
              <w:rPr>
                <w:lang w:val="sq-AL"/>
              </w:rPr>
              <w:t>, Rataje u Kroměříže , Zlín.</w:t>
            </w:r>
          </w:p>
          <w:p w:rsidR="008449C0" w:rsidRPr="00B05D11" w:rsidRDefault="008449C0" w:rsidP="008449C0">
            <w:pPr>
              <w:jc w:val="both"/>
              <w:rPr>
                <w:lang w:val="sq-AL"/>
              </w:rPr>
            </w:pPr>
            <w:r w:rsidRPr="00B05D11">
              <w:rPr>
                <w:b/>
                <w:lang w:val="sq-AL"/>
              </w:rPr>
              <w:t>CINEMA VERITÉ -</w:t>
            </w:r>
            <w:r>
              <w:rPr>
                <w:b/>
                <w:lang w:val="sq-AL"/>
              </w:rPr>
              <w:t xml:space="preserve"> </w:t>
            </w:r>
            <w:r w:rsidRPr="00B05D11">
              <w:rPr>
                <w:b/>
                <w:lang w:val="sq-AL"/>
              </w:rPr>
              <w:t>Cyklus DVD-2006</w:t>
            </w:r>
            <w:r>
              <w:rPr>
                <w:b/>
                <w:lang w:val="sq-AL"/>
              </w:rPr>
              <w:t>.</w:t>
            </w:r>
            <w:r w:rsidRPr="00B05D11">
              <w:rPr>
                <w:b/>
                <w:lang w:val="sq-AL"/>
              </w:rPr>
              <w:t xml:space="preserve"> </w:t>
            </w:r>
            <w:r w:rsidRPr="00B05D11">
              <w:rPr>
                <w:lang w:val="sq-AL"/>
              </w:rPr>
              <w:t>Základy krizového řízení pro veřejnost, ochrana obyvatelstva</w:t>
            </w:r>
          </w:p>
          <w:p w:rsidR="008449C0" w:rsidRPr="00B05D11" w:rsidRDefault="008449C0" w:rsidP="008449C0">
            <w:pPr>
              <w:jc w:val="both"/>
            </w:pPr>
          </w:p>
          <w:p w:rsidR="008449C0" w:rsidRDefault="008449C0" w:rsidP="008449C0">
            <w:pPr>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 w:rsidR="008449C0" w:rsidRDefault="008449C0" w:rsidP="008449C0">
      <w:pPr>
        <w:rPr>
          <w:ins w:id="4973" w:author="Jan Strohmandl" w:date="2018-11-18T15:53:00Z"/>
        </w:rPr>
      </w:pPr>
    </w:p>
    <w:p w:rsidR="00F71CA5" w:rsidRDefault="00F71CA5" w:rsidP="008449C0">
      <w:pPr>
        <w:rPr>
          <w:ins w:id="4974" w:author="Jan Strohmandl" w:date="2018-11-18T15:53:00Z"/>
        </w:rPr>
      </w:pPr>
    </w:p>
    <w:p w:rsidR="00F71CA5" w:rsidRDefault="00F71CA5" w:rsidP="008449C0">
      <w:pPr>
        <w:rPr>
          <w:ins w:id="4975" w:author="Jan Strohmandl" w:date="2018-11-18T15:53:00Z"/>
        </w:rPr>
      </w:pPr>
    </w:p>
    <w:p w:rsidR="00F71CA5" w:rsidRDefault="00F71CA5" w:rsidP="008449C0">
      <w:pPr>
        <w:rPr>
          <w:ins w:id="4976" w:author="Jan Strohmandl" w:date="2018-11-18T15:53:00Z"/>
        </w:rPr>
      </w:pPr>
    </w:p>
    <w:p w:rsidR="00F71CA5" w:rsidRDefault="00F71CA5" w:rsidP="008449C0">
      <w:pPr>
        <w:rPr>
          <w:ins w:id="4977" w:author="Jan Strohmandl" w:date="2018-11-18T15:53:00Z"/>
        </w:rPr>
      </w:pPr>
    </w:p>
    <w:p w:rsidR="00F71CA5" w:rsidRDefault="00F71CA5" w:rsidP="008449C0"/>
    <w:p w:rsidR="008449C0" w:rsidRDefault="008449C0" w:rsidP="008449C0"/>
    <w:p w:rsidR="008449C0" w:rsidRDefault="008449C0" w:rsidP="008449C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449C0" w:rsidTr="008449C0">
        <w:tc>
          <w:tcPr>
            <w:tcW w:w="9859" w:type="dxa"/>
            <w:gridSpan w:val="11"/>
            <w:tcBorders>
              <w:bottom w:val="double" w:sz="4" w:space="0" w:color="auto"/>
            </w:tcBorders>
            <w:shd w:val="clear" w:color="auto" w:fill="BDD6EE"/>
          </w:tcPr>
          <w:p w:rsidR="008449C0" w:rsidRDefault="008449C0" w:rsidP="008449C0">
            <w:pPr>
              <w:jc w:val="both"/>
              <w:rPr>
                <w:b/>
                <w:sz w:val="28"/>
              </w:rPr>
            </w:pPr>
            <w:r>
              <w:rPr>
                <w:b/>
                <w:sz w:val="28"/>
              </w:rPr>
              <w:t>C-I – Personální zabezpečení</w:t>
            </w:r>
          </w:p>
        </w:tc>
      </w:tr>
      <w:tr w:rsidR="008449C0" w:rsidTr="008449C0">
        <w:tc>
          <w:tcPr>
            <w:tcW w:w="2518" w:type="dxa"/>
            <w:tcBorders>
              <w:top w:val="double" w:sz="4" w:space="0" w:color="auto"/>
            </w:tcBorders>
            <w:shd w:val="clear" w:color="auto" w:fill="F7CAAC"/>
          </w:tcPr>
          <w:p w:rsidR="008449C0" w:rsidRDefault="008449C0" w:rsidP="008449C0">
            <w:pPr>
              <w:jc w:val="both"/>
              <w:rPr>
                <w:b/>
              </w:rPr>
            </w:pPr>
            <w:r>
              <w:rPr>
                <w:b/>
              </w:rPr>
              <w:t>Vysoká škola</w:t>
            </w:r>
          </w:p>
        </w:tc>
        <w:tc>
          <w:tcPr>
            <w:tcW w:w="7341" w:type="dxa"/>
            <w:gridSpan w:val="10"/>
          </w:tcPr>
          <w:p w:rsidR="008449C0" w:rsidRDefault="008449C0" w:rsidP="008449C0">
            <w:pPr>
              <w:jc w:val="both"/>
            </w:pPr>
            <w:r>
              <w:t>Univerzita Tomáše Bati ve Zlíně</w:t>
            </w:r>
          </w:p>
        </w:tc>
      </w:tr>
      <w:tr w:rsidR="008449C0" w:rsidTr="008449C0">
        <w:tc>
          <w:tcPr>
            <w:tcW w:w="2518" w:type="dxa"/>
            <w:shd w:val="clear" w:color="auto" w:fill="F7CAAC"/>
          </w:tcPr>
          <w:p w:rsidR="008449C0" w:rsidRDefault="008449C0" w:rsidP="008449C0">
            <w:pPr>
              <w:jc w:val="both"/>
              <w:rPr>
                <w:b/>
              </w:rPr>
            </w:pPr>
            <w:r>
              <w:rPr>
                <w:b/>
              </w:rPr>
              <w:t>Součást vysoké školy</w:t>
            </w:r>
          </w:p>
        </w:tc>
        <w:tc>
          <w:tcPr>
            <w:tcW w:w="7341" w:type="dxa"/>
            <w:gridSpan w:val="10"/>
          </w:tcPr>
          <w:p w:rsidR="008449C0" w:rsidRDefault="008449C0" w:rsidP="008449C0">
            <w:pPr>
              <w:jc w:val="both"/>
            </w:pPr>
            <w:r>
              <w:t>Fakulta logistiky a krizového řízení</w:t>
            </w:r>
          </w:p>
        </w:tc>
      </w:tr>
      <w:tr w:rsidR="008449C0" w:rsidTr="008449C0">
        <w:tc>
          <w:tcPr>
            <w:tcW w:w="2518" w:type="dxa"/>
            <w:shd w:val="clear" w:color="auto" w:fill="F7CAAC"/>
          </w:tcPr>
          <w:p w:rsidR="008449C0" w:rsidRDefault="008449C0" w:rsidP="008449C0">
            <w:pPr>
              <w:jc w:val="both"/>
              <w:rPr>
                <w:b/>
              </w:rPr>
            </w:pPr>
            <w:r>
              <w:rPr>
                <w:b/>
              </w:rPr>
              <w:t>Název studijního programu</w:t>
            </w:r>
          </w:p>
        </w:tc>
        <w:tc>
          <w:tcPr>
            <w:tcW w:w="7341" w:type="dxa"/>
            <w:gridSpan w:val="10"/>
          </w:tcPr>
          <w:p w:rsidR="008449C0" w:rsidRDefault="008449C0">
            <w:pPr>
              <w:jc w:val="both"/>
            </w:pPr>
            <w:r>
              <w:t xml:space="preserve">Ochrana </w:t>
            </w:r>
            <w:r w:rsidR="00A7714B">
              <w:t>obyvatelstva</w:t>
            </w:r>
          </w:p>
        </w:tc>
      </w:tr>
      <w:tr w:rsidR="008449C0" w:rsidTr="008449C0">
        <w:tc>
          <w:tcPr>
            <w:tcW w:w="2518" w:type="dxa"/>
            <w:shd w:val="clear" w:color="auto" w:fill="F7CAAC"/>
          </w:tcPr>
          <w:p w:rsidR="008449C0" w:rsidRDefault="008449C0" w:rsidP="008449C0">
            <w:pPr>
              <w:jc w:val="both"/>
              <w:rPr>
                <w:b/>
              </w:rPr>
            </w:pPr>
            <w:r>
              <w:rPr>
                <w:b/>
              </w:rPr>
              <w:t>Jméno a příjmení</w:t>
            </w:r>
          </w:p>
        </w:tc>
        <w:tc>
          <w:tcPr>
            <w:tcW w:w="4536" w:type="dxa"/>
            <w:gridSpan w:val="5"/>
          </w:tcPr>
          <w:p w:rsidR="008449C0" w:rsidRPr="00DD148D" w:rsidRDefault="008449C0" w:rsidP="008449C0">
            <w:pPr>
              <w:jc w:val="both"/>
              <w:rPr>
                <w:b/>
              </w:rPr>
            </w:pPr>
            <w:r w:rsidRPr="00DD148D">
              <w:rPr>
                <w:b/>
              </w:rPr>
              <w:t>René Skrášek</w:t>
            </w:r>
          </w:p>
        </w:tc>
        <w:tc>
          <w:tcPr>
            <w:tcW w:w="709" w:type="dxa"/>
            <w:shd w:val="clear" w:color="auto" w:fill="F7CAAC"/>
          </w:tcPr>
          <w:p w:rsidR="008449C0" w:rsidRDefault="008449C0" w:rsidP="008449C0">
            <w:pPr>
              <w:jc w:val="both"/>
              <w:rPr>
                <w:b/>
              </w:rPr>
            </w:pPr>
            <w:r>
              <w:rPr>
                <w:b/>
              </w:rPr>
              <w:t>Tituly</w:t>
            </w:r>
          </w:p>
        </w:tc>
        <w:tc>
          <w:tcPr>
            <w:tcW w:w="2096" w:type="dxa"/>
            <w:gridSpan w:val="4"/>
          </w:tcPr>
          <w:p w:rsidR="008449C0" w:rsidRDefault="008449C0" w:rsidP="008449C0">
            <w:pPr>
              <w:jc w:val="both"/>
            </w:pPr>
            <w:r>
              <w:t>Ing.</w:t>
            </w:r>
          </w:p>
        </w:tc>
      </w:tr>
      <w:tr w:rsidR="008449C0" w:rsidTr="008449C0">
        <w:tc>
          <w:tcPr>
            <w:tcW w:w="2518" w:type="dxa"/>
            <w:shd w:val="clear" w:color="auto" w:fill="F7CAAC"/>
          </w:tcPr>
          <w:p w:rsidR="008449C0" w:rsidRDefault="008449C0" w:rsidP="008449C0">
            <w:pPr>
              <w:jc w:val="both"/>
              <w:rPr>
                <w:b/>
              </w:rPr>
            </w:pPr>
            <w:r>
              <w:rPr>
                <w:b/>
              </w:rPr>
              <w:t>Rok narození</w:t>
            </w:r>
          </w:p>
        </w:tc>
        <w:tc>
          <w:tcPr>
            <w:tcW w:w="829" w:type="dxa"/>
          </w:tcPr>
          <w:p w:rsidR="008449C0" w:rsidRDefault="008449C0" w:rsidP="008449C0">
            <w:pPr>
              <w:jc w:val="both"/>
            </w:pPr>
            <w:r>
              <w:t>1976</w:t>
            </w:r>
          </w:p>
        </w:tc>
        <w:tc>
          <w:tcPr>
            <w:tcW w:w="1721" w:type="dxa"/>
            <w:shd w:val="clear" w:color="auto" w:fill="F7CAAC"/>
          </w:tcPr>
          <w:p w:rsidR="008449C0" w:rsidRDefault="008449C0" w:rsidP="008449C0">
            <w:pPr>
              <w:jc w:val="both"/>
              <w:rPr>
                <w:b/>
              </w:rPr>
            </w:pPr>
            <w:r>
              <w:rPr>
                <w:b/>
              </w:rPr>
              <w:t>typ vztahu k VŠ</w:t>
            </w:r>
          </w:p>
        </w:tc>
        <w:tc>
          <w:tcPr>
            <w:tcW w:w="992" w:type="dxa"/>
            <w:gridSpan w:val="2"/>
          </w:tcPr>
          <w:p w:rsidR="008449C0" w:rsidRDefault="008449C0" w:rsidP="008449C0">
            <w:pPr>
              <w:jc w:val="both"/>
            </w:pPr>
            <w:r>
              <w:t>DPP (bud)</w:t>
            </w: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p>
        </w:tc>
      </w:tr>
      <w:tr w:rsidR="008449C0" w:rsidTr="008449C0">
        <w:tc>
          <w:tcPr>
            <w:tcW w:w="5068" w:type="dxa"/>
            <w:gridSpan w:val="3"/>
            <w:shd w:val="clear" w:color="auto" w:fill="F7CAAC"/>
          </w:tcPr>
          <w:p w:rsidR="008449C0" w:rsidRDefault="008449C0" w:rsidP="008449C0">
            <w:pPr>
              <w:jc w:val="both"/>
              <w:rPr>
                <w:b/>
              </w:rPr>
            </w:pPr>
            <w:r>
              <w:rPr>
                <w:b/>
              </w:rPr>
              <w:t>Typ vztahu na součásti VŠ, která uskutečňuje st. program</w:t>
            </w:r>
          </w:p>
        </w:tc>
        <w:tc>
          <w:tcPr>
            <w:tcW w:w="992" w:type="dxa"/>
            <w:gridSpan w:val="2"/>
          </w:tcPr>
          <w:p w:rsidR="008449C0" w:rsidRDefault="008449C0" w:rsidP="008449C0">
            <w:pPr>
              <w:jc w:val="both"/>
            </w:pPr>
          </w:p>
        </w:tc>
        <w:tc>
          <w:tcPr>
            <w:tcW w:w="994" w:type="dxa"/>
            <w:shd w:val="clear" w:color="auto" w:fill="F7CAAC"/>
          </w:tcPr>
          <w:p w:rsidR="008449C0" w:rsidRDefault="008449C0" w:rsidP="008449C0">
            <w:pPr>
              <w:jc w:val="both"/>
              <w:rPr>
                <w:b/>
              </w:rPr>
            </w:pPr>
            <w:r>
              <w:rPr>
                <w:b/>
              </w:rPr>
              <w:t>rozsah</w:t>
            </w:r>
          </w:p>
        </w:tc>
        <w:tc>
          <w:tcPr>
            <w:tcW w:w="709" w:type="dxa"/>
          </w:tcPr>
          <w:p w:rsidR="008449C0" w:rsidRDefault="008449C0" w:rsidP="008449C0">
            <w:pPr>
              <w:jc w:val="both"/>
            </w:pPr>
          </w:p>
        </w:tc>
        <w:tc>
          <w:tcPr>
            <w:tcW w:w="709" w:type="dxa"/>
            <w:gridSpan w:val="2"/>
            <w:shd w:val="clear" w:color="auto" w:fill="F7CAAC"/>
          </w:tcPr>
          <w:p w:rsidR="008449C0" w:rsidRDefault="008449C0" w:rsidP="008449C0">
            <w:pPr>
              <w:jc w:val="both"/>
              <w:rPr>
                <w:b/>
              </w:rPr>
            </w:pPr>
            <w:r>
              <w:rPr>
                <w:b/>
              </w:rPr>
              <w:t>do kdy</w:t>
            </w:r>
          </w:p>
        </w:tc>
        <w:tc>
          <w:tcPr>
            <w:tcW w:w="1387" w:type="dxa"/>
            <w:gridSpan w:val="2"/>
          </w:tcPr>
          <w:p w:rsidR="008449C0" w:rsidRDefault="008449C0" w:rsidP="008449C0">
            <w:pPr>
              <w:jc w:val="both"/>
            </w:pPr>
          </w:p>
        </w:tc>
      </w:tr>
      <w:tr w:rsidR="008449C0" w:rsidTr="008449C0">
        <w:tc>
          <w:tcPr>
            <w:tcW w:w="6060" w:type="dxa"/>
            <w:gridSpan w:val="5"/>
            <w:shd w:val="clear" w:color="auto" w:fill="F7CAAC"/>
          </w:tcPr>
          <w:p w:rsidR="008449C0" w:rsidRDefault="008449C0" w:rsidP="008449C0">
            <w:pPr>
              <w:jc w:val="both"/>
            </w:pPr>
            <w:r>
              <w:rPr>
                <w:b/>
              </w:rPr>
              <w:t>Další současná působení jako akademický pracovník na jiných VŠ</w:t>
            </w:r>
          </w:p>
        </w:tc>
        <w:tc>
          <w:tcPr>
            <w:tcW w:w="1703" w:type="dxa"/>
            <w:gridSpan w:val="2"/>
            <w:shd w:val="clear" w:color="auto" w:fill="F7CAAC"/>
          </w:tcPr>
          <w:p w:rsidR="008449C0" w:rsidRDefault="008449C0" w:rsidP="008449C0">
            <w:pPr>
              <w:jc w:val="both"/>
              <w:rPr>
                <w:b/>
              </w:rPr>
            </w:pPr>
            <w:r>
              <w:rPr>
                <w:b/>
              </w:rPr>
              <w:t>typ prac. vztahu</w:t>
            </w:r>
          </w:p>
        </w:tc>
        <w:tc>
          <w:tcPr>
            <w:tcW w:w="2096" w:type="dxa"/>
            <w:gridSpan w:val="4"/>
            <w:shd w:val="clear" w:color="auto" w:fill="F7CAAC"/>
          </w:tcPr>
          <w:p w:rsidR="008449C0" w:rsidRDefault="008449C0" w:rsidP="008449C0">
            <w:pPr>
              <w:jc w:val="both"/>
              <w:rPr>
                <w:b/>
              </w:rPr>
            </w:pPr>
            <w:r>
              <w:rPr>
                <w:b/>
              </w:rPr>
              <w:t>rozsah</w:t>
            </w: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6060" w:type="dxa"/>
            <w:gridSpan w:val="5"/>
          </w:tcPr>
          <w:p w:rsidR="008449C0" w:rsidRDefault="008449C0" w:rsidP="008449C0">
            <w:pPr>
              <w:jc w:val="both"/>
            </w:pPr>
          </w:p>
        </w:tc>
        <w:tc>
          <w:tcPr>
            <w:tcW w:w="1703" w:type="dxa"/>
            <w:gridSpan w:val="2"/>
          </w:tcPr>
          <w:p w:rsidR="008449C0" w:rsidRDefault="008449C0" w:rsidP="008449C0">
            <w:pPr>
              <w:jc w:val="both"/>
            </w:pPr>
          </w:p>
        </w:tc>
        <w:tc>
          <w:tcPr>
            <w:tcW w:w="2096" w:type="dxa"/>
            <w:gridSpan w:val="4"/>
          </w:tcPr>
          <w:p w:rsidR="008449C0" w:rsidRDefault="008449C0" w:rsidP="008449C0">
            <w:pPr>
              <w:jc w:val="both"/>
            </w:pPr>
          </w:p>
        </w:tc>
      </w:tr>
      <w:tr w:rsidR="008449C0" w:rsidTr="008449C0">
        <w:tc>
          <w:tcPr>
            <w:tcW w:w="9859" w:type="dxa"/>
            <w:gridSpan w:val="11"/>
            <w:shd w:val="clear" w:color="auto" w:fill="F7CAAC"/>
          </w:tcPr>
          <w:p w:rsidR="008449C0" w:rsidRDefault="008449C0" w:rsidP="008449C0">
            <w:pPr>
              <w:jc w:val="both"/>
            </w:pPr>
            <w:r>
              <w:rPr>
                <w:b/>
              </w:rPr>
              <w:t>Předměty příslušného studijního programu a způsob zapojení do jejich výuky, příp. další zapojení do uskutečňování studijního programu</w:t>
            </w:r>
          </w:p>
        </w:tc>
      </w:tr>
      <w:tr w:rsidR="008449C0" w:rsidTr="008449C0">
        <w:trPr>
          <w:trHeight w:val="1118"/>
        </w:trPr>
        <w:tc>
          <w:tcPr>
            <w:tcW w:w="9859" w:type="dxa"/>
            <w:gridSpan w:val="11"/>
            <w:tcBorders>
              <w:top w:val="nil"/>
            </w:tcBorders>
          </w:tcPr>
          <w:p w:rsidR="008449C0" w:rsidRDefault="008449C0" w:rsidP="008449C0">
            <w:pPr>
              <w:jc w:val="both"/>
            </w:pPr>
            <w:r>
              <w:t>Management – přednášky (10 %)</w:t>
            </w:r>
          </w:p>
        </w:tc>
      </w:tr>
      <w:tr w:rsidR="008449C0" w:rsidTr="008449C0">
        <w:tc>
          <w:tcPr>
            <w:tcW w:w="9859" w:type="dxa"/>
            <w:gridSpan w:val="11"/>
            <w:shd w:val="clear" w:color="auto" w:fill="F7CAAC"/>
          </w:tcPr>
          <w:p w:rsidR="008449C0" w:rsidRDefault="008449C0" w:rsidP="008449C0">
            <w:pPr>
              <w:jc w:val="both"/>
            </w:pPr>
            <w:r>
              <w:rPr>
                <w:b/>
              </w:rPr>
              <w:t xml:space="preserve">Údaje o vzdělání na VŠ </w:t>
            </w:r>
          </w:p>
        </w:tc>
      </w:tr>
      <w:tr w:rsidR="008449C0" w:rsidTr="008449C0">
        <w:trPr>
          <w:trHeight w:val="1055"/>
        </w:trPr>
        <w:tc>
          <w:tcPr>
            <w:tcW w:w="9859" w:type="dxa"/>
            <w:gridSpan w:val="11"/>
          </w:tcPr>
          <w:p w:rsidR="008449C0" w:rsidRPr="00EA2F43" w:rsidRDefault="008449C0" w:rsidP="008449C0">
            <w:pPr>
              <w:jc w:val="both"/>
            </w:pPr>
            <w:r w:rsidRPr="00EA2F43">
              <w:t>2014 – Fakulta logistiky a krizového řízení, UTB ve Zlíně, Ovládání rizik, Bc.</w:t>
            </w:r>
          </w:p>
          <w:p w:rsidR="008449C0" w:rsidRDefault="008449C0" w:rsidP="008449C0">
            <w:pPr>
              <w:jc w:val="both"/>
              <w:rPr>
                <w:b/>
              </w:rPr>
            </w:pPr>
            <w:r w:rsidRPr="00EA2F43">
              <w:t>2016 – Fakulta aplikované informatiky, UTB ve Zlíně, Bezpečnostní technologie, systémy a management, Ing.</w:t>
            </w:r>
          </w:p>
        </w:tc>
      </w:tr>
      <w:tr w:rsidR="008449C0" w:rsidTr="008449C0">
        <w:tc>
          <w:tcPr>
            <w:tcW w:w="9859" w:type="dxa"/>
            <w:gridSpan w:val="11"/>
            <w:shd w:val="clear" w:color="auto" w:fill="F7CAAC"/>
          </w:tcPr>
          <w:p w:rsidR="008449C0" w:rsidRDefault="008449C0" w:rsidP="008449C0">
            <w:pPr>
              <w:jc w:val="both"/>
              <w:rPr>
                <w:b/>
              </w:rPr>
            </w:pPr>
            <w:r>
              <w:rPr>
                <w:b/>
              </w:rPr>
              <w:t>Údaje o odborném působení od absolvování VŠ</w:t>
            </w:r>
          </w:p>
        </w:tc>
      </w:tr>
      <w:tr w:rsidR="008449C0" w:rsidTr="008449C0">
        <w:trPr>
          <w:trHeight w:val="1090"/>
        </w:trPr>
        <w:tc>
          <w:tcPr>
            <w:tcW w:w="9859" w:type="dxa"/>
            <w:gridSpan w:val="11"/>
          </w:tcPr>
          <w:p w:rsidR="008449C0" w:rsidRDefault="008449C0" w:rsidP="008449C0">
            <w:r>
              <w:t>1998 – 1999 Autoopravna, Staré Město – přijímací technik</w:t>
            </w:r>
          </w:p>
          <w:p w:rsidR="008449C0" w:rsidRDefault="008449C0" w:rsidP="008449C0">
            <w:r>
              <w:t>1999 – dosud KOVOPLAST, Hluk</w:t>
            </w:r>
          </w:p>
          <w:p w:rsidR="008449C0" w:rsidRDefault="008449C0" w:rsidP="00D81E97">
            <w:pPr>
              <w:pStyle w:val="Odstavecseseznamem"/>
              <w:numPr>
                <w:ilvl w:val="0"/>
                <w:numId w:val="33"/>
              </w:numPr>
              <w:ind w:left="811" w:hanging="357"/>
            </w:pPr>
            <w:r>
              <w:t>konstruktér – nástroje na tváření plechu + vstřikovací formy</w:t>
            </w:r>
          </w:p>
          <w:p w:rsidR="008449C0" w:rsidRDefault="008449C0" w:rsidP="00D81E97">
            <w:pPr>
              <w:pStyle w:val="Odstavecseseznamem"/>
              <w:numPr>
                <w:ilvl w:val="0"/>
                <w:numId w:val="33"/>
              </w:numPr>
              <w:ind w:left="811" w:hanging="357"/>
            </w:pPr>
            <w:r>
              <w:t>interní auditor – ISO 9001, ISO TS 16 949, ISO 14 001</w:t>
            </w:r>
          </w:p>
          <w:p w:rsidR="008449C0" w:rsidRDefault="008449C0" w:rsidP="00D81E97">
            <w:pPr>
              <w:pStyle w:val="Odstavecseseznamem"/>
              <w:numPr>
                <w:ilvl w:val="0"/>
                <w:numId w:val="33"/>
              </w:numPr>
              <w:ind w:left="811" w:hanging="357"/>
            </w:pPr>
            <w:r>
              <w:t>vedoucí týmu implementace ISO TS 16 949- 2006 úspěšný audit u firmy SGS Praha</w:t>
            </w:r>
          </w:p>
          <w:p w:rsidR="008449C0" w:rsidRDefault="008449C0" w:rsidP="00D81E97">
            <w:pPr>
              <w:pStyle w:val="Odstavecseseznamem"/>
              <w:numPr>
                <w:ilvl w:val="0"/>
                <w:numId w:val="33"/>
              </w:numPr>
              <w:ind w:left="811" w:hanging="357"/>
            </w:pPr>
            <w:r>
              <w:t xml:space="preserve">vedoucí nástrojárny </w:t>
            </w:r>
          </w:p>
          <w:p w:rsidR="008449C0" w:rsidRDefault="008449C0" w:rsidP="00D81E97">
            <w:pPr>
              <w:pStyle w:val="Odstavecseseznamem"/>
              <w:numPr>
                <w:ilvl w:val="0"/>
                <w:numId w:val="33"/>
              </w:numPr>
              <w:ind w:left="811" w:hanging="357"/>
            </w:pPr>
            <w:r>
              <w:t>výrobní ředitel – středisko kovolisovna – nástrojárna</w:t>
            </w:r>
          </w:p>
          <w:p w:rsidR="008449C0" w:rsidRDefault="008449C0" w:rsidP="00D81E97">
            <w:pPr>
              <w:pStyle w:val="Odstavecseseznamem"/>
              <w:numPr>
                <w:ilvl w:val="0"/>
                <w:numId w:val="33"/>
              </w:numPr>
              <w:ind w:left="811" w:hanging="357"/>
            </w:pPr>
            <w:r>
              <w:t>výkonný ředitel firmy – dosud</w:t>
            </w:r>
          </w:p>
          <w:p w:rsidR="008449C0" w:rsidRDefault="008449C0" w:rsidP="008449C0">
            <w:pPr>
              <w:jc w:val="both"/>
            </w:pPr>
          </w:p>
        </w:tc>
      </w:tr>
      <w:tr w:rsidR="008449C0" w:rsidTr="008449C0">
        <w:trPr>
          <w:trHeight w:val="250"/>
        </w:trPr>
        <w:tc>
          <w:tcPr>
            <w:tcW w:w="9859" w:type="dxa"/>
            <w:gridSpan w:val="11"/>
            <w:shd w:val="clear" w:color="auto" w:fill="F7CAAC"/>
          </w:tcPr>
          <w:p w:rsidR="008449C0" w:rsidRDefault="008449C0" w:rsidP="008449C0">
            <w:pPr>
              <w:jc w:val="both"/>
            </w:pPr>
            <w:r>
              <w:rPr>
                <w:b/>
              </w:rPr>
              <w:t>Zkušenosti s vedením kvalifikačních a rigorózních prací</w:t>
            </w:r>
          </w:p>
        </w:tc>
      </w:tr>
      <w:tr w:rsidR="008449C0" w:rsidTr="008449C0">
        <w:trPr>
          <w:trHeight w:val="699"/>
        </w:trPr>
        <w:tc>
          <w:tcPr>
            <w:tcW w:w="9859" w:type="dxa"/>
            <w:gridSpan w:val="11"/>
          </w:tcPr>
          <w:p w:rsidR="008449C0" w:rsidRDefault="008449C0" w:rsidP="008449C0">
            <w:pPr>
              <w:jc w:val="both"/>
            </w:pPr>
          </w:p>
        </w:tc>
      </w:tr>
      <w:tr w:rsidR="008449C0" w:rsidTr="008449C0">
        <w:trPr>
          <w:cantSplit/>
        </w:trPr>
        <w:tc>
          <w:tcPr>
            <w:tcW w:w="3347" w:type="dxa"/>
            <w:gridSpan w:val="2"/>
            <w:tcBorders>
              <w:top w:val="single" w:sz="12" w:space="0" w:color="auto"/>
            </w:tcBorders>
            <w:shd w:val="clear" w:color="auto" w:fill="F7CAAC"/>
          </w:tcPr>
          <w:p w:rsidR="008449C0" w:rsidRDefault="008449C0" w:rsidP="008449C0">
            <w:pPr>
              <w:jc w:val="both"/>
            </w:pPr>
            <w:r>
              <w:rPr>
                <w:b/>
              </w:rPr>
              <w:t xml:space="preserve">Obor habilitačního řízení </w:t>
            </w:r>
          </w:p>
        </w:tc>
        <w:tc>
          <w:tcPr>
            <w:tcW w:w="2245" w:type="dxa"/>
            <w:gridSpan w:val="2"/>
            <w:tcBorders>
              <w:top w:val="single" w:sz="12" w:space="0" w:color="auto"/>
            </w:tcBorders>
            <w:shd w:val="clear" w:color="auto" w:fill="F7CAAC"/>
          </w:tcPr>
          <w:p w:rsidR="008449C0" w:rsidRDefault="008449C0" w:rsidP="008449C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449C0" w:rsidRDefault="008449C0" w:rsidP="008449C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449C0" w:rsidRDefault="008449C0" w:rsidP="008449C0">
            <w:pPr>
              <w:jc w:val="both"/>
              <w:rPr>
                <w:b/>
              </w:rPr>
            </w:pPr>
            <w:r>
              <w:rPr>
                <w:b/>
              </w:rPr>
              <w:t>Ohlasy publikací</w:t>
            </w:r>
          </w:p>
        </w:tc>
      </w:tr>
      <w:tr w:rsidR="008449C0" w:rsidTr="008449C0">
        <w:trPr>
          <w:cantSplit/>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tcBorders>
              <w:left w:val="single" w:sz="12" w:space="0" w:color="auto"/>
            </w:tcBorders>
            <w:shd w:val="clear" w:color="auto" w:fill="F7CAAC"/>
          </w:tcPr>
          <w:p w:rsidR="008449C0" w:rsidRDefault="008449C0" w:rsidP="008449C0">
            <w:pPr>
              <w:jc w:val="both"/>
            </w:pPr>
            <w:r>
              <w:rPr>
                <w:b/>
              </w:rPr>
              <w:t>WOS</w:t>
            </w:r>
          </w:p>
        </w:tc>
        <w:tc>
          <w:tcPr>
            <w:tcW w:w="693" w:type="dxa"/>
            <w:shd w:val="clear" w:color="auto" w:fill="F7CAAC"/>
          </w:tcPr>
          <w:p w:rsidR="008449C0" w:rsidRDefault="008449C0" w:rsidP="008449C0">
            <w:pPr>
              <w:jc w:val="both"/>
              <w:rPr>
                <w:sz w:val="18"/>
              </w:rPr>
            </w:pPr>
            <w:r>
              <w:rPr>
                <w:b/>
                <w:sz w:val="18"/>
              </w:rPr>
              <w:t>Scopus</w:t>
            </w:r>
          </w:p>
        </w:tc>
        <w:tc>
          <w:tcPr>
            <w:tcW w:w="694" w:type="dxa"/>
            <w:shd w:val="clear" w:color="auto" w:fill="F7CAAC"/>
          </w:tcPr>
          <w:p w:rsidR="008449C0" w:rsidRDefault="008449C0" w:rsidP="008449C0">
            <w:pPr>
              <w:jc w:val="both"/>
            </w:pPr>
            <w:r>
              <w:rPr>
                <w:b/>
                <w:sz w:val="18"/>
              </w:rPr>
              <w:t>ostatní</w:t>
            </w:r>
          </w:p>
        </w:tc>
      </w:tr>
      <w:tr w:rsidR="008449C0" w:rsidTr="008449C0">
        <w:trPr>
          <w:cantSplit/>
          <w:trHeight w:val="70"/>
        </w:trPr>
        <w:tc>
          <w:tcPr>
            <w:tcW w:w="3347" w:type="dxa"/>
            <w:gridSpan w:val="2"/>
            <w:shd w:val="clear" w:color="auto" w:fill="F7CAAC"/>
          </w:tcPr>
          <w:p w:rsidR="008449C0" w:rsidRDefault="008449C0" w:rsidP="008449C0">
            <w:pPr>
              <w:jc w:val="both"/>
            </w:pPr>
            <w:r>
              <w:rPr>
                <w:b/>
              </w:rPr>
              <w:t>Obor jmenovacího řízení</w:t>
            </w:r>
          </w:p>
        </w:tc>
        <w:tc>
          <w:tcPr>
            <w:tcW w:w="2245" w:type="dxa"/>
            <w:gridSpan w:val="2"/>
            <w:shd w:val="clear" w:color="auto" w:fill="F7CAAC"/>
          </w:tcPr>
          <w:p w:rsidR="008449C0" w:rsidRDefault="008449C0" w:rsidP="008449C0">
            <w:pPr>
              <w:jc w:val="both"/>
            </w:pPr>
            <w:r>
              <w:rPr>
                <w:b/>
              </w:rPr>
              <w:t>Rok udělení hodnosti</w:t>
            </w:r>
          </w:p>
        </w:tc>
        <w:tc>
          <w:tcPr>
            <w:tcW w:w="2248" w:type="dxa"/>
            <w:gridSpan w:val="4"/>
            <w:tcBorders>
              <w:right w:val="single" w:sz="12" w:space="0" w:color="auto"/>
            </w:tcBorders>
            <w:shd w:val="clear" w:color="auto" w:fill="F7CAAC"/>
          </w:tcPr>
          <w:p w:rsidR="008449C0" w:rsidRDefault="008449C0" w:rsidP="008449C0">
            <w:pPr>
              <w:jc w:val="both"/>
            </w:pPr>
            <w:r>
              <w:rPr>
                <w:b/>
              </w:rPr>
              <w:t>Řízení konáno na VŠ</w:t>
            </w:r>
          </w:p>
        </w:tc>
        <w:tc>
          <w:tcPr>
            <w:tcW w:w="632" w:type="dxa"/>
            <w:vMerge w:val="restart"/>
            <w:tcBorders>
              <w:left w:val="single" w:sz="12" w:space="0" w:color="auto"/>
            </w:tcBorders>
          </w:tcPr>
          <w:p w:rsidR="008449C0" w:rsidRDefault="008449C0" w:rsidP="008449C0">
            <w:pPr>
              <w:jc w:val="both"/>
              <w:rPr>
                <w:b/>
              </w:rPr>
            </w:pPr>
          </w:p>
        </w:tc>
        <w:tc>
          <w:tcPr>
            <w:tcW w:w="693" w:type="dxa"/>
            <w:vMerge w:val="restart"/>
          </w:tcPr>
          <w:p w:rsidR="008449C0" w:rsidRDefault="008449C0" w:rsidP="008449C0">
            <w:pPr>
              <w:jc w:val="both"/>
              <w:rPr>
                <w:b/>
              </w:rPr>
            </w:pPr>
          </w:p>
        </w:tc>
        <w:tc>
          <w:tcPr>
            <w:tcW w:w="694" w:type="dxa"/>
            <w:vMerge w:val="restart"/>
          </w:tcPr>
          <w:p w:rsidR="008449C0" w:rsidRDefault="008449C0" w:rsidP="008449C0">
            <w:pPr>
              <w:jc w:val="both"/>
              <w:rPr>
                <w:b/>
              </w:rPr>
            </w:pPr>
          </w:p>
        </w:tc>
      </w:tr>
      <w:tr w:rsidR="008449C0" w:rsidTr="008449C0">
        <w:trPr>
          <w:trHeight w:val="205"/>
        </w:trPr>
        <w:tc>
          <w:tcPr>
            <w:tcW w:w="3347" w:type="dxa"/>
            <w:gridSpan w:val="2"/>
          </w:tcPr>
          <w:p w:rsidR="008449C0" w:rsidRDefault="008449C0" w:rsidP="008449C0">
            <w:pPr>
              <w:jc w:val="both"/>
            </w:pPr>
          </w:p>
        </w:tc>
        <w:tc>
          <w:tcPr>
            <w:tcW w:w="2245" w:type="dxa"/>
            <w:gridSpan w:val="2"/>
          </w:tcPr>
          <w:p w:rsidR="008449C0" w:rsidRDefault="008449C0" w:rsidP="008449C0">
            <w:pPr>
              <w:jc w:val="both"/>
            </w:pPr>
          </w:p>
        </w:tc>
        <w:tc>
          <w:tcPr>
            <w:tcW w:w="2248" w:type="dxa"/>
            <w:gridSpan w:val="4"/>
            <w:tcBorders>
              <w:right w:val="single" w:sz="12" w:space="0" w:color="auto"/>
            </w:tcBorders>
          </w:tcPr>
          <w:p w:rsidR="008449C0" w:rsidRDefault="008449C0" w:rsidP="008449C0">
            <w:pPr>
              <w:jc w:val="both"/>
            </w:pPr>
          </w:p>
        </w:tc>
        <w:tc>
          <w:tcPr>
            <w:tcW w:w="632" w:type="dxa"/>
            <w:vMerge/>
            <w:tcBorders>
              <w:left w:val="single" w:sz="12" w:space="0" w:color="auto"/>
            </w:tcBorders>
            <w:vAlign w:val="center"/>
          </w:tcPr>
          <w:p w:rsidR="008449C0" w:rsidRDefault="008449C0" w:rsidP="008449C0">
            <w:pPr>
              <w:rPr>
                <w:b/>
              </w:rPr>
            </w:pPr>
          </w:p>
        </w:tc>
        <w:tc>
          <w:tcPr>
            <w:tcW w:w="693" w:type="dxa"/>
            <w:vMerge/>
            <w:vAlign w:val="center"/>
          </w:tcPr>
          <w:p w:rsidR="008449C0" w:rsidRDefault="008449C0" w:rsidP="008449C0">
            <w:pPr>
              <w:rPr>
                <w:b/>
              </w:rPr>
            </w:pPr>
          </w:p>
        </w:tc>
        <w:tc>
          <w:tcPr>
            <w:tcW w:w="694" w:type="dxa"/>
            <w:vMerge/>
            <w:vAlign w:val="center"/>
          </w:tcPr>
          <w:p w:rsidR="008449C0" w:rsidRDefault="008449C0" w:rsidP="008449C0">
            <w:pPr>
              <w:rPr>
                <w:b/>
              </w:rPr>
            </w:pPr>
          </w:p>
        </w:tc>
      </w:tr>
      <w:tr w:rsidR="008449C0" w:rsidTr="008449C0">
        <w:tc>
          <w:tcPr>
            <w:tcW w:w="9859" w:type="dxa"/>
            <w:gridSpan w:val="11"/>
            <w:shd w:val="clear" w:color="auto" w:fill="F7CAAC"/>
          </w:tcPr>
          <w:p w:rsidR="008449C0" w:rsidRDefault="008449C0" w:rsidP="008449C0">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8449C0" w:rsidTr="008449C0">
        <w:trPr>
          <w:trHeight w:val="1242"/>
        </w:trPr>
        <w:tc>
          <w:tcPr>
            <w:tcW w:w="9859" w:type="dxa"/>
            <w:gridSpan w:val="11"/>
          </w:tcPr>
          <w:p w:rsidR="008449C0" w:rsidRDefault="008449C0" w:rsidP="008449C0">
            <w:pPr>
              <w:jc w:val="both"/>
              <w:rPr>
                <w:b/>
              </w:rPr>
            </w:pPr>
          </w:p>
        </w:tc>
      </w:tr>
      <w:tr w:rsidR="008449C0" w:rsidTr="008449C0">
        <w:trPr>
          <w:trHeight w:val="218"/>
        </w:trPr>
        <w:tc>
          <w:tcPr>
            <w:tcW w:w="9859" w:type="dxa"/>
            <w:gridSpan w:val="11"/>
            <w:shd w:val="clear" w:color="auto" w:fill="F7CAAC"/>
          </w:tcPr>
          <w:p w:rsidR="008449C0" w:rsidRDefault="008449C0" w:rsidP="008449C0">
            <w:pPr>
              <w:rPr>
                <w:b/>
              </w:rPr>
            </w:pPr>
            <w:r>
              <w:rPr>
                <w:b/>
              </w:rPr>
              <w:t>Působení v zahraničí</w:t>
            </w:r>
          </w:p>
        </w:tc>
      </w:tr>
      <w:tr w:rsidR="008449C0" w:rsidTr="008449C0">
        <w:trPr>
          <w:trHeight w:val="328"/>
        </w:trPr>
        <w:tc>
          <w:tcPr>
            <w:tcW w:w="9859" w:type="dxa"/>
            <w:gridSpan w:val="11"/>
          </w:tcPr>
          <w:p w:rsidR="008449C0" w:rsidRDefault="008449C0" w:rsidP="008449C0">
            <w:pPr>
              <w:rPr>
                <w:b/>
              </w:rPr>
            </w:pPr>
          </w:p>
        </w:tc>
      </w:tr>
      <w:tr w:rsidR="008449C0" w:rsidTr="008449C0">
        <w:trPr>
          <w:cantSplit/>
          <w:trHeight w:val="470"/>
        </w:trPr>
        <w:tc>
          <w:tcPr>
            <w:tcW w:w="2518" w:type="dxa"/>
            <w:shd w:val="clear" w:color="auto" w:fill="F7CAAC"/>
          </w:tcPr>
          <w:p w:rsidR="008449C0" w:rsidRDefault="008449C0" w:rsidP="008449C0">
            <w:pPr>
              <w:jc w:val="both"/>
              <w:rPr>
                <w:b/>
              </w:rPr>
            </w:pPr>
            <w:r>
              <w:rPr>
                <w:b/>
              </w:rPr>
              <w:t xml:space="preserve">Podpis </w:t>
            </w:r>
          </w:p>
        </w:tc>
        <w:tc>
          <w:tcPr>
            <w:tcW w:w="4536" w:type="dxa"/>
            <w:gridSpan w:val="5"/>
          </w:tcPr>
          <w:p w:rsidR="008449C0" w:rsidRDefault="008449C0" w:rsidP="008449C0">
            <w:pPr>
              <w:jc w:val="both"/>
            </w:pPr>
          </w:p>
        </w:tc>
        <w:tc>
          <w:tcPr>
            <w:tcW w:w="786" w:type="dxa"/>
            <w:gridSpan w:val="2"/>
            <w:shd w:val="clear" w:color="auto" w:fill="F7CAAC"/>
          </w:tcPr>
          <w:p w:rsidR="008449C0" w:rsidRDefault="008449C0" w:rsidP="008449C0">
            <w:pPr>
              <w:jc w:val="both"/>
            </w:pPr>
            <w:r>
              <w:rPr>
                <w:b/>
              </w:rPr>
              <w:t>datum</w:t>
            </w:r>
          </w:p>
        </w:tc>
        <w:tc>
          <w:tcPr>
            <w:tcW w:w="2019" w:type="dxa"/>
            <w:gridSpan w:val="3"/>
          </w:tcPr>
          <w:p w:rsidR="008449C0" w:rsidRDefault="008449C0" w:rsidP="008449C0">
            <w:pPr>
              <w:jc w:val="both"/>
            </w:pPr>
          </w:p>
        </w:tc>
      </w:tr>
    </w:tbl>
    <w:p w:rsidR="008449C0" w:rsidRDefault="008449C0" w:rsidP="008449C0"/>
    <w:p w:rsidR="000D6DB9" w:rsidRDefault="000D6DB9">
      <w:pPr>
        <w:rPr>
          <w:b/>
          <w:sz w:val="28"/>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0D6DB9" w:rsidTr="000D6DB9">
        <w:tc>
          <w:tcPr>
            <w:tcW w:w="9900" w:type="dxa"/>
            <w:gridSpan w:val="4"/>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pPr>
              <w:jc w:val="both"/>
              <w:rPr>
                <w:b/>
                <w:sz w:val="28"/>
              </w:rPr>
            </w:pPr>
            <w:r>
              <w:rPr>
                <w:b/>
                <w:sz w:val="28"/>
              </w:rPr>
              <w:t>C-II – Související tvůrčí, resp. vědecká a umělecká činnost</w:t>
            </w:r>
          </w:p>
        </w:tc>
      </w:tr>
      <w:tr w:rsidR="000D6DB9" w:rsidTr="000D6DB9">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b/>
              </w:rPr>
            </w:pPr>
            <w:r>
              <w:rPr>
                <w:b/>
              </w:rPr>
              <w:t xml:space="preserve">Přehled řešených grantů a projektů u akademicky zaměřeného bakalářského studijního programu a u magisterského a doktorského studijního programu  </w:t>
            </w:r>
          </w:p>
        </w:tc>
      </w:tr>
      <w:tr w:rsidR="000D6DB9" w:rsidTr="000D6DB9">
        <w:trPr>
          <w:cantSplit/>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jc w:val="both"/>
              <w:rPr>
                <w:b/>
              </w:rPr>
            </w:pPr>
            <w:r>
              <w:rPr>
                <w:b/>
              </w:rPr>
              <w:t>Řešitel/spoluřešitel</w:t>
            </w:r>
          </w:p>
        </w:tc>
        <w:tc>
          <w:tcPr>
            <w:tcW w:w="5524"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jc w:val="both"/>
              <w:rPr>
                <w:b/>
              </w:rPr>
            </w:pPr>
            <w:r>
              <w:rPr>
                <w:b/>
              </w:rPr>
              <w:t>Názvy grantů a projektů získaných pro vědeckou, výzkumnou, uměleckou a další tvůrčí činnost v příslušné oblasti vzdělávání</w:t>
            </w:r>
          </w:p>
        </w:tc>
        <w:tc>
          <w:tcPr>
            <w:tcW w:w="760"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jc w:val="center"/>
              <w:rPr>
                <w:b/>
                <w:sz w:val="24"/>
              </w:rPr>
            </w:pPr>
            <w:r>
              <w:rPr>
                <w:b/>
              </w:rPr>
              <w:t>Zdroj</w:t>
            </w:r>
          </w:p>
        </w:tc>
        <w:tc>
          <w:tcPr>
            <w:tcW w:w="1383" w:type="dxa"/>
            <w:tcBorders>
              <w:top w:val="single" w:sz="4" w:space="0" w:color="auto"/>
              <w:left w:val="single" w:sz="4" w:space="0" w:color="auto"/>
              <w:bottom w:val="single" w:sz="4" w:space="0" w:color="auto"/>
              <w:right w:val="single" w:sz="4" w:space="0" w:color="auto"/>
            </w:tcBorders>
            <w:shd w:val="clear" w:color="auto" w:fill="F7CAAC"/>
          </w:tcPr>
          <w:p w:rsidR="000D6DB9" w:rsidRDefault="000D6DB9">
            <w:pPr>
              <w:jc w:val="center"/>
              <w:rPr>
                <w:b/>
                <w:sz w:val="24"/>
              </w:rPr>
            </w:pPr>
            <w:r>
              <w:rPr>
                <w:b/>
              </w:rPr>
              <w:t>Období</w:t>
            </w:r>
          </w:p>
          <w:p w:rsidR="000D6DB9" w:rsidRDefault="000D6DB9">
            <w:pPr>
              <w:jc w:val="center"/>
              <w:rPr>
                <w:b/>
                <w:sz w:val="24"/>
              </w:rPr>
            </w:pPr>
          </w:p>
        </w:tc>
      </w:tr>
      <w:tr w:rsidR="000D6DB9" w:rsidTr="000D6DB9">
        <w:trPr>
          <w:trHeight w:val="359"/>
        </w:trPr>
        <w:tc>
          <w:tcPr>
            <w:tcW w:w="9900" w:type="dxa"/>
            <w:gridSpan w:val="4"/>
            <w:tcBorders>
              <w:top w:val="single" w:sz="4" w:space="0" w:color="auto"/>
              <w:left w:val="single" w:sz="4" w:space="0" w:color="auto"/>
              <w:bottom w:val="single" w:sz="4" w:space="0" w:color="auto"/>
              <w:right w:val="single" w:sz="4" w:space="0" w:color="auto"/>
            </w:tcBorders>
          </w:tcPr>
          <w:p w:rsidR="000D6DB9" w:rsidRDefault="000D6DB9">
            <w:pPr>
              <w:jc w:val="both"/>
            </w:pPr>
          </w:p>
          <w:p w:rsidR="000D6DB9" w:rsidRDefault="000D6DB9">
            <w:pPr>
              <w:jc w:val="center"/>
              <w:rPr>
                <w:b/>
                <w:color w:val="0000FF"/>
              </w:rPr>
            </w:pPr>
            <w:r>
              <w:rPr>
                <w:b/>
              </w:rPr>
              <w:t>Vybrané mezinárodní projekty</w:t>
            </w:r>
          </w:p>
        </w:tc>
      </w:tr>
      <w:tr w:rsidR="000D6DB9" w:rsidTr="000D6DB9">
        <w:tc>
          <w:tcPr>
            <w:tcW w:w="2233" w:type="dxa"/>
            <w:tcBorders>
              <w:top w:val="single" w:sz="4" w:space="0" w:color="auto"/>
              <w:left w:val="single" w:sz="4" w:space="0" w:color="auto"/>
              <w:bottom w:val="single" w:sz="4" w:space="0" w:color="auto"/>
              <w:right w:val="single" w:sz="4" w:space="0" w:color="auto"/>
            </w:tcBorders>
            <w:hideMark/>
          </w:tcPr>
          <w:p w:rsidR="000D6DB9" w:rsidRDefault="000D6DB9">
            <w:pPr>
              <w:jc w:val="both"/>
            </w:pPr>
            <w:r>
              <w:t>RNDr. Jakub Trojan, Ph.D.</w:t>
            </w:r>
          </w:p>
        </w:tc>
        <w:tc>
          <w:tcPr>
            <w:tcW w:w="5524" w:type="dxa"/>
            <w:tcBorders>
              <w:top w:val="single" w:sz="4" w:space="0" w:color="auto"/>
              <w:left w:val="single" w:sz="4" w:space="0" w:color="auto"/>
              <w:bottom w:val="single" w:sz="4" w:space="0" w:color="auto"/>
              <w:right w:val="single" w:sz="4" w:space="0" w:color="auto"/>
            </w:tcBorders>
            <w:hideMark/>
          </w:tcPr>
          <w:p w:rsidR="000D6DB9" w:rsidRDefault="000D6DB9">
            <w:pPr>
              <w:jc w:val="center"/>
            </w:pPr>
            <w:r>
              <w:t>COST - CA15212 Citizen Science to promote creativity, scientific literacy, and innovation throughout Europe.</w:t>
            </w:r>
          </w:p>
          <w:p w:rsidR="000D6DB9" w:rsidRDefault="000D6DB9">
            <w:pPr>
              <w:jc w:val="center"/>
            </w:pPr>
            <w:r>
              <w:t xml:space="preserve">CA15212, spoluřešitel </w:t>
            </w:r>
          </w:p>
        </w:tc>
        <w:tc>
          <w:tcPr>
            <w:tcW w:w="760" w:type="dxa"/>
            <w:tcBorders>
              <w:top w:val="single" w:sz="4" w:space="0" w:color="auto"/>
              <w:left w:val="single" w:sz="4" w:space="0" w:color="auto"/>
              <w:bottom w:val="single" w:sz="4" w:space="0" w:color="auto"/>
              <w:right w:val="single" w:sz="4" w:space="0" w:color="auto"/>
            </w:tcBorders>
            <w:hideMark/>
          </w:tcPr>
          <w:p w:rsidR="000D6DB9" w:rsidRDefault="000D6DB9">
            <w:pPr>
              <w:jc w:val="center"/>
            </w:pPr>
            <w:r>
              <w:t>A</w:t>
            </w:r>
          </w:p>
        </w:tc>
        <w:tc>
          <w:tcPr>
            <w:tcW w:w="1383" w:type="dxa"/>
            <w:tcBorders>
              <w:top w:val="single" w:sz="4" w:space="0" w:color="auto"/>
              <w:left w:val="single" w:sz="4" w:space="0" w:color="auto"/>
              <w:bottom w:val="single" w:sz="4" w:space="0" w:color="auto"/>
              <w:right w:val="single" w:sz="4" w:space="0" w:color="auto"/>
            </w:tcBorders>
            <w:hideMark/>
          </w:tcPr>
          <w:p w:rsidR="000D6DB9" w:rsidRDefault="000D6DB9">
            <w:pPr>
              <w:jc w:val="center"/>
            </w:pPr>
            <w:r>
              <w:t>2016 – 2020</w:t>
            </w:r>
          </w:p>
        </w:tc>
      </w:tr>
      <w:tr w:rsidR="000D6DB9" w:rsidTr="000D6DB9">
        <w:tc>
          <w:tcPr>
            <w:tcW w:w="9900" w:type="dxa"/>
            <w:gridSpan w:val="4"/>
            <w:tcBorders>
              <w:top w:val="single" w:sz="4" w:space="0" w:color="auto"/>
              <w:left w:val="single" w:sz="4" w:space="0" w:color="auto"/>
              <w:bottom w:val="single" w:sz="4" w:space="0" w:color="auto"/>
              <w:right w:val="single" w:sz="4" w:space="0" w:color="auto"/>
            </w:tcBorders>
            <w:hideMark/>
          </w:tcPr>
          <w:p w:rsidR="000D6DB9" w:rsidRDefault="000D6DB9">
            <w:pPr>
              <w:jc w:val="center"/>
              <w:rPr>
                <w:b/>
              </w:rPr>
            </w:pPr>
            <w:r>
              <w:rPr>
                <w:b/>
              </w:rPr>
              <w:t>Vybrané vědecko-výzkumné projekty</w:t>
            </w:r>
          </w:p>
        </w:tc>
      </w:tr>
      <w:tr w:rsidR="000D6DB9" w:rsidTr="000D6DB9">
        <w:tc>
          <w:tcPr>
            <w:tcW w:w="2233" w:type="dxa"/>
            <w:tcBorders>
              <w:top w:val="single" w:sz="4" w:space="0" w:color="auto"/>
              <w:left w:val="single" w:sz="4" w:space="0" w:color="auto"/>
              <w:bottom w:val="single" w:sz="4" w:space="0" w:color="auto"/>
              <w:right w:val="single" w:sz="4" w:space="0" w:color="auto"/>
            </w:tcBorders>
            <w:hideMark/>
          </w:tcPr>
          <w:p w:rsidR="000D6DB9" w:rsidRDefault="000D6DB9">
            <w:pPr>
              <w:jc w:val="both"/>
            </w:pPr>
            <w:r>
              <w:t>Ing. Jakub Rak, Ph.D.</w:t>
            </w:r>
          </w:p>
        </w:tc>
        <w:tc>
          <w:tcPr>
            <w:tcW w:w="5524" w:type="dxa"/>
            <w:tcBorders>
              <w:top w:val="single" w:sz="4" w:space="0" w:color="auto"/>
              <w:left w:val="single" w:sz="4" w:space="0" w:color="auto"/>
              <w:bottom w:val="single" w:sz="4" w:space="0" w:color="auto"/>
              <w:right w:val="single" w:sz="4" w:space="0" w:color="auto"/>
            </w:tcBorders>
            <w:hideMark/>
          </w:tcPr>
          <w:p w:rsidR="000D6DB9" w:rsidRDefault="000D6DB9">
            <w:pPr>
              <w:jc w:val="center"/>
            </w:pPr>
            <w:r>
              <w:rPr>
                <w:rStyle w:val="tabpolozkatext"/>
              </w:rPr>
              <w:t xml:space="preserve">TG03010052 - Komercializace na Univerzitě Tomáše Bati ve Zlíně, </w:t>
            </w:r>
            <w:r>
              <w:t>Webová aplikace metodiky evidence a hodnocení prostor pro improvizované kryty a evidence stálých úkrytů – návrh metodiky a prototyp, hlavní řešitel</w:t>
            </w:r>
          </w:p>
        </w:tc>
        <w:tc>
          <w:tcPr>
            <w:tcW w:w="760" w:type="dxa"/>
            <w:tcBorders>
              <w:top w:val="single" w:sz="4" w:space="0" w:color="auto"/>
              <w:left w:val="single" w:sz="4" w:space="0" w:color="auto"/>
              <w:bottom w:val="single" w:sz="4" w:space="0" w:color="auto"/>
              <w:right w:val="single" w:sz="4" w:space="0" w:color="auto"/>
            </w:tcBorders>
            <w:hideMark/>
          </w:tcPr>
          <w:p w:rsidR="000D6DB9" w:rsidRDefault="000D6DB9">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rsidR="000D6DB9" w:rsidRDefault="000D6DB9">
            <w:pPr>
              <w:jc w:val="center"/>
            </w:pPr>
            <w:r>
              <w:t xml:space="preserve">2018 – 2020 </w:t>
            </w:r>
          </w:p>
        </w:tc>
      </w:tr>
      <w:tr w:rsidR="000D6DB9" w:rsidTr="000D6DB9">
        <w:tc>
          <w:tcPr>
            <w:tcW w:w="2233" w:type="dxa"/>
            <w:tcBorders>
              <w:top w:val="single" w:sz="4" w:space="0" w:color="auto"/>
              <w:left w:val="single" w:sz="4" w:space="0" w:color="auto"/>
              <w:bottom w:val="single" w:sz="4" w:space="0" w:color="auto"/>
              <w:right w:val="single" w:sz="4" w:space="0" w:color="auto"/>
            </w:tcBorders>
            <w:hideMark/>
          </w:tcPr>
          <w:p w:rsidR="000D6DB9" w:rsidRDefault="000D6DB9">
            <w:pPr>
              <w:jc w:val="both"/>
            </w:pPr>
            <w:r>
              <w:t>Mgr. Ing. Jiří Lehejček, Ph.D.</w:t>
            </w:r>
          </w:p>
        </w:tc>
        <w:tc>
          <w:tcPr>
            <w:tcW w:w="5524" w:type="dxa"/>
            <w:tcBorders>
              <w:top w:val="single" w:sz="4" w:space="0" w:color="auto"/>
              <w:left w:val="single" w:sz="4" w:space="0" w:color="auto"/>
              <w:bottom w:val="single" w:sz="4" w:space="0" w:color="auto"/>
              <w:right w:val="single" w:sz="4" w:space="0" w:color="auto"/>
            </w:tcBorders>
            <w:hideMark/>
          </w:tcPr>
          <w:p w:rsidR="000D6DB9" w:rsidRDefault="000D6DB9">
            <w:pPr>
              <w:jc w:val="center"/>
            </w:pPr>
            <w:r>
              <w:rPr>
                <w:rStyle w:val="tabpolozkatext"/>
              </w:rPr>
              <w:t xml:space="preserve">TG03010052 - Komercializace na Univerzitě Tomáše Bati ve Zlíně, </w:t>
            </w:r>
            <w:r>
              <w:t>Národní databáze záznamů fotopastí – návrh aplikace a prototyp, hlavní řešitel</w:t>
            </w:r>
          </w:p>
        </w:tc>
        <w:tc>
          <w:tcPr>
            <w:tcW w:w="760" w:type="dxa"/>
            <w:tcBorders>
              <w:top w:val="single" w:sz="4" w:space="0" w:color="auto"/>
              <w:left w:val="single" w:sz="4" w:space="0" w:color="auto"/>
              <w:bottom w:val="single" w:sz="4" w:space="0" w:color="auto"/>
              <w:right w:val="single" w:sz="4" w:space="0" w:color="auto"/>
            </w:tcBorders>
            <w:hideMark/>
          </w:tcPr>
          <w:p w:rsidR="000D6DB9" w:rsidRDefault="000D6DB9">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rsidR="000D6DB9" w:rsidRDefault="000D6DB9">
            <w:pPr>
              <w:jc w:val="center"/>
            </w:pPr>
            <w:r>
              <w:t>2018 – 2020</w:t>
            </w:r>
          </w:p>
        </w:tc>
      </w:tr>
      <w:tr w:rsidR="000D6DB9" w:rsidTr="000D6DB9">
        <w:tc>
          <w:tcPr>
            <w:tcW w:w="2233" w:type="dxa"/>
            <w:tcBorders>
              <w:top w:val="single" w:sz="4" w:space="0" w:color="auto"/>
              <w:left w:val="single" w:sz="4" w:space="0" w:color="auto"/>
              <w:bottom w:val="single" w:sz="4" w:space="0" w:color="auto"/>
              <w:right w:val="single" w:sz="4" w:space="0" w:color="auto"/>
            </w:tcBorders>
            <w:hideMark/>
          </w:tcPr>
          <w:p w:rsidR="000D6DB9" w:rsidRDefault="000D6DB9">
            <w:pPr>
              <w:jc w:val="both"/>
            </w:pPr>
            <w:r>
              <w:t>Ing. Jan Strohmandl, Ph.D.</w:t>
            </w:r>
          </w:p>
        </w:tc>
        <w:tc>
          <w:tcPr>
            <w:tcW w:w="5524" w:type="dxa"/>
            <w:tcBorders>
              <w:top w:val="single" w:sz="4" w:space="0" w:color="auto"/>
              <w:left w:val="single" w:sz="4" w:space="0" w:color="auto"/>
              <w:bottom w:val="single" w:sz="4" w:space="0" w:color="auto"/>
              <w:right w:val="single" w:sz="4" w:space="0" w:color="auto"/>
            </w:tcBorders>
            <w:hideMark/>
          </w:tcPr>
          <w:p w:rsidR="000D6DB9" w:rsidRDefault="000D6DB9">
            <w:pPr>
              <w:jc w:val="center"/>
            </w:pPr>
            <w:r>
              <w:t>Hodnocení efektivity nasazování kontinuálních ekologických systémů dopravy surovin v průmyslových podnicích – projekt „MOBILITY“ Slovensko.</w:t>
            </w:r>
          </w:p>
        </w:tc>
        <w:tc>
          <w:tcPr>
            <w:tcW w:w="760" w:type="dxa"/>
            <w:tcBorders>
              <w:top w:val="single" w:sz="4" w:space="0" w:color="auto"/>
              <w:left w:val="single" w:sz="4" w:space="0" w:color="auto"/>
              <w:bottom w:val="single" w:sz="4" w:space="0" w:color="auto"/>
              <w:right w:val="single" w:sz="4" w:space="0" w:color="auto"/>
            </w:tcBorders>
            <w:hideMark/>
          </w:tcPr>
          <w:p w:rsidR="000D6DB9" w:rsidRDefault="000D6DB9">
            <w:pPr>
              <w:jc w:val="center"/>
            </w:pPr>
            <w:r>
              <w:t>C</w:t>
            </w:r>
          </w:p>
        </w:tc>
        <w:tc>
          <w:tcPr>
            <w:tcW w:w="1383" w:type="dxa"/>
            <w:tcBorders>
              <w:top w:val="single" w:sz="4" w:space="0" w:color="auto"/>
              <w:left w:val="single" w:sz="4" w:space="0" w:color="auto"/>
              <w:bottom w:val="single" w:sz="4" w:space="0" w:color="auto"/>
              <w:right w:val="single" w:sz="4" w:space="0" w:color="auto"/>
            </w:tcBorders>
            <w:hideMark/>
          </w:tcPr>
          <w:p w:rsidR="000D6DB9" w:rsidRDefault="000D6DB9">
            <w:pPr>
              <w:jc w:val="center"/>
            </w:pPr>
            <w:r>
              <w:t>2014 – 2015</w:t>
            </w:r>
          </w:p>
        </w:tc>
      </w:tr>
      <w:tr w:rsidR="000D6DB9" w:rsidTr="000D6DB9">
        <w:tc>
          <w:tcPr>
            <w:tcW w:w="2233" w:type="dxa"/>
            <w:tcBorders>
              <w:top w:val="single" w:sz="4" w:space="0" w:color="auto"/>
              <w:left w:val="single" w:sz="4" w:space="0" w:color="auto"/>
              <w:bottom w:val="single" w:sz="4" w:space="0" w:color="auto"/>
              <w:right w:val="single" w:sz="4" w:space="0" w:color="auto"/>
            </w:tcBorders>
            <w:hideMark/>
          </w:tcPr>
          <w:p w:rsidR="000D6DB9" w:rsidRDefault="000D6DB9">
            <w:pPr>
              <w:jc w:val="both"/>
            </w:pPr>
            <w:r>
              <w:t>Ing. Jan Strohmandl, Ph.D.</w:t>
            </w:r>
          </w:p>
        </w:tc>
        <w:tc>
          <w:tcPr>
            <w:tcW w:w="5524" w:type="dxa"/>
            <w:tcBorders>
              <w:top w:val="single" w:sz="4" w:space="0" w:color="auto"/>
              <w:left w:val="single" w:sz="4" w:space="0" w:color="auto"/>
              <w:bottom w:val="single" w:sz="4" w:space="0" w:color="auto"/>
              <w:right w:val="single" w:sz="4" w:space="0" w:color="auto"/>
            </w:tcBorders>
            <w:hideMark/>
          </w:tcPr>
          <w:p w:rsidR="000D6DB9" w:rsidRDefault="000D6DB9">
            <w:pPr>
              <w:jc w:val="center"/>
            </w:pPr>
            <w:r>
              <w:t>Virtuálne laboratórium pre výučbu počítačovej simulácie a distribuovaných/paralelných výpočtov založených na metóde konečných prvkov, projekt č. 018TUKE-4/2016.</w:t>
            </w:r>
          </w:p>
        </w:tc>
        <w:tc>
          <w:tcPr>
            <w:tcW w:w="760" w:type="dxa"/>
            <w:tcBorders>
              <w:top w:val="single" w:sz="4" w:space="0" w:color="auto"/>
              <w:left w:val="single" w:sz="4" w:space="0" w:color="auto"/>
              <w:bottom w:val="single" w:sz="4" w:space="0" w:color="auto"/>
              <w:right w:val="single" w:sz="4" w:space="0" w:color="auto"/>
            </w:tcBorders>
            <w:hideMark/>
          </w:tcPr>
          <w:p w:rsidR="000D6DB9" w:rsidRDefault="000D6DB9">
            <w:pPr>
              <w:jc w:val="center"/>
            </w:pPr>
            <w:r>
              <w:t>C</w:t>
            </w:r>
          </w:p>
        </w:tc>
        <w:tc>
          <w:tcPr>
            <w:tcW w:w="1383" w:type="dxa"/>
            <w:tcBorders>
              <w:top w:val="single" w:sz="4" w:space="0" w:color="auto"/>
              <w:left w:val="single" w:sz="4" w:space="0" w:color="auto"/>
              <w:bottom w:val="single" w:sz="4" w:space="0" w:color="auto"/>
              <w:right w:val="single" w:sz="4" w:space="0" w:color="auto"/>
            </w:tcBorders>
            <w:hideMark/>
          </w:tcPr>
          <w:p w:rsidR="000D6DB9" w:rsidRDefault="000D6DB9">
            <w:pPr>
              <w:jc w:val="center"/>
            </w:pPr>
            <w:r>
              <w:t>2017 - 2018</w:t>
            </w:r>
          </w:p>
        </w:tc>
      </w:tr>
      <w:tr w:rsidR="000D6DB9" w:rsidTr="000D6DB9">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b/>
              </w:rPr>
            </w:pPr>
            <w:r>
              <w:rPr>
                <w:b/>
              </w:rPr>
              <w:t>Přehled řešených projektů a dalších aktivit v rámci spolupráce s praxí u profesně zaměřeného bakalářského a magisterského studijního programu</w:t>
            </w:r>
          </w:p>
        </w:tc>
      </w:tr>
      <w:tr w:rsidR="000D6DB9" w:rsidTr="000D6DB9">
        <w:trPr>
          <w:cantSplit/>
          <w:trHeight w:val="283"/>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jc w:val="both"/>
              <w:rPr>
                <w:b/>
              </w:rPr>
            </w:pPr>
            <w:r>
              <w:rPr>
                <w:b/>
              </w:rPr>
              <w:t>Pracoviště praxe</w:t>
            </w:r>
          </w:p>
        </w:tc>
        <w:tc>
          <w:tcPr>
            <w:tcW w:w="5524" w:type="dxa"/>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jc w:val="both"/>
              <w:rPr>
                <w:b/>
              </w:rPr>
            </w:pPr>
            <w:r>
              <w:rPr>
                <w:b/>
              </w:rPr>
              <w:t xml:space="preserve">Název či popis projektu uskutečňovaného ve spolupráci s praxí </w:t>
            </w:r>
          </w:p>
        </w:tc>
        <w:tc>
          <w:tcPr>
            <w:tcW w:w="214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jc w:val="center"/>
              <w:rPr>
                <w:b/>
              </w:rPr>
            </w:pPr>
            <w:r>
              <w:rPr>
                <w:b/>
              </w:rPr>
              <w:t>Období</w:t>
            </w:r>
          </w:p>
        </w:tc>
      </w:tr>
      <w:tr w:rsidR="000D6DB9" w:rsidTr="000D6DB9">
        <w:tc>
          <w:tcPr>
            <w:tcW w:w="2233" w:type="dxa"/>
            <w:tcBorders>
              <w:top w:val="single" w:sz="4" w:space="0" w:color="auto"/>
              <w:left w:val="single" w:sz="4" w:space="0" w:color="auto"/>
              <w:bottom w:val="single" w:sz="4" w:space="0" w:color="auto"/>
              <w:right w:val="single" w:sz="4" w:space="0" w:color="auto"/>
            </w:tcBorders>
          </w:tcPr>
          <w:p w:rsidR="000D6DB9" w:rsidRDefault="000D6DB9">
            <w:pPr>
              <w:jc w:val="both"/>
            </w:pPr>
          </w:p>
        </w:tc>
        <w:tc>
          <w:tcPr>
            <w:tcW w:w="5524" w:type="dxa"/>
            <w:tcBorders>
              <w:top w:val="single" w:sz="4" w:space="0" w:color="auto"/>
              <w:left w:val="single" w:sz="4" w:space="0" w:color="auto"/>
              <w:bottom w:val="single" w:sz="4" w:space="0" w:color="auto"/>
              <w:right w:val="single" w:sz="4" w:space="0" w:color="auto"/>
            </w:tcBorders>
          </w:tcPr>
          <w:p w:rsidR="000D6DB9" w:rsidRDefault="000D6DB9">
            <w:pPr>
              <w:jc w:val="center"/>
            </w:pPr>
          </w:p>
        </w:tc>
        <w:tc>
          <w:tcPr>
            <w:tcW w:w="2143" w:type="dxa"/>
            <w:gridSpan w:val="2"/>
            <w:tcBorders>
              <w:top w:val="single" w:sz="4" w:space="0" w:color="auto"/>
              <w:left w:val="single" w:sz="4" w:space="0" w:color="auto"/>
              <w:bottom w:val="single" w:sz="4" w:space="0" w:color="auto"/>
              <w:right w:val="single" w:sz="4" w:space="0" w:color="auto"/>
            </w:tcBorders>
          </w:tcPr>
          <w:p w:rsidR="000D6DB9" w:rsidRDefault="000D6DB9">
            <w:pPr>
              <w:jc w:val="center"/>
            </w:pPr>
          </w:p>
        </w:tc>
      </w:tr>
      <w:tr w:rsidR="000D6DB9" w:rsidTr="000D6DB9">
        <w:tc>
          <w:tcPr>
            <w:tcW w:w="2233" w:type="dxa"/>
            <w:tcBorders>
              <w:top w:val="single" w:sz="4" w:space="0" w:color="auto"/>
              <w:left w:val="single" w:sz="4" w:space="0" w:color="auto"/>
              <w:bottom w:val="single" w:sz="4" w:space="0" w:color="auto"/>
              <w:right w:val="single" w:sz="4" w:space="0" w:color="auto"/>
            </w:tcBorders>
          </w:tcPr>
          <w:p w:rsidR="000D6DB9" w:rsidRDefault="000D6DB9">
            <w:pPr>
              <w:jc w:val="both"/>
            </w:pPr>
          </w:p>
        </w:tc>
        <w:tc>
          <w:tcPr>
            <w:tcW w:w="5524" w:type="dxa"/>
            <w:tcBorders>
              <w:top w:val="single" w:sz="4" w:space="0" w:color="auto"/>
              <w:left w:val="single" w:sz="4" w:space="0" w:color="auto"/>
              <w:bottom w:val="single" w:sz="4" w:space="0" w:color="auto"/>
              <w:right w:val="single" w:sz="4" w:space="0" w:color="auto"/>
            </w:tcBorders>
          </w:tcPr>
          <w:p w:rsidR="000D6DB9" w:rsidRDefault="000D6DB9">
            <w:pPr>
              <w:jc w:val="center"/>
            </w:pPr>
          </w:p>
        </w:tc>
        <w:tc>
          <w:tcPr>
            <w:tcW w:w="2143" w:type="dxa"/>
            <w:gridSpan w:val="2"/>
            <w:tcBorders>
              <w:top w:val="single" w:sz="4" w:space="0" w:color="auto"/>
              <w:left w:val="single" w:sz="4" w:space="0" w:color="auto"/>
              <w:bottom w:val="single" w:sz="4" w:space="0" w:color="auto"/>
              <w:right w:val="single" w:sz="4" w:space="0" w:color="auto"/>
            </w:tcBorders>
          </w:tcPr>
          <w:p w:rsidR="000D6DB9" w:rsidRDefault="000D6DB9">
            <w:pPr>
              <w:jc w:val="center"/>
            </w:pPr>
          </w:p>
        </w:tc>
      </w:tr>
      <w:tr w:rsidR="000D6DB9" w:rsidTr="000D6DB9">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sz w:val="24"/>
              </w:rPr>
            </w:pPr>
            <w:r>
              <w:rPr>
                <w:b/>
              </w:rPr>
              <w:t>Odborné aktivity vztahující se k tvůrčí, resp. vědecké a umělecké činnosti vysoké školy, která souvisí se studijním programem</w:t>
            </w:r>
          </w:p>
        </w:tc>
      </w:tr>
      <w:tr w:rsidR="000D6DB9" w:rsidTr="000D6DB9">
        <w:trPr>
          <w:trHeight w:val="7078"/>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rsidR="000D6DB9" w:rsidRDefault="000D6DB9">
            <w:pPr>
              <w:jc w:val="both"/>
            </w:pPr>
            <w:r>
              <w:lastRenderedPageBreak/>
              <w:t xml:space="preserve">FLKŘ každoročně pořádá vlastní konferenci Krizové řízení a řešení krizových situací. Cílem konference je vytvářet prostor pro výměnu nejnovějších teoretických i praktických poznatků a zkušeností v oblasti krizového a rizikového managementu. Konference umožňuje širokou diskusi a výměnu zkušeností vědecko-pedagogických pracovníků, odborníků z praxe i dalších účastníků konference o zásadách krizového řízení, environmentální bezpečnosti, analýzy rizik a jejich řízení na úrovni kraje, obce s rozšířenou působností, podniku nebo zařízení. Minulého ročníku se zúčastnilo téměř sto účastníků, mezi které patřili hosté z Českého hydrometeorologického ústavu, Správy státních hmotných rezerv, Operačního střediska záchranné zdravotní služby Slovenské republiky, Hasičského záchranného sboru Zlínského kraje či Krajského ředitelství Policie Zlínského kraje. Každoročně je vydáván recenzovaný sborník příspěvků z konference, který je zveřejněn na webových stránkách konference </w:t>
            </w:r>
            <w:hyperlink r:id="rId98" w:history="1">
              <w:r>
                <w:rPr>
                  <w:rStyle w:val="Hypertextovodkaz"/>
                </w:rPr>
                <w:t>www.krizoverizeni-uh.cz</w:t>
              </w:r>
            </w:hyperlink>
            <w:r>
              <w:t>. Součástí konference je i studentská sekce, kde svoje příspěvky představují nejenom studenti FLKŘ.</w:t>
            </w:r>
          </w:p>
          <w:p w:rsidR="000D6DB9" w:rsidRDefault="000D6DB9">
            <w:pPr>
              <w:jc w:val="both"/>
            </w:pPr>
            <w:r>
              <w:t xml:space="preserve">V roce 2017 FLKŘ spolupořádala mezinárodní  jubilejní XX. ročník konference Medicína katastrof 2017  (MEKA 2017) ve spolupráci s Ego Zlín, spol. s.r.o. Hlavním tématem jubilejní konference byl "Aktuální stav krizové připravenosti ve zdravotnictví se zaměřením na řešení MU s velkým počtem zraněných osob a součinnost složek IZS". </w:t>
            </w:r>
          </w:p>
          <w:p w:rsidR="000D6DB9" w:rsidRDefault="000D6DB9">
            <w:pPr>
              <w:jc w:val="both"/>
            </w:pPr>
            <w:r>
              <w:t xml:space="preserve">FLKŘ úzce spolupracuje s Podnikatelským inkubátorem Kunovice - Panský dvůr, s.r.o., kdy je i součástí přijatého projektu, financovaného z Evropských fondů. Fakulta zde vystupuje jako řádný člen a významná vzdělávací </w:t>
            </w:r>
            <w:r>
              <w:br/>
              <w:t>a vědeckovýzkumná instituce, disponující odborným potenciálem ve vědních oborech, které mj. tvoří teoretickou základnu pro některé činnosti realizované městem Kunovice a Podnikatelským inkubátorem Kunovice- Panský dvůr, s.r.o.</w:t>
            </w:r>
          </w:p>
          <w:p w:rsidR="000D6DB9" w:rsidDel="005C2C7E" w:rsidRDefault="000D6DB9">
            <w:pPr>
              <w:jc w:val="both"/>
              <w:rPr>
                <w:del w:id="4978" w:author="Jan Strohmandl" w:date="2018-11-18T15:55:00Z"/>
              </w:rPr>
            </w:pPr>
            <w:r>
              <w:t xml:space="preserve">FLKŘ dále podporuje výzkumné a tvůrčí aktivity studentů zejména vnitřní grantovou soutěží (IGA) probíhající </w:t>
            </w:r>
            <w:r>
              <w:br/>
              <w:t xml:space="preserve">v souladu s Pravidly poskytování účelové podpory na specifický výzkum. Díky této soutěži bylo v roce 2017 financováno 6 projektů. Do řešení projektů se zapojili studenti magisterských studijních programů. Tím se </w:t>
            </w:r>
            <w:del w:id="4979" w:author="Jan Strohmandl" w:date="2018-11-18T15:54:00Z">
              <w:r w:rsidDel="005C2C7E">
                <w:delText xml:space="preserve"> </w:delText>
              </w:r>
            </w:del>
            <w:r>
              <w:t xml:space="preserve">v praktické rovině studenti nejčastěji zapojují do tvůrčí činnosti, která podporuje studenty formou stipendií, cestovného na konference a materiálem pro experimentální práci. Fakulta dále podporuje rozvoj badatelských týmů a propojují tvůrčí činnost se vzdělávací činností, neboť aktuální výzkumná témata se odrážejí v zadání kvalifikačních prací studentů všech stupňů studia. Studenti se také zapojují do studentské vědecké odborné činnosti (SVOČ) uskutečňované každoročně na jaře daného akademického roku. Tvůrčí činnost studentů je rovněž podporována pobyty a stážemi na zahraničních univerzitách </w:t>
            </w:r>
            <w:r>
              <w:br/>
              <w:t xml:space="preserve">a vysíláním studentů na odborné konference.  Na fakultě je také hojně podporována možnost pro studenty působit zde jako </w:t>
            </w:r>
            <w:del w:id="4980" w:author="Jan Strohmandl" w:date="2018-11-18T15:55:00Z">
              <w:r w:rsidDel="005C2C7E">
                <w:delText xml:space="preserve"> </w:delText>
              </w:r>
            </w:del>
            <w:r>
              <w:t xml:space="preserve">pomocná vědecká síla či jako člen řešitelského týmů vědeckých grantů (např. RVO). </w:t>
            </w:r>
          </w:p>
          <w:p w:rsidR="000D6DB9" w:rsidRDefault="000D6DB9">
            <w:pPr>
              <w:jc w:val="both"/>
            </w:pPr>
          </w:p>
          <w:p w:rsidR="000D6DB9" w:rsidRDefault="000D6DB9">
            <w:pPr>
              <w:jc w:val="both"/>
              <w:rPr>
                <w:b/>
              </w:rPr>
            </w:pPr>
            <w:r>
              <w:t xml:space="preserve">Několikrát ročně jsou pro studenty fakulty organizovány exkurze do různých zařízení a organizací ve státní a veřejné správě – Thomayerova nemocnice Praha, Institut Ochrany obyvatelstva Lázně Bohdaneč, SÚJB Praha, Skladovací </w:t>
            </w:r>
            <w:ins w:id="4981" w:author="Jan Strohmandl" w:date="2018-11-18T15:55:00Z">
              <w:r w:rsidR="005C2C7E">
                <w:br/>
              </w:r>
            </w:ins>
            <w:r>
              <w:t>a opravárenské zařízení v Olomouci, Jaderná elektrárna Temelín a Dukovany, SAKO Brno.</w:t>
            </w:r>
          </w:p>
          <w:p w:rsidR="000D6DB9" w:rsidRDefault="000D6DB9">
            <w:pPr>
              <w:jc w:val="both"/>
              <w:rPr>
                <w:b/>
              </w:rPr>
            </w:pPr>
          </w:p>
        </w:tc>
      </w:tr>
      <w:tr w:rsidR="000D6DB9" w:rsidTr="000D6DB9">
        <w:trPr>
          <w:trHeight w:val="306"/>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rsidR="000D6DB9" w:rsidRDefault="000D6DB9">
            <w:pPr>
              <w:rPr>
                <w:b/>
              </w:rPr>
            </w:pPr>
            <w:r>
              <w:rPr>
                <w:b/>
              </w:rPr>
              <w:t>Informace o spolupráci s praxí vztahující se ke studijnímu programu</w:t>
            </w:r>
          </w:p>
        </w:tc>
      </w:tr>
      <w:tr w:rsidR="000D6DB9" w:rsidTr="000D6DB9">
        <w:trPr>
          <w:trHeight w:val="1700"/>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rsidR="000D6DB9" w:rsidRDefault="000D6DB9">
            <w:pPr>
              <w:jc w:val="both"/>
            </w:pPr>
            <w:r>
              <w:t xml:space="preserve">V oblasti spolupráce </w:t>
            </w:r>
            <w:del w:id="4982" w:author="Jan Strohmandl" w:date="2018-11-18T15:55:00Z">
              <w:r w:rsidDel="005C2C7E">
                <w:delText xml:space="preserve"> </w:delText>
              </w:r>
            </w:del>
            <w:r>
              <w:t xml:space="preserve">s praxí Fakulty logistiky a krizového řízení je možné vyzvednout spolupráci </w:t>
            </w:r>
            <w:del w:id="4983" w:author="Jan Strohmandl" w:date="2018-11-18T15:58:00Z">
              <w:r w:rsidDel="005C2C7E">
                <w:delText xml:space="preserve"> </w:delText>
              </w:r>
            </w:del>
            <w:r>
              <w:t xml:space="preserve">v oblasti aplikovaného výzkumu, který je částečně naplňován </w:t>
            </w:r>
            <w:del w:id="4984" w:author="Jan Strohmandl" w:date="2018-11-18T15:55:00Z">
              <w:r w:rsidDel="005C2C7E">
                <w:delText xml:space="preserve">jednak </w:delText>
              </w:r>
            </w:del>
            <w:r>
              <w:t xml:space="preserve">v rámci projektu TAČR. </w:t>
            </w:r>
          </w:p>
          <w:p w:rsidR="000D6DB9" w:rsidRDefault="000D6DB9">
            <w:pPr>
              <w:rPr>
                <w:b/>
              </w:rPr>
            </w:pPr>
          </w:p>
        </w:tc>
      </w:tr>
    </w:tbl>
    <w:p w:rsidR="000D6DB9" w:rsidRDefault="000D6DB9" w:rsidP="000D6DB9"/>
    <w:p w:rsidR="000D6DB9" w:rsidRDefault="000D6DB9" w:rsidP="000D6DB9">
      <w:pPr>
        <w:spacing w:after="160" w:line="256" w:lineRule="auto"/>
      </w:pPr>
      <w:r>
        <w:br w:type="page"/>
      </w:r>
    </w:p>
    <w:tbl>
      <w:tblPr>
        <w:tblW w:w="98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64"/>
      </w:tblGrid>
      <w:tr w:rsidR="000D6DB9" w:rsidTr="000D6DB9">
        <w:tc>
          <w:tcPr>
            <w:tcW w:w="9859" w:type="dxa"/>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pPr>
              <w:jc w:val="both"/>
              <w:rPr>
                <w:b/>
                <w:sz w:val="28"/>
              </w:rPr>
            </w:pPr>
            <w:r>
              <w:rPr>
                <w:b/>
                <w:sz w:val="28"/>
              </w:rPr>
              <w:lastRenderedPageBreak/>
              <w:t>C-III – Informační zabezpečení studijního programu</w:t>
            </w:r>
          </w:p>
        </w:tc>
      </w:tr>
      <w:tr w:rsidR="000D6DB9" w:rsidTr="000D6DB9">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hideMark/>
          </w:tcPr>
          <w:p w:rsidR="000D6DB9" w:rsidRDefault="000D6DB9">
            <w:r>
              <w:rPr>
                <w:b/>
              </w:rPr>
              <w:t xml:space="preserve">Název a stručný popis studijního informačního systému </w:t>
            </w:r>
          </w:p>
        </w:tc>
      </w:tr>
      <w:tr w:rsidR="000D6DB9" w:rsidTr="000D6DB9">
        <w:trPr>
          <w:trHeight w:val="2268"/>
        </w:trPr>
        <w:tc>
          <w:tcPr>
            <w:tcW w:w="9859" w:type="dxa"/>
            <w:tcBorders>
              <w:top w:val="single" w:sz="2" w:space="0" w:color="auto"/>
              <w:left w:val="single" w:sz="2" w:space="0" w:color="auto"/>
              <w:bottom w:val="single" w:sz="2" w:space="0" w:color="auto"/>
              <w:right w:val="single" w:sz="2" w:space="0" w:color="auto"/>
            </w:tcBorders>
          </w:tcPr>
          <w:p w:rsidR="000D6DB9" w:rsidRDefault="000D6DB9">
            <w:pPr>
              <w:pStyle w:val="Zkladntext20"/>
              <w:shd w:val="clear" w:color="auto" w:fill="auto"/>
              <w:spacing w:after="92" w:line="240" w:lineRule="exact"/>
              <w:ind w:firstLine="0"/>
              <w:jc w:val="both"/>
            </w:pPr>
            <w:r>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99" w:history="1">
              <w:r>
                <w:rPr>
                  <w:rStyle w:val="Hypertextovodkaz"/>
                  <w:lang w:eastAsia="en-US"/>
                </w:rPr>
                <w:t>(https://stag.utb.cz/portal/)</w:t>
              </w:r>
            </w:hyperlink>
            <w:r>
              <w:rPr>
                <w:lang w:eastAsia="en-US"/>
              </w:rPr>
              <w:t xml:space="preserve">. </w:t>
            </w:r>
            <w:r>
              <w:t xml:space="preserve">aplikace jsou v něm organizovány do souvisejících celků na záložkách a podstránkách. Portál je intuitivní a pokrývá řadu funkcí IS/STAG, které se týkají výuky. Navíc integruje na jednom místě kromě aplikací IS/STAG i další důležité informační zdroje </w:t>
            </w:r>
            <w:r w:rsidR="007579CD">
              <w:t>UTB.</w:t>
            </w:r>
            <w:r>
              <w:t xml:space="preserv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w:t>
            </w:r>
            <w:r w:rsidR="007579CD">
              <w:t xml:space="preserve">UTB </w:t>
            </w:r>
            <w:r>
              <w:t xml:space="preserve">(tedy i pro učitele). Nativní klient IS/STAG využívá technologii Oracle Forms. Jeho instalace není triviální </w:t>
            </w:r>
            <w:ins w:id="4985" w:author="Jan Strohmandl" w:date="2018-11-18T15:57:00Z">
              <w:r w:rsidR="005C2C7E">
                <w:br/>
              </w:r>
            </w:ins>
            <w:r>
              <w:t>a vyžaduje pravidelnou aktualizaci. Proto se s ním setkáte zejména na stanicích OrionXP udržovaných CIVem. Obsahuje řadu specializovaných formulářů a tiskových sestav, pro část úkonů je jeho použití nevyhnutelné.</w:t>
            </w:r>
          </w:p>
          <w:p w:rsidR="000D6DB9" w:rsidRDefault="000D6DB9">
            <w:pPr>
              <w:jc w:val="center"/>
            </w:pPr>
          </w:p>
        </w:tc>
      </w:tr>
      <w:tr w:rsidR="000D6DB9" w:rsidTr="000D6DB9">
        <w:trPr>
          <w:trHeight w:val="283"/>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0D6DB9" w:rsidRDefault="000D6DB9">
            <w:pPr>
              <w:rPr>
                <w:b/>
              </w:rPr>
            </w:pPr>
            <w:r>
              <w:rPr>
                <w:b/>
              </w:rPr>
              <w:t>Přístup ke studijní literatuře</w:t>
            </w:r>
          </w:p>
        </w:tc>
      </w:tr>
      <w:tr w:rsidR="000D6DB9" w:rsidTr="000D6DB9">
        <w:trPr>
          <w:trHeight w:val="2268"/>
        </w:trPr>
        <w:tc>
          <w:tcPr>
            <w:tcW w:w="9859" w:type="dxa"/>
            <w:tcBorders>
              <w:top w:val="single" w:sz="4" w:space="0" w:color="auto"/>
              <w:left w:val="single" w:sz="4" w:space="0" w:color="auto"/>
              <w:bottom w:val="single" w:sz="4" w:space="0" w:color="auto"/>
              <w:right w:val="single" w:sz="4" w:space="0" w:color="auto"/>
            </w:tcBorders>
          </w:tcPr>
          <w:p w:rsidR="000D6DB9" w:rsidRDefault="000D6DB9">
            <w:pPr>
              <w:pStyle w:val="Zkladntext20"/>
              <w:shd w:val="clear" w:color="auto" w:fill="auto"/>
              <w:spacing w:after="60" w:line="240" w:lineRule="exact"/>
              <w:ind w:firstLine="0"/>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w:t>
            </w:r>
            <w:ins w:id="4986" w:author="Jan Strohmandl" w:date="2018-11-18T15:57:00Z">
              <w:r w:rsidR="005C2C7E">
                <w:br/>
              </w:r>
            </w:ins>
            <w:r>
              <w:t>i areálovou studovnu v Uherském Hradišti.</w:t>
            </w:r>
          </w:p>
          <w:p w:rsidR="000D6DB9" w:rsidRDefault="000D6DB9">
            <w:pPr>
              <w:pStyle w:val="Zkladntext20"/>
              <w:shd w:val="clear" w:color="auto" w:fill="auto"/>
              <w:spacing w:after="92" w:line="240" w:lineRule="exact"/>
              <w:ind w:firstLine="0"/>
              <w:jc w:val="both"/>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w:t>
            </w:r>
            <w:ins w:id="4987" w:author="Jan Strohmandl" w:date="2018-11-18T15:57:00Z">
              <w:r w:rsidR="005C2C7E">
                <w:br/>
              </w:r>
            </w:ins>
            <w:r>
              <w:t>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w:t>
            </w:r>
            <w:hyperlink r:id="rId100" w:history="1">
              <w:r>
                <w:rPr>
                  <w:rStyle w:val="Hypertextovodkaz"/>
                </w:rPr>
                <w:t xml:space="preserve"> http://digilib.k.utb.cz. </w:t>
              </w:r>
            </w:hyperlink>
            <w:r>
              <w:t>Práce jsou zde zpravidla dostupné volně v plném textu. Kromě toho provozuje knihovna také repozitář publikační činnosti akademických pracovníků univerzity na adrese</w:t>
            </w:r>
            <w:hyperlink r:id="rId101" w:history="1">
              <w:r>
                <w:rPr>
                  <w:rStyle w:val="Hypertextovodkaz"/>
                </w:rPr>
                <w:t xml:space="preserve"> http://publikace.k.utb.cz.</w:t>
              </w:r>
            </w:hyperlink>
          </w:p>
          <w:p w:rsidR="000D6DB9" w:rsidRDefault="000D6DB9">
            <w:pPr>
              <w:pStyle w:val="Nadpis1"/>
              <w:shd w:val="clear" w:color="auto" w:fill="FFFFFF" w:themeFill="background1"/>
              <w:spacing w:before="0" w:line="195" w:lineRule="atLeast"/>
              <w:jc w:val="both"/>
              <w:rPr>
                <w:rFonts w:ascii="Times New Roman" w:hAnsi="Times New Roman"/>
                <w:color w:val="auto"/>
                <w:sz w:val="20"/>
                <w:szCs w:val="20"/>
              </w:rPr>
            </w:pPr>
            <w:r>
              <w:rPr>
                <w:rFonts w:ascii="Times New Roman" w:hAnsi="Times New Roman"/>
                <w:color w:val="auto"/>
                <w:sz w:val="20"/>
                <w:szCs w:val="20"/>
              </w:rPr>
              <w:t xml:space="preserve">E-learningová opora předmětů studijního programu bude realizována s využitím learning management systému (LMS) Moodle. Ten je provozován na portálu </w:t>
            </w:r>
            <w:hyperlink r:id="rId102" w:history="1">
              <w:r>
                <w:rPr>
                  <w:rStyle w:val="Hypertextovodkaz"/>
                  <w:sz w:val="20"/>
                  <w:szCs w:val="20"/>
                </w:rPr>
                <w:t>http://vyuka.flkr.utb.cz/</w:t>
              </w:r>
            </w:hyperlink>
            <w:r>
              <w:rPr>
                <w:rFonts w:ascii="Times New Roman" w:hAnsi="Times New Roman"/>
                <w:color w:val="auto"/>
                <w:sz w:val="20"/>
                <w:szCs w:val="20"/>
              </w:rPr>
              <w:t xml:space="preserve"> a v současné době obsahuje elektronické formy studijní podpory (přednášky ve formě prezentací, učební texty, doplňkové studijní materiály atp.), tak jak je zvykem </w:t>
            </w:r>
            <w:ins w:id="4988" w:author="Jan Strohmandl" w:date="2018-11-18T15:57:00Z">
              <w:r w:rsidR="005C2C7E">
                <w:rPr>
                  <w:rFonts w:ascii="Times New Roman" w:hAnsi="Times New Roman"/>
                  <w:color w:val="auto"/>
                  <w:sz w:val="20"/>
                  <w:szCs w:val="20"/>
                </w:rPr>
                <w:br/>
              </w:r>
            </w:ins>
            <w:r>
              <w:rPr>
                <w:rFonts w:ascii="Times New Roman" w:hAnsi="Times New Roman"/>
                <w:color w:val="auto"/>
                <w:sz w:val="20"/>
                <w:szCs w:val="20"/>
              </w:rPr>
              <w:t>u ostatních studijních programů na FLKŘ. Studijní opory, vytvořené v rámci projektu OPVK „</w:t>
            </w:r>
            <w:hyperlink r:id="rId103" w:history="1">
              <w:r>
                <w:rPr>
                  <w:rStyle w:val="Hypertextovodkaz"/>
                  <w:color w:val="auto"/>
                  <w:sz w:val="20"/>
                  <w:szCs w:val="20"/>
                </w:rPr>
                <w:t>Inovace a rozvoj výuky bezpečnosti se zaměřením na krizové řízení</w:t>
              </w:r>
            </w:hyperlink>
            <w:r>
              <w:rPr>
                <w:rFonts w:ascii="Times New Roman" w:hAnsi="Times New Roman"/>
                <w:color w:val="auto"/>
                <w:sz w:val="20"/>
                <w:szCs w:val="20"/>
              </w:rPr>
              <w:t xml:space="preserve">“ CZ.1.07/2.2.00/28.0185 jsou dostupné na: </w:t>
            </w:r>
            <w:hyperlink r:id="rId104" w:history="1">
              <w:r>
                <w:rPr>
                  <w:rStyle w:val="Hypertextovodkaz"/>
                  <w:rFonts w:eastAsia="Calibri"/>
                  <w:sz w:val="20"/>
                  <w:szCs w:val="20"/>
                </w:rPr>
                <w:t>http://www.krizrizflkr-utb.cz/index.php/ct-menu-item-9/aktivita-02</w:t>
              </w:r>
            </w:hyperlink>
            <w:r>
              <w:rPr>
                <w:rFonts w:ascii="Times New Roman" w:hAnsi="Times New Roman"/>
                <w:color w:val="auto"/>
                <w:sz w:val="20"/>
                <w:szCs w:val="20"/>
              </w:rPr>
              <w:t xml:space="preserve"> a rovněž v systému Moodle UTB na: </w:t>
            </w:r>
            <w:r>
              <w:rPr>
                <w:rStyle w:val="Hypertextovodkaz"/>
                <w:rFonts w:eastAsia="Calibri"/>
                <w:sz w:val="20"/>
                <w:szCs w:val="20"/>
              </w:rPr>
              <w:t xml:space="preserve">https://vyuka.flkr.utb.cz/ </w:t>
            </w:r>
            <w:r>
              <w:rPr>
                <w:rStyle w:val="Hypertextovodkaz"/>
                <w:rFonts w:eastAsia="Calibri"/>
                <w:color w:val="auto"/>
                <w:sz w:val="20"/>
                <w:szCs w:val="20"/>
              </w:rPr>
              <w:t>ve vytvořeném uživateli „flkr_oo“ s přístupovým heslem „oo_flkr“</w:t>
            </w:r>
            <w:r>
              <w:rPr>
                <w:rFonts w:ascii="Times New Roman" w:hAnsi="Times New Roman"/>
                <w:color w:val="auto"/>
                <w:sz w:val="20"/>
                <w:szCs w:val="20"/>
              </w:rPr>
              <w:t xml:space="preserve">.  Vzhledem k tomu, že akreditace je připravovaná v souladu s cílem Strategického projektu UTB ve Zlíně, registrační číslo: CZ.02.2.69/0.0/0.0/16_015/0002204 (Výzva </w:t>
            </w:r>
            <w:ins w:id="4989" w:author="Jan Strohmandl" w:date="2018-11-18T15:57:00Z">
              <w:r w:rsidR="005C2C7E">
                <w:rPr>
                  <w:rFonts w:ascii="Times New Roman" w:hAnsi="Times New Roman"/>
                  <w:color w:val="auto"/>
                  <w:sz w:val="20"/>
                  <w:szCs w:val="20"/>
                </w:rPr>
                <w:br/>
              </w:r>
            </w:ins>
            <w:r>
              <w:rPr>
                <w:rFonts w:ascii="Times New Roman" w:hAnsi="Times New Roman"/>
                <w:color w:val="auto"/>
                <w:sz w:val="20"/>
                <w:szCs w:val="20"/>
              </w:rPr>
              <w:t xml:space="preserve">č. 02_16_015 pro ESF pro vysoké školy v prioritní ose 2 OP), jsou některé studijní opory pro předměty nově zařazené v akreditačním spisu vytvářeny do konce 062018, např. Logistika krizových situací I a další. </w:t>
            </w:r>
          </w:p>
          <w:p w:rsidR="000D6DB9" w:rsidRDefault="000D6DB9">
            <w:pPr>
              <w:jc w:val="both"/>
              <w:rPr>
                <w:rFonts w:ascii="UTB Text" w:hAnsi="UTB Text"/>
              </w:rPr>
            </w:pPr>
          </w:p>
          <w:p w:rsidR="000D6DB9" w:rsidRDefault="000D6DB9">
            <w:pPr>
              <w:rPr>
                <w:b/>
              </w:rPr>
            </w:pPr>
          </w:p>
          <w:p w:rsidR="000D6DB9" w:rsidRDefault="000D6DB9">
            <w:pPr>
              <w:rPr>
                <w:b/>
              </w:rPr>
            </w:pPr>
          </w:p>
          <w:p w:rsidR="000D6DB9" w:rsidRDefault="000D6DB9">
            <w:pPr>
              <w:rPr>
                <w:b/>
              </w:rPr>
            </w:pPr>
          </w:p>
        </w:tc>
      </w:tr>
      <w:tr w:rsidR="000D6DB9" w:rsidTr="000D6DB9">
        <w:trPr>
          <w:trHeight w:val="283"/>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0D6DB9" w:rsidRDefault="000D6DB9">
            <w:r>
              <w:rPr>
                <w:b/>
              </w:rPr>
              <w:lastRenderedPageBreak/>
              <w:t>Přehled zpřístupněných databází</w:t>
            </w:r>
          </w:p>
        </w:tc>
      </w:tr>
      <w:tr w:rsidR="000D6DB9" w:rsidTr="000D6DB9">
        <w:trPr>
          <w:trHeight w:val="2268"/>
        </w:trPr>
        <w:tc>
          <w:tcPr>
            <w:tcW w:w="9859" w:type="dxa"/>
            <w:tcBorders>
              <w:top w:val="single" w:sz="4" w:space="0" w:color="auto"/>
              <w:left w:val="single" w:sz="4" w:space="0" w:color="auto"/>
              <w:bottom w:val="single" w:sz="4" w:space="0" w:color="auto"/>
              <w:right w:val="single" w:sz="4" w:space="0" w:color="auto"/>
            </w:tcBorders>
            <w:hideMark/>
          </w:tcPr>
          <w:p w:rsidR="000D6DB9" w:rsidRDefault="000D6DB9">
            <w:pPr>
              <w:pStyle w:val="Zkladntext20"/>
              <w:shd w:val="clear" w:color="auto" w:fill="auto"/>
              <w:spacing w:line="230" w:lineRule="exact"/>
              <w:ind w:firstLine="0"/>
              <w:jc w:val="both"/>
            </w:pPr>
            <w:r>
              <w:t xml:space="preserve">Knihovna UTB si dlouhodobě zakládá na široké nabídce elektronických informačních zdrojů pro účely výuky, ale </w:t>
            </w:r>
            <w:ins w:id="4990" w:author="Jan Strohmandl" w:date="2018-11-18T15:58:00Z">
              <w:r w:rsidR="005C2C7E">
                <w:br/>
              </w:r>
            </w:ins>
            <w:r>
              <w:t>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105" w:history="1">
              <w:r>
                <w:rPr>
                  <w:rStyle w:val="Hypertextovodkaz"/>
                </w:rPr>
                <w:t xml:space="preserve"> 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w:t>
            </w:r>
            <w:ins w:id="4991" w:author="Jan Strohmandl" w:date="2018-11-18T15:58:00Z">
              <w:r w:rsidR="005C2C7E">
                <w:br/>
              </w:r>
            </w:ins>
            <w:r>
              <w:t>i z počítačů mimo univerzitní síť UTB formou tzv. vzdáleného přístupu.</w:t>
            </w:r>
          </w:p>
          <w:p w:rsidR="000D6DB9" w:rsidRDefault="000D6DB9">
            <w:pPr>
              <w:pStyle w:val="Zkladntext20"/>
              <w:shd w:val="clear" w:color="auto" w:fill="auto"/>
              <w:spacing w:line="230" w:lineRule="exact"/>
              <w:ind w:firstLine="0"/>
              <w:jc w:val="both"/>
            </w:pPr>
            <w:r>
              <w:t>Konkrétní dostupné databáze:</w:t>
            </w:r>
          </w:p>
          <w:p w:rsidR="000D6DB9" w:rsidRDefault="000D6DB9" w:rsidP="00D81E97">
            <w:pPr>
              <w:pStyle w:val="Zkladntext20"/>
              <w:numPr>
                <w:ilvl w:val="0"/>
                <w:numId w:val="28"/>
              </w:numPr>
              <w:shd w:val="clear" w:color="auto" w:fill="auto"/>
              <w:tabs>
                <w:tab w:val="left" w:pos="756"/>
              </w:tabs>
              <w:spacing w:line="230" w:lineRule="exact"/>
              <w:jc w:val="both"/>
            </w:pPr>
            <w:r>
              <w:t>Citační databáze Web of Science a Scopus</w:t>
            </w:r>
          </w:p>
          <w:p w:rsidR="00F139B8" w:rsidRDefault="000D6DB9">
            <w:pPr>
              <w:pStyle w:val="Zkladntext20"/>
              <w:numPr>
                <w:ilvl w:val="0"/>
                <w:numId w:val="28"/>
              </w:numPr>
              <w:shd w:val="clear" w:color="auto" w:fill="auto"/>
              <w:tabs>
                <w:tab w:val="left" w:pos="756"/>
              </w:tabs>
              <w:spacing w:line="230" w:lineRule="exact"/>
              <w:jc w:val="both"/>
              <w:pPrChange w:id="4992" w:author="Jan Strohmandl" w:date="2018-11-18T15:58:00Z">
                <w:pPr>
                  <w:pStyle w:val="Zkladntext20"/>
                  <w:numPr>
                    <w:numId w:val="28"/>
                  </w:numPr>
                  <w:shd w:val="clear" w:color="auto" w:fill="auto"/>
                  <w:tabs>
                    <w:tab w:val="left" w:pos="756"/>
                  </w:tabs>
                  <w:spacing w:line="230" w:lineRule="exact"/>
                  <w:ind w:left="720" w:hanging="360"/>
                </w:pPr>
              </w:pPrChange>
            </w:pPr>
            <w:r>
              <w:t xml:space="preserve">Multioborové kolekce elektronických časopisů Elsevier ScienceDirect, Wiley Online Library, SpringerLink </w:t>
            </w:r>
            <w:ins w:id="4993" w:author="Jan Strohmandl" w:date="2018-11-18T15:58:00Z">
              <w:r w:rsidR="005C2C7E">
                <w:br/>
              </w:r>
            </w:ins>
            <w:r>
              <w:t>a další</w:t>
            </w:r>
          </w:p>
          <w:p w:rsidR="000D6DB9" w:rsidRDefault="000D6DB9" w:rsidP="00D81E97">
            <w:pPr>
              <w:pStyle w:val="Zkladntext20"/>
              <w:numPr>
                <w:ilvl w:val="0"/>
                <w:numId w:val="28"/>
              </w:numPr>
              <w:shd w:val="clear" w:color="auto" w:fill="auto"/>
              <w:tabs>
                <w:tab w:val="left" w:pos="756"/>
              </w:tabs>
              <w:spacing w:line="230" w:lineRule="exact"/>
              <w:jc w:val="both"/>
            </w:pPr>
            <w:r>
              <w:t>Multioborové plnotextové databáze Ebsco a ProQuest</w:t>
            </w:r>
          </w:p>
          <w:p w:rsidR="000D6DB9" w:rsidRDefault="000D6DB9">
            <w:r>
              <w:t>Seznam všech databází:</w:t>
            </w:r>
            <w:hyperlink r:id="rId106" w:history="1">
              <w:r>
                <w:rPr>
                  <w:rStyle w:val="Hypertextovodkaz"/>
                </w:rPr>
                <w:t xml:space="preserve"> http://portal.k.utb.cz/databases/alphabetical/</w:t>
              </w:r>
            </w:hyperlink>
            <w:r>
              <w:rPr>
                <w:rStyle w:val="Hypertextovodkaz"/>
              </w:rPr>
              <w:t xml:space="preserve">, dále je dostupný na adrese: </w:t>
            </w:r>
            <w:hyperlink r:id="rId107" w:history="1">
              <w:r>
                <w:rPr>
                  <w:rStyle w:val="Hypertextovodkaz"/>
                </w:rPr>
                <w:t>https://knihovna.utb.cz/veda-a-vyzkum/</w:t>
              </w:r>
            </w:hyperlink>
            <w:r>
              <w:rPr>
                <w:rStyle w:val="Hypertextovodkaz"/>
              </w:rPr>
              <w:t>, https://login.proxy.k.utb.cz/login</w:t>
            </w:r>
          </w:p>
        </w:tc>
      </w:tr>
      <w:tr w:rsidR="000D6DB9" w:rsidTr="000D6DB9">
        <w:trPr>
          <w:trHeight w:val="284"/>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0D6DB9" w:rsidRDefault="000D6DB9">
            <w:pPr>
              <w:rPr>
                <w:b/>
              </w:rPr>
            </w:pPr>
            <w:r>
              <w:rPr>
                <w:b/>
              </w:rPr>
              <w:t>Název a stručný popis používaného antiplagiátorského systému</w:t>
            </w:r>
          </w:p>
        </w:tc>
      </w:tr>
      <w:tr w:rsidR="000D6DB9" w:rsidTr="000D6DB9">
        <w:trPr>
          <w:trHeight w:val="2268"/>
        </w:trPr>
        <w:tc>
          <w:tcPr>
            <w:tcW w:w="9859" w:type="dxa"/>
            <w:tcBorders>
              <w:top w:val="single" w:sz="4" w:space="0" w:color="auto"/>
              <w:left w:val="single" w:sz="4" w:space="0" w:color="auto"/>
              <w:bottom w:val="single" w:sz="4" w:space="0" w:color="auto"/>
              <w:right w:val="single" w:sz="4" w:space="0" w:color="auto"/>
            </w:tcBorders>
            <w:shd w:val="clear" w:color="auto" w:fill="FFFFFF"/>
            <w:hideMark/>
          </w:tcPr>
          <w:p w:rsidR="000D6DB9" w:rsidRDefault="000D6DB9">
            <w:pPr>
              <w:jc w:val="both"/>
            </w:pPr>
            <w:r>
              <w:t xml:space="preserve">V rámci předcházení a zamezování plagiátorství UTB ve Zlíně efektivně využívá po několik let antiplagiátorský systém </w:t>
            </w:r>
            <w:r>
              <w:rPr>
                <w:rStyle w:val="Zkladntext2Kurzva"/>
              </w:rPr>
              <w:t>Theses.cz</w:t>
            </w:r>
            <w:r>
              <w:rPr>
                <w:lang w:val="en-US" w:eastAsia="en-US"/>
              </w:rPr>
              <w:t xml:space="preserve"> </w:t>
            </w:r>
            <w:r>
              <w:t xml:space="preserve">(vyvíjen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w:t>
            </w:r>
            <w:ins w:id="4994" w:author="Jan Strohmandl" w:date="2018-11-18T15:58:00Z">
              <w:r w:rsidR="005C2C7E">
                <w:br/>
              </w:r>
            </w:ins>
            <w:r>
              <w:t>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0D6DB9" w:rsidRDefault="000D6DB9" w:rsidP="000D6DB9"/>
    <w:p w:rsidR="000D6DB9" w:rsidRDefault="000D6DB9" w:rsidP="000D6DB9">
      <w:pPr>
        <w:spacing w:after="160" w:line="256" w:lineRule="auto"/>
      </w:pPr>
      <w:r>
        <w:br w:type="page"/>
      </w:r>
    </w:p>
    <w:tbl>
      <w:tblPr>
        <w:tblW w:w="938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5"/>
        <w:gridCol w:w="127"/>
        <w:gridCol w:w="54"/>
        <w:gridCol w:w="20"/>
        <w:gridCol w:w="1273"/>
        <w:gridCol w:w="52"/>
        <w:gridCol w:w="2268"/>
        <w:gridCol w:w="78"/>
        <w:gridCol w:w="2347"/>
      </w:tblGrid>
      <w:tr w:rsidR="000D6DB9" w:rsidTr="000D6DB9">
        <w:tc>
          <w:tcPr>
            <w:tcW w:w="9389" w:type="dxa"/>
            <w:gridSpan w:val="9"/>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pPr>
              <w:jc w:val="both"/>
              <w:rPr>
                <w:b/>
                <w:sz w:val="28"/>
              </w:rPr>
            </w:pPr>
            <w:r>
              <w:rPr>
                <w:b/>
                <w:sz w:val="28"/>
              </w:rPr>
              <w:lastRenderedPageBreak/>
              <w:t xml:space="preserve">C-IV – </w:t>
            </w:r>
            <w:r>
              <w:rPr>
                <w:b/>
                <w:sz w:val="26"/>
                <w:szCs w:val="26"/>
              </w:rPr>
              <w:t>Materiální zabezpečení studijního programu</w:t>
            </w:r>
          </w:p>
        </w:tc>
      </w:tr>
      <w:tr w:rsidR="000D6DB9" w:rsidTr="000D6DB9">
        <w:tc>
          <w:tcPr>
            <w:tcW w:w="3167" w:type="dxa"/>
            <w:tcBorders>
              <w:top w:val="single" w:sz="2" w:space="0" w:color="auto"/>
              <w:left w:val="single" w:sz="2" w:space="0" w:color="auto"/>
              <w:bottom w:val="single" w:sz="2" w:space="0" w:color="auto"/>
              <w:right w:val="single" w:sz="2" w:space="0" w:color="auto"/>
            </w:tcBorders>
            <w:shd w:val="clear" w:color="auto" w:fill="F7CAAC"/>
            <w:hideMark/>
          </w:tcPr>
          <w:p w:rsidR="000D6DB9" w:rsidRDefault="000D6DB9">
            <w:pPr>
              <w:jc w:val="both"/>
              <w:rPr>
                <w:b/>
              </w:rPr>
            </w:pPr>
            <w:r>
              <w:rPr>
                <w:b/>
              </w:rPr>
              <w:t>Místo uskutečňování studijního programu</w:t>
            </w:r>
          </w:p>
        </w:tc>
        <w:tc>
          <w:tcPr>
            <w:tcW w:w="6222" w:type="dxa"/>
            <w:gridSpan w:val="8"/>
            <w:tcBorders>
              <w:top w:val="single" w:sz="2" w:space="0" w:color="auto"/>
              <w:left w:val="single" w:sz="2" w:space="0" w:color="auto"/>
              <w:bottom w:val="single" w:sz="2" w:space="0" w:color="auto"/>
              <w:right w:val="single" w:sz="2" w:space="0" w:color="auto"/>
            </w:tcBorders>
            <w:hideMark/>
          </w:tcPr>
          <w:p w:rsidR="000D6DB9" w:rsidRDefault="000D6DB9">
            <w:pPr>
              <w:jc w:val="center"/>
            </w:pPr>
            <w:r>
              <w:t>Univerzita Tomáše Bati ve Zlíně</w:t>
            </w:r>
          </w:p>
          <w:p w:rsidR="000D6DB9" w:rsidRDefault="000D6DB9">
            <w:pPr>
              <w:jc w:val="center"/>
            </w:pPr>
            <w:r>
              <w:t>Fakulta logistiky a krizového řízení</w:t>
            </w:r>
          </w:p>
          <w:p w:rsidR="000D6DB9" w:rsidRDefault="000D6DB9">
            <w:pPr>
              <w:jc w:val="center"/>
            </w:pPr>
            <w:r>
              <w:t>Studentské nám. 1532</w:t>
            </w:r>
          </w:p>
          <w:p w:rsidR="000D6DB9" w:rsidRDefault="000D6DB9">
            <w:pPr>
              <w:jc w:val="center"/>
            </w:pPr>
            <w:r>
              <w:t>686 01 Uherské Hradiště</w:t>
            </w:r>
          </w:p>
        </w:tc>
      </w:tr>
      <w:tr w:rsidR="000D6DB9" w:rsidTr="000D6DB9">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jc w:val="both"/>
              <w:rPr>
                <w:b/>
              </w:rPr>
            </w:pPr>
            <w:r>
              <w:rPr>
                <w:b/>
              </w:rPr>
              <w:t>Kapacita výukových místností pro teoretickou výuku</w:t>
            </w:r>
          </w:p>
        </w:tc>
      </w:tr>
      <w:tr w:rsidR="000D6DB9" w:rsidTr="000D6DB9">
        <w:trPr>
          <w:trHeight w:val="2268"/>
        </w:trPr>
        <w:tc>
          <w:tcPr>
            <w:tcW w:w="9389" w:type="dxa"/>
            <w:gridSpan w:val="9"/>
            <w:tcBorders>
              <w:top w:val="single" w:sz="4" w:space="0" w:color="auto"/>
              <w:left w:val="single" w:sz="4" w:space="0" w:color="auto"/>
              <w:bottom w:val="single" w:sz="4" w:space="0" w:color="auto"/>
              <w:right w:val="single" w:sz="4" w:space="0" w:color="auto"/>
            </w:tcBorders>
          </w:tcPr>
          <w:p w:rsidR="000D6DB9" w:rsidRDefault="000D6DB9">
            <w:pPr>
              <w:spacing w:after="29"/>
              <w:ind w:right="38"/>
              <w:jc w:val="both"/>
            </w:pPr>
            <w:r>
              <w:t>Fakulta se nachází v objektech, které vznikly rekonstrukcí bývalých kasáren v Uherském Hradišti z prostředků Evropské unie a Města Uherské Hradiště (cca. 320 mil Kč) pro potřeby vysokoškolského zařízení. Město Uherské Hradiště pronajímá tyto prostory FLKŘ za velmi výhodných podmínek po dobu její existence. Vysokoškolský areál se sestává ze čtyř objektů, z toho dva jsou určeny pro výuku, v ostatních dvou je stravovací a ubytovací zařízení pro studenty.</w:t>
            </w:r>
          </w:p>
          <w:p w:rsidR="000D6DB9" w:rsidRDefault="000D6DB9">
            <w:pPr>
              <w:spacing w:line="247" w:lineRule="auto"/>
              <w:ind w:right="38"/>
              <w:jc w:val="both"/>
            </w:pPr>
            <w:r>
              <w:rPr>
                <w:b/>
              </w:rPr>
              <w:t xml:space="preserve">Výukový objekt UH1 </w:t>
            </w:r>
            <w:r>
              <w:t xml:space="preserve">– 10 seminárních místností (cca. 30 studentů), 2 seminární místnosti s kapacitou </w:t>
            </w:r>
            <w:ins w:id="4995" w:author="Jan Strohmandl" w:date="2018-11-18T15:59:00Z">
              <w:r w:rsidR="005C2C7E">
                <w:br/>
              </w:r>
            </w:ins>
            <w:r>
              <w:t>15 studentů, posluchárna s kapacitou 50 studentů a posluchárna s kapacitou 80 studentů. Dále se v objektu UH1 nachází 6 učeben vybavených IT technikou (z toho 4 jsou specializované)</w:t>
            </w:r>
            <w:ins w:id="4996" w:author="Jan Strohmandl" w:date="2018-11-18T15:59:00Z">
              <w:r w:rsidR="005C2C7E">
                <w:t xml:space="preserve"> pro 2</w:t>
              </w:r>
            </w:ins>
            <w:ins w:id="4997" w:author="Jan Strohmandl" w:date="2018-11-18T16:01:00Z">
              <w:r w:rsidR="005C2C7E">
                <w:t>5</w:t>
              </w:r>
            </w:ins>
            <w:ins w:id="4998" w:author="Jan Strohmandl" w:date="2018-11-18T15:59:00Z">
              <w:r w:rsidR="005C2C7E">
                <w:t xml:space="preserve"> studentů</w:t>
              </w:r>
            </w:ins>
            <w:r>
              <w:t xml:space="preserve">, chemická laboratoř včetně zázemí </w:t>
            </w:r>
            <w:del w:id="4999" w:author="Jan Strohmandl" w:date="2018-11-18T15:59:00Z">
              <w:r w:rsidDel="005C2C7E">
                <w:br/>
              </w:r>
            </w:del>
            <w:r>
              <w:t>a odpočinková místnost pro studenty</w:t>
            </w:r>
          </w:p>
          <w:p w:rsidR="000D6DB9" w:rsidRDefault="000D6DB9">
            <w:pPr>
              <w:spacing w:after="18" w:line="247" w:lineRule="auto"/>
              <w:ind w:right="38"/>
            </w:pPr>
            <w:r>
              <w:rPr>
                <w:b/>
              </w:rPr>
              <w:t>Výukový objekt UH2</w:t>
            </w:r>
            <w:r>
              <w:t xml:space="preserve"> – 2 posluchárny pro 135 studentů, 2 seminární místnosti pro 60 studentů.</w:t>
            </w:r>
          </w:p>
          <w:p w:rsidR="000D6DB9" w:rsidRDefault="000D6DB9">
            <w:pPr>
              <w:ind w:right="38"/>
            </w:pPr>
          </w:p>
        </w:tc>
      </w:tr>
      <w:tr w:rsidR="000D6DB9" w:rsidTr="000D6DB9">
        <w:trPr>
          <w:trHeight w:val="202"/>
        </w:trPr>
        <w:tc>
          <w:tcPr>
            <w:tcW w:w="33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b/>
              </w:rPr>
            </w:pPr>
            <w:r>
              <w:rPr>
                <w:b/>
              </w:rPr>
              <w:t>Z toho kapacita v prostorách v nájmu</w:t>
            </w:r>
          </w:p>
        </w:tc>
        <w:tc>
          <w:tcPr>
            <w:tcW w:w="1274" w:type="dxa"/>
            <w:tcBorders>
              <w:top w:val="single" w:sz="4" w:space="0" w:color="auto"/>
              <w:left w:val="single" w:sz="4" w:space="0" w:color="auto"/>
              <w:bottom w:val="single" w:sz="4" w:space="0" w:color="auto"/>
              <w:right w:val="single" w:sz="4" w:space="0" w:color="auto"/>
            </w:tcBorders>
            <w:hideMark/>
          </w:tcPr>
          <w:p w:rsidR="00F139B8" w:rsidRDefault="000D6DB9">
            <w:pPr>
              <w:jc w:val="center"/>
              <w:pPrChange w:id="5000" w:author="Jan Strohmandl" w:date="2018-11-18T16:03:00Z">
                <w:pPr/>
              </w:pPrChange>
            </w:pPr>
            <w:r>
              <w:t>celková kapacita</w:t>
            </w: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b/>
                <w:shd w:val="clear" w:color="auto" w:fill="F7CAAC"/>
              </w:rPr>
            </w:pPr>
            <w:r>
              <w:rPr>
                <w:b/>
                <w:shd w:val="clear" w:color="auto" w:fill="F7CAAC"/>
              </w:rPr>
              <w:t>Doba platnosti nájmu</w:t>
            </w:r>
          </w:p>
        </w:tc>
        <w:tc>
          <w:tcPr>
            <w:tcW w:w="2426" w:type="dxa"/>
            <w:gridSpan w:val="2"/>
            <w:tcBorders>
              <w:top w:val="single" w:sz="4" w:space="0" w:color="auto"/>
              <w:left w:val="single" w:sz="4" w:space="0" w:color="auto"/>
              <w:bottom w:val="single" w:sz="4" w:space="0" w:color="auto"/>
              <w:right w:val="single" w:sz="4" w:space="0" w:color="auto"/>
            </w:tcBorders>
            <w:hideMark/>
          </w:tcPr>
          <w:p w:rsidR="000D6DB9" w:rsidRDefault="000D6DB9">
            <w:r>
              <w:t>Doba neurčitá, výpovědní lhůta 5 let.</w:t>
            </w:r>
          </w:p>
        </w:tc>
      </w:tr>
      <w:tr w:rsidR="000D6DB9" w:rsidTr="000D6DB9">
        <w:trPr>
          <w:trHeight w:val="139"/>
        </w:trPr>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
              <w:rPr>
                <w:b/>
              </w:rPr>
              <w:t>Kapacita a popis odborné učebny</w:t>
            </w:r>
          </w:p>
        </w:tc>
      </w:tr>
      <w:tr w:rsidR="000D6DB9" w:rsidTr="000D6DB9">
        <w:trPr>
          <w:trHeight w:val="1228"/>
        </w:trPr>
        <w:tc>
          <w:tcPr>
            <w:tcW w:w="9389" w:type="dxa"/>
            <w:gridSpan w:val="9"/>
            <w:tcBorders>
              <w:top w:val="single" w:sz="4" w:space="0" w:color="auto"/>
              <w:left w:val="single" w:sz="4" w:space="0" w:color="auto"/>
              <w:bottom w:val="single" w:sz="4" w:space="0" w:color="auto"/>
              <w:right w:val="single" w:sz="4" w:space="0" w:color="auto"/>
            </w:tcBorders>
          </w:tcPr>
          <w:p w:rsidR="000D6DB9" w:rsidRDefault="000D6DB9">
            <w:pPr>
              <w:jc w:val="both"/>
            </w:pPr>
            <w:r>
              <w:t xml:space="preserve">Chemická laboratoř - celková kapacita 16 míst, laboratoř jsou vybaveny zařízením pro měření fyzikálních, mechanických, reologických a termálních vlastností, mikroskopy pro hodnocení morfologie, mikrotomy pro přípravu mikroskopických vzorků a spektrofotometry. </w:t>
            </w:r>
          </w:p>
          <w:p w:rsidR="000D6DB9" w:rsidRDefault="000D6DB9"/>
        </w:tc>
      </w:tr>
      <w:tr w:rsidR="000D6DB9" w:rsidTr="000D6DB9">
        <w:trPr>
          <w:trHeight w:val="166"/>
        </w:trPr>
        <w:tc>
          <w:tcPr>
            <w:tcW w:w="33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
              <w:rPr>
                <w:b/>
              </w:rPr>
              <w:t>Z toho kapacita v prostorách v nájmu</w:t>
            </w:r>
          </w:p>
        </w:tc>
        <w:tc>
          <w:tcPr>
            <w:tcW w:w="1274" w:type="dxa"/>
            <w:tcBorders>
              <w:top w:val="single" w:sz="4" w:space="0" w:color="auto"/>
              <w:left w:val="single" w:sz="4" w:space="0" w:color="auto"/>
              <w:bottom w:val="single" w:sz="4" w:space="0" w:color="auto"/>
              <w:right w:val="single" w:sz="4" w:space="0" w:color="auto"/>
            </w:tcBorders>
            <w:hideMark/>
          </w:tcPr>
          <w:p w:rsidR="00F139B8" w:rsidRDefault="000D6DB9">
            <w:pPr>
              <w:jc w:val="center"/>
              <w:pPrChange w:id="5001" w:author="Jan Strohmandl" w:date="2018-11-18T16:03:00Z">
                <w:pPr/>
              </w:pPrChange>
            </w:pPr>
            <w:r>
              <w:t>16</w:t>
            </w: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
              <w:rPr>
                <w:b/>
                <w:shd w:val="clear" w:color="auto" w:fill="F7CAAC"/>
              </w:rPr>
              <w:t>Doba platnosti nájmu</w:t>
            </w:r>
          </w:p>
        </w:tc>
        <w:tc>
          <w:tcPr>
            <w:tcW w:w="2426" w:type="dxa"/>
            <w:gridSpan w:val="2"/>
            <w:tcBorders>
              <w:top w:val="single" w:sz="4" w:space="0" w:color="auto"/>
              <w:left w:val="single" w:sz="4" w:space="0" w:color="auto"/>
              <w:bottom w:val="single" w:sz="4" w:space="0" w:color="auto"/>
              <w:right w:val="single" w:sz="4" w:space="0" w:color="auto"/>
            </w:tcBorders>
            <w:hideMark/>
          </w:tcPr>
          <w:p w:rsidR="00F139B8" w:rsidRDefault="000D6DB9">
            <w:pPr>
              <w:jc w:val="center"/>
              <w:pPrChange w:id="5002" w:author="Jan Strohmandl" w:date="2018-11-18T16:03:00Z">
                <w:pPr/>
              </w:pPrChange>
            </w:pPr>
            <w:r>
              <w:t>dtto</w:t>
            </w:r>
          </w:p>
        </w:tc>
      </w:tr>
      <w:tr w:rsidR="000D6DB9" w:rsidTr="000D6DB9">
        <w:trPr>
          <w:trHeight w:val="135"/>
        </w:trPr>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r>
              <w:rPr>
                <w:b/>
              </w:rPr>
              <w:t>Kapacita a popis odborné učebny</w:t>
            </w:r>
          </w:p>
        </w:tc>
      </w:tr>
      <w:tr w:rsidR="000D6DB9" w:rsidTr="000D6DB9">
        <w:trPr>
          <w:trHeight w:val="1693"/>
        </w:trPr>
        <w:tc>
          <w:tcPr>
            <w:tcW w:w="9389" w:type="dxa"/>
            <w:gridSpan w:val="9"/>
            <w:tcBorders>
              <w:top w:val="single" w:sz="4" w:space="0" w:color="auto"/>
              <w:left w:val="single" w:sz="4" w:space="0" w:color="auto"/>
              <w:bottom w:val="single" w:sz="4" w:space="0" w:color="auto"/>
              <w:right w:val="single" w:sz="4" w:space="0" w:color="auto"/>
            </w:tcBorders>
            <w:hideMark/>
          </w:tcPr>
          <w:p w:rsidR="000D6DB9" w:rsidRDefault="000D6DB9">
            <w:pPr>
              <w:jc w:val="both"/>
            </w:pPr>
            <w:r>
              <w:t>Laboratoř GIS – celková kapacita je 25 míst. Laboratoř je zaměřena na prostorové modelování, kartografickou vizualizaci a geostatistiku v oblasti socioekonomických i přírodních věd. Za tímto účelem disponuje specializovaným SW vybavením – jedná se o licence ArcGIS Advanced (nejnovější verze 10.6) včetně licencí ArcGIS Pro v2, doplněné o open source a freeware nástroje QGIS 3.0, GIS GRASS 7.2, Open Jump, MapWindowGIS, gvSIG, uDig a další. Pro osvojení technických dovedností jsou využívány i produkty AUTODESK – zejména AutoCAD Map 3D. Při práci s vícerozměrnými modely je využívána 3D tiskárna Rebelix s adekvátním ovládacím a modelovacím softwarem – Sli3er, Kisslicer, MeshLab. Propojení s terénním výzkumem a sběrem dat in situ je využívána sada poloprofesionálních outdoorových GPS přístrojů (Garmin Oregon, eTrex), přičemž výstupy z měření jsou zpracovávány v SW Garmin Basecamp a QMapShack.</w:t>
            </w:r>
          </w:p>
        </w:tc>
      </w:tr>
      <w:tr w:rsidR="000D6DB9" w:rsidTr="000D6DB9">
        <w:trPr>
          <w:trHeight w:val="164"/>
        </w:trPr>
        <w:tc>
          <w:tcPr>
            <w:tcW w:w="3348" w:type="dxa"/>
            <w:gridSpan w:val="3"/>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pPr>
              <w:rPr>
                <w:b/>
              </w:rPr>
            </w:pPr>
            <w:r>
              <w:rPr>
                <w:b/>
              </w:rPr>
              <w:t xml:space="preserve">Z toho kapacita v prostorách </w:t>
            </w:r>
          </w:p>
          <w:p w:rsidR="000D6DB9" w:rsidRDefault="000D6DB9">
            <w:pPr>
              <w:rPr>
                <w:b/>
              </w:rPr>
            </w:pPr>
            <w:r>
              <w:rPr>
                <w:b/>
              </w:rPr>
              <w:t>v nájmu</w:t>
            </w:r>
          </w:p>
        </w:tc>
        <w:tc>
          <w:tcPr>
            <w:tcW w:w="1346" w:type="dxa"/>
            <w:gridSpan w:val="3"/>
            <w:tcBorders>
              <w:top w:val="single" w:sz="4" w:space="0" w:color="auto"/>
              <w:left w:val="single" w:sz="4" w:space="0" w:color="auto"/>
              <w:bottom w:val="single" w:sz="4" w:space="0" w:color="auto"/>
              <w:right w:val="single" w:sz="4" w:space="0" w:color="auto"/>
            </w:tcBorders>
            <w:hideMark/>
          </w:tcPr>
          <w:p w:rsidR="00F139B8" w:rsidRDefault="000D6DB9">
            <w:pPr>
              <w:jc w:val="center"/>
              <w:pPrChange w:id="5003" w:author="Jan Strohmandl" w:date="2018-11-18T16:03:00Z">
                <w:pPr/>
              </w:pPrChange>
            </w:pPr>
            <w:r>
              <w:t>25</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hideMark/>
          </w:tcPr>
          <w:p w:rsidR="00F139B8" w:rsidRDefault="000D6DB9">
            <w:pPr>
              <w:jc w:val="center"/>
              <w:pPrChange w:id="5004" w:author="Jan Strohmandl" w:date="2018-11-18T16:03:00Z">
                <w:pPr/>
              </w:pPrChange>
            </w:pPr>
            <w:r>
              <w:t>dtto</w:t>
            </w:r>
          </w:p>
        </w:tc>
      </w:tr>
      <w:tr w:rsidR="000D6DB9" w:rsidTr="000D6DB9">
        <w:trPr>
          <w:trHeight w:val="136"/>
        </w:trPr>
        <w:tc>
          <w:tcPr>
            <w:tcW w:w="9389" w:type="dxa"/>
            <w:gridSpan w:val="9"/>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pPr>
              <w:rPr>
                <w:b/>
              </w:rPr>
            </w:pPr>
            <w:r>
              <w:rPr>
                <w:b/>
              </w:rPr>
              <w:t>Kapacita a popis odborné učebny</w:t>
            </w:r>
          </w:p>
        </w:tc>
      </w:tr>
      <w:tr w:rsidR="000D6DB9" w:rsidTr="000D6DB9">
        <w:trPr>
          <w:trHeight w:val="1693"/>
        </w:trPr>
        <w:tc>
          <w:tcPr>
            <w:tcW w:w="9389" w:type="dxa"/>
            <w:gridSpan w:val="9"/>
            <w:tcBorders>
              <w:top w:val="single" w:sz="4" w:space="0" w:color="auto"/>
              <w:left w:val="single" w:sz="4" w:space="0" w:color="auto"/>
              <w:bottom w:val="single" w:sz="4" w:space="0" w:color="auto"/>
              <w:right w:val="single" w:sz="4" w:space="0" w:color="auto"/>
            </w:tcBorders>
            <w:hideMark/>
          </w:tcPr>
          <w:p w:rsidR="000D6DB9" w:rsidRDefault="000D6DB9">
            <w:pPr>
              <w:jc w:val="both"/>
            </w:pPr>
            <w:r>
              <w:t>Laboratoř KM1 – celková kapacita učebny je 25 míst. Učebna je vybavená specializovaným softwarem TerEx (Modelování úniku nebezpečných chemických látek), Riskan (Analýza rizik), Posim (Simulace/modelování povodní), Obnova (Sdílení dat po mimořádné události), Practis (Tvorba scénářů a simulace), Emoff (informační systém pro podporu krizového řízení), Emoff obce (informační systém pro podporu krizového řízení), Aloha (Modelování úniku nebezpečných chemických látek), QGIS (geografický informační systém), Argis (databáze hmotných rezerv). Softwary jsou využívány při výuce odborných předmětů bakalářského i navazujícího magisterského studia, zejména programů a specializací Ochrana obyvatelstva a Řízení rizik.</w:t>
            </w:r>
          </w:p>
        </w:tc>
      </w:tr>
      <w:tr w:rsidR="000D6DB9" w:rsidTr="000D6DB9">
        <w:trPr>
          <w:trHeight w:val="164"/>
        </w:trPr>
        <w:tc>
          <w:tcPr>
            <w:tcW w:w="3348" w:type="dxa"/>
            <w:gridSpan w:val="3"/>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pPr>
              <w:rPr>
                <w:b/>
              </w:rPr>
            </w:pPr>
            <w:r>
              <w:rPr>
                <w:b/>
              </w:rPr>
              <w:t xml:space="preserve">Z toho kapacita v prostorách </w:t>
            </w:r>
          </w:p>
          <w:p w:rsidR="000D6DB9" w:rsidRDefault="000D6DB9">
            <w:pPr>
              <w:rPr>
                <w:b/>
              </w:rPr>
            </w:pPr>
            <w:r>
              <w:rPr>
                <w:b/>
              </w:rPr>
              <w:t>v nájmu</w:t>
            </w:r>
          </w:p>
        </w:tc>
        <w:tc>
          <w:tcPr>
            <w:tcW w:w="1346" w:type="dxa"/>
            <w:gridSpan w:val="3"/>
            <w:tcBorders>
              <w:top w:val="single" w:sz="4" w:space="0" w:color="auto"/>
              <w:left w:val="single" w:sz="4" w:space="0" w:color="auto"/>
              <w:bottom w:val="single" w:sz="4" w:space="0" w:color="auto"/>
              <w:right w:val="single" w:sz="4" w:space="0" w:color="auto"/>
            </w:tcBorders>
            <w:hideMark/>
          </w:tcPr>
          <w:p w:rsidR="00F139B8" w:rsidRDefault="000D6DB9">
            <w:pPr>
              <w:jc w:val="center"/>
              <w:pPrChange w:id="5005" w:author="Jan Strohmandl" w:date="2018-11-18T16:03:00Z">
                <w:pPr/>
              </w:pPrChange>
            </w:pPr>
            <w:r>
              <w:t>25</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pPr>
              <w:rPr>
                <w:b/>
              </w:rPr>
            </w:pPr>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hideMark/>
          </w:tcPr>
          <w:p w:rsidR="00F139B8" w:rsidRDefault="000D6DB9">
            <w:pPr>
              <w:jc w:val="center"/>
              <w:pPrChange w:id="5006" w:author="Jan Strohmandl" w:date="2018-11-18T16:03:00Z">
                <w:pPr/>
              </w:pPrChange>
            </w:pPr>
            <w:r>
              <w:t>dtto</w:t>
            </w:r>
          </w:p>
        </w:tc>
      </w:tr>
      <w:tr w:rsidR="000D6DB9" w:rsidTr="000D6DB9">
        <w:trPr>
          <w:trHeight w:val="136"/>
        </w:trPr>
        <w:tc>
          <w:tcPr>
            <w:tcW w:w="9389" w:type="dxa"/>
            <w:gridSpan w:val="9"/>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pPr>
              <w:rPr>
                <w:b/>
              </w:rPr>
            </w:pPr>
            <w:r>
              <w:rPr>
                <w:b/>
              </w:rPr>
              <w:t>Kapacita a popis odborné učebny</w:t>
            </w:r>
          </w:p>
        </w:tc>
      </w:tr>
      <w:tr w:rsidR="000D6DB9" w:rsidTr="000D6DB9">
        <w:trPr>
          <w:trHeight w:val="1693"/>
        </w:trPr>
        <w:tc>
          <w:tcPr>
            <w:tcW w:w="9389" w:type="dxa"/>
            <w:gridSpan w:val="9"/>
            <w:tcBorders>
              <w:top w:val="single" w:sz="4" w:space="0" w:color="auto"/>
              <w:left w:val="single" w:sz="4" w:space="0" w:color="auto"/>
              <w:bottom w:val="single" w:sz="4" w:space="0" w:color="auto"/>
              <w:right w:val="single" w:sz="4" w:space="0" w:color="auto"/>
            </w:tcBorders>
            <w:hideMark/>
          </w:tcPr>
          <w:p w:rsidR="000D6DB9" w:rsidRDefault="000D6DB9">
            <w:pPr>
              <w:jc w:val="both"/>
            </w:pPr>
            <w:r>
              <w:t>Laboratoř KM2 – celková kapacita učebny je 24 míst. Kromě specializovaných software totožných s laboratoří KM1  je laboratoř KM2 dále vybavena softwarem VOX/VISO 2002 (jednotný systém varování a vyrozumění), AXIS (správa a obsluha kamerových systémů). Softwary jsou využívány při výuce odborných předmětů bakalářského i navazujícího magisterského studia, zejména programů a specializací Ochrana obyvatelstva a Řízení rizik.</w:t>
            </w:r>
          </w:p>
        </w:tc>
      </w:tr>
      <w:tr w:rsidR="000D6DB9" w:rsidTr="000D6DB9">
        <w:trPr>
          <w:trHeight w:val="450"/>
        </w:trPr>
        <w:tc>
          <w:tcPr>
            <w:tcW w:w="3348" w:type="dxa"/>
            <w:gridSpan w:val="3"/>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pPr>
              <w:rPr>
                <w:b/>
              </w:rPr>
            </w:pPr>
            <w:r>
              <w:rPr>
                <w:b/>
              </w:rPr>
              <w:lastRenderedPageBreak/>
              <w:t>Z toho kapacita v prostorách v nájmu</w:t>
            </w:r>
          </w:p>
        </w:tc>
        <w:tc>
          <w:tcPr>
            <w:tcW w:w="1346" w:type="dxa"/>
            <w:gridSpan w:val="3"/>
            <w:tcBorders>
              <w:top w:val="single" w:sz="4" w:space="0" w:color="auto"/>
              <w:left w:val="single" w:sz="4" w:space="0" w:color="auto"/>
              <w:bottom w:val="single" w:sz="4" w:space="0" w:color="auto"/>
              <w:right w:val="single" w:sz="4" w:space="0" w:color="auto"/>
            </w:tcBorders>
            <w:hideMark/>
          </w:tcPr>
          <w:p w:rsidR="00F139B8" w:rsidRDefault="000D6DB9">
            <w:pPr>
              <w:jc w:val="center"/>
              <w:pPrChange w:id="5007" w:author="Jan Strohmandl" w:date="2018-11-18T16:04:00Z">
                <w:pPr/>
              </w:pPrChange>
            </w:pPr>
            <w:r>
              <w:t>25</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pPr>
              <w:rPr>
                <w:b/>
              </w:rPr>
            </w:pPr>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hideMark/>
          </w:tcPr>
          <w:p w:rsidR="00F139B8" w:rsidRDefault="000D6DB9">
            <w:pPr>
              <w:jc w:val="center"/>
              <w:pPrChange w:id="5008" w:author="Jan Strohmandl" w:date="2018-11-18T16:04:00Z">
                <w:pPr/>
              </w:pPrChange>
            </w:pPr>
            <w:r>
              <w:t>dtto</w:t>
            </w:r>
          </w:p>
        </w:tc>
      </w:tr>
      <w:tr w:rsidR="000D6DB9" w:rsidTr="000D6DB9">
        <w:trPr>
          <w:trHeight w:val="136"/>
        </w:trPr>
        <w:tc>
          <w:tcPr>
            <w:tcW w:w="9389" w:type="dxa"/>
            <w:gridSpan w:val="9"/>
            <w:tcBorders>
              <w:top w:val="single" w:sz="4" w:space="0" w:color="auto"/>
              <w:left w:val="single" w:sz="4" w:space="0" w:color="auto"/>
              <w:bottom w:val="single" w:sz="4" w:space="0" w:color="auto"/>
              <w:right w:val="single" w:sz="4" w:space="0" w:color="auto"/>
            </w:tcBorders>
            <w:shd w:val="clear" w:color="auto" w:fill="FFCC99"/>
            <w:hideMark/>
          </w:tcPr>
          <w:p w:rsidR="000D6DB9" w:rsidRDefault="000D6DB9">
            <w:pPr>
              <w:rPr>
                <w:b/>
              </w:rPr>
            </w:pPr>
            <w:r>
              <w:rPr>
                <w:b/>
              </w:rPr>
              <w:t>Kapacita a popis odborné učebny</w:t>
            </w:r>
          </w:p>
        </w:tc>
      </w:tr>
      <w:tr w:rsidR="000D6DB9" w:rsidTr="000D6DB9">
        <w:trPr>
          <w:trHeight w:val="1354"/>
        </w:trPr>
        <w:tc>
          <w:tcPr>
            <w:tcW w:w="9389" w:type="dxa"/>
            <w:gridSpan w:val="9"/>
            <w:tcBorders>
              <w:top w:val="single" w:sz="4" w:space="0" w:color="auto"/>
              <w:left w:val="single" w:sz="4" w:space="0" w:color="auto"/>
              <w:bottom w:val="single" w:sz="4" w:space="0" w:color="auto"/>
              <w:right w:val="single" w:sz="4" w:space="0" w:color="auto"/>
            </w:tcBorders>
          </w:tcPr>
          <w:p w:rsidR="000D6DB9" w:rsidRDefault="000D6DB9">
            <w:pPr>
              <w:jc w:val="both"/>
            </w:pPr>
            <w:r>
              <w:t>Laboratoř logistiky – celková kapacita učebny je 25 míst. Laboratoř je vybavena specializovanými softwary Witness 3.0, PTV Vissim 7, PTV Visum 14, AUTODESK Factory Design Suite Ultimatre 2013, AUTODESK Inventor 2013, AutoCad 2013 CZ. Softwary Witness a PTV jsou používány zejména v bakalářském studiu při výuce předmětu Logistika výroby a distribuce, kde se provádí simulace výrobní linky a sledování změn dopravních proudů po lokaci distribučního skladu. V navazujícím magisterském studiu je využíván software skupiny Autodesk v předmětu Modelování výrobních a logistických procesů, kde studenti navrhují a zároveň kreslí na základě znalostí uspořádání a bezpečnostních omezení konkrétní výrobní Layout. Současně je software AF CityPlan využíván ke zpracování bakalářských a diplomových prací při řešení přepravy nebezpečných věcí.</w:t>
            </w:r>
          </w:p>
          <w:p w:rsidR="000D6DB9" w:rsidRDefault="000D6DB9"/>
        </w:tc>
      </w:tr>
      <w:tr w:rsidR="000D6DB9" w:rsidTr="000D6DB9">
        <w:trPr>
          <w:trHeight w:val="135"/>
        </w:trPr>
        <w:tc>
          <w:tcPr>
            <w:tcW w:w="32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b/>
              </w:rPr>
            </w:pPr>
            <w:r>
              <w:rPr>
                <w:b/>
              </w:rPr>
              <w:t>Z toho kapacita v prostorách v nájmu</w:t>
            </w:r>
          </w:p>
        </w:tc>
        <w:tc>
          <w:tcPr>
            <w:tcW w:w="1400" w:type="dxa"/>
            <w:gridSpan w:val="4"/>
            <w:tcBorders>
              <w:top w:val="single" w:sz="4" w:space="0" w:color="auto"/>
              <w:left w:val="single" w:sz="4" w:space="0" w:color="auto"/>
              <w:bottom w:val="single" w:sz="4" w:space="0" w:color="auto"/>
              <w:right w:val="single" w:sz="4" w:space="0" w:color="auto"/>
            </w:tcBorders>
            <w:hideMark/>
          </w:tcPr>
          <w:p w:rsidR="00F139B8" w:rsidRDefault="000D6DB9">
            <w:pPr>
              <w:jc w:val="center"/>
              <w:pPrChange w:id="5009" w:author="Jan Strohmandl" w:date="2018-11-18T16:04:00Z">
                <w:pPr/>
              </w:pPrChange>
            </w:pPr>
            <w:r>
              <w:t>25</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b/>
              </w:rPr>
            </w:pPr>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hideMark/>
          </w:tcPr>
          <w:p w:rsidR="00F139B8" w:rsidRDefault="000D6DB9">
            <w:pPr>
              <w:jc w:val="center"/>
              <w:pPrChange w:id="5010" w:author="Jan Strohmandl" w:date="2018-11-18T16:04:00Z">
                <w:pPr/>
              </w:pPrChange>
            </w:pPr>
            <w:r>
              <w:t>dtto</w:t>
            </w:r>
          </w:p>
        </w:tc>
      </w:tr>
      <w:tr w:rsidR="000D6DB9" w:rsidTr="000D6DB9">
        <w:trPr>
          <w:trHeight w:val="135"/>
        </w:trPr>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b/>
              </w:rPr>
            </w:pPr>
            <w:r>
              <w:rPr>
                <w:b/>
              </w:rPr>
              <w:t xml:space="preserve">Vyjádření orgánu </w:t>
            </w:r>
            <w:r>
              <w:rPr>
                <w:b/>
                <w:shd w:val="clear" w:color="auto" w:fill="F7CAAC"/>
              </w:rPr>
              <w:t>hygienické služby ze dne</w:t>
            </w:r>
          </w:p>
        </w:tc>
      </w:tr>
      <w:tr w:rsidR="000D6DB9" w:rsidTr="000D6DB9">
        <w:trPr>
          <w:trHeight w:val="680"/>
        </w:trPr>
        <w:tc>
          <w:tcPr>
            <w:tcW w:w="9389" w:type="dxa"/>
            <w:gridSpan w:val="9"/>
            <w:tcBorders>
              <w:top w:val="single" w:sz="4" w:space="0" w:color="auto"/>
              <w:left w:val="single" w:sz="4" w:space="0" w:color="auto"/>
              <w:bottom w:val="single" w:sz="4" w:space="0" w:color="auto"/>
              <w:right w:val="single" w:sz="4" w:space="0" w:color="auto"/>
            </w:tcBorders>
          </w:tcPr>
          <w:p w:rsidR="000D6DB9" w:rsidRDefault="000D6DB9"/>
        </w:tc>
      </w:tr>
      <w:tr w:rsidR="000D6DB9" w:rsidTr="000D6DB9">
        <w:trPr>
          <w:trHeight w:val="205"/>
        </w:trPr>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rPr>
                <w:b/>
              </w:rPr>
            </w:pPr>
            <w:r>
              <w:rPr>
                <w:b/>
              </w:rPr>
              <w:t>Opatření a podmínky k zajištění rovného přístupu</w:t>
            </w:r>
          </w:p>
        </w:tc>
      </w:tr>
      <w:tr w:rsidR="000D6DB9" w:rsidTr="000D6DB9">
        <w:trPr>
          <w:trHeight w:val="2411"/>
        </w:trPr>
        <w:tc>
          <w:tcPr>
            <w:tcW w:w="9389" w:type="dxa"/>
            <w:gridSpan w:val="9"/>
            <w:tcBorders>
              <w:top w:val="single" w:sz="4" w:space="0" w:color="auto"/>
              <w:left w:val="single" w:sz="4" w:space="0" w:color="auto"/>
              <w:bottom w:val="single" w:sz="4" w:space="0" w:color="auto"/>
              <w:right w:val="single" w:sz="4" w:space="0" w:color="auto"/>
            </w:tcBorders>
          </w:tcPr>
          <w:p w:rsidR="000D6DB9" w:rsidRPr="00D81E97" w:rsidRDefault="000D6DB9">
            <w:pPr>
              <w:pStyle w:val="Default"/>
              <w:jc w:val="both"/>
              <w:rPr>
                <w:rFonts w:ascii="Times New Roman" w:hAnsi="Times New Roman" w:cs="Times New Roman"/>
                <w:sz w:val="20"/>
                <w:szCs w:val="20"/>
              </w:rPr>
            </w:pPr>
            <w:r w:rsidRPr="00D81E97">
              <w:rPr>
                <w:rFonts w:ascii="Times New Roman" w:hAnsi="Times New Roman" w:cs="Times New Roman"/>
                <w:sz w:val="20"/>
                <w:szCs w:val="20"/>
              </w:rPr>
              <w:t xml:space="preserve">Na Fakultě logistiky a krizového řízení je vybudováno sociální a technické zázemí dostupné pro studenty </w:t>
            </w:r>
            <w:r w:rsidRPr="00D81E97">
              <w:rPr>
                <w:rFonts w:ascii="Times New Roman" w:hAnsi="Times New Roman" w:cs="Times New Roman"/>
                <w:sz w:val="20"/>
                <w:szCs w:val="20"/>
              </w:rPr>
              <w:br/>
              <w:t xml:space="preserve">i zaměstnance vysoké školy. V prostorách fakulty jsou vybudovány kuchyňky, které jsou dostupné i studentům. V budově je zajištěn bezbariérový přístup pro handicapované studenty a zaměstnance. Studenti mají k dispozici klimatizovanou odpočinkovou místnost, vybavenou pracovními stoly s PC, relaxačními sedacími vaky, automatem na kávu, mikrovlnnou troubou, barelem s vodou. Studenti mají k dispozici rovněž studovnu, vybavenou PC, </w:t>
            </w:r>
            <w:r w:rsidRPr="00D81E97">
              <w:rPr>
                <w:rFonts w:ascii="Times New Roman" w:hAnsi="Times New Roman" w:cs="Times New Roman"/>
                <w:sz w:val="20"/>
                <w:szCs w:val="20"/>
              </w:rPr>
              <w:br/>
              <w:t>ve které jsou zároveň poskytovány služby Knihovny UTB.</w:t>
            </w:r>
          </w:p>
          <w:p w:rsidR="000D6DB9" w:rsidRPr="00D81E97" w:rsidRDefault="000D6DB9">
            <w:pPr>
              <w:pStyle w:val="Default"/>
              <w:jc w:val="both"/>
              <w:rPr>
                <w:rFonts w:ascii="Times New Roman" w:hAnsi="Times New Roman" w:cs="Times New Roman"/>
                <w:sz w:val="20"/>
                <w:szCs w:val="20"/>
              </w:rPr>
            </w:pPr>
          </w:p>
          <w:p w:rsidR="000D6DB9" w:rsidRPr="00D81E97" w:rsidRDefault="000D6DB9">
            <w:pPr>
              <w:pStyle w:val="Default"/>
              <w:jc w:val="both"/>
              <w:rPr>
                <w:rFonts w:ascii="Times New Roman" w:hAnsi="Times New Roman" w:cs="Times New Roman"/>
                <w:sz w:val="20"/>
                <w:szCs w:val="20"/>
              </w:rPr>
            </w:pPr>
            <w:r w:rsidRPr="00D81E97">
              <w:rPr>
                <w:rFonts w:ascii="Times New Roman" w:hAnsi="Times New Roman" w:cs="Times New Roman"/>
                <w:sz w:val="20"/>
                <w:szCs w:val="20"/>
              </w:rPr>
              <w:t>Součástí vysokoškolského areálu je ubytovací zařízení (2 budovy) a stravovací zařízení pro studenty a veřejnost. Ve vzdálenosti cca. 400 m od vysokoškolského areálu jsou tělovýchovná zařízení (zimní, plavecký a atletický stadion, sportovní hala), která se využívají pro sportovní aktivity studentů.</w:t>
            </w:r>
          </w:p>
          <w:p w:rsidR="000D6DB9" w:rsidRPr="00D81E97" w:rsidRDefault="000D6DB9">
            <w:pPr>
              <w:pStyle w:val="Default"/>
              <w:jc w:val="both"/>
              <w:rPr>
                <w:rFonts w:ascii="Times New Roman" w:hAnsi="Times New Roman" w:cs="Times New Roman"/>
                <w:sz w:val="20"/>
                <w:szCs w:val="20"/>
              </w:rPr>
            </w:pPr>
          </w:p>
          <w:p w:rsidR="000D6DB9" w:rsidRDefault="000D6DB9"/>
        </w:tc>
      </w:tr>
    </w:tbl>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p w:rsidR="000D6DB9" w:rsidRDefault="000D6DB9" w:rsidP="000D6DB9"/>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0D6DB9" w:rsidTr="000D6DB9">
        <w:tc>
          <w:tcPr>
            <w:tcW w:w="9780" w:type="dxa"/>
            <w:gridSpan w:val="2"/>
            <w:tcBorders>
              <w:top w:val="single" w:sz="4" w:space="0" w:color="auto"/>
              <w:left w:val="single" w:sz="4" w:space="0" w:color="auto"/>
              <w:bottom w:val="double" w:sz="4" w:space="0" w:color="auto"/>
              <w:right w:val="single" w:sz="4" w:space="0" w:color="auto"/>
            </w:tcBorders>
            <w:shd w:val="clear" w:color="auto" w:fill="BDD6EE"/>
            <w:hideMark/>
          </w:tcPr>
          <w:p w:rsidR="000D6DB9" w:rsidRDefault="000D6DB9">
            <w:pPr>
              <w:jc w:val="both"/>
              <w:rPr>
                <w:b/>
                <w:sz w:val="28"/>
              </w:rPr>
            </w:pPr>
            <w:r>
              <w:lastRenderedPageBreak/>
              <w:br w:type="page"/>
            </w:r>
            <w:r>
              <w:rPr>
                <w:b/>
                <w:sz w:val="28"/>
              </w:rPr>
              <w:t>C-V – Finanční zabezpečení studijního programu</w:t>
            </w:r>
          </w:p>
        </w:tc>
      </w:tr>
      <w:tr w:rsidR="000D6DB9" w:rsidTr="000D6DB9">
        <w:tc>
          <w:tcPr>
            <w:tcW w:w="4220" w:type="dxa"/>
            <w:tcBorders>
              <w:top w:val="single" w:sz="12" w:space="0" w:color="auto"/>
              <w:left w:val="single" w:sz="4" w:space="0" w:color="auto"/>
              <w:bottom w:val="single" w:sz="4" w:space="0" w:color="auto"/>
              <w:right w:val="single" w:sz="4" w:space="0" w:color="auto"/>
            </w:tcBorders>
            <w:shd w:val="clear" w:color="auto" w:fill="F7CAAC"/>
            <w:hideMark/>
          </w:tcPr>
          <w:p w:rsidR="000D6DB9" w:rsidRDefault="000D6DB9">
            <w:pPr>
              <w:jc w:val="both"/>
              <w:rPr>
                <w:b/>
              </w:rPr>
            </w:pPr>
            <w:r>
              <w:rPr>
                <w:b/>
              </w:rPr>
              <w:t>Vzdělávací činnost vysoké školy financovaná ze státního rozpočtu</w:t>
            </w:r>
          </w:p>
        </w:tc>
        <w:tc>
          <w:tcPr>
            <w:tcW w:w="5560" w:type="dxa"/>
            <w:tcBorders>
              <w:top w:val="single" w:sz="12" w:space="0" w:color="auto"/>
              <w:left w:val="single" w:sz="4" w:space="0" w:color="auto"/>
              <w:bottom w:val="single" w:sz="4" w:space="0" w:color="auto"/>
              <w:right w:val="single" w:sz="4" w:space="0" w:color="auto"/>
            </w:tcBorders>
            <w:shd w:val="clear" w:color="auto" w:fill="FFFFFF"/>
            <w:hideMark/>
          </w:tcPr>
          <w:p w:rsidR="000D6DB9" w:rsidRDefault="000D6DB9">
            <w:pPr>
              <w:jc w:val="both"/>
              <w:rPr>
                <w:bCs/>
              </w:rPr>
            </w:pPr>
            <w:r>
              <w:rPr>
                <w:bCs/>
              </w:rPr>
              <w:t xml:space="preserve">ano - </w:t>
            </w:r>
            <w:r>
              <w:rPr>
                <w:bCs/>
                <w:strike/>
              </w:rPr>
              <w:t>ne</w:t>
            </w:r>
          </w:p>
        </w:tc>
      </w:tr>
      <w:tr w:rsidR="000D6DB9" w:rsidTr="000D6DB9">
        <w:tc>
          <w:tcPr>
            <w:tcW w:w="978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0D6DB9" w:rsidRDefault="000D6DB9">
            <w:pPr>
              <w:jc w:val="both"/>
              <w:rPr>
                <w:b/>
              </w:rPr>
            </w:pPr>
            <w:r>
              <w:rPr>
                <w:b/>
              </w:rPr>
              <w:t>Zhodnocení předpokládaných nákladů a zdrojů na uskutečňování studijního programu</w:t>
            </w:r>
          </w:p>
        </w:tc>
      </w:tr>
      <w:tr w:rsidR="000D6DB9" w:rsidTr="000D6DB9">
        <w:trPr>
          <w:trHeight w:val="5398"/>
        </w:trPr>
        <w:tc>
          <w:tcPr>
            <w:tcW w:w="9780" w:type="dxa"/>
            <w:gridSpan w:val="2"/>
            <w:tcBorders>
              <w:top w:val="single" w:sz="4" w:space="0" w:color="auto"/>
              <w:left w:val="single" w:sz="4" w:space="0" w:color="auto"/>
              <w:bottom w:val="single" w:sz="4" w:space="0" w:color="auto"/>
              <w:right w:val="single" w:sz="4" w:space="0" w:color="auto"/>
            </w:tcBorders>
          </w:tcPr>
          <w:p w:rsidR="000D6DB9" w:rsidRDefault="000D6DB9">
            <w:pPr>
              <w:jc w:val="both"/>
            </w:pPr>
          </w:p>
        </w:tc>
      </w:tr>
    </w:tbl>
    <w:p w:rsidR="000D6DB9" w:rsidRDefault="000D6DB9" w:rsidP="000D6DB9"/>
    <w:p w:rsidR="000D6DB9" w:rsidRDefault="000D6DB9" w:rsidP="000D6DB9"/>
    <w:p w:rsidR="000D6DB9" w:rsidRDefault="000D6DB9">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0D6DB9" w:rsidTr="00420BD2">
        <w:tc>
          <w:tcPr>
            <w:tcW w:w="9285" w:type="dxa"/>
            <w:tcBorders>
              <w:bottom w:val="double" w:sz="4" w:space="0" w:color="auto"/>
            </w:tcBorders>
            <w:shd w:val="clear" w:color="auto" w:fill="BDD6EE"/>
          </w:tcPr>
          <w:p w:rsidR="000D6DB9" w:rsidRDefault="000D6DB9" w:rsidP="00420BD2">
            <w:pPr>
              <w:jc w:val="both"/>
              <w:rPr>
                <w:b/>
                <w:sz w:val="28"/>
              </w:rPr>
            </w:pPr>
            <w:r>
              <w:rPr>
                <w:b/>
                <w:sz w:val="28"/>
              </w:rPr>
              <w:lastRenderedPageBreak/>
              <w:t xml:space="preserve">D-I – </w:t>
            </w:r>
            <w:r>
              <w:rPr>
                <w:b/>
                <w:sz w:val="26"/>
                <w:szCs w:val="26"/>
              </w:rPr>
              <w:t>Záměr rozvoje a další údaje ke studijnímu programu</w:t>
            </w:r>
          </w:p>
        </w:tc>
      </w:tr>
      <w:tr w:rsidR="000D6DB9" w:rsidTr="00420BD2">
        <w:trPr>
          <w:trHeight w:val="185"/>
        </w:trPr>
        <w:tc>
          <w:tcPr>
            <w:tcW w:w="9285" w:type="dxa"/>
            <w:shd w:val="clear" w:color="auto" w:fill="F7CAAC"/>
          </w:tcPr>
          <w:p w:rsidR="000D6DB9" w:rsidRDefault="000D6DB9" w:rsidP="00420BD2">
            <w:pPr>
              <w:rPr>
                <w:b/>
              </w:rPr>
            </w:pPr>
            <w:r>
              <w:rPr>
                <w:b/>
              </w:rPr>
              <w:t>Záměr rozvoje studijního programu a jeho odůvodnění</w:t>
            </w:r>
          </w:p>
        </w:tc>
      </w:tr>
      <w:tr w:rsidR="000D6DB9" w:rsidTr="00420BD2">
        <w:trPr>
          <w:trHeight w:val="2835"/>
        </w:trPr>
        <w:tc>
          <w:tcPr>
            <w:tcW w:w="9285" w:type="dxa"/>
            <w:shd w:val="clear" w:color="auto" w:fill="FFFFFF"/>
          </w:tcPr>
          <w:tbl>
            <w:tblPr>
              <w:tblW w:w="0" w:type="auto"/>
              <w:tblBorders>
                <w:top w:val="nil"/>
                <w:left w:val="nil"/>
                <w:bottom w:val="nil"/>
                <w:right w:val="nil"/>
              </w:tblBorders>
              <w:tblLayout w:type="fixed"/>
              <w:tblLook w:val="0000" w:firstRow="0" w:lastRow="0" w:firstColumn="0" w:lastColumn="0" w:noHBand="0" w:noVBand="0"/>
            </w:tblPr>
            <w:tblGrid>
              <w:gridCol w:w="9155"/>
            </w:tblGrid>
            <w:tr w:rsidR="000D6DB9" w:rsidRPr="00373AD5" w:rsidTr="00420BD2">
              <w:trPr>
                <w:trHeight w:val="2397"/>
              </w:trPr>
              <w:tc>
                <w:tcPr>
                  <w:tcW w:w="9155" w:type="dxa"/>
                </w:tcPr>
                <w:p w:rsidR="000D6DB9" w:rsidRDefault="000D6DB9" w:rsidP="00420BD2">
                  <w:pPr>
                    <w:ind w:left="-70"/>
                    <w:jc w:val="both"/>
                  </w:pPr>
                  <w:r w:rsidRPr="00A0683F">
                    <w:t xml:space="preserve">Zařazení studijního programu Ochrana obyvatelstva je plně v kontextu plánovaného rozvoje fakulty </w:t>
                  </w:r>
                  <w:r w:rsidRPr="00A0683F">
                    <w:br/>
                    <w:t>a představuje stabilně vyučovaný studijní program</w:t>
                  </w:r>
                  <w:r>
                    <w:t xml:space="preserve"> v prezenční i kombinované formě studia</w:t>
                  </w:r>
                  <w:r w:rsidRPr="00A0683F">
                    <w:t>.</w:t>
                  </w:r>
                  <w:r>
                    <w:t xml:space="preserve"> Studijní program plně koresponduje s typickými studijními programy v oblasti vzdělávání 2 – Bezpečnost.</w:t>
                  </w:r>
                </w:p>
                <w:p w:rsidR="000D6DB9" w:rsidRPr="00E00A5B" w:rsidRDefault="000D6DB9" w:rsidP="00420BD2">
                  <w:pPr>
                    <w:ind w:left="-70"/>
                    <w:jc w:val="both"/>
                    <w:rPr>
                      <w:color w:val="FF0000"/>
                    </w:rPr>
                  </w:pPr>
                  <w:r>
                    <w:t>Žádostí o novou akreditaci</w:t>
                  </w:r>
                  <w:r w:rsidRPr="00A0683F">
                    <w:t xml:space="preserve"> studijního programu Ochrana obyvatelstva reagujeme na současnou ekonomicko – politickou situaci z hlediska potřeb státu, </w:t>
                  </w:r>
                  <w:r>
                    <w:t xml:space="preserve">ochrany a </w:t>
                  </w:r>
                  <w:r w:rsidRPr="00A0683F">
                    <w:t xml:space="preserve">bezpečnosti </w:t>
                  </w:r>
                  <w:r>
                    <w:t>člověka</w:t>
                  </w:r>
                  <w:r w:rsidRPr="00A0683F">
                    <w:t xml:space="preserve">, organizace, instituce </w:t>
                  </w:r>
                  <w:r>
                    <w:br/>
                  </w:r>
                  <w:r w:rsidRPr="00A0683F">
                    <w:t>a území</w:t>
                  </w:r>
                  <w:r>
                    <w:t xml:space="preserve"> ve vztahu k hrozbám a rizikům naturogenní i antropogenní povahy</w:t>
                  </w:r>
                  <w:r w:rsidRPr="00867C90">
                    <w:t>,</w:t>
                  </w:r>
                  <w:r>
                    <w:rPr>
                      <w:color w:val="FF0000"/>
                    </w:rPr>
                    <w:t xml:space="preserve"> </w:t>
                  </w:r>
                  <w:r>
                    <w:t>terorismu a sekundárním, eventuálně terciárním důsledkům globální hospodářské recese.</w:t>
                  </w:r>
                </w:p>
                <w:p w:rsidR="000D6DB9" w:rsidRPr="00EF0DD0" w:rsidRDefault="000D6DB9" w:rsidP="00420BD2">
                  <w:pPr>
                    <w:ind w:left="-70"/>
                    <w:jc w:val="both"/>
                  </w:pPr>
                  <w:r w:rsidRPr="001E07EC">
                    <w:t xml:space="preserve">Studijní program Ochrana obyvatelstva reflektuje zájem o studium z řad středoškolských studentů plynoucí ze zvýšené poptávky po absolventech ve veřejné, státní správě včetně soukromých firem na trhu práce. </w:t>
                  </w:r>
                  <w:r w:rsidRPr="00EF0DD0">
                    <w:t xml:space="preserve">Významnou roli zde hraje též provázanost a kontakty pedagogů s odborníky z praxe a to nejen z pohledu transferu znalostí, ale i z pohledu realizace potřebných praxí studentů. Získané odborné znalosti a dovednosti jsou v moderní informační společnosti nezbytným předpokladem uplatnění na trhu práce i podmínkou </w:t>
                  </w:r>
                  <w:r>
                    <w:br/>
                  </w:r>
                  <w:r w:rsidRPr="00EF0DD0">
                    <w:t xml:space="preserve">k efektivnímu rozvíjení profesní i zájmové činnosti absolventů i jejich případného dalšího studia. </w:t>
                  </w:r>
                </w:p>
                <w:p w:rsidR="000D6DB9" w:rsidRPr="00EF0DD0" w:rsidRDefault="000D6DB9" w:rsidP="00420BD2">
                  <w:pPr>
                    <w:ind w:left="-70"/>
                    <w:jc w:val="both"/>
                  </w:pPr>
                  <w:r w:rsidRPr="00EF0DD0">
                    <w:t xml:space="preserve">Cílem rozvoje studijního programu bude udržení vysoké míry uplatnitelnosti absolventů na trhu práce. Studijní program bude dále rozvíjen tak, aby odrážel nové poznatky vědecko-výzkumného vývoje, ale především potřeby a požadavky vycházející z potřeb praxe. Toto bude realizováno inovací povinných a povinně volitelných předmětů a návrhem doplňujících volitelných předmětů. </w:t>
                  </w:r>
                </w:p>
                <w:p w:rsidR="000D6DB9" w:rsidRPr="00B4727D" w:rsidRDefault="000D6DB9" w:rsidP="00420BD2">
                  <w:pPr>
                    <w:ind w:left="-70"/>
                    <w:jc w:val="both"/>
                    <w:rPr>
                      <w:color w:val="FF0000"/>
                    </w:rPr>
                  </w:pPr>
                  <w:r w:rsidRPr="009553D8">
                    <w:rPr>
                      <w:color w:val="000000" w:themeColor="text1"/>
                    </w:rPr>
                    <w:t xml:space="preserve">Po dvou letech, od přijmutí prvních studentů do programu, bychom chtěli zažádat o navazující magisterský program pro studenty v prezenční a kombinované formě a předpokládáme, po dostudování prvních absolventů, taktéž o zavedení programu v anglickém jazyce. </w:t>
                  </w:r>
                </w:p>
              </w:tc>
            </w:tr>
          </w:tbl>
          <w:p w:rsidR="000D6DB9" w:rsidRDefault="000D6DB9" w:rsidP="00420BD2"/>
        </w:tc>
      </w:tr>
      <w:tr w:rsidR="000D6DB9" w:rsidTr="00420BD2">
        <w:trPr>
          <w:trHeight w:val="188"/>
        </w:trPr>
        <w:tc>
          <w:tcPr>
            <w:tcW w:w="9285" w:type="dxa"/>
            <w:shd w:val="clear" w:color="auto" w:fill="F7CAAC"/>
          </w:tcPr>
          <w:p w:rsidR="000D6DB9" w:rsidRDefault="000D6DB9" w:rsidP="00420BD2">
            <w:pPr>
              <w:rPr>
                <w:b/>
              </w:rPr>
            </w:pPr>
            <w:r>
              <w:rPr>
                <w:b/>
              </w:rPr>
              <w:t xml:space="preserve">Počet přijímaných uchazečů ke studiu </w:t>
            </w:r>
            <w:r w:rsidRPr="00622F16">
              <w:rPr>
                <w:b/>
              </w:rPr>
              <w:t>ve studijním programu</w:t>
            </w:r>
          </w:p>
        </w:tc>
      </w:tr>
      <w:tr w:rsidR="000D6DB9" w:rsidTr="00420BD2">
        <w:trPr>
          <w:trHeight w:val="384"/>
        </w:trPr>
        <w:tc>
          <w:tcPr>
            <w:tcW w:w="9285" w:type="dxa"/>
            <w:shd w:val="clear" w:color="auto" w:fill="FFFFFF"/>
          </w:tcPr>
          <w:p w:rsidR="000D6DB9" w:rsidRDefault="000D6DB9" w:rsidP="00420BD2">
            <w:r>
              <w:t>Předpokládá se přijímání přibližně 80 – 100 studentů v prezenční formě studia, 80 – 100 studentů v kombinované formě.</w:t>
            </w:r>
          </w:p>
        </w:tc>
      </w:tr>
      <w:tr w:rsidR="000D6DB9" w:rsidTr="00420BD2">
        <w:trPr>
          <w:trHeight w:val="200"/>
        </w:trPr>
        <w:tc>
          <w:tcPr>
            <w:tcW w:w="9285" w:type="dxa"/>
            <w:shd w:val="clear" w:color="auto" w:fill="F7CAAC"/>
          </w:tcPr>
          <w:p w:rsidR="000D6DB9" w:rsidRDefault="000D6DB9" w:rsidP="00420BD2">
            <w:pPr>
              <w:rPr>
                <w:b/>
              </w:rPr>
            </w:pPr>
            <w:r>
              <w:rPr>
                <w:b/>
              </w:rPr>
              <w:t>Předpokládaná uplatnitelnost absolventů na trhu práce</w:t>
            </w:r>
          </w:p>
        </w:tc>
      </w:tr>
      <w:tr w:rsidR="000D6DB9" w:rsidTr="00420BD2">
        <w:trPr>
          <w:trHeight w:val="3852"/>
        </w:trPr>
        <w:tc>
          <w:tcPr>
            <w:tcW w:w="9285" w:type="dxa"/>
            <w:shd w:val="clear" w:color="auto" w:fill="FFFFFF"/>
          </w:tcPr>
          <w:p w:rsidR="000D6DB9" w:rsidRPr="00A0683F" w:rsidRDefault="000D6DB9" w:rsidP="00420BD2">
            <w:pPr>
              <w:jc w:val="both"/>
            </w:pPr>
            <w:r w:rsidRPr="00A0683F">
              <w:t xml:space="preserve">Hlavním cílem studijního programu je vysoká míra uplatnitelnosti absolventů školy na trhu práce.  Za tímto účelem jsou ve spolupráci s firemními partnery, klíčovými odborníky z praxe i experty z řady českých </w:t>
            </w:r>
            <w:r>
              <w:br/>
            </w:r>
            <w:r w:rsidRPr="00A0683F">
              <w:t>i zahraničních škol pravidelně inovovány studijní plány, aby v maximální možné míře reflektov</w:t>
            </w:r>
            <w:r>
              <w:t xml:space="preserve">aly aktuální potřeby trhu práce </w:t>
            </w:r>
            <w:r w:rsidRPr="00A8675A">
              <w:t xml:space="preserve">v souladu s Národní soustavou povolání, kde absolventi bakalářského studia mohou zastávat následující pracovní pozice – </w:t>
            </w:r>
            <w:r>
              <w:t xml:space="preserve">příslušníci složek integrovaného záchranného sboru, </w:t>
            </w:r>
            <w:r w:rsidRPr="00A8675A">
              <w:t xml:space="preserve">samostatný bezpečnostní pracovník, samostatný správní referent, manažer BOZP, vedoucí bezpečnostní pracovník, komisař – manažer </w:t>
            </w:r>
            <w:ins w:id="5011" w:author="Jan Strohmandl" w:date="2018-11-18T16:04:00Z">
              <w:r w:rsidR="00163C62">
                <w:br/>
              </w:r>
            </w:ins>
            <w:r w:rsidRPr="00A8675A">
              <w:t>a další příbuzná povolání.</w:t>
            </w:r>
            <w:r>
              <w:t xml:space="preserve"> </w:t>
            </w:r>
          </w:p>
          <w:p w:rsidR="000D6DB9" w:rsidRPr="00E00A5B" w:rsidRDefault="000D6DB9" w:rsidP="00420BD2">
            <w:pPr>
              <w:jc w:val="both"/>
              <w:rPr>
                <w:color w:val="FF0000"/>
              </w:rPr>
            </w:pPr>
          </w:p>
          <w:p w:rsidR="000D6DB9" w:rsidRDefault="000D6DB9" w:rsidP="00420BD2">
            <w:pPr>
              <w:jc w:val="both"/>
            </w:pPr>
          </w:p>
        </w:tc>
      </w:tr>
    </w:tbl>
    <w:p w:rsidR="000D6DB9" w:rsidRDefault="000D6DB9" w:rsidP="000D6DB9"/>
    <w:p w:rsidR="00064097" w:rsidRDefault="00064097" w:rsidP="00C50458">
      <w:pPr>
        <w:spacing w:after="240"/>
        <w:rPr>
          <w:b/>
          <w:sz w:val="28"/>
        </w:rPr>
      </w:pPr>
    </w:p>
    <w:sectPr w:rsidR="00064097" w:rsidSect="00032EE1">
      <w:footerReference w:type="default" r:id="rId108"/>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359" w:rsidRDefault="005E3359">
      <w:r>
        <w:separator/>
      </w:r>
    </w:p>
  </w:endnote>
  <w:endnote w:type="continuationSeparator" w:id="0">
    <w:p w:rsidR="005E3359" w:rsidRDefault="005E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Liberation Sans">
    <w:panose1 w:val="020B0604020202020204"/>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rebuchet MS">
    <w:panose1 w:val="020B0603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UTB Text">
    <w:altName w:val="Times New Roman"/>
    <w:panose1 w:val="00000000000000000000"/>
    <w:charset w:val="00"/>
    <w:family w:val="modern"/>
    <w:notTrueType/>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3359" w:rsidRPr="00F356C7" w:rsidRDefault="005E3359" w:rsidP="0056468E">
    <w:pPr>
      <w:pStyle w:val="Zpat"/>
      <w:rPr>
        <w:sz w:val="16"/>
        <w:szCs w:val="16"/>
      </w:rPr>
    </w:pPr>
    <w:r w:rsidRPr="00F356C7">
      <w:rPr>
        <w:sz w:val="16"/>
        <w:szCs w:val="16"/>
      </w:rPr>
      <w:t xml:space="preserve">verze </w:t>
    </w:r>
    <w:proofErr w:type="gramStart"/>
    <w:r w:rsidRPr="00F356C7">
      <w:rPr>
        <w:sz w:val="16"/>
        <w:szCs w:val="16"/>
      </w:rPr>
      <w:t>16.2.2017</w:t>
    </w:r>
    <w:proofErr w:type="gramEnd"/>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359" w:rsidRDefault="005E3359">
      <w:r>
        <w:separator/>
      </w:r>
    </w:p>
  </w:footnote>
  <w:footnote w:type="continuationSeparator" w:id="0">
    <w:p w:rsidR="005E3359" w:rsidRDefault="005E335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hint="default"/>
      </w:rPr>
    </w:lvl>
  </w:abstractNum>
  <w:abstractNum w:abstractNumId="1" w15:restartNumberingAfterBreak="0">
    <w:nsid w:val="04C52677"/>
    <w:multiLevelType w:val="hybridMultilevel"/>
    <w:tmpl w:val="B1243D2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9D0AB5"/>
    <w:multiLevelType w:val="hybridMultilevel"/>
    <w:tmpl w:val="C3144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5360AA"/>
    <w:multiLevelType w:val="hybridMultilevel"/>
    <w:tmpl w:val="5342981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EB1C61"/>
    <w:multiLevelType w:val="hybridMultilevel"/>
    <w:tmpl w:val="E0F6F93C"/>
    <w:lvl w:ilvl="0" w:tplc="3CACFC1E">
      <w:start w:val="1"/>
      <w:numFmt w:val="bullet"/>
      <w:lvlText w:val=""/>
      <w:lvlJc w:val="left"/>
      <w:pPr>
        <w:tabs>
          <w:tab w:val="num" w:pos="720"/>
        </w:tabs>
        <w:ind w:left="720" w:hanging="360"/>
      </w:pPr>
      <w:rPr>
        <w:rFonts w:ascii="Wingdings" w:hAnsi="Wingdings" w:hint="default"/>
      </w:rPr>
    </w:lvl>
    <w:lvl w:ilvl="1" w:tplc="A114150E" w:tentative="1">
      <w:start w:val="1"/>
      <w:numFmt w:val="bullet"/>
      <w:lvlText w:val=""/>
      <w:lvlJc w:val="left"/>
      <w:pPr>
        <w:tabs>
          <w:tab w:val="num" w:pos="1440"/>
        </w:tabs>
        <w:ind w:left="1440" w:hanging="360"/>
      </w:pPr>
      <w:rPr>
        <w:rFonts w:ascii="Wingdings" w:hAnsi="Wingdings" w:hint="default"/>
      </w:rPr>
    </w:lvl>
    <w:lvl w:ilvl="2" w:tplc="01AEC890" w:tentative="1">
      <w:start w:val="1"/>
      <w:numFmt w:val="bullet"/>
      <w:lvlText w:val=""/>
      <w:lvlJc w:val="left"/>
      <w:pPr>
        <w:tabs>
          <w:tab w:val="num" w:pos="2160"/>
        </w:tabs>
        <w:ind w:left="2160" w:hanging="360"/>
      </w:pPr>
      <w:rPr>
        <w:rFonts w:ascii="Wingdings" w:hAnsi="Wingdings" w:hint="default"/>
      </w:rPr>
    </w:lvl>
    <w:lvl w:ilvl="3" w:tplc="BC5A469C" w:tentative="1">
      <w:start w:val="1"/>
      <w:numFmt w:val="bullet"/>
      <w:lvlText w:val=""/>
      <w:lvlJc w:val="left"/>
      <w:pPr>
        <w:tabs>
          <w:tab w:val="num" w:pos="2880"/>
        </w:tabs>
        <w:ind w:left="2880" w:hanging="360"/>
      </w:pPr>
      <w:rPr>
        <w:rFonts w:ascii="Wingdings" w:hAnsi="Wingdings" w:hint="default"/>
      </w:rPr>
    </w:lvl>
    <w:lvl w:ilvl="4" w:tplc="329CEF64" w:tentative="1">
      <w:start w:val="1"/>
      <w:numFmt w:val="bullet"/>
      <w:lvlText w:val=""/>
      <w:lvlJc w:val="left"/>
      <w:pPr>
        <w:tabs>
          <w:tab w:val="num" w:pos="3600"/>
        </w:tabs>
        <w:ind w:left="3600" w:hanging="360"/>
      </w:pPr>
      <w:rPr>
        <w:rFonts w:ascii="Wingdings" w:hAnsi="Wingdings" w:hint="default"/>
      </w:rPr>
    </w:lvl>
    <w:lvl w:ilvl="5" w:tplc="83FA8734" w:tentative="1">
      <w:start w:val="1"/>
      <w:numFmt w:val="bullet"/>
      <w:lvlText w:val=""/>
      <w:lvlJc w:val="left"/>
      <w:pPr>
        <w:tabs>
          <w:tab w:val="num" w:pos="4320"/>
        </w:tabs>
        <w:ind w:left="4320" w:hanging="360"/>
      </w:pPr>
      <w:rPr>
        <w:rFonts w:ascii="Wingdings" w:hAnsi="Wingdings" w:hint="default"/>
      </w:rPr>
    </w:lvl>
    <w:lvl w:ilvl="6" w:tplc="3FF63D34" w:tentative="1">
      <w:start w:val="1"/>
      <w:numFmt w:val="bullet"/>
      <w:lvlText w:val=""/>
      <w:lvlJc w:val="left"/>
      <w:pPr>
        <w:tabs>
          <w:tab w:val="num" w:pos="5040"/>
        </w:tabs>
        <w:ind w:left="5040" w:hanging="360"/>
      </w:pPr>
      <w:rPr>
        <w:rFonts w:ascii="Wingdings" w:hAnsi="Wingdings" w:hint="default"/>
      </w:rPr>
    </w:lvl>
    <w:lvl w:ilvl="7" w:tplc="7C845E0A" w:tentative="1">
      <w:start w:val="1"/>
      <w:numFmt w:val="bullet"/>
      <w:lvlText w:val=""/>
      <w:lvlJc w:val="left"/>
      <w:pPr>
        <w:tabs>
          <w:tab w:val="num" w:pos="5760"/>
        </w:tabs>
        <w:ind w:left="5760" w:hanging="360"/>
      </w:pPr>
      <w:rPr>
        <w:rFonts w:ascii="Wingdings" w:hAnsi="Wingdings" w:hint="default"/>
      </w:rPr>
    </w:lvl>
    <w:lvl w:ilvl="8" w:tplc="34BA193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4B5737"/>
    <w:multiLevelType w:val="hybridMultilevel"/>
    <w:tmpl w:val="67967A22"/>
    <w:lvl w:ilvl="0" w:tplc="2D1280A6">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DF201A"/>
    <w:multiLevelType w:val="hybridMultilevel"/>
    <w:tmpl w:val="2C924F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8582FE0"/>
    <w:multiLevelType w:val="hybridMultilevel"/>
    <w:tmpl w:val="DF623C18"/>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B4E45C2"/>
    <w:multiLevelType w:val="hybridMultilevel"/>
    <w:tmpl w:val="D7A21C3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1590648"/>
    <w:multiLevelType w:val="hybridMultilevel"/>
    <w:tmpl w:val="C66C9C16"/>
    <w:lvl w:ilvl="0" w:tplc="4E28E410">
      <w:start w:val="3"/>
      <w:numFmt w:val="decimal"/>
      <w:lvlText w:val="%1"/>
      <w:lvlJc w:val="left"/>
      <w:pPr>
        <w:ind w:left="495" w:hanging="360"/>
      </w:pPr>
      <w:rPr>
        <w:rFonts w:hint="default"/>
      </w:rPr>
    </w:lvl>
    <w:lvl w:ilvl="1" w:tplc="04050019" w:tentative="1">
      <w:start w:val="1"/>
      <w:numFmt w:val="lowerLetter"/>
      <w:lvlText w:val="%2."/>
      <w:lvlJc w:val="left"/>
      <w:pPr>
        <w:ind w:left="1215" w:hanging="360"/>
      </w:pPr>
    </w:lvl>
    <w:lvl w:ilvl="2" w:tplc="0405001B" w:tentative="1">
      <w:start w:val="1"/>
      <w:numFmt w:val="lowerRoman"/>
      <w:lvlText w:val="%3."/>
      <w:lvlJc w:val="right"/>
      <w:pPr>
        <w:ind w:left="1935" w:hanging="180"/>
      </w:pPr>
    </w:lvl>
    <w:lvl w:ilvl="3" w:tplc="0405000F" w:tentative="1">
      <w:start w:val="1"/>
      <w:numFmt w:val="decimal"/>
      <w:lvlText w:val="%4."/>
      <w:lvlJc w:val="left"/>
      <w:pPr>
        <w:ind w:left="2655" w:hanging="360"/>
      </w:pPr>
    </w:lvl>
    <w:lvl w:ilvl="4" w:tplc="04050019" w:tentative="1">
      <w:start w:val="1"/>
      <w:numFmt w:val="lowerLetter"/>
      <w:lvlText w:val="%5."/>
      <w:lvlJc w:val="left"/>
      <w:pPr>
        <w:ind w:left="3375" w:hanging="360"/>
      </w:pPr>
    </w:lvl>
    <w:lvl w:ilvl="5" w:tplc="0405001B" w:tentative="1">
      <w:start w:val="1"/>
      <w:numFmt w:val="lowerRoman"/>
      <w:lvlText w:val="%6."/>
      <w:lvlJc w:val="right"/>
      <w:pPr>
        <w:ind w:left="4095" w:hanging="180"/>
      </w:pPr>
    </w:lvl>
    <w:lvl w:ilvl="6" w:tplc="0405000F" w:tentative="1">
      <w:start w:val="1"/>
      <w:numFmt w:val="decimal"/>
      <w:lvlText w:val="%7."/>
      <w:lvlJc w:val="left"/>
      <w:pPr>
        <w:ind w:left="4815" w:hanging="360"/>
      </w:pPr>
    </w:lvl>
    <w:lvl w:ilvl="7" w:tplc="04050019" w:tentative="1">
      <w:start w:val="1"/>
      <w:numFmt w:val="lowerLetter"/>
      <w:lvlText w:val="%8."/>
      <w:lvlJc w:val="left"/>
      <w:pPr>
        <w:ind w:left="5535" w:hanging="360"/>
      </w:pPr>
    </w:lvl>
    <w:lvl w:ilvl="8" w:tplc="0405001B" w:tentative="1">
      <w:start w:val="1"/>
      <w:numFmt w:val="lowerRoman"/>
      <w:lvlText w:val="%9."/>
      <w:lvlJc w:val="right"/>
      <w:pPr>
        <w:ind w:left="6255" w:hanging="180"/>
      </w:pPr>
    </w:lvl>
  </w:abstractNum>
  <w:abstractNum w:abstractNumId="10" w15:restartNumberingAfterBreak="0">
    <w:nsid w:val="21AB5B27"/>
    <w:multiLevelType w:val="hybridMultilevel"/>
    <w:tmpl w:val="280E2446"/>
    <w:lvl w:ilvl="0" w:tplc="EE54A026">
      <w:start w:val="1"/>
      <w:numFmt w:val="decimal"/>
      <w:pStyle w:val="citace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22776DA0"/>
    <w:multiLevelType w:val="hybridMultilevel"/>
    <w:tmpl w:val="E6EA56C4"/>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45D3D3D"/>
    <w:multiLevelType w:val="hybridMultilevel"/>
    <w:tmpl w:val="2AA6B18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C565CD"/>
    <w:multiLevelType w:val="hybridMultilevel"/>
    <w:tmpl w:val="8EC6E188"/>
    <w:lvl w:ilvl="0" w:tplc="18BE9682">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805555"/>
    <w:multiLevelType w:val="hybridMultilevel"/>
    <w:tmpl w:val="B254E15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E3200D"/>
    <w:multiLevelType w:val="hybridMultilevel"/>
    <w:tmpl w:val="5268CDD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2E652427"/>
    <w:multiLevelType w:val="hybridMultilevel"/>
    <w:tmpl w:val="382C45D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25761D"/>
    <w:multiLevelType w:val="hybridMultilevel"/>
    <w:tmpl w:val="0DCA49DA"/>
    <w:lvl w:ilvl="0" w:tplc="18BE9682">
      <w:start w:val="1"/>
      <w:numFmt w:val="bullet"/>
      <w:lvlText w:val=""/>
      <w:lvlJc w:val="left"/>
      <w:pPr>
        <w:tabs>
          <w:tab w:val="num" w:pos="1452"/>
        </w:tabs>
        <w:ind w:left="1452" w:hanging="360"/>
      </w:pPr>
      <w:rPr>
        <w:rFonts w:ascii="Symbol" w:hAnsi="Symbol" w:hint="default"/>
      </w:rPr>
    </w:lvl>
    <w:lvl w:ilvl="1" w:tplc="04050003" w:tentative="1">
      <w:start w:val="1"/>
      <w:numFmt w:val="bullet"/>
      <w:lvlText w:val="o"/>
      <w:lvlJc w:val="left"/>
      <w:pPr>
        <w:tabs>
          <w:tab w:val="num" w:pos="2172"/>
        </w:tabs>
        <w:ind w:left="2172" w:hanging="360"/>
      </w:pPr>
      <w:rPr>
        <w:rFonts w:ascii="Courier New" w:hAnsi="Courier New" w:hint="default"/>
      </w:rPr>
    </w:lvl>
    <w:lvl w:ilvl="2" w:tplc="04050005" w:tentative="1">
      <w:start w:val="1"/>
      <w:numFmt w:val="bullet"/>
      <w:lvlText w:val=""/>
      <w:lvlJc w:val="left"/>
      <w:pPr>
        <w:tabs>
          <w:tab w:val="num" w:pos="2892"/>
        </w:tabs>
        <w:ind w:left="2892" w:hanging="360"/>
      </w:pPr>
      <w:rPr>
        <w:rFonts w:ascii="Wingdings" w:hAnsi="Wingdings" w:hint="default"/>
      </w:rPr>
    </w:lvl>
    <w:lvl w:ilvl="3" w:tplc="04050001" w:tentative="1">
      <w:start w:val="1"/>
      <w:numFmt w:val="bullet"/>
      <w:lvlText w:val=""/>
      <w:lvlJc w:val="left"/>
      <w:pPr>
        <w:tabs>
          <w:tab w:val="num" w:pos="3612"/>
        </w:tabs>
        <w:ind w:left="3612" w:hanging="360"/>
      </w:pPr>
      <w:rPr>
        <w:rFonts w:ascii="Symbol" w:hAnsi="Symbol" w:hint="default"/>
      </w:rPr>
    </w:lvl>
    <w:lvl w:ilvl="4" w:tplc="04050003" w:tentative="1">
      <w:start w:val="1"/>
      <w:numFmt w:val="bullet"/>
      <w:lvlText w:val="o"/>
      <w:lvlJc w:val="left"/>
      <w:pPr>
        <w:tabs>
          <w:tab w:val="num" w:pos="4332"/>
        </w:tabs>
        <w:ind w:left="4332" w:hanging="360"/>
      </w:pPr>
      <w:rPr>
        <w:rFonts w:ascii="Courier New" w:hAnsi="Courier New" w:hint="default"/>
      </w:rPr>
    </w:lvl>
    <w:lvl w:ilvl="5" w:tplc="04050005" w:tentative="1">
      <w:start w:val="1"/>
      <w:numFmt w:val="bullet"/>
      <w:lvlText w:val=""/>
      <w:lvlJc w:val="left"/>
      <w:pPr>
        <w:tabs>
          <w:tab w:val="num" w:pos="5052"/>
        </w:tabs>
        <w:ind w:left="5052" w:hanging="360"/>
      </w:pPr>
      <w:rPr>
        <w:rFonts w:ascii="Wingdings" w:hAnsi="Wingdings" w:hint="default"/>
      </w:rPr>
    </w:lvl>
    <w:lvl w:ilvl="6" w:tplc="04050001" w:tentative="1">
      <w:start w:val="1"/>
      <w:numFmt w:val="bullet"/>
      <w:lvlText w:val=""/>
      <w:lvlJc w:val="left"/>
      <w:pPr>
        <w:tabs>
          <w:tab w:val="num" w:pos="5772"/>
        </w:tabs>
        <w:ind w:left="5772" w:hanging="360"/>
      </w:pPr>
      <w:rPr>
        <w:rFonts w:ascii="Symbol" w:hAnsi="Symbol" w:hint="default"/>
      </w:rPr>
    </w:lvl>
    <w:lvl w:ilvl="7" w:tplc="04050003" w:tentative="1">
      <w:start w:val="1"/>
      <w:numFmt w:val="bullet"/>
      <w:lvlText w:val="o"/>
      <w:lvlJc w:val="left"/>
      <w:pPr>
        <w:tabs>
          <w:tab w:val="num" w:pos="6492"/>
        </w:tabs>
        <w:ind w:left="6492" w:hanging="360"/>
      </w:pPr>
      <w:rPr>
        <w:rFonts w:ascii="Courier New" w:hAnsi="Courier New" w:hint="default"/>
      </w:rPr>
    </w:lvl>
    <w:lvl w:ilvl="8" w:tplc="04050005" w:tentative="1">
      <w:start w:val="1"/>
      <w:numFmt w:val="bullet"/>
      <w:lvlText w:val=""/>
      <w:lvlJc w:val="left"/>
      <w:pPr>
        <w:tabs>
          <w:tab w:val="num" w:pos="7212"/>
        </w:tabs>
        <w:ind w:left="7212" w:hanging="360"/>
      </w:pPr>
      <w:rPr>
        <w:rFonts w:ascii="Wingdings" w:hAnsi="Wingdings" w:hint="default"/>
      </w:rPr>
    </w:lvl>
  </w:abstractNum>
  <w:abstractNum w:abstractNumId="19" w15:restartNumberingAfterBreak="0">
    <w:nsid w:val="327617E1"/>
    <w:multiLevelType w:val="hybridMultilevel"/>
    <w:tmpl w:val="DC1A85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7E4DF9"/>
    <w:multiLevelType w:val="hybridMultilevel"/>
    <w:tmpl w:val="05D65042"/>
    <w:lvl w:ilvl="0" w:tplc="18BE9682">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68A4769"/>
    <w:multiLevelType w:val="hybridMultilevel"/>
    <w:tmpl w:val="8A7C5370"/>
    <w:lvl w:ilvl="0" w:tplc="B15C99A4">
      <w:start w:val="1"/>
      <w:numFmt w:val="decimal"/>
      <w:pStyle w:val="Cislovani"/>
      <w:lvlText w:val="%1."/>
      <w:lvlJc w:val="righ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2" w15:restartNumberingAfterBreak="0">
    <w:nsid w:val="59B42A61"/>
    <w:multiLevelType w:val="hybridMultilevel"/>
    <w:tmpl w:val="F24E48BA"/>
    <w:lvl w:ilvl="0" w:tplc="603A2226">
      <w:start w:val="1"/>
      <w:numFmt w:val="bullet"/>
      <w:lvlText w:val=""/>
      <w:lvlJc w:val="left"/>
      <w:pPr>
        <w:tabs>
          <w:tab w:val="num" w:pos="720"/>
        </w:tabs>
        <w:ind w:left="720" w:hanging="360"/>
      </w:pPr>
      <w:rPr>
        <w:rFonts w:ascii="Wingdings" w:hAnsi="Wingdings" w:hint="default"/>
      </w:rPr>
    </w:lvl>
    <w:lvl w:ilvl="1" w:tplc="676ADE04" w:tentative="1">
      <w:start w:val="1"/>
      <w:numFmt w:val="bullet"/>
      <w:lvlText w:val=""/>
      <w:lvlJc w:val="left"/>
      <w:pPr>
        <w:tabs>
          <w:tab w:val="num" w:pos="1440"/>
        </w:tabs>
        <w:ind w:left="1440" w:hanging="360"/>
      </w:pPr>
      <w:rPr>
        <w:rFonts w:ascii="Wingdings" w:hAnsi="Wingdings" w:hint="default"/>
      </w:rPr>
    </w:lvl>
    <w:lvl w:ilvl="2" w:tplc="019AD694" w:tentative="1">
      <w:start w:val="1"/>
      <w:numFmt w:val="bullet"/>
      <w:lvlText w:val=""/>
      <w:lvlJc w:val="left"/>
      <w:pPr>
        <w:tabs>
          <w:tab w:val="num" w:pos="2160"/>
        </w:tabs>
        <w:ind w:left="2160" w:hanging="360"/>
      </w:pPr>
      <w:rPr>
        <w:rFonts w:ascii="Wingdings" w:hAnsi="Wingdings" w:hint="default"/>
      </w:rPr>
    </w:lvl>
    <w:lvl w:ilvl="3" w:tplc="63369FCE" w:tentative="1">
      <w:start w:val="1"/>
      <w:numFmt w:val="bullet"/>
      <w:lvlText w:val=""/>
      <w:lvlJc w:val="left"/>
      <w:pPr>
        <w:tabs>
          <w:tab w:val="num" w:pos="2880"/>
        </w:tabs>
        <w:ind w:left="2880" w:hanging="360"/>
      </w:pPr>
      <w:rPr>
        <w:rFonts w:ascii="Wingdings" w:hAnsi="Wingdings" w:hint="default"/>
      </w:rPr>
    </w:lvl>
    <w:lvl w:ilvl="4" w:tplc="2558232E" w:tentative="1">
      <w:start w:val="1"/>
      <w:numFmt w:val="bullet"/>
      <w:lvlText w:val=""/>
      <w:lvlJc w:val="left"/>
      <w:pPr>
        <w:tabs>
          <w:tab w:val="num" w:pos="3600"/>
        </w:tabs>
        <w:ind w:left="3600" w:hanging="360"/>
      </w:pPr>
      <w:rPr>
        <w:rFonts w:ascii="Wingdings" w:hAnsi="Wingdings" w:hint="default"/>
      </w:rPr>
    </w:lvl>
    <w:lvl w:ilvl="5" w:tplc="141A972E" w:tentative="1">
      <w:start w:val="1"/>
      <w:numFmt w:val="bullet"/>
      <w:lvlText w:val=""/>
      <w:lvlJc w:val="left"/>
      <w:pPr>
        <w:tabs>
          <w:tab w:val="num" w:pos="4320"/>
        </w:tabs>
        <w:ind w:left="4320" w:hanging="360"/>
      </w:pPr>
      <w:rPr>
        <w:rFonts w:ascii="Wingdings" w:hAnsi="Wingdings" w:hint="default"/>
      </w:rPr>
    </w:lvl>
    <w:lvl w:ilvl="6" w:tplc="4F44563E" w:tentative="1">
      <w:start w:val="1"/>
      <w:numFmt w:val="bullet"/>
      <w:lvlText w:val=""/>
      <w:lvlJc w:val="left"/>
      <w:pPr>
        <w:tabs>
          <w:tab w:val="num" w:pos="5040"/>
        </w:tabs>
        <w:ind w:left="5040" w:hanging="360"/>
      </w:pPr>
      <w:rPr>
        <w:rFonts w:ascii="Wingdings" w:hAnsi="Wingdings" w:hint="default"/>
      </w:rPr>
    </w:lvl>
    <w:lvl w:ilvl="7" w:tplc="1D20D29E" w:tentative="1">
      <w:start w:val="1"/>
      <w:numFmt w:val="bullet"/>
      <w:lvlText w:val=""/>
      <w:lvlJc w:val="left"/>
      <w:pPr>
        <w:tabs>
          <w:tab w:val="num" w:pos="5760"/>
        </w:tabs>
        <w:ind w:left="5760" w:hanging="360"/>
      </w:pPr>
      <w:rPr>
        <w:rFonts w:ascii="Wingdings" w:hAnsi="Wingdings" w:hint="default"/>
      </w:rPr>
    </w:lvl>
    <w:lvl w:ilvl="8" w:tplc="B24E04C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9F0F67"/>
    <w:multiLevelType w:val="hybridMultilevel"/>
    <w:tmpl w:val="8C82B9FC"/>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5DFF49DD"/>
    <w:multiLevelType w:val="hybridMultilevel"/>
    <w:tmpl w:val="B7B0592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941F5C"/>
    <w:multiLevelType w:val="hybridMultilevel"/>
    <w:tmpl w:val="909A0F92"/>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F910FFE"/>
    <w:multiLevelType w:val="hybridMultilevel"/>
    <w:tmpl w:val="77FED94C"/>
    <w:lvl w:ilvl="0" w:tplc="18BE9682">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612221EA"/>
    <w:multiLevelType w:val="hybridMultilevel"/>
    <w:tmpl w:val="EF924D84"/>
    <w:lvl w:ilvl="0" w:tplc="B3C653BE">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4B0029C"/>
    <w:multiLevelType w:val="multilevel"/>
    <w:tmpl w:val="7494DE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8E01719"/>
    <w:multiLevelType w:val="hybridMultilevel"/>
    <w:tmpl w:val="D4CAD59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6C5A78AF"/>
    <w:multiLevelType w:val="hybridMultilevel"/>
    <w:tmpl w:val="2A5A4394"/>
    <w:lvl w:ilvl="0" w:tplc="18BE9682">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CA25D48"/>
    <w:multiLevelType w:val="hybridMultilevel"/>
    <w:tmpl w:val="C4800E72"/>
    <w:lvl w:ilvl="0" w:tplc="04050017">
      <w:start w:val="1"/>
      <w:numFmt w:val="lowerLetter"/>
      <w:lvlText w:val="%1)"/>
      <w:lvlJc w:val="left"/>
      <w:pPr>
        <w:ind w:left="540" w:hanging="360"/>
      </w:pPr>
      <w:rPr>
        <w:rFonts w:cs="Times New Roman"/>
      </w:rPr>
    </w:lvl>
    <w:lvl w:ilvl="1" w:tplc="04050019" w:tentative="1">
      <w:start w:val="1"/>
      <w:numFmt w:val="lowerLetter"/>
      <w:lvlText w:val="%2."/>
      <w:lvlJc w:val="left"/>
      <w:pPr>
        <w:ind w:left="1260" w:hanging="360"/>
      </w:pPr>
      <w:rPr>
        <w:rFonts w:cs="Times New Roman"/>
      </w:rPr>
    </w:lvl>
    <w:lvl w:ilvl="2" w:tplc="0405001B" w:tentative="1">
      <w:start w:val="1"/>
      <w:numFmt w:val="lowerRoman"/>
      <w:lvlText w:val="%3."/>
      <w:lvlJc w:val="right"/>
      <w:pPr>
        <w:ind w:left="1980" w:hanging="180"/>
      </w:pPr>
      <w:rPr>
        <w:rFonts w:cs="Times New Roman"/>
      </w:rPr>
    </w:lvl>
    <w:lvl w:ilvl="3" w:tplc="0405000F" w:tentative="1">
      <w:start w:val="1"/>
      <w:numFmt w:val="decimal"/>
      <w:lvlText w:val="%4."/>
      <w:lvlJc w:val="left"/>
      <w:pPr>
        <w:ind w:left="2700" w:hanging="360"/>
      </w:pPr>
      <w:rPr>
        <w:rFonts w:cs="Times New Roman"/>
      </w:rPr>
    </w:lvl>
    <w:lvl w:ilvl="4" w:tplc="04050019" w:tentative="1">
      <w:start w:val="1"/>
      <w:numFmt w:val="lowerLetter"/>
      <w:lvlText w:val="%5."/>
      <w:lvlJc w:val="left"/>
      <w:pPr>
        <w:ind w:left="3420" w:hanging="360"/>
      </w:pPr>
      <w:rPr>
        <w:rFonts w:cs="Times New Roman"/>
      </w:rPr>
    </w:lvl>
    <w:lvl w:ilvl="5" w:tplc="0405001B" w:tentative="1">
      <w:start w:val="1"/>
      <w:numFmt w:val="lowerRoman"/>
      <w:lvlText w:val="%6."/>
      <w:lvlJc w:val="right"/>
      <w:pPr>
        <w:ind w:left="4140" w:hanging="180"/>
      </w:pPr>
      <w:rPr>
        <w:rFonts w:cs="Times New Roman"/>
      </w:rPr>
    </w:lvl>
    <w:lvl w:ilvl="6" w:tplc="0405000F" w:tentative="1">
      <w:start w:val="1"/>
      <w:numFmt w:val="decimal"/>
      <w:lvlText w:val="%7."/>
      <w:lvlJc w:val="left"/>
      <w:pPr>
        <w:ind w:left="4860" w:hanging="360"/>
      </w:pPr>
      <w:rPr>
        <w:rFonts w:cs="Times New Roman"/>
      </w:rPr>
    </w:lvl>
    <w:lvl w:ilvl="7" w:tplc="04050019" w:tentative="1">
      <w:start w:val="1"/>
      <w:numFmt w:val="lowerLetter"/>
      <w:lvlText w:val="%8."/>
      <w:lvlJc w:val="left"/>
      <w:pPr>
        <w:ind w:left="5580" w:hanging="360"/>
      </w:pPr>
      <w:rPr>
        <w:rFonts w:cs="Times New Roman"/>
      </w:rPr>
    </w:lvl>
    <w:lvl w:ilvl="8" w:tplc="0405001B" w:tentative="1">
      <w:start w:val="1"/>
      <w:numFmt w:val="lowerRoman"/>
      <w:lvlText w:val="%9."/>
      <w:lvlJc w:val="right"/>
      <w:pPr>
        <w:ind w:left="6300" w:hanging="180"/>
      </w:pPr>
      <w:rPr>
        <w:rFonts w:cs="Times New Roman"/>
      </w:rPr>
    </w:lvl>
  </w:abstractNum>
  <w:abstractNum w:abstractNumId="32" w15:restartNumberingAfterBreak="0">
    <w:nsid w:val="762242AB"/>
    <w:multiLevelType w:val="hybridMultilevel"/>
    <w:tmpl w:val="D1C627E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9D273E"/>
    <w:multiLevelType w:val="hybridMultilevel"/>
    <w:tmpl w:val="7B028564"/>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A753F8F"/>
    <w:multiLevelType w:val="hybridMultilevel"/>
    <w:tmpl w:val="12DCCFA2"/>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cs="Times New Roman" w:hint="default"/>
      </w:rPr>
    </w:lvl>
    <w:lvl w:ilvl="1">
      <w:start w:val="1"/>
      <w:numFmt w:val="lowerLetter"/>
      <w:lvlText w:val="%2."/>
      <w:lvlJc w:val="left"/>
      <w:pPr>
        <w:tabs>
          <w:tab w:val="num" w:pos="1896"/>
        </w:tabs>
        <w:ind w:left="1896" w:hanging="360"/>
      </w:pPr>
      <w:rPr>
        <w:rFonts w:cs="Times New Roman" w:hint="default"/>
      </w:rPr>
    </w:lvl>
    <w:lvl w:ilvl="2">
      <w:start w:val="1"/>
      <w:numFmt w:val="lowerRoman"/>
      <w:lvlText w:val="%3."/>
      <w:lvlJc w:val="right"/>
      <w:pPr>
        <w:tabs>
          <w:tab w:val="num" w:pos="2616"/>
        </w:tabs>
        <w:ind w:left="2616" w:hanging="180"/>
      </w:pPr>
      <w:rPr>
        <w:rFonts w:cs="Times New Roman" w:hint="default"/>
      </w:rPr>
    </w:lvl>
    <w:lvl w:ilvl="3">
      <w:start w:val="1"/>
      <w:numFmt w:val="decimal"/>
      <w:lvlText w:val="%4."/>
      <w:lvlJc w:val="left"/>
      <w:pPr>
        <w:tabs>
          <w:tab w:val="num" w:pos="3336"/>
        </w:tabs>
        <w:ind w:left="3336" w:hanging="360"/>
      </w:pPr>
      <w:rPr>
        <w:rFonts w:cs="Times New Roman" w:hint="default"/>
      </w:rPr>
    </w:lvl>
    <w:lvl w:ilvl="4">
      <w:start w:val="1"/>
      <w:numFmt w:val="lowerLetter"/>
      <w:lvlText w:val="%5."/>
      <w:lvlJc w:val="left"/>
      <w:pPr>
        <w:tabs>
          <w:tab w:val="num" w:pos="4056"/>
        </w:tabs>
        <w:ind w:left="4056" w:hanging="360"/>
      </w:pPr>
      <w:rPr>
        <w:rFonts w:cs="Times New Roman" w:hint="default"/>
      </w:rPr>
    </w:lvl>
    <w:lvl w:ilvl="5">
      <w:start w:val="1"/>
      <w:numFmt w:val="lowerRoman"/>
      <w:lvlText w:val="%6."/>
      <w:lvlJc w:val="right"/>
      <w:pPr>
        <w:tabs>
          <w:tab w:val="num" w:pos="4776"/>
        </w:tabs>
        <w:ind w:left="4776" w:hanging="180"/>
      </w:pPr>
      <w:rPr>
        <w:rFonts w:cs="Times New Roman" w:hint="default"/>
      </w:rPr>
    </w:lvl>
    <w:lvl w:ilvl="6">
      <w:start w:val="1"/>
      <w:numFmt w:val="decimal"/>
      <w:lvlText w:val="%7."/>
      <w:lvlJc w:val="left"/>
      <w:pPr>
        <w:tabs>
          <w:tab w:val="num" w:pos="5496"/>
        </w:tabs>
        <w:ind w:left="5496" w:hanging="360"/>
      </w:pPr>
      <w:rPr>
        <w:rFonts w:cs="Times New Roman" w:hint="default"/>
      </w:rPr>
    </w:lvl>
    <w:lvl w:ilvl="7">
      <w:start w:val="1"/>
      <w:numFmt w:val="lowerLetter"/>
      <w:lvlText w:val="%8."/>
      <w:lvlJc w:val="left"/>
      <w:pPr>
        <w:tabs>
          <w:tab w:val="num" w:pos="6216"/>
        </w:tabs>
        <w:ind w:left="6216" w:hanging="360"/>
      </w:pPr>
      <w:rPr>
        <w:rFonts w:cs="Times New Roman" w:hint="default"/>
      </w:rPr>
    </w:lvl>
    <w:lvl w:ilvl="8">
      <w:start w:val="1"/>
      <w:numFmt w:val="lowerRoman"/>
      <w:lvlText w:val="%9."/>
      <w:lvlJc w:val="right"/>
      <w:pPr>
        <w:tabs>
          <w:tab w:val="num" w:pos="6936"/>
        </w:tabs>
        <w:ind w:left="6936" w:hanging="180"/>
      </w:pPr>
      <w:rPr>
        <w:rFonts w:cs="Times New Roman" w:hint="default"/>
      </w:rPr>
    </w:lvl>
  </w:abstractNum>
  <w:abstractNum w:abstractNumId="36" w15:restartNumberingAfterBreak="0">
    <w:nsid w:val="7EC05881"/>
    <w:multiLevelType w:val="hybridMultilevel"/>
    <w:tmpl w:val="4E30D6F6"/>
    <w:lvl w:ilvl="0" w:tplc="18BE9682">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num w:numId="1">
    <w:abstractNumId w:val="6"/>
  </w:num>
  <w:num w:numId="2">
    <w:abstractNumId w:val="18"/>
  </w:num>
  <w:num w:numId="3">
    <w:abstractNumId w:val="16"/>
  </w:num>
  <w:num w:numId="4">
    <w:abstractNumId w:val="3"/>
  </w:num>
  <w:num w:numId="5">
    <w:abstractNumId w:val="11"/>
  </w:num>
  <w:num w:numId="6">
    <w:abstractNumId w:val="30"/>
  </w:num>
  <w:num w:numId="7">
    <w:abstractNumId w:val="25"/>
  </w:num>
  <w:num w:numId="8">
    <w:abstractNumId w:val="15"/>
  </w:num>
  <w:num w:numId="9">
    <w:abstractNumId w:val="7"/>
  </w:num>
  <w:num w:numId="10">
    <w:abstractNumId w:val="8"/>
  </w:num>
  <w:num w:numId="11">
    <w:abstractNumId w:val="34"/>
  </w:num>
  <w:num w:numId="12">
    <w:abstractNumId w:val="24"/>
  </w:num>
  <w:num w:numId="13">
    <w:abstractNumId w:val="31"/>
  </w:num>
  <w:num w:numId="14">
    <w:abstractNumId w:val="23"/>
  </w:num>
  <w:num w:numId="15">
    <w:abstractNumId w:val="32"/>
  </w:num>
  <w:num w:numId="16">
    <w:abstractNumId w:val="14"/>
  </w:num>
  <w:num w:numId="17">
    <w:abstractNumId w:val="36"/>
  </w:num>
  <w:num w:numId="18">
    <w:abstractNumId w:val="12"/>
  </w:num>
  <w:num w:numId="19">
    <w:abstractNumId w:val="1"/>
  </w:num>
  <w:num w:numId="20">
    <w:abstractNumId w:val="20"/>
  </w:num>
  <w:num w:numId="21">
    <w:abstractNumId w:val="33"/>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22"/>
  </w:num>
  <w:num w:numId="27">
    <w:abstractNumId w:val="13"/>
  </w:num>
  <w:num w:numId="28">
    <w:abstractNumId w:val="27"/>
  </w:num>
  <w:num w:numId="29">
    <w:abstractNumId w:val="35"/>
  </w:num>
  <w:num w:numId="30">
    <w:abstractNumId w:val="9"/>
  </w:num>
  <w:num w:numId="31">
    <w:abstractNumId w:val="17"/>
  </w:num>
  <w:num w:numId="32">
    <w:abstractNumId w:val="2"/>
  </w:num>
  <w:num w:numId="33">
    <w:abstractNumId w:val="5"/>
  </w:num>
  <w:num w:numId="34">
    <w:abstractNumId w:val="28"/>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va Batůšková">
    <w15:presenceInfo w15:providerId="AD" w15:userId="S-1-5-21-770070720-3945125243-2690725130-85856"/>
  </w15:person>
  <w15:person w15:author="skybova">
    <w15:presenceInfo w15:providerId="None" w15:userId="skyb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1D"/>
    <w:rsid w:val="00001E3D"/>
    <w:rsid w:val="000111CE"/>
    <w:rsid w:val="00032EE1"/>
    <w:rsid w:val="000421BA"/>
    <w:rsid w:val="00051889"/>
    <w:rsid w:val="00054C98"/>
    <w:rsid w:val="00060721"/>
    <w:rsid w:val="00064097"/>
    <w:rsid w:val="0007559D"/>
    <w:rsid w:val="00086A4B"/>
    <w:rsid w:val="000C35D9"/>
    <w:rsid w:val="000D1619"/>
    <w:rsid w:val="000D4B5E"/>
    <w:rsid w:val="000D69B4"/>
    <w:rsid w:val="000D6DB9"/>
    <w:rsid w:val="000E17D0"/>
    <w:rsid w:val="000F09A3"/>
    <w:rsid w:val="00126D9F"/>
    <w:rsid w:val="00142B72"/>
    <w:rsid w:val="0016260F"/>
    <w:rsid w:val="00163C62"/>
    <w:rsid w:val="0019561C"/>
    <w:rsid w:val="00196817"/>
    <w:rsid w:val="001968A7"/>
    <w:rsid w:val="001B64CE"/>
    <w:rsid w:val="001D13D8"/>
    <w:rsid w:val="001F3AF6"/>
    <w:rsid w:val="00210E06"/>
    <w:rsid w:val="00221859"/>
    <w:rsid w:val="00246C7C"/>
    <w:rsid w:val="00256C21"/>
    <w:rsid w:val="00272B59"/>
    <w:rsid w:val="00277B93"/>
    <w:rsid w:val="002825AA"/>
    <w:rsid w:val="00283942"/>
    <w:rsid w:val="002958B5"/>
    <w:rsid w:val="002A19C3"/>
    <w:rsid w:val="002C3F72"/>
    <w:rsid w:val="002E77D1"/>
    <w:rsid w:val="003055D4"/>
    <w:rsid w:val="00345E9E"/>
    <w:rsid w:val="00375211"/>
    <w:rsid w:val="00397077"/>
    <w:rsid w:val="003B4CE5"/>
    <w:rsid w:val="003C5208"/>
    <w:rsid w:val="003D1E4B"/>
    <w:rsid w:val="003D52C2"/>
    <w:rsid w:val="00403F57"/>
    <w:rsid w:val="004060D7"/>
    <w:rsid w:val="00420BD2"/>
    <w:rsid w:val="0045170A"/>
    <w:rsid w:val="00464701"/>
    <w:rsid w:val="00473B7E"/>
    <w:rsid w:val="004B34BA"/>
    <w:rsid w:val="00501533"/>
    <w:rsid w:val="00507795"/>
    <w:rsid w:val="005153E5"/>
    <w:rsid w:val="00524108"/>
    <w:rsid w:val="005402CF"/>
    <w:rsid w:val="005615B5"/>
    <w:rsid w:val="00561CC7"/>
    <w:rsid w:val="005629D8"/>
    <w:rsid w:val="00563F45"/>
    <w:rsid w:val="0056468E"/>
    <w:rsid w:val="00595BE7"/>
    <w:rsid w:val="00596594"/>
    <w:rsid w:val="005B1F80"/>
    <w:rsid w:val="005C2C7E"/>
    <w:rsid w:val="005E3359"/>
    <w:rsid w:val="006105E6"/>
    <w:rsid w:val="00620E61"/>
    <w:rsid w:val="00645B1D"/>
    <w:rsid w:val="00664F2E"/>
    <w:rsid w:val="006733CE"/>
    <w:rsid w:val="00693F05"/>
    <w:rsid w:val="006B52F4"/>
    <w:rsid w:val="006C6544"/>
    <w:rsid w:val="006D6B59"/>
    <w:rsid w:val="006E50D4"/>
    <w:rsid w:val="007257C8"/>
    <w:rsid w:val="007335FF"/>
    <w:rsid w:val="0073636C"/>
    <w:rsid w:val="007370D7"/>
    <w:rsid w:val="00740A8B"/>
    <w:rsid w:val="00752826"/>
    <w:rsid w:val="007579CD"/>
    <w:rsid w:val="00757B5C"/>
    <w:rsid w:val="007615E3"/>
    <w:rsid w:val="00767C68"/>
    <w:rsid w:val="007735F1"/>
    <w:rsid w:val="00787BCE"/>
    <w:rsid w:val="00791D96"/>
    <w:rsid w:val="00792AF0"/>
    <w:rsid w:val="007C0D33"/>
    <w:rsid w:val="007C74C3"/>
    <w:rsid w:val="007D414A"/>
    <w:rsid w:val="007F1ECB"/>
    <w:rsid w:val="007F52E0"/>
    <w:rsid w:val="00830AB0"/>
    <w:rsid w:val="00830C09"/>
    <w:rsid w:val="00840710"/>
    <w:rsid w:val="008449C0"/>
    <w:rsid w:val="008D31EE"/>
    <w:rsid w:val="008D43AA"/>
    <w:rsid w:val="008D49C8"/>
    <w:rsid w:val="008F099C"/>
    <w:rsid w:val="008F2CCC"/>
    <w:rsid w:val="009039DD"/>
    <w:rsid w:val="00913DE6"/>
    <w:rsid w:val="0092693A"/>
    <w:rsid w:val="00983B77"/>
    <w:rsid w:val="00984A1D"/>
    <w:rsid w:val="00985198"/>
    <w:rsid w:val="00992363"/>
    <w:rsid w:val="009A2997"/>
    <w:rsid w:val="009D73B8"/>
    <w:rsid w:val="00A116AC"/>
    <w:rsid w:val="00A41C5A"/>
    <w:rsid w:val="00A4469C"/>
    <w:rsid w:val="00A73454"/>
    <w:rsid w:val="00A7714B"/>
    <w:rsid w:val="00AA366B"/>
    <w:rsid w:val="00AA484B"/>
    <w:rsid w:val="00AC412F"/>
    <w:rsid w:val="00B1384B"/>
    <w:rsid w:val="00B13C9E"/>
    <w:rsid w:val="00B2217F"/>
    <w:rsid w:val="00B340A1"/>
    <w:rsid w:val="00B4114C"/>
    <w:rsid w:val="00B47E6C"/>
    <w:rsid w:val="00B70CB4"/>
    <w:rsid w:val="00B8436C"/>
    <w:rsid w:val="00BA5BE2"/>
    <w:rsid w:val="00BA6E1F"/>
    <w:rsid w:val="00BA7034"/>
    <w:rsid w:val="00BC24EE"/>
    <w:rsid w:val="00BC6D3E"/>
    <w:rsid w:val="00BD2F9C"/>
    <w:rsid w:val="00BD5978"/>
    <w:rsid w:val="00BE2707"/>
    <w:rsid w:val="00BE7C45"/>
    <w:rsid w:val="00C07E3A"/>
    <w:rsid w:val="00C11847"/>
    <w:rsid w:val="00C12727"/>
    <w:rsid w:val="00C161B3"/>
    <w:rsid w:val="00C162FE"/>
    <w:rsid w:val="00C277F3"/>
    <w:rsid w:val="00C4396D"/>
    <w:rsid w:val="00C50458"/>
    <w:rsid w:val="00C65395"/>
    <w:rsid w:val="00C7006B"/>
    <w:rsid w:val="00C725F1"/>
    <w:rsid w:val="00C74FA3"/>
    <w:rsid w:val="00C920E0"/>
    <w:rsid w:val="00CA7B21"/>
    <w:rsid w:val="00CB41FC"/>
    <w:rsid w:val="00CC07BD"/>
    <w:rsid w:val="00CE493B"/>
    <w:rsid w:val="00CF16D4"/>
    <w:rsid w:val="00D14B00"/>
    <w:rsid w:val="00D318AC"/>
    <w:rsid w:val="00D3210A"/>
    <w:rsid w:val="00D34729"/>
    <w:rsid w:val="00D54BD3"/>
    <w:rsid w:val="00D56015"/>
    <w:rsid w:val="00D60FE2"/>
    <w:rsid w:val="00D81E97"/>
    <w:rsid w:val="00D84173"/>
    <w:rsid w:val="00DA119A"/>
    <w:rsid w:val="00DD5A0E"/>
    <w:rsid w:val="00DF05B6"/>
    <w:rsid w:val="00DF6714"/>
    <w:rsid w:val="00E01947"/>
    <w:rsid w:val="00E07011"/>
    <w:rsid w:val="00E247F9"/>
    <w:rsid w:val="00E304D6"/>
    <w:rsid w:val="00E30E3E"/>
    <w:rsid w:val="00E41C16"/>
    <w:rsid w:val="00E57B30"/>
    <w:rsid w:val="00E92236"/>
    <w:rsid w:val="00E97431"/>
    <w:rsid w:val="00EB6DDF"/>
    <w:rsid w:val="00ED1ED2"/>
    <w:rsid w:val="00EE36E4"/>
    <w:rsid w:val="00EF726F"/>
    <w:rsid w:val="00F0246C"/>
    <w:rsid w:val="00F139B8"/>
    <w:rsid w:val="00F16D75"/>
    <w:rsid w:val="00F356C7"/>
    <w:rsid w:val="00F41C35"/>
    <w:rsid w:val="00F5494E"/>
    <w:rsid w:val="00F550C2"/>
    <w:rsid w:val="00F62E02"/>
    <w:rsid w:val="00F71CA5"/>
    <w:rsid w:val="00FA71E1"/>
    <w:rsid w:val="00FC79E1"/>
    <w:rsid w:val="00FD0016"/>
    <w:rsid w:val="00FF3B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14:docId w14:val="2DF8D62A"/>
  <w15:docId w15:val="{4A930A94-86A9-4A61-BDE2-CEB69EEBC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rPr>
  </w:style>
  <w:style w:type="paragraph" w:styleId="Nadpis1">
    <w:name w:val="heading 1"/>
    <w:basedOn w:val="Normln"/>
    <w:next w:val="Normln"/>
    <w:link w:val="Nadpis1Char"/>
    <w:qFormat/>
    <w:locked/>
    <w:rsid w:val="000D6D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unhideWhenUsed/>
    <w:qFormat/>
    <w:locked/>
    <w:rsid w:val="000D6DB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link w:val="Nadpis3Char"/>
    <w:uiPriority w:val="9"/>
    <w:qFormat/>
    <w:locked/>
    <w:rsid w:val="000D6DB9"/>
    <w:pPr>
      <w:spacing w:before="100" w:beforeAutospacing="1" w:after="100" w:afterAutospacing="1"/>
      <w:outlineLvl w:val="2"/>
    </w:pPr>
    <w:rPr>
      <w:b/>
      <w:bCs/>
      <w:sz w:val="27"/>
      <w:szCs w:val="27"/>
    </w:rPr>
  </w:style>
  <w:style w:type="paragraph" w:styleId="Nadpis4">
    <w:name w:val="heading 4"/>
    <w:basedOn w:val="Normln"/>
    <w:next w:val="Normln"/>
    <w:link w:val="Nadpis4Char"/>
    <w:uiPriority w:val="9"/>
    <w:unhideWhenUsed/>
    <w:qFormat/>
    <w:locked/>
    <w:rsid w:val="000D6DB9"/>
    <w:pPr>
      <w:keepNext/>
      <w:suppressAutoHyphens/>
      <w:spacing w:before="240" w:after="60"/>
      <w:outlineLvl w:val="3"/>
    </w:pPr>
    <w:rPr>
      <w:rFonts w:ascii="Calibri" w:hAnsi="Calibri"/>
      <w:b/>
      <w:bCs/>
      <w:kern w:val="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C50458"/>
    <w:rPr>
      <w:rFonts w:ascii="Segoe UI" w:hAnsi="Segoe UI" w:cs="Segoe UI"/>
      <w:sz w:val="18"/>
      <w:szCs w:val="18"/>
    </w:rPr>
  </w:style>
  <w:style w:type="character" w:customStyle="1" w:styleId="TextbublinyChar">
    <w:name w:val="Text bubliny Char"/>
    <w:link w:val="Textbubliny"/>
    <w:uiPriority w:val="99"/>
    <w:locked/>
    <w:rsid w:val="00C50458"/>
    <w:rPr>
      <w:rFonts w:ascii="Segoe UI" w:hAnsi="Segoe UI" w:cs="Segoe UI"/>
      <w:sz w:val="18"/>
      <w:szCs w:val="18"/>
      <w:lang w:eastAsia="cs-CZ"/>
    </w:rPr>
  </w:style>
  <w:style w:type="paragraph" w:styleId="Zhlav">
    <w:name w:val="header"/>
    <w:basedOn w:val="Normln"/>
    <w:link w:val="ZhlavChar"/>
    <w:rsid w:val="0056468E"/>
    <w:pPr>
      <w:tabs>
        <w:tab w:val="center" w:pos="4536"/>
        <w:tab w:val="right" w:pos="9072"/>
      </w:tabs>
    </w:pPr>
  </w:style>
  <w:style w:type="character" w:customStyle="1" w:styleId="ZhlavChar">
    <w:name w:val="Záhlaví Char"/>
    <w:link w:val="Zhlav"/>
    <w:locked/>
    <w:rsid w:val="00EF726F"/>
    <w:rPr>
      <w:rFonts w:ascii="Times New Roman" w:hAnsi="Times New Roman" w:cs="Times New Roman"/>
      <w:sz w:val="20"/>
      <w:szCs w:val="20"/>
    </w:rPr>
  </w:style>
  <w:style w:type="paragraph" w:styleId="Zpat">
    <w:name w:val="footer"/>
    <w:basedOn w:val="Normln"/>
    <w:link w:val="ZpatChar"/>
    <w:rsid w:val="0056468E"/>
    <w:pPr>
      <w:tabs>
        <w:tab w:val="center" w:pos="4536"/>
        <w:tab w:val="right" w:pos="9072"/>
      </w:tabs>
    </w:pPr>
  </w:style>
  <w:style w:type="character" w:customStyle="1" w:styleId="ZpatChar">
    <w:name w:val="Zápatí Char"/>
    <w:link w:val="Zpat"/>
    <w:locked/>
    <w:rsid w:val="0056468E"/>
    <w:rPr>
      <w:rFonts w:eastAsia="Times New Roman" w:cs="Times New Roman"/>
      <w:lang w:val="cs-CZ" w:eastAsia="cs-CZ" w:bidi="ar-SA"/>
    </w:rPr>
  </w:style>
  <w:style w:type="character" w:styleId="Hypertextovodkaz">
    <w:name w:val="Hyperlink"/>
    <w:uiPriority w:val="99"/>
    <w:rsid w:val="00A4469C"/>
    <w:rPr>
      <w:rFonts w:cs="Times New Roman"/>
      <w:color w:val="0000FF"/>
      <w:u w:val="single"/>
    </w:rPr>
  </w:style>
  <w:style w:type="character" w:customStyle="1" w:styleId="Nadpis3Char">
    <w:name w:val="Nadpis 3 Char"/>
    <w:basedOn w:val="Standardnpsmoodstavce"/>
    <w:link w:val="Nadpis3"/>
    <w:uiPriority w:val="9"/>
    <w:rsid w:val="000D6DB9"/>
    <w:rPr>
      <w:rFonts w:ascii="Times New Roman" w:eastAsia="Times New Roman" w:hAnsi="Times New Roman" w:cs="Times New Roman"/>
      <w:b/>
      <w:bCs/>
      <w:sz w:val="27"/>
      <w:szCs w:val="27"/>
    </w:rPr>
  </w:style>
  <w:style w:type="character" w:customStyle="1" w:styleId="Nadpis4Char">
    <w:name w:val="Nadpis 4 Char"/>
    <w:basedOn w:val="Standardnpsmoodstavce"/>
    <w:link w:val="Nadpis4"/>
    <w:uiPriority w:val="9"/>
    <w:rsid w:val="000D6DB9"/>
    <w:rPr>
      <w:rFonts w:eastAsia="Times New Roman" w:cs="Times New Roman"/>
      <w:b/>
      <w:bCs/>
      <w:kern w:val="1"/>
      <w:sz w:val="28"/>
      <w:szCs w:val="28"/>
    </w:rPr>
  </w:style>
  <w:style w:type="character" w:customStyle="1" w:styleId="Standardnpsmoodstavce1">
    <w:name w:val="Standardní písmo odstavce1"/>
    <w:rsid w:val="000D6DB9"/>
  </w:style>
  <w:style w:type="character" w:customStyle="1" w:styleId="slostrnky1">
    <w:name w:val="Číslo stránky1"/>
    <w:rsid w:val="000D6DB9"/>
    <w:rPr>
      <w:rFonts w:cs="Times New Roman"/>
    </w:rPr>
  </w:style>
  <w:style w:type="paragraph" w:customStyle="1" w:styleId="Nadpis">
    <w:name w:val="Nadpis"/>
    <w:basedOn w:val="Normln"/>
    <w:next w:val="Zkladntext"/>
    <w:rsid w:val="000D6DB9"/>
    <w:pPr>
      <w:keepNext/>
      <w:suppressAutoHyphens/>
      <w:spacing w:before="240" w:after="120"/>
    </w:pPr>
    <w:rPr>
      <w:rFonts w:ascii="Liberation Sans" w:eastAsia="Arial Unicode MS" w:hAnsi="Liberation Sans" w:cs="Mangal"/>
      <w:kern w:val="1"/>
      <w:sz w:val="28"/>
      <w:szCs w:val="28"/>
    </w:rPr>
  </w:style>
  <w:style w:type="paragraph" w:styleId="Zkladntext">
    <w:name w:val="Body Text"/>
    <w:basedOn w:val="Normln"/>
    <w:link w:val="ZkladntextChar"/>
    <w:rsid w:val="000D6DB9"/>
    <w:pPr>
      <w:suppressAutoHyphens/>
      <w:spacing w:after="140" w:line="288" w:lineRule="auto"/>
    </w:pPr>
    <w:rPr>
      <w:kern w:val="1"/>
    </w:rPr>
  </w:style>
  <w:style w:type="character" w:customStyle="1" w:styleId="ZkladntextChar">
    <w:name w:val="Základní text Char"/>
    <w:basedOn w:val="Standardnpsmoodstavce"/>
    <w:link w:val="Zkladntext"/>
    <w:rsid w:val="000D6DB9"/>
    <w:rPr>
      <w:rFonts w:ascii="Times New Roman" w:eastAsia="Times New Roman" w:hAnsi="Times New Roman" w:cs="Times New Roman"/>
      <w:kern w:val="1"/>
    </w:rPr>
  </w:style>
  <w:style w:type="paragraph" w:styleId="Seznam">
    <w:name w:val="List"/>
    <w:basedOn w:val="Zkladntext"/>
    <w:rsid w:val="000D6DB9"/>
    <w:rPr>
      <w:rFonts w:cs="Mangal"/>
    </w:rPr>
  </w:style>
  <w:style w:type="paragraph" w:styleId="Titulek">
    <w:name w:val="caption"/>
    <w:basedOn w:val="Normln"/>
    <w:qFormat/>
    <w:locked/>
    <w:rsid w:val="000D6DB9"/>
    <w:pPr>
      <w:suppressLineNumbers/>
      <w:suppressAutoHyphens/>
      <w:spacing w:before="120" w:after="120"/>
    </w:pPr>
    <w:rPr>
      <w:rFonts w:cs="Mangal"/>
      <w:i/>
      <w:iCs/>
      <w:kern w:val="1"/>
      <w:sz w:val="24"/>
      <w:szCs w:val="24"/>
    </w:rPr>
  </w:style>
  <w:style w:type="paragraph" w:customStyle="1" w:styleId="Rejstk">
    <w:name w:val="Rejstřík"/>
    <w:basedOn w:val="Normln"/>
    <w:rsid w:val="000D6DB9"/>
    <w:pPr>
      <w:suppressLineNumbers/>
      <w:suppressAutoHyphens/>
    </w:pPr>
    <w:rPr>
      <w:rFonts w:cs="Mangal"/>
      <w:kern w:val="1"/>
    </w:rPr>
  </w:style>
  <w:style w:type="paragraph" w:customStyle="1" w:styleId="Textbubliny1">
    <w:name w:val="Text bubliny1"/>
    <w:basedOn w:val="Normln"/>
    <w:rsid w:val="000D6DB9"/>
    <w:pPr>
      <w:suppressAutoHyphens/>
    </w:pPr>
    <w:rPr>
      <w:rFonts w:ascii="Tahoma" w:eastAsia="Calibri" w:hAnsi="Tahoma" w:cs="Tahoma"/>
      <w:kern w:val="1"/>
      <w:sz w:val="16"/>
      <w:szCs w:val="16"/>
    </w:rPr>
  </w:style>
  <w:style w:type="paragraph" w:customStyle="1" w:styleId="Obsahrmce">
    <w:name w:val="Obsah rámce"/>
    <w:basedOn w:val="Normln"/>
    <w:rsid w:val="000D6DB9"/>
    <w:pPr>
      <w:suppressAutoHyphens/>
    </w:pPr>
    <w:rPr>
      <w:kern w:val="1"/>
    </w:rPr>
  </w:style>
  <w:style w:type="paragraph" w:customStyle="1" w:styleId="western">
    <w:name w:val="western"/>
    <w:basedOn w:val="Normln"/>
    <w:rsid w:val="000D6DB9"/>
    <w:pPr>
      <w:spacing w:before="100" w:beforeAutospacing="1" w:after="144" w:line="288" w:lineRule="auto"/>
    </w:pPr>
  </w:style>
  <w:style w:type="character" w:styleId="Odkaznakoment">
    <w:name w:val="annotation reference"/>
    <w:rsid w:val="000D6DB9"/>
    <w:rPr>
      <w:sz w:val="16"/>
      <w:szCs w:val="16"/>
    </w:rPr>
  </w:style>
  <w:style w:type="paragraph" w:styleId="Textkomente">
    <w:name w:val="annotation text"/>
    <w:basedOn w:val="Normln"/>
    <w:link w:val="TextkomenteChar"/>
    <w:rsid w:val="000D6DB9"/>
    <w:pPr>
      <w:suppressAutoHyphens/>
    </w:pPr>
    <w:rPr>
      <w:kern w:val="1"/>
    </w:rPr>
  </w:style>
  <w:style w:type="character" w:customStyle="1" w:styleId="TextkomenteChar">
    <w:name w:val="Text komentáře Char"/>
    <w:basedOn w:val="Standardnpsmoodstavce"/>
    <w:link w:val="Textkomente"/>
    <w:rsid w:val="000D6DB9"/>
    <w:rPr>
      <w:rFonts w:ascii="Times New Roman" w:eastAsia="Times New Roman" w:hAnsi="Times New Roman" w:cs="Times New Roman"/>
      <w:kern w:val="1"/>
    </w:rPr>
  </w:style>
  <w:style w:type="paragraph" w:styleId="Pedmtkomente">
    <w:name w:val="annotation subject"/>
    <w:basedOn w:val="Textkomente"/>
    <w:next w:val="Textkomente"/>
    <w:link w:val="PedmtkomenteChar"/>
    <w:rsid w:val="000D6DB9"/>
    <w:rPr>
      <w:b/>
      <w:bCs/>
    </w:rPr>
  </w:style>
  <w:style w:type="character" w:customStyle="1" w:styleId="PedmtkomenteChar">
    <w:name w:val="Předmět komentáře Char"/>
    <w:basedOn w:val="TextkomenteChar"/>
    <w:link w:val="Pedmtkomente"/>
    <w:rsid w:val="000D6DB9"/>
    <w:rPr>
      <w:rFonts w:ascii="Times New Roman" w:eastAsia="Times New Roman" w:hAnsi="Times New Roman" w:cs="Times New Roman"/>
      <w:b/>
      <w:bCs/>
      <w:kern w:val="1"/>
    </w:rPr>
  </w:style>
  <w:style w:type="character" w:customStyle="1" w:styleId="TextbublinyChar1">
    <w:name w:val="Text bubliny Char1"/>
    <w:rsid w:val="000D6DB9"/>
    <w:rPr>
      <w:rFonts w:ascii="Segoe UI" w:hAnsi="Segoe UI" w:cs="Segoe UI"/>
      <w:kern w:val="1"/>
      <w:sz w:val="18"/>
      <w:szCs w:val="18"/>
    </w:rPr>
  </w:style>
  <w:style w:type="paragraph" w:styleId="Prosttext">
    <w:name w:val="Plain Text"/>
    <w:basedOn w:val="Normln"/>
    <w:link w:val="ProsttextChar"/>
    <w:uiPriority w:val="99"/>
    <w:unhideWhenUsed/>
    <w:rsid w:val="000D6DB9"/>
    <w:rPr>
      <w:rFonts w:ascii="Calibri" w:eastAsia="Calibri" w:hAnsi="Calibri"/>
      <w:sz w:val="22"/>
      <w:szCs w:val="21"/>
      <w:lang w:eastAsia="en-US"/>
    </w:rPr>
  </w:style>
  <w:style w:type="character" w:customStyle="1" w:styleId="ProsttextChar">
    <w:name w:val="Prostý text Char"/>
    <w:basedOn w:val="Standardnpsmoodstavce"/>
    <w:link w:val="Prosttext"/>
    <w:uiPriority w:val="99"/>
    <w:rsid w:val="000D6DB9"/>
    <w:rPr>
      <w:rFonts w:cs="Times New Roman"/>
      <w:sz w:val="22"/>
      <w:szCs w:val="21"/>
      <w:lang w:eastAsia="en-US"/>
    </w:rPr>
  </w:style>
  <w:style w:type="paragraph" w:customStyle="1" w:styleId="xmsolistparagraph">
    <w:name w:val="x_msolistparagraph"/>
    <w:basedOn w:val="Normln"/>
    <w:rsid w:val="000D6DB9"/>
    <w:pPr>
      <w:spacing w:before="100" w:beforeAutospacing="1" w:after="100" w:afterAutospacing="1"/>
    </w:pPr>
    <w:rPr>
      <w:sz w:val="24"/>
      <w:szCs w:val="24"/>
    </w:rPr>
  </w:style>
  <w:style w:type="paragraph" w:customStyle="1" w:styleId="Default">
    <w:name w:val="Default"/>
    <w:rsid w:val="000D6DB9"/>
    <w:pPr>
      <w:autoSpaceDE w:val="0"/>
      <w:autoSpaceDN w:val="0"/>
      <w:adjustRightInd w:val="0"/>
    </w:pPr>
    <w:rPr>
      <w:rFonts w:eastAsia="Times New Roman" w:cs="Calibri"/>
      <w:color w:val="000000"/>
      <w:sz w:val="24"/>
      <w:szCs w:val="24"/>
    </w:rPr>
  </w:style>
  <w:style w:type="character" w:customStyle="1" w:styleId="Nadpis1Char">
    <w:name w:val="Nadpis 1 Char"/>
    <w:basedOn w:val="Standardnpsmoodstavce"/>
    <w:link w:val="Nadpis1"/>
    <w:rsid w:val="000D6DB9"/>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
    <w:rsid w:val="000D6DB9"/>
    <w:rPr>
      <w:rFonts w:asciiTheme="majorHAnsi" w:eastAsiaTheme="majorEastAsia" w:hAnsiTheme="majorHAnsi" w:cstheme="majorBidi"/>
      <w:b/>
      <w:bCs/>
      <w:color w:val="4F81BD" w:themeColor="accent1"/>
      <w:sz w:val="26"/>
      <w:szCs w:val="26"/>
    </w:rPr>
  </w:style>
  <w:style w:type="paragraph" w:styleId="Odstavecseseznamem">
    <w:name w:val="List Paragraph"/>
    <w:basedOn w:val="Normln"/>
    <w:uiPriority w:val="34"/>
    <w:qFormat/>
    <w:rsid w:val="000D6DB9"/>
    <w:pPr>
      <w:ind w:left="720"/>
      <w:contextualSpacing/>
    </w:pPr>
  </w:style>
  <w:style w:type="paragraph" w:customStyle="1" w:styleId="Odstavecseseznamem1">
    <w:name w:val="Odstavec se seznamem1"/>
    <w:basedOn w:val="Normln"/>
    <w:rsid w:val="000D6DB9"/>
    <w:pPr>
      <w:ind w:left="720"/>
      <w:contextualSpacing/>
    </w:pPr>
    <w:rPr>
      <w:rFonts w:eastAsia="Calibri"/>
    </w:rPr>
  </w:style>
  <w:style w:type="character" w:customStyle="1" w:styleId="apple-converted-space">
    <w:name w:val="apple-converted-space"/>
    <w:rsid w:val="000D6DB9"/>
  </w:style>
  <w:style w:type="character" w:customStyle="1" w:styleId="isbntableisbn">
    <w:name w:val="isbntable_isbn"/>
    <w:rsid w:val="000D6DB9"/>
    <w:rPr>
      <w:rFonts w:cs="Times New Roman"/>
    </w:rPr>
  </w:style>
  <w:style w:type="paragraph" w:styleId="Normlnweb">
    <w:name w:val="Normal (Web)"/>
    <w:basedOn w:val="Normln"/>
    <w:uiPriority w:val="99"/>
    <w:rsid w:val="000D6DB9"/>
    <w:pPr>
      <w:spacing w:before="100" w:beforeAutospacing="1" w:after="100" w:afterAutospacing="1"/>
    </w:pPr>
    <w:rPr>
      <w:rFonts w:ascii="Arial Unicode MS" w:eastAsia="Arial Unicode MS" w:hAnsi="Arial Unicode MS" w:cs="Arial Unicode MS"/>
      <w:sz w:val="24"/>
      <w:szCs w:val="24"/>
    </w:rPr>
  </w:style>
  <w:style w:type="character" w:styleId="Siln">
    <w:name w:val="Strong"/>
    <w:uiPriority w:val="22"/>
    <w:qFormat/>
    <w:locked/>
    <w:rsid w:val="000D6DB9"/>
    <w:rPr>
      <w:rFonts w:cs="Times New Roman"/>
      <w:b/>
      <w:bCs/>
    </w:rPr>
  </w:style>
  <w:style w:type="character" w:customStyle="1" w:styleId="a-size-base">
    <w:name w:val="a-size-base"/>
    <w:rsid w:val="000D6DB9"/>
    <w:rPr>
      <w:rFonts w:cs="Times New Roman"/>
    </w:rPr>
  </w:style>
  <w:style w:type="character" w:styleId="Zdraznn">
    <w:name w:val="Emphasis"/>
    <w:uiPriority w:val="99"/>
    <w:qFormat/>
    <w:locked/>
    <w:rsid w:val="000D6DB9"/>
    <w:rPr>
      <w:rFonts w:cs="Times New Roman"/>
      <w:i/>
    </w:rPr>
  </w:style>
  <w:style w:type="paragraph" w:styleId="FormtovanvHTML">
    <w:name w:val="HTML Preformatted"/>
    <w:basedOn w:val="Normln"/>
    <w:link w:val="FormtovanvHTMLChar"/>
    <w:uiPriority w:val="99"/>
    <w:rsid w:val="000D6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lang w:eastAsia="zh-CN" w:bidi="hi-IN"/>
    </w:rPr>
  </w:style>
  <w:style w:type="character" w:customStyle="1" w:styleId="FormtovanvHTMLChar">
    <w:name w:val="Formátovaný v HTML Char"/>
    <w:basedOn w:val="Standardnpsmoodstavce"/>
    <w:link w:val="FormtovanvHTML"/>
    <w:uiPriority w:val="99"/>
    <w:rsid w:val="000D6DB9"/>
    <w:rPr>
      <w:rFonts w:ascii="Courier New" w:eastAsia="SimSun" w:hAnsi="Courier New" w:cs="Courier New"/>
      <w:lang w:eastAsia="zh-CN" w:bidi="hi-IN"/>
    </w:rPr>
  </w:style>
  <w:style w:type="character" w:customStyle="1" w:styleId="citace1Char">
    <w:name w:val="citace1 Char"/>
    <w:link w:val="citace1"/>
    <w:locked/>
    <w:rsid w:val="000D6DB9"/>
  </w:style>
  <w:style w:type="paragraph" w:customStyle="1" w:styleId="citace1">
    <w:name w:val="citace1"/>
    <w:basedOn w:val="Normln"/>
    <w:link w:val="citace1Char"/>
    <w:qFormat/>
    <w:rsid w:val="000D6DB9"/>
    <w:pPr>
      <w:numPr>
        <w:numId w:val="22"/>
      </w:numPr>
      <w:spacing w:before="60" w:after="60" w:line="276" w:lineRule="auto"/>
      <w:ind w:left="851" w:hanging="567"/>
    </w:pPr>
    <w:rPr>
      <w:rFonts w:ascii="Calibri" w:eastAsia="Calibri" w:hAnsi="Calibri" w:cs="Arial"/>
    </w:rPr>
  </w:style>
  <w:style w:type="character" w:styleId="CittHTML">
    <w:name w:val="HTML Cite"/>
    <w:basedOn w:val="Standardnpsmoodstavce"/>
    <w:uiPriority w:val="99"/>
    <w:semiHidden/>
    <w:unhideWhenUsed/>
    <w:rsid w:val="000D6DB9"/>
    <w:rPr>
      <w:i/>
      <w:iCs/>
    </w:rPr>
  </w:style>
  <w:style w:type="paragraph" w:styleId="Zkladntextodsazen2">
    <w:name w:val="Body Text Indent 2"/>
    <w:basedOn w:val="Normln"/>
    <w:link w:val="Zkladntextodsazen2Char"/>
    <w:uiPriority w:val="99"/>
    <w:rsid w:val="000D6DB9"/>
    <w:pPr>
      <w:ind w:firstLine="709"/>
      <w:jc w:val="both"/>
    </w:pPr>
    <w:rPr>
      <w:rFonts w:ascii="Arial" w:hAnsi="Arial"/>
      <w:spacing w:val="-2"/>
      <w:sz w:val="24"/>
    </w:rPr>
  </w:style>
  <w:style w:type="character" w:customStyle="1" w:styleId="Zkladntextodsazen2Char">
    <w:name w:val="Základní text odsazený 2 Char"/>
    <w:basedOn w:val="Standardnpsmoodstavce"/>
    <w:link w:val="Zkladntextodsazen2"/>
    <w:uiPriority w:val="99"/>
    <w:rsid w:val="000D6DB9"/>
    <w:rPr>
      <w:rFonts w:ascii="Arial" w:eastAsia="Times New Roman" w:hAnsi="Arial" w:cs="Times New Roman"/>
      <w:spacing w:val="-2"/>
      <w:sz w:val="24"/>
    </w:rPr>
  </w:style>
  <w:style w:type="paragraph" w:customStyle="1" w:styleId="literaturazavorky">
    <w:name w:val="literatura_zavorky"/>
    <w:basedOn w:val="Odstavecseseznamem"/>
    <w:link w:val="literaturazavorkyChar"/>
    <w:uiPriority w:val="99"/>
    <w:rsid w:val="000D6DB9"/>
    <w:pPr>
      <w:tabs>
        <w:tab w:val="left" w:pos="284"/>
      </w:tabs>
      <w:ind w:left="360" w:hanging="360"/>
      <w:jc w:val="both"/>
    </w:pPr>
    <w:rPr>
      <w:rFonts w:ascii="Calibri" w:hAnsi="Calibri"/>
      <w:sz w:val="22"/>
      <w:lang w:eastAsia="en-US"/>
    </w:rPr>
  </w:style>
  <w:style w:type="character" w:customStyle="1" w:styleId="literaturazavorkyChar">
    <w:name w:val="literatura_zavorky Char"/>
    <w:link w:val="literaturazavorky"/>
    <w:uiPriority w:val="99"/>
    <w:locked/>
    <w:rsid w:val="000D6DB9"/>
    <w:rPr>
      <w:rFonts w:eastAsia="Times New Roman" w:cs="Times New Roman"/>
      <w:sz w:val="22"/>
      <w:lang w:eastAsia="en-US"/>
    </w:rPr>
  </w:style>
  <w:style w:type="paragraph" w:customStyle="1" w:styleId="Cislovani">
    <w:name w:val="Cislovani"/>
    <w:basedOn w:val="Normln"/>
    <w:rsid w:val="000D6DB9"/>
    <w:pPr>
      <w:numPr>
        <w:numId w:val="23"/>
      </w:numPr>
    </w:pPr>
  </w:style>
  <w:style w:type="character" w:customStyle="1" w:styleId="field260">
    <w:name w:val="field_260"/>
    <w:basedOn w:val="Standardnpsmoodstavce"/>
    <w:rsid w:val="000D6DB9"/>
  </w:style>
  <w:style w:type="character" w:customStyle="1" w:styleId="field300">
    <w:name w:val="field_300"/>
    <w:basedOn w:val="Standardnpsmoodstavce"/>
    <w:rsid w:val="000D6DB9"/>
  </w:style>
  <w:style w:type="character" w:customStyle="1" w:styleId="sx-text-light">
    <w:name w:val="sx-text-light"/>
    <w:basedOn w:val="Standardnpsmoodstavce"/>
    <w:rsid w:val="000D6DB9"/>
  </w:style>
  <w:style w:type="character" w:customStyle="1" w:styleId="Zkladntext2">
    <w:name w:val="Základní text (2)_"/>
    <w:basedOn w:val="Standardnpsmoodstavce"/>
    <w:link w:val="Zkladntext20"/>
    <w:uiPriority w:val="99"/>
    <w:locked/>
    <w:rsid w:val="000D6DB9"/>
    <w:rPr>
      <w:rFonts w:ascii="Times New Roman" w:hAnsi="Times New Roman" w:cs="Times New Roman"/>
      <w:shd w:val="clear" w:color="auto" w:fill="FFFFFF"/>
    </w:rPr>
  </w:style>
  <w:style w:type="paragraph" w:customStyle="1" w:styleId="Zkladntext20">
    <w:name w:val="Základní text (2)"/>
    <w:basedOn w:val="Normln"/>
    <w:link w:val="Zkladntext2"/>
    <w:uiPriority w:val="99"/>
    <w:rsid w:val="000D6DB9"/>
    <w:pPr>
      <w:widowControl w:val="0"/>
      <w:shd w:val="clear" w:color="auto" w:fill="FFFFFF"/>
      <w:spacing w:line="240" w:lineRule="atLeast"/>
      <w:ind w:hanging="320"/>
    </w:pPr>
    <w:rPr>
      <w:rFonts w:eastAsia="Calibri"/>
    </w:rPr>
  </w:style>
  <w:style w:type="character" w:customStyle="1" w:styleId="Zkladntext2Kurzva">
    <w:name w:val="Základní text (2) + Kurzíva"/>
    <w:basedOn w:val="Zkladntext2"/>
    <w:uiPriority w:val="99"/>
    <w:rsid w:val="000D6DB9"/>
    <w:rPr>
      <w:rFonts w:ascii="Times New Roman" w:hAnsi="Times New Roman" w:cs="Times New Roman"/>
      <w:i/>
      <w:iCs/>
      <w:strike w:val="0"/>
      <w:dstrike w:val="0"/>
      <w:color w:val="000000"/>
      <w:spacing w:val="0"/>
      <w:w w:val="100"/>
      <w:position w:val="0"/>
      <w:u w:val="none"/>
      <w:effect w:val="none"/>
      <w:shd w:val="clear" w:color="auto" w:fill="FFFFFF"/>
      <w:lang w:val="en-US" w:eastAsia="en-US"/>
    </w:rPr>
  </w:style>
  <w:style w:type="character" w:customStyle="1" w:styleId="tabpolozkatext">
    <w:name w:val="tab_polozka_text"/>
    <w:basedOn w:val="Standardnpsmoodstavce"/>
    <w:uiPriority w:val="99"/>
    <w:rsid w:val="000D6DB9"/>
    <w:rPr>
      <w:rFonts w:ascii="Times New Roman" w:hAnsi="Times New Roman" w:cs="Times New Roman" w:hint="default"/>
    </w:rPr>
  </w:style>
  <w:style w:type="paragraph" w:customStyle="1" w:styleId="Odstavecseseznamem2">
    <w:name w:val="Odstavec se seznamem2"/>
    <w:basedOn w:val="Normln"/>
    <w:rsid w:val="008449C0"/>
    <w:pPr>
      <w:ind w:left="720"/>
      <w:contextualSpacing/>
    </w:pPr>
    <w:rPr>
      <w:rFonts w:eastAsia="Calibri"/>
    </w:rPr>
  </w:style>
  <w:style w:type="paragraph" w:customStyle="1" w:styleId="a">
    <w:uiPriority w:val="20"/>
    <w:qFormat/>
    <w:rsid w:val="008449C0"/>
    <w:rPr>
      <w:rFonts w:ascii="Times New Roman" w:eastAsia="Times New Roman" w:hAnsi="Times New Roman" w:cs="Times New Roman"/>
    </w:rPr>
  </w:style>
  <w:style w:type="paragraph" w:customStyle="1" w:styleId="referenceitem">
    <w:name w:val="referenceitem"/>
    <w:basedOn w:val="Normln"/>
    <w:rsid w:val="008449C0"/>
    <w:pPr>
      <w:numPr>
        <w:numId w:val="29"/>
      </w:numPr>
      <w:overflowPunct w:val="0"/>
      <w:autoSpaceDE w:val="0"/>
      <w:autoSpaceDN w:val="0"/>
      <w:adjustRightInd w:val="0"/>
      <w:spacing w:line="220" w:lineRule="atLeast"/>
      <w:jc w:val="both"/>
      <w:textAlignment w:val="baseline"/>
    </w:pPr>
    <w:rPr>
      <w:rFonts w:eastAsia="Calibri"/>
      <w:sz w:val="18"/>
      <w:lang w:val="en-US" w:eastAsia="de-DE"/>
    </w:rPr>
  </w:style>
  <w:style w:type="numbering" w:customStyle="1" w:styleId="referencelist">
    <w:name w:val="referencelist"/>
    <w:rsid w:val="008449C0"/>
    <w:pPr>
      <w:numPr>
        <w:numId w:val="29"/>
      </w:numPr>
    </w:pPr>
  </w:style>
  <w:style w:type="character" w:customStyle="1" w:styleId="artlink1">
    <w:name w:val="art_link1"/>
    <w:rsid w:val="008449C0"/>
    <w:rPr>
      <w:rFonts w:ascii="Arial" w:hAnsi="Arial" w:cs="Arial"/>
      <w:color w:val="4B4B4B"/>
      <w:sz w:val="22"/>
      <w:szCs w:val="22"/>
      <w:u w:val="none"/>
      <w:effect w:val="none"/>
    </w:rPr>
  </w:style>
  <w:style w:type="character" w:customStyle="1" w:styleId="databold">
    <w:name w:val="data_bold"/>
    <w:rsid w:val="008449C0"/>
    <w:rPr>
      <w:rFonts w:cs="Times New Roman"/>
    </w:rPr>
  </w:style>
  <w:style w:type="character" w:customStyle="1" w:styleId="label">
    <w:name w:val="label"/>
    <w:rsid w:val="008449C0"/>
    <w:rPr>
      <w:rFonts w:cs="Times New Roman"/>
    </w:rPr>
  </w:style>
  <w:style w:type="character" w:customStyle="1" w:styleId="list-group-item">
    <w:name w:val="list-group-item"/>
    <w:rsid w:val="008449C0"/>
    <w:rPr>
      <w:rFonts w:cs="Times New Roman"/>
    </w:rPr>
  </w:style>
  <w:style w:type="paragraph" w:customStyle="1" w:styleId="Nzevspolenosti">
    <w:name w:val="Název společnosti"/>
    <w:basedOn w:val="Normln"/>
    <w:next w:val="Postaven"/>
    <w:rsid w:val="008449C0"/>
    <w:pPr>
      <w:tabs>
        <w:tab w:val="left" w:pos="1440"/>
        <w:tab w:val="right" w:pos="6480"/>
      </w:tabs>
      <w:spacing w:before="220" w:line="220" w:lineRule="atLeast"/>
    </w:pPr>
    <w:rPr>
      <w:rFonts w:ascii="Garamond" w:hAnsi="Garamond"/>
      <w:sz w:val="22"/>
    </w:rPr>
  </w:style>
  <w:style w:type="paragraph" w:customStyle="1" w:styleId="Postaven">
    <w:name w:val="Postavení"/>
    <w:next w:val="Normln"/>
    <w:rsid w:val="008449C0"/>
    <w:pPr>
      <w:spacing w:before="40" w:after="40" w:line="220" w:lineRule="atLeast"/>
    </w:pPr>
    <w:rPr>
      <w:rFonts w:ascii="Garamond" w:eastAsia="Times New Roman" w:hAnsi="Garamond" w:cs="Times New Roman"/>
      <w:i/>
      <w:spacing w:val="5"/>
      <w:sz w:val="23"/>
    </w:rPr>
  </w:style>
  <w:style w:type="paragraph" w:customStyle="1" w:styleId="Funkce">
    <w:name w:val="Funkce"/>
    <w:basedOn w:val="Normln"/>
    <w:next w:val="Zkladntext"/>
    <w:rsid w:val="008449C0"/>
    <w:pPr>
      <w:spacing w:before="60" w:after="220" w:line="220" w:lineRule="atLeast"/>
      <w:jc w:val="both"/>
    </w:pPr>
    <w:rPr>
      <w:rFonts w:ascii="Garamond" w:hAnsi="Garamond"/>
      <w:sz w:val="22"/>
    </w:rPr>
  </w:style>
  <w:style w:type="character" w:customStyle="1" w:styleId="hithilite">
    <w:name w:val="hithilite"/>
    <w:uiPriority w:val="99"/>
    <w:rsid w:val="008449C0"/>
  </w:style>
  <w:style w:type="character" w:customStyle="1" w:styleId="doctitle">
    <w:name w:val="doctitle"/>
    <w:rsid w:val="008449C0"/>
  </w:style>
  <w:style w:type="paragraph" w:customStyle="1" w:styleId="OiaeaeiYiio2">
    <w:name w:val="O?ia eaeiYiio 2"/>
    <w:basedOn w:val="Normln"/>
    <w:rsid w:val="008449C0"/>
    <w:pPr>
      <w:widowControl w:val="0"/>
      <w:jc w:val="right"/>
    </w:pPr>
    <w:rPr>
      <w:i/>
      <w:sz w:val="16"/>
      <w:lang w:val="en-US"/>
    </w:rPr>
  </w:style>
  <w:style w:type="paragraph" w:customStyle="1" w:styleId="Aaoeeu">
    <w:name w:val="Aaoeeu"/>
    <w:rsid w:val="008449C0"/>
    <w:pPr>
      <w:widowControl w:val="0"/>
    </w:pPr>
    <w:rPr>
      <w:rFonts w:ascii="Times New Roman" w:eastAsia="Times New Roman" w:hAnsi="Times New Roman" w:cs="Times New Roman"/>
      <w:lang w:val="en-US"/>
    </w:rPr>
  </w:style>
  <w:style w:type="character" w:customStyle="1" w:styleId="apple-style-span">
    <w:name w:val="apple-style-span"/>
    <w:rsid w:val="00844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294512">
      <w:marLeft w:val="0"/>
      <w:marRight w:val="0"/>
      <w:marTop w:val="0"/>
      <w:marBottom w:val="0"/>
      <w:divBdr>
        <w:top w:val="none" w:sz="0" w:space="0" w:color="auto"/>
        <w:left w:val="none" w:sz="0" w:space="0" w:color="auto"/>
        <w:bottom w:val="none" w:sz="0" w:space="0" w:color="auto"/>
        <w:right w:val="none" w:sz="0" w:space="0" w:color="auto"/>
      </w:divBdr>
    </w:div>
    <w:div w:id="499347582">
      <w:bodyDiv w:val="1"/>
      <w:marLeft w:val="0"/>
      <w:marRight w:val="0"/>
      <w:marTop w:val="0"/>
      <w:marBottom w:val="0"/>
      <w:divBdr>
        <w:top w:val="none" w:sz="0" w:space="0" w:color="auto"/>
        <w:left w:val="none" w:sz="0" w:space="0" w:color="auto"/>
        <w:bottom w:val="none" w:sz="0" w:space="0" w:color="auto"/>
        <w:right w:val="none" w:sz="0" w:space="0" w:color="auto"/>
      </w:divBdr>
    </w:div>
    <w:div w:id="725572267">
      <w:bodyDiv w:val="1"/>
      <w:marLeft w:val="0"/>
      <w:marRight w:val="0"/>
      <w:marTop w:val="0"/>
      <w:marBottom w:val="0"/>
      <w:divBdr>
        <w:top w:val="none" w:sz="0" w:space="0" w:color="auto"/>
        <w:left w:val="none" w:sz="0" w:space="0" w:color="auto"/>
        <w:bottom w:val="none" w:sz="0" w:space="0" w:color="auto"/>
        <w:right w:val="none" w:sz="0" w:space="0" w:color="auto"/>
      </w:divBdr>
    </w:div>
    <w:div w:id="1107886962">
      <w:bodyDiv w:val="1"/>
      <w:marLeft w:val="0"/>
      <w:marRight w:val="0"/>
      <w:marTop w:val="0"/>
      <w:marBottom w:val="0"/>
      <w:divBdr>
        <w:top w:val="none" w:sz="0" w:space="0" w:color="auto"/>
        <w:left w:val="none" w:sz="0" w:space="0" w:color="auto"/>
        <w:bottom w:val="none" w:sz="0" w:space="0" w:color="auto"/>
        <w:right w:val="none" w:sz="0" w:space="0" w:color="auto"/>
      </w:divBdr>
    </w:div>
    <w:div w:id="156332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losek@utb.cz" TargetMode="External"/><Relationship Id="rId21" Type="http://schemas.openxmlformats.org/officeDocument/2006/relationships/hyperlink" Target="https://www.euroskop.cz/8916/sekce/zahranicni-a-bezpecnostni-politika/" TargetMode="External"/><Relationship Id="rId42" Type="http://schemas.openxmlformats.org/officeDocument/2006/relationships/hyperlink" Target="mailto:jrak@utb.cz" TargetMode="External"/><Relationship Id="rId47" Type="http://schemas.openxmlformats.org/officeDocument/2006/relationships/hyperlink" Target="mailto:mtomastik@utb.cz" TargetMode="External"/><Relationship Id="rId63" Type="http://schemas.openxmlformats.org/officeDocument/2006/relationships/hyperlink" Target="https://www.kosmas.cz/autor/48453/milos-konecny/" TargetMode="External"/><Relationship Id="rId68" Type="http://schemas.openxmlformats.org/officeDocument/2006/relationships/hyperlink" Target="mailto:lukaskova@utb.cz" TargetMode="External"/><Relationship Id="rId84" Type="http://schemas.openxmlformats.org/officeDocument/2006/relationships/hyperlink" Target="mailto:tuckova@utb.cz" TargetMode="External"/><Relationship Id="rId89" Type="http://schemas.openxmlformats.org/officeDocument/2006/relationships/hyperlink" Target="mailto:jrak@utb.cz" TargetMode="External"/><Relationship Id="rId2" Type="http://schemas.openxmlformats.org/officeDocument/2006/relationships/numbering" Target="numbering.xml"/><Relationship Id="rId16" Type="http://schemas.openxmlformats.org/officeDocument/2006/relationships/hyperlink" Target="https://www.cupress.cuni.cz/ink2_ext/index.jsp?include=naklTituly&amp;id=11716" TargetMode="External"/><Relationship Id="rId29" Type="http://schemas.openxmlformats.org/officeDocument/2006/relationships/hyperlink" Target="mailto:konecny@utb.cz" TargetMode="External"/><Relationship Id="rId107" Type="http://schemas.openxmlformats.org/officeDocument/2006/relationships/hyperlink" Target="https://knihovna.utb.cz/veda-a-vyzkum/" TargetMode="External"/><Relationship Id="rId11" Type="http://schemas.openxmlformats.org/officeDocument/2006/relationships/hyperlink" Target="mailto:pitrova@utb.cz" TargetMode="External"/><Relationship Id="rId24" Type="http://schemas.openxmlformats.org/officeDocument/2006/relationships/hyperlink" Target="http://www.mocr.army.cz/images/id_40001_50000/.../KVA__R_ve__ejn___verze.pdf" TargetMode="External"/><Relationship Id="rId32" Type="http://schemas.openxmlformats.org/officeDocument/2006/relationships/hyperlink" Target="mailto:strohmandl@utb.cz" TargetMode="External"/><Relationship Id="rId37" Type="http://schemas.openxmlformats.org/officeDocument/2006/relationships/hyperlink" Target="http://www.dw.com" TargetMode="External"/><Relationship Id="rId40" Type="http://schemas.openxmlformats.org/officeDocument/2006/relationships/hyperlink" Target="mailto:psvoboda@utb.cz" TargetMode="External"/><Relationship Id="rId45" Type="http://schemas.openxmlformats.org/officeDocument/2006/relationships/hyperlink" Target="mailto:kyselak@utb.cz" TargetMode="External"/><Relationship Id="rId53" Type="http://schemas.openxmlformats.org/officeDocument/2006/relationships/hyperlink" Target="mailto:fajkus@utb.cz" TargetMode="External"/><Relationship Id="rId58" Type="http://schemas.openxmlformats.org/officeDocument/2006/relationships/hyperlink" Target="mailto:vicar@utb.cz" TargetMode="External"/><Relationship Id="rId66" Type="http://schemas.openxmlformats.org/officeDocument/2006/relationships/hyperlink" Target="mailto:tuckova@utb.cz" TargetMode="External"/><Relationship Id="rId74" Type="http://schemas.openxmlformats.org/officeDocument/2006/relationships/hyperlink" Target="http://portal.k.utb.cz/articles/search?field=author&amp;query=Dana+Proch%C3%A1zkov%C3%A1" TargetMode="External"/><Relationship Id="rId79" Type="http://schemas.openxmlformats.org/officeDocument/2006/relationships/hyperlink" Target="mailto:strohmandl@utb.cz" TargetMode="External"/><Relationship Id="rId87" Type="http://schemas.openxmlformats.org/officeDocument/2006/relationships/hyperlink" Target="mailto:strohmandl@utb.cz" TargetMode="External"/><Relationship Id="rId102" Type="http://schemas.openxmlformats.org/officeDocument/2006/relationships/hyperlink" Target="http://vyuka.flkr.utb.cz/" TargetMode="External"/><Relationship Id="rId110" Type="http://schemas.microsoft.com/office/2011/relationships/people" Target="people.xml"/><Relationship Id="rId5" Type="http://schemas.openxmlformats.org/officeDocument/2006/relationships/webSettings" Target="webSettings.xml"/><Relationship Id="rId61" Type="http://schemas.openxmlformats.org/officeDocument/2006/relationships/hyperlink" Target="mailto:kyselak@utb.cz" TargetMode="External"/><Relationship Id="rId82" Type="http://schemas.openxmlformats.org/officeDocument/2006/relationships/hyperlink" Target="http://www.utb.cz/file/60239/download/" TargetMode="External"/><Relationship Id="rId90" Type="http://schemas.openxmlformats.org/officeDocument/2006/relationships/hyperlink" Target="mailto:iprinc@utb.cz" TargetMode="External"/><Relationship Id="rId95" Type="http://schemas.openxmlformats.org/officeDocument/2006/relationships/hyperlink" Target="mailto:snopek@utb.cz" TargetMode="External"/><Relationship Id="rId19" Type="http://schemas.openxmlformats.org/officeDocument/2006/relationships/hyperlink" Target="mailto:strohmandl@utb.cz" TargetMode="External"/><Relationship Id="rId14" Type="http://schemas.openxmlformats.org/officeDocument/2006/relationships/hyperlink" Target="http://www.utb.cz/file/60236/download/" TargetMode="External"/><Relationship Id="rId22" Type="http://schemas.openxmlformats.org/officeDocument/2006/relationships/hyperlink" Target="http://www.mocr.army.cz/images/id_6001_7000/6648/historie-do-2016.doc" TargetMode="External"/><Relationship Id="rId27" Type="http://schemas.openxmlformats.org/officeDocument/2006/relationships/hyperlink" Target="mailto:musil@utb.cz" TargetMode="External"/><Relationship Id="rId30" Type="http://schemas.openxmlformats.org/officeDocument/2006/relationships/hyperlink" Target="mailto:hoke@utb.cz" TargetMode="External"/><Relationship Id="rId35" Type="http://schemas.openxmlformats.org/officeDocument/2006/relationships/hyperlink" Target="mailto:trojan@utb.cz" TargetMode="External"/><Relationship Id="rId43" Type="http://schemas.openxmlformats.org/officeDocument/2006/relationships/hyperlink" Target="mailto:losek@utb.cz" TargetMode="External"/><Relationship Id="rId48" Type="http://schemas.openxmlformats.org/officeDocument/2006/relationships/hyperlink" Target="mailto:jdvorak@utb.cz" TargetMode="External"/><Relationship Id="rId56" Type="http://schemas.openxmlformats.org/officeDocument/2006/relationships/hyperlink" Target="mailto:strohmandl@utb.cz" TargetMode="External"/><Relationship Id="rId64" Type="http://schemas.openxmlformats.org/officeDocument/2006/relationships/hyperlink" Target="https://www.kosmas.cz/autor/48451/dana-martinovicova/" TargetMode="External"/><Relationship Id="rId69" Type="http://schemas.openxmlformats.org/officeDocument/2006/relationships/hyperlink" Target="mailto:tomek@utb.cz" TargetMode="External"/><Relationship Id="rId77" Type="http://schemas.openxmlformats.org/officeDocument/2006/relationships/hyperlink" Target="http://portal.k.utb.cz/articles/search?field=author&amp;query=Zdenko+Proch%C3%A1zka" TargetMode="External"/><Relationship Id="rId100" Type="http://schemas.openxmlformats.org/officeDocument/2006/relationships/hyperlink" Target="http://digilib.k.utb.cz/" TargetMode="External"/><Relationship Id="rId105" Type="http://schemas.openxmlformats.org/officeDocument/2006/relationships/hyperlink" Target="http://portal.k.utb.cz/" TargetMode="External"/><Relationship Id="rId8" Type="http://schemas.openxmlformats.org/officeDocument/2006/relationships/hyperlink" Target="https://www.utb.cz/univerzita/uredni-deska/vnitrni-normy-a-predpisy/" TargetMode="External"/><Relationship Id="rId51" Type="http://schemas.openxmlformats.org/officeDocument/2006/relationships/hyperlink" Target="mailto:pmartinek@utb.cz" TargetMode="External"/><Relationship Id="rId72" Type="http://schemas.openxmlformats.org/officeDocument/2006/relationships/hyperlink" Target="mailto:vargova@utb.cz" TargetMode="External"/><Relationship Id="rId80" Type="http://schemas.openxmlformats.org/officeDocument/2006/relationships/hyperlink" Target="mailto:tomek@utb.cz" TargetMode="External"/><Relationship Id="rId85" Type="http://schemas.openxmlformats.org/officeDocument/2006/relationships/hyperlink" Target="mailto:jrak@utb.cz" TargetMode="External"/><Relationship Id="rId93" Type="http://schemas.openxmlformats.org/officeDocument/2006/relationships/hyperlink" Target="mailto:kavkova@utb.cz" TargetMode="External"/><Relationship Id="rId98" Type="http://schemas.openxmlformats.org/officeDocument/2006/relationships/hyperlink" Target="http://www.krizoverizeni-uh.cz" TargetMode="External"/><Relationship Id="rId3" Type="http://schemas.openxmlformats.org/officeDocument/2006/relationships/styles" Target="styles.xml"/><Relationship Id="rId12" Type="http://schemas.openxmlformats.org/officeDocument/2006/relationships/hyperlink" Target="mailto:pitrova@utb.cz" TargetMode="External"/><Relationship Id="rId17" Type="http://schemas.openxmlformats.org/officeDocument/2006/relationships/hyperlink" Target="mailto:musil@utb.cz" TargetMode="External"/><Relationship Id="rId25" Type="http://schemas.openxmlformats.org/officeDocument/2006/relationships/hyperlink" Target="http://www.mocr.army.cz/dokumenty-a-legislativa/ceske-dokumenty-46088/" TargetMode="External"/><Relationship Id="rId33" Type="http://schemas.openxmlformats.org/officeDocument/2006/relationships/hyperlink" Target="mailto:ponizil@utb.cz" TargetMode="External"/><Relationship Id="rId38" Type="http://schemas.openxmlformats.org/officeDocument/2006/relationships/hyperlink" Target="mailto:lukaskova@utb.cz" TargetMode="External"/><Relationship Id="rId46" Type="http://schemas.openxmlformats.org/officeDocument/2006/relationships/hyperlink" Target="mailto:kyselak@utb.cz" TargetMode="External"/><Relationship Id="rId59" Type="http://schemas.openxmlformats.org/officeDocument/2006/relationships/hyperlink" Target="mailto:kyselak@utb.cz" TargetMode="External"/><Relationship Id="rId67" Type="http://schemas.openxmlformats.org/officeDocument/2006/relationships/hyperlink" Target="mailto:konecny@utb.cz" TargetMode="External"/><Relationship Id="rId103" Type="http://schemas.openxmlformats.org/officeDocument/2006/relationships/hyperlink" Target="http://www.krizrizflkr-utb.cz/" TargetMode="External"/><Relationship Id="rId108" Type="http://schemas.openxmlformats.org/officeDocument/2006/relationships/footer" Target="footer1.xml"/><Relationship Id="rId20" Type="http://schemas.openxmlformats.org/officeDocument/2006/relationships/hyperlink" Target="https://ec.europa.eu/czechrepublic/news/diskuze_o_budoucnosti_evropske_obrany_cs" TargetMode="External"/><Relationship Id="rId41" Type="http://schemas.openxmlformats.org/officeDocument/2006/relationships/hyperlink" Target="mailto:jdvorak@utb.cz" TargetMode="External"/><Relationship Id="rId54" Type="http://schemas.openxmlformats.org/officeDocument/2006/relationships/hyperlink" Target="mailto:psvoboda@utb.cz" TargetMode="External"/><Relationship Id="rId62" Type="http://schemas.openxmlformats.org/officeDocument/2006/relationships/hyperlink" Target="mailto:vicar@utb.cz" TargetMode="External"/><Relationship Id="rId70" Type="http://schemas.openxmlformats.org/officeDocument/2006/relationships/hyperlink" Target="mailto:strohmandl@utb.cz" TargetMode="External"/><Relationship Id="rId75" Type="http://schemas.openxmlformats.org/officeDocument/2006/relationships/hyperlink" Target="http://portal.k.utb.cz/articles/search?field=author&amp;query=Jan+Proch%C3%A1zka" TargetMode="External"/><Relationship Id="rId83" Type="http://schemas.openxmlformats.org/officeDocument/2006/relationships/hyperlink" Target="http://www.utb.cz/file/60236/download/" TargetMode="External"/><Relationship Id="rId88" Type="http://schemas.openxmlformats.org/officeDocument/2006/relationships/hyperlink" Target="mailto:tomek@utb.cz" TargetMode="External"/><Relationship Id="rId91" Type="http://schemas.openxmlformats.org/officeDocument/2006/relationships/hyperlink" Target="http://portal.gov.cz/app/zakony/download?idBiblio=82522&amp;nr=181~2F2014~20Sb.&amp;ft=pdf" TargetMode="External"/><Relationship Id="rId96" Type="http://schemas.openxmlformats.org/officeDocument/2006/relationships/hyperlink" Target="https://scholar.google.cz/citations?view_op=view_citation&amp;hl=cs&amp;user=7nVCbkcAAAAJ&amp;authorid=209635857828026392&amp;citation_for_view=7nVCbkcAAAAJ:q3oQSFYPqjQC"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upress.cuni.cz/ink2_ext/index.jsp?include=autorTituly&amp;id=126351" TargetMode="External"/><Relationship Id="rId23" Type="http://schemas.openxmlformats.org/officeDocument/2006/relationships/hyperlink" Target="http://www.mocr.army.cz/dokumenty-a-legislativa/dokumenty-a-legislativa-138923/" TargetMode="External"/><Relationship Id="rId28" Type="http://schemas.openxmlformats.org/officeDocument/2006/relationships/hyperlink" Target="mailto:vicar@utb.cz" TargetMode="External"/><Relationship Id="rId36" Type="http://schemas.openxmlformats.org/officeDocument/2006/relationships/hyperlink" Target="http://www.bbc.com" TargetMode="External"/><Relationship Id="rId49" Type="http://schemas.openxmlformats.org/officeDocument/2006/relationships/hyperlink" Target="mailto:musil@utb.cz" TargetMode="External"/><Relationship Id="rId57" Type="http://schemas.openxmlformats.org/officeDocument/2006/relationships/hyperlink" Target="mailto:musil@utb.cz" TargetMode="External"/><Relationship Id="rId106" Type="http://schemas.openxmlformats.org/officeDocument/2006/relationships/hyperlink" Target="http://portal.k.utb.cz/databases/alphabetical/" TargetMode="External"/><Relationship Id="rId10" Type="http://schemas.openxmlformats.org/officeDocument/2006/relationships/hyperlink" Target="mailto:pitrova@utb.cz" TargetMode="External"/><Relationship Id="rId31" Type="http://schemas.openxmlformats.org/officeDocument/2006/relationships/hyperlink" Target="mailto:tomek@utb.cz" TargetMode="External"/><Relationship Id="rId44" Type="http://schemas.openxmlformats.org/officeDocument/2006/relationships/hyperlink" Target="mailto:losek@utb.cz" TargetMode="External"/><Relationship Id="rId52" Type="http://schemas.openxmlformats.org/officeDocument/2006/relationships/hyperlink" Target="mailto:lkozakova@utb.cz" TargetMode="External"/><Relationship Id="rId60" Type="http://schemas.openxmlformats.org/officeDocument/2006/relationships/hyperlink" Target="mailto:vicar@utb.cz" TargetMode="External"/><Relationship Id="rId65" Type="http://schemas.openxmlformats.org/officeDocument/2006/relationships/hyperlink" Target="https://www.kosmas.cz/autor/48454/jan-vavrina/" TargetMode="External"/><Relationship Id="rId73" Type="http://schemas.openxmlformats.org/officeDocument/2006/relationships/hyperlink" Target="mailto:mika@utb.cz" TargetMode="External"/><Relationship Id="rId78" Type="http://schemas.openxmlformats.org/officeDocument/2006/relationships/hyperlink" Target="http://portal.k.utb.cz/articles/search?field=author&amp;query=Veronika+Strymplov%C3%A1" TargetMode="External"/><Relationship Id="rId81" Type="http://schemas.openxmlformats.org/officeDocument/2006/relationships/hyperlink" Target="mailto:fajkus@utb.cz" TargetMode="External"/><Relationship Id="rId86" Type="http://schemas.openxmlformats.org/officeDocument/2006/relationships/hyperlink" Target="mailto:valasek@utb.cz" TargetMode="External"/><Relationship Id="rId94" Type="http://schemas.openxmlformats.org/officeDocument/2006/relationships/hyperlink" Target="mailto:tuckova@utb.cz" TargetMode="External"/><Relationship Id="rId99" Type="http://schemas.openxmlformats.org/officeDocument/2006/relationships/hyperlink" Target="https://stag.utb.cz/portal/" TargetMode="External"/><Relationship Id="rId101" Type="http://schemas.openxmlformats.org/officeDocument/2006/relationships/hyperlink" Target="http://publikace.k.utb.cz/" TargetMode="External"/><Relationship Id="rId4" Type="http://schemas.openxmlformats.org/officeDocument/2006/relationships/settings" Target="settings.xml"/><Relationship Id="rId9" Type="http://schemas.openxmlformats.org/officeDocument/2006/relationships/hyperlink" Target="https://flkr.utb.cz/studium/prijimaci-rizeni/bakalarske-studium/" TargetMode="External"/><Relationship Id="rId13" Type="http://schemas.openxmlformats.org/officeDocument/2006/relationships/hyperlink" Target="mailto:jrak@utb.cz" TargetMode="External"/><Relationship Id="rId18" Type="http://schemas.openxmlformats.org/officeDocument/2006/relationships/hyperlink" Target="mailto:tomek@utb.cz" TargetMode="External"/><Relationship Id="rId39" Type="http://schemas.openxmlformats.org/officeDocument/2006/relationships/hyperlink" Target="mailto:jdvorak@utb.cz" TargetMode="External"/><Relationship Id="rId109" Type="http://schemas.openxmlformats.org/officeDocument/2006/relationships/fontTable" Target="fontTable.xml"/><Relationship Id="rId34" Type="http://schemas.openxmlformats.org/officeDocument/2006/relationships/hyperlink" Target="mailto:slizova@utb.cz" TargetMode="External"/><Relationship Id="rId50" Type="http://schemas.openxmlformats.org/officeDocument/2006/relationships/hyperlink" Target="mailto:taraba@utb.cz" TargetMode="External"/><Relationship Id="rId55" Type="http://schemas.openxmlformats.org/officeDocument/2006/relationships/hyperlink" Target="mailto:tomek@utb.cz" TargetMode="External"/><Relationship Id="rId76" Type="http://schemas.openxmlformats.org/officeDocument/2006/relationships/hyperlink" Target="http://portal.k.utb.cz/articles/search?field=author&amp;query=Hana+Pat%C3%A1kov%C3%A1" TargetMode="External"/><Relationship Id="rId97" Type="http://schemas.openxmlformats.org/officeDocument/2006/relationships/image" Target="media/image1.png"/><Relationship Id="rId104" Type="http://schemas.openxmlformats.org/officeDocument/2006/relationships/hyperlink" Target="http://www.krizrizflkr-utb.cz/index.php/ct-menu-item-9/aktivita-02" TargetMode="External"/><Relationship Id="rId7" Type="http://schemas.openxmlformats.org/officeDocument/2006/relationships/endnotes" Target="endnotes.xml"/><Relationship Id="rId71" Type="http://schemas.openxmlformats.org/officeDocument/2006/relationships/hyperlink" Target="mailto:bozek@utb.cz" TargetMode="External"/><Relationship Id="rId92" Type="http://schemas.openxmlformats.org/officeDocument/2006/relationships/hyperlink" Target="mailto:vesela@utb.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89AE9-A91E-470D-AE84-D23ADFC89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206</Pages>
  <Words>68129</Words>
  <Characters>401962</Characters>
  <Application>Microsoft Office Word</Application>
  <DocSecurity>0</DocSecurity>
  <Lines>3349</Lines>
  <Paragraphs>938</Paragraphs>
  <ScaleCrop>false</ScaleCrop>
  <HeadingPairs>
    <vt:vector size="2" baseType="variant">
      <vt:variant>
        <vt:lpstr>Název</vt:lpstr>
      </vt:variant>
      <vt:variant>
        <vt:i4>1</vt:i4>
      </vt:variant>
    </vt:vector>
  </HeadingPairs>
  <TitlesOfParts>
    <vt:vector size="1" baseType="lpstr">
      <vt:lpstr>A-I – Základní informace o žádosti o akreditaci</vt:lpstr>
    </vt:vector>
  </TitlesOfParts>
  <Company/>
  <LinksUpToDate>false</LinksUpToDate>
  <CharactersWithSpaces>469153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 Základní informace o žádosti o akreditaci</dc:title>
  <dc:creator>skybova</dc:creator>
  <cp:lastModifiedBy>skybova</cp:lastModifiedBy>
  <cp:revision>9</cp:revision>
  <cp:lastPrinted>2018-10-22T11:06:00Z</cp:lastPrinted>
  <dcterms:created xsi:type="dcterms:W3CDTF">2018-11-24T20:02:00Z</dcterms:created>
  <dcterms:modified xsi:type="dcterms:W3CDTF">2018-11-26T12:05:00Z</dcterms:modified>
</cp:coreProperties>
</file>